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D14" w:rsidRPr="00480E43" w:rsidRDefault="00475D14" w:rsidP="00475D14">
      <w:pPr>
        <w:pStyle w:val="Heading7"/>
        <w:tabs>
          <w:tab w:val="clear" w:pos="540"/>
          <w:tab w:val="clear" w:pos="9090"/>
        </w:tabs>
        <w:spacing w:after="120"/>
        <w:jc w:val="both"/>
        <w:rPr>
          <w:b w:val="0"/>
          <w:i w:val="0"/>
          <w:szCs w:val="18"/>
          <w:u w:val="none"/>
        </w:rPr>
      </w:pPr>
      <w:r w:rsidRPr="00480E43">
        <w:rPr>
          <w:b w:val="0"/>
          <w:i w:val="0"/>
          <w:szCs w:val="18"/>
          <w:u w:val="none"/>
        </w:rPr>
        <w:t>The Rainbow 2000</w:t>
      </w:r>
      <w:r w:rsidRPr="00480E43">
        <w:rPr>
          <w:b w:val="0"/>
          <w:i w:val="0"/>
          <w:szCs w:val="18"/>
          <w:u w:val="none"/>
          <w:vertAlign w:val="superscript"/>
        </w:rPr>
        <w:t>©</w:t>
      </w:r>
      <w:r w:rsidRPr="00480E43">
        <w:rPr>
          <w:b w:val="0"/>
          <w:i w:val="0"/>
          <w:szCs w:val="18"/>
          <w:u w:val="none"/>
        </w:rPr>
        <w:t xml:space="preserve"> Participation files are a chronological record of events spanning </w:t>
      </w:r>
      <w:r w:rsidRPr="00480E43">
        <w:rPr>
          <w:b w:val="0"/>
          <w:i w:val="0"/>
          <w:color w:val="800000"/>
          <w:szCs w:val="18"/>
          <w:u w:val="none"/>
        </w:rPr>
        <w:t>1997 to 2027</w:t>
      </w:r>
      <w:r w:rsidRPr="00480E43">
        <w:rPr>
          <w:b w:val="0"/>
          <w:i w:val="0"/>
          <w:szCs w:val="18"/>
          <w:u w:val="none"/>
        </w:rPr>
        <w:t xml:space="preserve">, surrounding the Smithson Planning doctoral research and corporate investment project analysing Regional Economic Development in </w:t>
      </w:r>
      <w:smartTag w:uri="urn:schemas-microsoft-com:office:smarttags" w:element="country-region">
        <w:r w:rsidRPr="00480E43">
          <w:rPr>
            <w:b w:val="0"/>
            <w:i w:val="0"/>
            <w:szCs w:val="18"/>
            <w:u w:val="none"/>
          </w:rPr>
          <w:t>Australia</w:t>
        </w:r>
      </w:smartTag>
      <w:r w:rsidRPr="00480E43">
        <w:rPr>
          <w:b w:val="0"/>
          <w:i w:val="0"/>
          <w:szCs w:val="18"/>
          <w:u w:val="none"/>
        </w:rPr>
        <w:t xml:space="preserve">, and more particularly a case study of </w:t>
      </w:r>
      <w:smartTag w:uri="urn:schemas-microsoft-com:office:smarttags" w:element="place">
        <w:smartTag w:uri="urn:schemas-microsoft-com:office:smarttags" w:element="City">
          <w:r w:rsidRPr="00480E43">
            <w:rPr>
              <w:b w:val="0"/>
              <w:i w:val="0"/>
              <w:szCs w:val="18"/>
              <w:u w:val="none"/>
            </w:rPr>
            <w:t>Albany</w:t>
          </w:r>
        </w:smartTag>
      </w:smartTag>
      <w:r w:rsidRPr="00480E43">
        <w:rPr>
          <w:b w:val="0"/>
          <w:i w:val="0"/>
          <w:szCs w:val="18"/>
          <w:u w:val="none"/>
        </w:rPr>
        <w:t xml:space="preserve"> &amp; the Great Southern Region of Western Australia – expressed as </w:t>
      </w:r>
      <w:r>
        <w:rPr>
          <w:b w:val="0"/>
          <w:i w:val="0"/>
          <w:szCs w:val="18"/>
          <w:u w:val="none"/>
        </w:rPr>
        <w:t>six</w:t>
      </w:r>
      <w:r w:rsidRPr="00480E43">
        <w:rPr>
          <w:b w:val="0"/>
          <w:i w:val="0"/>
          <w:szCs w:val="18"/>
          <w:u w:val="none"/>
        </w:rPr>
        <w:t xml:space="preserve"> sequential files :</w:t>
      </w:r>
    </w:p>
    <w:p w:rsidR="002C5BD2" w:rsidRPr="002C5BD2" w:rsidRDefault="002C5BD2" w:rsidP="002C5BD2">
      <w:pPr>
        <w:pStyle w:val="Heading7"/>
        <w:numPr>
          <w:ilvl w:val="0"/>
          <w:numId w:val="18"/>
        </w:numPr>
        <w:tabs>
          <w:tab w:val="clear" w:pos="540"/>
          <w:tab w:val="clear" w:pos="720"/>
          <w:tab w:val="left" w:pos="284"/>
          <w:tab w:val="left" w:pos="1418"/>
          <w:tab w:val="left" w:pos="3119"/>
          <w:tab w:val="left" w:pos="4536"/>
          <w:tab w:val="left" w:pos="5812"/>
        </w:tabs>
        <w:ind w:left="284" w:hanging="284"/>
        <w:jc w:val="both"/>
        <w:rPr>
          <w:i w:val="0"/>
          <w:szCs w:val="18"/>
          <w:u w:val="none"/>
        </w:rPr>
      </w:pPr>
      <w:r w:rsidRPr="002C5BD2">
        <w:rPr>
          <w:i w:val="0"/>
          <w:szCs w:val="18"/>
          <w:u w:val="none"/>
        </w:rPr>
        <w:t>1997-2006</w:t>
      </w:r>
      <w:r w:rsidRPr="002C5BD2">
        <w:rPr>
          <w:i w:val="0"/>
          <w:szCs w:val="18"/>
          <w:u w:val="none"/>
        </w:rPr>
        <w:tab/>
        <w:t>Volumes 001-074</w:t>
      </w:r>
      <w:r w:rsidRPr="002C5BD2">
        <w:rPr>
          <w:i w:val="0"/>
          <w:szCs w:val="18"/>
          <w:u w:val="none"/>
        </w:rPr>
        <w:tab/>
        <w:t>Pages 001-265</w:t>
      </w:r>
      <w:r w:rsidRPr="002C5BD2">
        <w:rPr>
          <w:i w:val="0"/>
          <w:szCs w:val="18"/>
          <w:u w:val="none"/>
        </w:rPr>
        <w:tab/>
        <w:t>Line entries 00,001 to 14,42</w:t>
      </w:r>
      <w:r w:rsidR="00EE56D6">
        <w:rPr>
          <w:i w:val="0"/>
          <w:szCs w:val="18"/>
          <w:u w:val="none"/>
        </w:rPr>
        <w:t>8</w:t>
      </w:r>
    </w:p>
    <w:p w:rsidR="002C5BD2" w:rsidRDefault="002C5BD2" w:rsidP="002C5BD2">
      <w:pPr>
        <w:pStyle w:val="Heading7"/>
        <w:numPr>
          <w:ilvl w:val="0"/>
          <w:numId w:val="18"/>
        </w:numPr>
        <w:tabs>
          <w:tab w:val="clear" w:pos="540"/>
          <w:tab w:val="clear" w:pos="720"/>
          <w:tab w:val="left" w:pos="284"/>
          <w:tab w:val="left" w:pos="1418"/>
          <w:tab w:val="left" w:pos="3119"/>
          <w:tab w:val="left" w:pos="4536"/>
          <w:tab w:val="left" w:pos="5812"/>
        </w:tabs>
        <w:ind w:left="284" w:hanging="284"/>
        <w:jc w:val="both"/>
        <w:rPr>
          <w:b w:val="0"/>
          <w:szCs w:val="18"/>
          <w:u w:val="none"/>
        </w:rPr>
      </w:pPr>
      <w:r>
        <w:rPr>
          <w:b w:val="0"/>
          <w:szCs w:val="18"/>
          <w:u w:val="none"/>
        </w:rPr>
        <w:t>2007-2008</w:t>
      </w:r>
      <w:r>
        <w:rPr>
          <w:b w:val="0"/>
          <w:szCs w:val="18"/>
          <w:u w:val="none"/>
        </w:rPr>
        <w:tab/>
        <w:t>Volumes 075-142</w:t>
      </w:r>
      <w:r>
        <w:rPr>
          <w:b w:val="0"/>
          <w:szCs w:val="18"/>
          <w:u w:val="none"/>
        </w:rPr>
        <w:tab/>
        <w:t>Pages 001-363</w:t>
      </w:r>
      <w:r>
        <w:rPr>
          <w:b w:val="0"/>
          <w:szCs w:val="18"/>
          <w:u w:val="none"/>
        </w:rPr>
        <w:tab/>
        <w:t>Line entries 00,001 to 20,010</w:t>
      </w:r>
    </w:p>
    <w:p w:rsidR="002C5BD2" w:rsidRDefault="002C5BD2" w:rsidP="002C5BD2">
      <w:pPr>
        <w:pStyle w:val="Heading7"/>
        <w:numPr>
          <w:ilvl w:val="0"/>
          <w:numId w:val="18"/>
        </w:numPr>
        <w:tabs>
          <w:tab w:val="clear" w:pos="540"/>
          <w:tab w:val="clear" w:pos="720"/>
          <w:tab w:val="left" w:pos="284"/>
          <w:tab w:val="left" w:pos="1418"/>
          <w:tab w:val="left" w:pos="3119"/>
          <w:tab w:val="left" w:pos="4536"/>
          <w:tab w:val="left" w:pos="5812"/>
        </w:tabs>
        <w:ind w:left="284" w:hanging="284"/>
        <w:jc w:val="both"/>
        <w:rPr>
          <w:b w:val="0"/>
          <w:szCs w:val="18"/>
          <w:u w:val="none"/>
        </w:rPr>
      </w:pPr>
      <w:r>
        <w:rPr>
          <w:b w:val="0"/>
          <w:szCs w:val="18"/>
          <w:u w:val="none"/>
        </w:rPr>
        <w:t>2009-2010</w:t>
      </w:r>
      <w:r>
        <w:rPr>
          <w:b w:val="0"/>
          <w:szCs w:val="18"/>
          <w:u w:val="none"/>
        </w:rPr>
        <w:tab/>
        <w:t>Volumes 143-202</w:t>
      </w:r>
      <w:r>
        <w:rPr>
          <w:b w:val="0"/>
          <w:szCs w:val="18"/>
          <w:u w:val="none"/>
        </w:rPr>
        <w:tab/>
        <w:t>Pages 001-416</w:t>
      </w:r>
      <w:r>
        <w:rPr>
          <w:b w:val="0"/>
          <w:szCs w:val="18"/>
          <w:u w:val="none"/>
        </w:rPr>
        <w:tab/>
        <w:t>Line entries 00,001 to 23,002</w:t>
      </w:r>
    </w:p>
    <w:p w:rsidR="002C5BD2" w:rsidRDefault="002C5BD2" w:rsidP="002C5BD2">
      <w:pPr>
        <w:pStyle w:val="Heading7"/>
        <w:numPr>
          <w:ilvl w:val="0"/>
          <w:numId w:val="18"/>
        </w:numPr>
        <w:tabs>
          <w:tab w:val="clear" w:pos="540"/>
          <w:tab w:val="clear" w:pos="720"/>
          <w:tab w:val="left" w:pos="284"/>
          <w:tab w:val="left" w:pos="1418"/>
          <w:tab w:val="left" w:pos="3119"/>
          <w:tab w:val="left" w:pos="4536"/>
          <w:tab w:val="left" w:pos="5812"/>
        </w:tabs>
        <w:ind w:left="284" w:hanging="284"/>
        <w:jc w:val="both"/>
        <w:rPr>
          <w:b w:val="0"/>
          <w:szCs w:val="18"/>
          <w:u w:val="none"/>
        </w:rPr>
      </w:pPr>
      <w:r>
        <w:rPr>
          <w:b w:val="0"/>
          <w:szCs w:val="18"/>
          <w:u w:val="none"/>
        </w:rPr>
        <w:t>2011-2012</w:t>
      </w:r>
      <w:r>
        <w:rPr>
          <w:b w:val="0"/>
          <w:szCs w:val="18"/>
          <w:u w:val="none"/>
        </w:rPr>
        <w:tab/>
        <w:t>Volumes 203-274</w:t>
      </w:r>
      <w:r>
        <w:rPr>
          <w:b w:val="0"/>
          <w:szCs w:val="18"/>
          <w:u w:val="none"/>
        </w:rPr>
        <w:tab/>
        <w:t>Pages 001-428</w:t>
      </w:r>
      <w:r>
        <w:rPr>
          <w:b w:val="0"/>
          <w:szCs w:val="18"/>
          <w:u w:val="none"/>
        </w:rPr>
        <w:tab/>
        <w:t>Line entries 00,001 to 23,643</w:t>
      </w:r>
    </w:p>
    <w:p w:rsidR="00112FEF" w:rsidRDefault="00112FEF" w:rsidP="00112FEF">
      <w:pPr>
        <w:pStyle w:val="Heading7"/>
        <w:numPr>
          <w:ilvl w:val="0"/>
          <w:numId w:val="30"/>
        </w:numPr>
        <w:tabs>
          <w:tab w:val="clear" w:pos="540"/>
          <w:tab w:val="clear" w:pos="720"/>
          <w:tab w:val="left" w:pos="284"/>
          <w:tab w:val="left" w:pos="1418"/>
          <w:tab w:val="left" w:pos="3119"/>
          <w:tab w:val="left" w:pos="4536"/>
          <w:tab w:val="left" w:pos="5812"/>
        </w:tabs>
        <w:ind w:left="284" w:hanging="284"/>
        <w:jc w:val="both"/>
        <w:rPr>
          <w:b w:val="0"/>
          <w:szCs w:val="18"/>
          <w:u w:val="none"/>
        </w:rPr>
      </w:pPr>
      <w:r>
        <w:rPr>
          <w:b w:val="0"/>
          <w:szCs w:val="18"/>
          <w:u w:val="none"/>
        </w:rPr>
        <w:t>2013-2014</w:t>
      </w:r>
      <w:r>
        <w:rPr>
          <w:b w:val="0"/>
          <w:szCs w:val="18"/>
          <w:u w:val="none"/>
        </w:rPr>
        <w:tab/>
        <w:t>Volumes 275-346</w:t>
      </w:r>
      <w:r>
        <w:rPr>
          <w:b w:val="0"/>
          <w:szCs w:val="18"/>
          <w:u w:val="none"/>
        </w:rPr>
        <w:tab/>
        <w:t>Pages 001-550</w:t>
      </w:r>
      <w:r>
        <w:rPr>
          <w:b w:val="0"/>
          <w:szCs w:val="18"/>
          <w:u w:val="none"/>
        </w:rPr>
        <w:tab/>
        <w:t>Line entries 00,001 to 30,471</w:t>
      </w:r>
    </w:p>
    <w:p w:rsidR="004E5F89" w:rsidRDefault="004E5F89" w:rsidP="004E5F89">
      <w:pPr>
        <w:pStyle w:val="Heading7"/>
        <w:numPr>
          <w:ilvl w:val="0"/>
          <w:numId w:val="39"/>
        </w:numPr>
        <w:tabs>
          <w:tab w:val="clear" w:pos="540"/>
          <w:tab w:val="clear" w:pos="720"/>
          <w:tab w:val="left" w:pos="284"/>
          <w:tab w:val="left" w:pos="1418"/>
          <w:tab w:val="left" w:pos="3119"/>
          <w:tab w:val="left" w:pos="4536"/>
          <w:tab w:val="left" w:pos="5812"/>
        </w:tabs>
        <w:ind w:left="284" w:hanging="284"/>
        <w:jc w:val="both"/>
        <w:rPr>
          <w:b w:val="0"/>
          <w:szCs w:val="18"/>
          <w:u w:val="none"/>
        </w:rPr>
      </w:pPr>
      <w:r>
        <w:rPr>
          <w:b w:val="0"/>
          <w:szCs w:val="18"/>
          <w:u w:val="none"/>
        </w:rPr>
        <w:t>2015-2027</w:t>
      </w:r>
      <w:r>
        <w:rPr>
          <w:b w:val="0"/>
          <w:szCs w:val="18"/>
          <w:u w:val="none"/>
        </w:rPr>
        <w:tab/>
        <w:t>Volumes 347-457</w:t>
      </w:r>
      <w:r>
        <w:rPr>
          <w:b w:val="0"/>
          <w:szCs w:val="18"/>
          <w:u w:val="none"/>
        </w:rPr>
        <w:tab/>
        <w:t>Pages 001-594</w:t>
      </w:r>
      <w:r>
        <w:rPr>
          <w:b w:val="0"/>
          <w:szCs w:val="18"/>
          <w:u w:val="none"/>
        </w:rPr>
        <w:tab/>
        <w:t>Line entries 00,001 to 32,627.</w:t>
      </w:r>
    </w:p>
    <w:p w:rsidR="00475D14" w:rsidRPr="00480E43" w:rsidRDefault="00475D14" w:rsidP="00475D14">
      <w:pPr>
        <w:rPr>
          <w:sz w:val="18"/>
          <w:szCs w:val="18"/>
        </w:rPr>
      </w:pPr>
      <w:bookmarkStart w:id="0" w:name="_GoBack"/>
      <w:bookmarkEnd w:id="0"/>
    </w:p>
    <w:p w:rsidR="00475D14" w:rsidRPr="00480E43" w:rsidRDefault="00475D14" w:rsidP="00475D14">
      <w:pPr>
        <w:pStyle w:val="Heading7"/>
        <w:tabs>
          <w:tab w:val="clear" w:pos="540"/>
          <w:tab w:val="clear" w:pos="9090"/>
        </w:tabs>
        <w:spacing w:after="120"/>
        <w:jc w:val="both"/>
        <w:rPr>
          <w:b w:val="0"/>
          <w:i w:val="0"/>
          <w:szCs w:val="18"/>
          <w:u w:val="none"/>
        </w:rPr>
      </w:pPr>
      <w:smartTag w:uri="urn:schemas-microsoft-com:office:smarttags" w:element="PersonName">
        <w:r w:rsidRPr="00480E43">
          <w:rPr>
            <w:b w:val="0"/>
            <w:i w:val="0"/>
            <w:szCs w:val="18"/>
            <w:u w:val="none"/>
          </w:rPr>
          <w:t>The</w:t>
        </w:r>
      </w:smartTag>
      <w:r w:rsidRPr="00480E43">
        <w:rPr>
          <w:b w:val="0"/>
          <w:i w:val="0"/>
          <w:szCs w:val="18"/>
          <w:u w:val="none"/>
        </w:rPr>
        <w:t xml:space="preserve"> files are downloaded in WinZip for ease of transfer. By converting the file to Adobe PDF format, it facilitates user interaction – ie. the search powers of the software enable the user to enter a word, string of words, number, percentage, anagram, subject matter, person’s name, position title, etc. and review that content / contribution </w:t>
      </w:r>
      <w:r w:rsidR="00C64216">
        <w:rPr>
          <w:b w:val="0"/>
          <w:i w:val="0"/>
          <w:szCs w:val="18"/>
          <w:u w:val="none"/>
        </w:rPr>
        <w:t>to the study over the last eigh</w:t>
      </w:r>
      <w:r w:rsidRPr="00480E43">
        <w:rPr>
          <w:b w:val="0"/>
          <w:i w:val="0"/>
          <w:szCs w:val="18"/>
          <w:u w:val="none"/>
        </w:rPr>
        <w:t>teen years.</w:t>
      </w:r>
    </w:p>
    <w:p w:rsidR="000322EF" w:rsidRPr="009F28BF" w:rsidRDefault="000322EF" w:rsidP="00327C28">
      <w:pPr>
        <w:jc w:val="both"/>
        <w:rPr>
          <w:sz w:val="18"/>
          <w:szCs w:val="18"/>
        </w:rPr>
      </w:pPr>
      <w:r w:rsidRPr="009F28BF">
        <w:rPr>
          <w:sz w:val="18"/>
          <w:szCs w:val="18"/>
        </w:rPr>
        <w:t>The subject matter refers to the single word leading each line entry, and includes terms such as :</w:t>
      </w:r>
    </w:p>
    <w:p w:rsidR="000322EF" w:rsidRPr="009F28BF" w:rsidRDefault="000322EF" w:rsidP="00327C28">
      <w:pPr>
        <w:tabs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jc w:val="both"/>
        <w:rPr>
          <w:sz w:val="18"/>
          <w:szCs w:val="18"/>
        </w:rPr>
      </w:pPr>
    </w:p>
    <w:p w:rsidR="000322EF" w:rsidRPr="009F28BF" w:rsidRDefault="000322EF" w:rsidP="00327C28">
      <w:pPr>
        <w:tabs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jc w:val="both"/>
        <w:rPr>
          <w:sz w:val="18"/>
          <w:szCs w:val="18"/>
        </w:rPr>
        <w:sectPr w:rsidR="000322EF" w:rsidRPr="009F28BF" w:rsidSect="00DC5388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1" w:right="1134" w:bottom="1134" w:left="1361" w:header="709" w:footer="1009" w:gutter="0"/>
          <w:cols w:space="720"/>
          <w:titlePg/>
        </w:sectPr>
      </w:pP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800000"/>
          <w:sz w:val="18"/>
          <w:szCs w:val="18"/>
        </w:rPr>
      </w:pPr>
      <w:r w:rsidRPr="009F28BF">
        <w:rPr>
          <w:color w:val="800000"/>
          <w:sz w:val="18"/>
          <w:szCs w:val="18"/>
        </w:rPr>
        <w:t>Abstract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Advert (isement)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Agenda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Article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Attendance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Auction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Briefing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006600"/>
          <w:sz w:val="18"/>
          <w:szCs w:val="18"/>
        </w:rPr>
      </w:pPr>
      <w:r w:rsidRPr="009F28BF">
        <w:rPr>
          <w:color w:val="006600"/>
          <w:sz w:val="18"/>
          <w:szCs w:val="18"/>
        </w:rPr>
        <w:t>Book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Brochure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008000"/>
          <w:sz w:val="18"/>
          <w:szCs w:val="18"/>
        </w:rPr>
      </w:pPr>
      <w:r w:rsidRPr="009F28BF">
        <w:rPr>
          <w:color w:val="008000"/>
          <w:sz w:val="18"/>
          <w:szCs w:val="18"/>
        </w:rPr>
        <w:t>Collectable – Medal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Conference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Database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Discussions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FF0066"/>
          <w:sz w:val="18"/>
          <w:szCs w:val="18"/>
        </w:rPr>
      </w:pPr>
      <w:r w:rsidRPr="009F28BF">
        <w:rPr>
          <w:color w:val="FF0066"/>
          <w:sz w:val="18"/>
          <w:szCs w:val="18"/>
        </w:rPr>
        <w:t>Dismissal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Editorial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Email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CC0000"/>
          <w:sz w:val="18"/>
          <w:szCs w:val="18"/>
        </w:rPr>
      </w:pPr>
      <w:r w:rsidRPr="009F28BF">
        <w:rPr>
          <w:color w:val="CC0000"/>
          <w:sz w:val="18"/>
          <w:szCs w:val="18"/>
        </w:rPr>
        <w:t>Email from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FF3300"/>
          <w:sz w:val="18"/>
          <w:szCs w:val="18"/>
        </w:rPr>
      </w:pPr>
      <w:r w:rsidRPr="009F28BF">
        <w:rPr>
          <w:color w:val="FF3300"/>
          <w:sz w:val="18"/>
          <w:szCs w:val="18"/>
        </w:rPr>
        <w:t>Event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Exhibition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Extract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Facsimile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CC0000"/>
          <w:sz w:val="18"/>
          <w:szCs w:val="18"/>
        </w:rPr>
      </w:pPr>
      <w:r w:rsidRPr="009F28BF">
        <w:rPr>
          <w:color w:val="CC0000"/>
          <w:sz w:val="18"/>
          <w:szCs w:val="18"/>
        </w:rPr>
        <w:t>Facsimile from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800000"/>
          <w:sz w:val="18"/>
          <w:szCs w:val="18"/>
        </w:rPr>
      </w:pPr>
      <w:r w:rsidRPr="009F28BF">
        <w:rPr>
          <w:color w:val="800000"/>
          <w:sz w:val="18"/>
          <w:szCs w:val="18"/>
        </w:rPr>
        <w:t>Figure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0000FF"/>
          <w:sz w:val="18"/>
          <w:szCs w:val="18"/>
        </w:rPr>
      </w:pPr>
      <w:r w:rsidRPr="009F28BF">
        <w:rPr>
          <w:color w:val="0000FF"/>
          <w:sz w:val="18"/>
          <w:szCs w:val="18"/>
        </w:rPr>
        <w:t>File Note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006600"/>
          <w:sz w:val="18"/>
          <w:szCs w:val="18"/>
        </w:rPr>
      </w:pPr>
      <w:r w:rsidRPr="009F28BF">
        <w:rPr>
          <w:color w:val="006600"/>
          <w:sz w:val="18"/>
          <w:szCs w:val="18"/>
        </w:rPr>
        <w:t>Film DVD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996600"/>
          <w:sz w:val="18"/>
          <w:szCs w:val="18"/>
        </w:rPr>
      </w:pPr>
      <w:r w:rsidRPr="009F28BF">
        <w:rPr>
          <w:color w:val="996600"/>
          <w:sz w:val="18"/>
          <w:szCs w:val="18"/>
        </w:rPr>
        <w:t xml:space="preserve">Forum – series 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Letter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CC0000"/>
          <w:sz w:val="18"/>
          <w:szCs w:val="18"/>
        </w:rPr>
      </w:pPr>
      <w:r w:rsidRPr="009F28BF">
        <w:rPr>
          <w:color w:val="CC0000"/>
          <w:sz w:val="18"/>
          <w:szCs w:val="18"/>
        </w:rPr>
        <w:t>Letter from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FF3300"/>
          <w:sz w:val="18"/>
          <w:szCs w:val="18"/>
        </w:rPr>
      </w:pPr>
      <w:r w:rsidRPr="009F28BF">
        <w:rPr>
          <w:color w:val="FF3300"/>
          <w:sz w:val="18"/>
          <w:szCs w:val="18"/>
        </w:rPr>
        <w:t>Liftout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Luncheon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Media Statement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Meeting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Memo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CC0000"/>
          <w:sz w:val="18"/>
          <w:szCs w:val="18"/>
        </w:rPr>
      </w:pPr>
      <w:r w:rsidRPr="009F28BF">
        <w:rPr>
          <w:color w:val="CC0000"/>
          <w:sz w:val="18"/>
          <w:szCs w:val="18"/>
        </w:rPr>
        <w:t>Memo from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Minutes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Motion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Newsletter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Office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Petition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Photo (graphs)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Plan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Presentation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Program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Project Chart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Referendum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Report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FF0066"/>
          <w:sz w:val="18"/>
          <w:szCs w:val="18"/>
        </w:rPr>
      </w:pPr>
      <w:r w:rsidRPr="009F28BF">
        <w:rPr>
          <w:color w:val="FF0066"/>
          <w:sz w:val="18"/>
          <w:szCs w:val="18"/>
        </w:rPr>
        <w:t>Resignation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Resolution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Seminar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800000"/>
          <w:sz w:val="18"/>
          <w:szCs w:val="18"/>
        </w:rPr>
      </w:pPr>
      <w:r w:rsidRPr="009F28BF">
        <w:rPr>
          <w:color w:val="800000"/>
          <w:sz w:val="18"/>
          <w:szCs w:val="18"/>
        </w:rPr>
        <w:t>Statement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Submission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Table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Telephone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Tender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color w:val="006666"/>
          <w:sz w:val="18"/>
          <w:szCs w:val="18"/>
        </w:rPr>
      </w:pPr>
      <w:r w:rsidRPr="009F28BF">
        <w:rPr>
          <w:color w:val="006666"/>
          <w:sz w:val="18"/>
          <w:szCs w:val="18"/>
        </w:rPr>
        <w:t>Thematic</w:t>
      </w:r>
    </w:p>
    <w:p w:rsidR="000322EF" w:rsidRPr="009F28BF" w:rsidRDefault="000322EF" w:rsidP="00327C28">
      <w:pPr>
        <w:numPr>
          <w:ilvl w:val="0"/>
          <w:numId w:val="13"/>
        </w:numPr>
        <w:tabs>
          <w:tab w:val="clear" w:pos="720"/>
          <w:tab w:val="num" w:pos="284"/>
          <w:tab w:val="left" w:pos="2268"/>
          <w:tab w:val="left" w:pos="2552"/>
          <w:tab w:val="left" w:pos="4536"/>
          <w:tab w:val="left" w:pos="4820"/>
          <w:tab w:val="left" w:pos="6804"/>
          <w:tab w:val="left" w:pos="7088"/>
        </w:tabs>
        <w:ind w:left="0" w:firstLine="0"/>
        <w:jc w:val="both"/>
        <w:rPr>
          <w:sz w:val="18"/>
          <w:szCs w:val="18"/>
        </w:rPr>
        <w:sectPr w:rsidR="000322EF" w:rsidRPr="009F28BF" w:rsidSect="00A1404E">
          <w:type w:val="continuous"/>
          <w:pgSz w:w="11907" w:h="16840" w:code="9"/>
          <w:pgMar w:top="851" w:right="1247" w:bottom="1418" w:left="1247" w:header="709" w:footer="1009" w:gutter="0"/>
          <w:cols w:num="4" w:space="720" w:equalWidth="0">
            <w:col w:w="1813" w:space="720"/>
            <w:col w:w="1813" w:space="720"/>
            <w:col w:w="1813" w:space="720"/>
            <w:col w:w="1813"/>
          </w:cols>
          <w:titlePg/>
        </w:sectPr>
      </w:pPr>
      <w:r w:rsidRPr="009F28BF">
        <w:rPr>
          <w:sz w:val="18"/>
          <w:szCs w:val="18"/>
        </w:rPr>
        <w:t xml:space="preserve">Workshop. </w:t>
      </w:r>
    </w:p>
    <w:p w:rsidR="000322EF" w:rsidRPr="009F28BF" w:rsidRDefault="000322EF" w:rsidP="00327C28">
      <w:pPr>
        <w:jc w:val="both"/>
        <w:rPr>
          <w:sz w:val="18"/>
          <w:szCs w:val="18"/>
        </w:rPr>
      </w:pPr>
    </w:p>
    <w:p w:rsidR="000322EF" w:rsidRPr="009F28BF" w:rsidRDefault="000322EF" w:rsidP="00327C28">
      <w:pPr>
        <w:spacing w:after="120"/>
        <w:jc w:val="both"/>
        <w:rPr>
          <w:sz w:val="18"/>
          <w:szCs w:val="18"/>
        </w:rPr>
      </w:pPr>
      <w:r w:rsidRPr="009F28BF">
        <w:rPr>
          <w:b/>
          <w:sz w:val="20"/>
          <w:highlight w:val="yellow"/>
        </w:rPr>
        <w:t>Large</w:t>
      </w:r>
      <w:r w:rsidRPr="009F28BF">
        <w:rPr>
          <w:b/>
          <w:sz w:val="20"/>
        </w:rPr>
        <w:t xml:space="preserve"> </w:t>
      </w:r>
      <w:r w:rsidRPr="009F28BF">
        <w:rPr>
          <w:b/>
          <w:sz w:val="18"/>
          <w:szCs w:val="18"/>
        </w:rPr>
        <w:t>Bold entries</w:t>
      </w:r>
      <w:r w:rsidRPr="009F28BF">
        <w:rPr>
          <w:sz w:val="18"/>
          <w:szCs w:val="18"/>
        </w:rPr>
        <w:t xml:space="preserve"> are significant moments in project development, and underlined blue text eg. </w:t>
      </w:r>
      <w:hyperlink r:id="rId11" w:history="1">
        <w:r w:rsidRPr="009F28BF">
          <w:rPr>
            <w:rStyle w:val="Hyperlink"/>
            <w:sz w:val="18"/>
            <w:szCs w:val="18"/>
          </w:rPr>
          <w:t>www.smithsonplanning.com.au</w:t>
        </w:r>
      </w:hyperlink>
      <w:r w:rsidRPr="009F28BF">
        <w:rPr>
          <w:sz w:val="18"/>
          <w:szCs w:val="18"/>
        </w:rPr>
        <w:t xml:space="preserve"> and </w:t>
      </w:r>
      <w:hyperlink r:id="rId12" w:history="1">
        <w:r w:rsidRPr="009F28BF">
          <w:rPr>
            <w:rStyle w:val="Hyperlink"/>
            <w:b/>
            <w:sz w:val="18"/>
            <w:szCs w:val="18"/>
          </w:rPr>
          <w:t xml:space="preserve">R2000 </w:t>
        </w:r>
        <w:r w:rsidRPr="009F28BF">
          <w:rPr>
            <w:rStyle w:val="Hyperlink"/>
            <w:b/>
            <w:sz w:val="18"/>
          </w:rPr>
          <w:t>10</w:t>
        </w:r>
        <w:r w:rsidRPr="009F28BF">
          <w:rPr>
            <w:rStyle w:val="Hyperlink"/>
            <w:b/>
            <w:sz w:val="18"/>
            <w:vertAlign w:val="superscript"/>
          </w:rPr>
          <w:t>th</w:t>
        </w:r>
        <w:r w:rsidRPr="009F28BF">
          <w:rPr>
            <w:rStyle w:val="Hyperlink"/>
            <w:b/>
            <w:sz w:val="18"/>
          </w:rPr>
          <w:t xml:space="preserve"> Anniversary Evaluation</w:t>
        </w:r>
      </w:hyperlink>
      <w:r w:rsidRPr="009F28BF">
        <w:rPr>
          <w:sz w:val="18"/>
          <w:szCs w:val="18"/>
        </w:rPr>
        <w:t xml:space="preserve"> &amp; </w:t>
      </w:r>
      <w:hyperlink r:id="rId13" w:history="1">
        <w:r w:rsidRPr="009F28BF">
          <w:rPr>
            <w:rStyle w:val="Hyperlink"/>
            <w:sz w:val="18"/>
            <w:szCs w:val="18"/>
          </w:rPr>
          <w:t>Major Statements</w:t>
        </w:r>
      </w:hyperlink>
      <w:r w:rsidRPr="009F28BF">
        <w:rPr>
          <w:sz w:val="18"/>
          <w:szCs w:val="18"/>
        </w:rPr>
        <w:t xml:space="preserve"> are active hyperlinks to websites or publications available on-line.</w:t>
      </w:r>
    </w:p>
    <w:p w:rsidR="000322EF" w:rsidRPr="009F28BF" w:rsidRDefault="000322EF" w:rsidP="00327C28">
      <w:pPr>
        <w:spacing w:after="12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Dates provided at the end of each line entry for information received are the receipt date by Smithson Planning – which is not necessarily the publication date as may be recorded by the author.</w:t>
      </w:r>
    </w:p>
    <w:p w:rsidR="000322EF" w:rsidRPr="009F28BF" w:rsidRDefault="000322EF" w:rsidP="00327C28">
      <w:pPr>
        <w:spacing w:after="120"/>
        <w:jc w:val="both"/>
        <w:rPr>
          <w:sz w:val="18"/>
          <w:szCs w:val="18"/>
        </w:rPr>
      </w:pPr>
      <w:r w:rsidRPr="009F28BF">
        <w:rPr>
          <w:sz w:val="18"/>
          <w:szCs w:val="18"/>
        </w:rPr>
        <w:t>No harm is intended to any person or entity – the truth is the truth and facts are facts when it comes to the actions of individuals, groups and businesses. However, this is definitely a ‘sheep stations’ exercise, and a good scorer beats a good player any day.</w:t>
      </w:r>
    </w:p>
    <w:p w:rsidR="000322EF" w:rsidRPr="009F28BF" w:rsidRDefault="000322EF" w:rsidP="00327C28">
      <w:pPr>
        <w:rPr>
          <w:ins w:id="1" w:author="Unknown" w:date="2006-12-05T15:21:00Z"/>
          <w:b/>
          <w:color w:val="800000"/>
          <w:sz w:val="18"/>
          <w:szCs w:val="18"/>
        </w:rPr>
      </w:pPr>
      <w:ins w:id="2" w:author="Unknown" w:date="2006-12-05T15:21:00Z">
        <w:r w:rsidRPr="009F28BF">
          <w:rPr>
            <w:sz w:val="18"/>
            <w:szCs w:val="18"/>
          </w:rPr>
          <w:t>Yours faithfully</w:t>
        </w:r>
        <w:r w:rsidRPr="009F28BF">
          <w:rPr>
            <w:sz w:val="18"/>
            <w:szCs w:val="18"/>
          </w:rPr>
          <w:br/>
        </w:r>
        <w:r w:rsidRPr="009F28BF">
          <w:rPr>
            <w:b/>
            <w:color w:val="800000"/>
            <w:sz w:val="18"/>
            <w:szCs w:val="18"/>
          </w:rPr>
          <w:t>SMITHSON PLANNING</w:t>
        </w:r>
      </w:ins>
    </w:p>
    <w:p w:rsidR="000322EF" w:rsidRPr="009F28BF" w:rsidRDefault="000322EF" w:rsidP="00327C28">
      <w:pPr>
        <w:rPr>
          <w:sz w:val="18"/>
          <w:szCs w:val="18"/>
        </w:rPr>
      </w:pPr>
    </w:p>
    <w:p w:rsidR="000322EF" w:rsidRPr="009F28BF" w:rsidRDefault="000322EF" w:rsidP="00327C28">
      <w:pPr>
        <w:rPr>
          <w:sz w:val="18"/>
          <w:szCs w:val="18"/>
        </w:rPr>
      </w:pPr>
    </w:p>
    <w:p w:rsidR="000322EF" w:rsidRPr="009F28BF" w:rsidRDefault="000322EF" w:rsidP="00327C28">
      <w:pPr>
        <w:rPr>
          <w:ins w:id="3" w:author="Unknown" w:date="2006-12-05T15:21:00Z"/>
          <w:sz w:val="18"/>
          <w:szCs w:val="18"/>
        </w:rPr>
      </w:pPr>
      <w:ins w:id="4" w:author="Unknown" w:date="2006-12-05T15:21:00Z">
        <w:r w:rsidRPr="009F28BF">
          <w:rPr>
            <w:b/>
            <w:bCs/>
            <w:i/>
            <w:iCs/>
            <w:color w:val="000080"/>
            <w:szCs w:val="24"/>
            <w:u w:val="single"/>
          </w:rPr>
          <w:t>Neil R. Smithson</w:t>
        </w:r>
        <w:r w:rsidRPr="009F28BF">
          <w:rPr>
            <w:szCs w:val="24"/>
          </w:rPr>
          <w:br/>
        </w:r>
        <w:r w:rsidRPr="009F28BF">
          <w:rPr>
            <w:sz w:val="18"/>
            <w:szCs w:val="18"/>
          </w:rPr>
          <w:t>Managing Director</w:t>
        </w:r>
        <w:r w:rsidRPr="009F28BF">
          <w:rPr>
            <w:sz w:val="18"/>
            <w:szCs w:val="18"/>
          </w:rPr>
          <w:br/>
          <w:t>PIA</w:t>
        </w:r>
        <w:r w:rsidRPr="009F28BF">
          <w:rPr>
            <w:sz w:val="18"/>
            <w:szCs w:val="18"/>
            <w:vertAlign w:val="superscript"/>
          </w:rPr>
          <w:t>CPP</w:t>
        </w:r>
        <w:r w:rsidRPr="009F28BF">
          <w:rPr>
            <w:sz w:val="18"/>
            <w:szCs w:val="18"/>
          </w:rPr>
          <w:t xml:space="preserve">, EIANZ, NELA, AAPC, LGPA, NTWA, FDI, CSC 2003 </w:t>
        </w:r>
      </w:ins>
    </w:p>
    <w:p w:rsidR="00AB4D60" w:rsidRPr="004C5EC1" w:rsidRDefault="000322EF" w:rsidP="000322EF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9F28BF">
        <w:rPr>
          <w:color w:val="FF0000"/>
          <w:sz w:val="20"/>
        </w:rPr>
        <w:br w:type="page"/>
      </w:r>
      <w:r w:rsidR="00AB4D60" w:rsidRPr="004C5EC1">
        <w:rPr>
          <w:color w:val="FF0000"/>
          <w:sz w:val="20"/>
        </w:rPr>
        <w:lastRenderedPageBreak/>
        <w:t>VOLUME 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C65F1B" w:rsidRPr="004C5EC1" w:rsidRDefault="00C65F1B" w:rsidP="00C65F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bookmarkStart w:id="5" w:name="OLE_LINK4"/>
      <w:smartTag w:uri="urn:schemas-microsoft-com:office:smarttags" w:element="country-region">
        <w:r w:rsidRPr="004C5EC1">
          <w:rPr>
            <w:b/>
            <w:bCs/>
            <w:sz w:val="18"/>
          </w:rPr>
          <w:t>Australia</w:t>
        </w:r>
      </w:smartTag>
      <w:r w:rsidRPr="004C5EC1">
        <w:rPr>
          <w:b/>
          <w:bCs/>
          <w:sz w:val="18"/>
        </w:rPr>
        <w:t xml:space="preserve"> Day 1988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>’s Bicentennial Celebration (Balls Head, Waverton</w:t>
      </w:r>
      <w:r w:rsidR="00845D20" w:rsidRPr="004C5EC1">
        <w:rPr>
          <w:b/>
          <w:bCs/>
          <w:sz w:val="18"/>
        </w:rPr>
        <w:t>, Sydney, NSW</w:t>
      </w:r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26 Jan 1988</w:t>
      </w:r>
    </w:p>
    <w:p w:rsidR="00C65F1B" w:rsidRPr="004C5EC1" w:rsidRDefault="00C65F1B" w:rsidP="00C65F1B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C65F1B" w:rsidRPr="004C5EC1" w:rsidRDefault="00C65F1B" w:rsidP="00C65F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1997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1997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Abstract – Rainbow 2000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Re-enactment 2000 : A Major Event</w:t>
      </w:r>
      <w:r w:rsidRPr="004C5EC1">
        <w:rPr>
          <w:b/>
          <w:bCs/>
          <w:color w:val="800000"/>
          <w:sz w:val="18"/>
          <w:highlight w:val="yellow"/>
        </w:rPr>
        <w:tab/>
        <w:t>25 May 1997</w:t>
      </w:r>
    </w:p>
    <w:p w:rsidR="005C4D6A" w:rsidRPr="004C5EC1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D50FAD" w:rsidRPr="004C5EC1">
        <w:rPr>
          <w:b/>
          <w:color w:val="FF0000"/>
          <w:sz w:val="18"/>
          <w:highlight w:val="yellow"/>
        </w:rPr>
        <w:t>Aboriginal</w:t>
      </w:r>
      <w:r w:rsidRPr="004C5EC1">
        <w:rPr>
          <w:b/>
          <w:color w:val="FF0000"/>
          <w:sz w:val="18"/>
          <w:highlight w:val="yellow"/>
        </w:rPr>
        <w:t xml:space="preserve"> Reconciliation – State Govt.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Western Australia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color w:val="FF0000"/>
              <w:sz w:val="18"/>
              <w:highlight w:val="yellow"/>
            </w:rPr>
            <w:t>Richard Court</w:t>
          </w:r>
        </w:smartTag>
      </w:smartTag>
      <w:r w:rsidRPr="004C5EC1">
        <w:rPr>
          <w:b/>
          <w:color w:val="FF0000"/>
          <w:sz w:val="18"/>
          <w:highlight w:val="yellow"/>
        </w:rPr>
        <w:t>, Premier)</w:t>
      </w:r>
      <w:r w:rsidRPr="004C5EC1">
        <w:rPr>
          <w:b/>
          <w:color w:val="FF0000"/>
          <w:sz w:val="18"/>
          <w:highlight w:val="yellow"/>
        </w:rPr>
        <w:tab/>
        <w:t>27 May 1997</w:t>
      </w:r>
    </w:p>
    <w:p w:rsidR="005C4D6A" w:rsidRPr="004C5EC1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D50FAD" w:rsidRPr="004C5EC1">
        <w:rPr>
          <w:b/>
          <w:color w:val="FF0000"/>
          <w:sz w:val="18"/>
          <w:highlight w:val="yellow"/>
        </w:rPr>
        <w:t xml:space="preserve">Aboriginal </w:t>
      </w:r>
      <w:r w:rsidRPr="004C5EC1">
        <w:rPr>
          <w:b/>
          <w:color w:val="FF0000"/>
          <w:sz w:val="18"/>
          <w:highlight w:val="yellow"/>
        </w:rPr>
        <w:t xml:space="preserve">Reconciliation – State Govt.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South Australia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(Dean Brown, Min. AA)</w:t>
      </w:r>
      <w:r w:rsidRPr="004C5EC1">
        <w:rPr>
          <w:b/>
          <w:color w:val="FF0000"/>
          <w:sz w:val="18"/>
          <w:highlight w:val="yellow"/>
        </w:rPr>
        <w:tab/>
        <w:t>28 May 1997</w:t>
      </w:r>
    </w:p>
    <w:p w:rsidR="005C4D6A" w:rsidRPr="004C5EC1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D50FAD" w:rsidRPr="004C5EC1">
        <w:rPr>
          <w:b/>
          <w:color w:val="FF0000"/>
          <w:sz w:val="18"/>
          <w:highlight w:val="yellow"/>
        </w:rPr>
        <w:t xml:space="preserve">Aboriginal </w:t>
      </w:r>
      <w:r w:rsidRPr="004C5EC1">
        <w:rPr>
          <w:b/>
          <w:color w:val="FF0000"/>
          <w:sz w:val="18"/>
          <w:highlight w:val="yellow"/>
        </w:rPr>
        <w:t xml:space="preserve">Reconciliation – State Opp. Western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Australia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(Geoff Gallop, Leader)</w:t>
      </w:r>
      <w:r w:rsidRPr="004C5EC1">
        <w:rPr>
          <w:b/>
          <w:color w:val="FF0000"/>
          <w:sz w:val="18"/>
          <w:highlight w:val="yellow"/>
        </w:rPr>
        <w:tab/>
        <w:t>28 May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Lions Expo 1997 </w:t>
      </w:r>
      <w:r w:rsidR="009C1DEF" w:rsidRPr="004C5EC1">
        <w:rPr>
          <w:sz w:val="18"/>
        </w:rPr>
        <w:t xml:space="preserve">(Old Woolstores) </w:t>
      </w:r>
      <w:r w:rsidRPr="004C5EC1">
        <w:rPr>
          <w:sz w:val="18"/>
        </w:rPr>
        <w:t>– Smithson Planning</w:t>
      </w:r>
      <w:r w:rsidRPr="004C5EC1">
        <w:rPr>
          <w:sz w:val="18"/>
        </w:rPr>
        <w:tab/>
        <w:t>31 May 1997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Office – Smithson Planning – Official Opening (Hon Kevin Prince MLA,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>)</w:t>
      </w:r>
      <w:r w:rsidRPr="004C5EC1">
        <w:rPr>
          <w:bCs/>
          <w:sz w:val="18"/>
        </w:rPr>
        <w:tab/>
        <w:t>Friday 13 Jun 1997</w:t>
      </w:r>
    </w:p>
    <w:p w:rsidR="005C4D6A" w:rsidRPr="004C5EC1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D50FAD" w:rsidRPr="004C5EC1">
        <w:rPr>
          <w:b/>
          <w:color w:val="FF0000"/>
          <w:sz w:val="18"/>
          <w:highlight w:val="yellow"/>
        </w:rPr>
        <w:t xml:space="preserve">Aboriginal </w:t>
      </w:r>
      <w:r w:rsidRPr="004C5EC1">
        <w:rPr>
          <w:b/>
          <w:color w:val="FF0000"/>
          <w:sz w:val="18"/>
          <w:highlight w:val="yellow"/>
        </w:rPr>
        <w:t xml:space="preserve">Reconciliation –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Australian Capital Territory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</w:t>
      </w:r>
      <w:r w:rsidR="00D50FAD" w:rsidRPr="004C5EC1">
        <w:rPr>
          <w:b/>
          <w:color w:val="FF0000"/>
          <w:sz w:val="18"/>
          <w:highlight w:val="yellow"/>
        </w:rPr>
        <w:t xml:space="preserve">Kate </w:t>
      </w:r>
      <w:r w:rsidRPr="004C5EC1">
        <w:rPr>
          <w:b/>
          <w:color w:val="FF0000"/>
          <w:sz w:val="18"/>
          <w:highlight w:val="yellow"/>
        </w:rPr>
        <w:t>Carnell, Chief Minister)</w:t>
      </w:r>
      <w:r w:rsidRPr="004C5EC1">
        <w:rPr>
          <w:b/>
          <w:color w:val="FF0000"/>
          <w:sz w:val="18"/>
          <w:highlight w:val="yellow"/>
        </w:rPr>
        <w:tab/>
        <w:t>17 Jun 1997</w:t>
      </w:r>
    </w:p>
    <w:p w:rsidR="005C4D6A" w:rsidRPr="004C5EC1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D50FAD" w:rsidRPr="004C5EC1">
        <w:rPr>
          <w:b/>
          <w:color w:val="FF0000"/>
          <w:sz w:val="18"/>
          <w:highlight w:val="yellow"/>
        </w:rPr>
        <w:t xml:space="preserve">Aboriginal </w:t>
      </w:r>
      <w:r w:rsidRPr="004C5EC1">
        <w:rPr>
          <w:b/>
          <w:color w:val="FF0000"/>
          <w:sz w:val="18"/>
          <w:highlight w:val="yellow"/>
        </w:rPr>
        <w:t xml:space="preserve">Reconciliation – State Govt.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New South Wales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(Bob Carr, Premier)</w:t>
      </w:r>
      <w:r w:rsidRPr="004C5EC1">
        <w:rPr>
          <w:b/>
          <w:color w:val="FF0000"/>
          <w:sz w:val="18"/>
          <w:highlight w:val="yellow"/>
        </w:rPr>
        <w:tab/>
        <w:t>18 Jun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Workshop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Albany Ring Road</w:t>
          </w:r>
        </w:smartTag>
      </w:smartTag>
      <w:r w:rsidRPr="004C5EC1">
        <w:rPr>
          <w:b/>
          <w:bCs/>
          <w:sz w:val="18"/>
        </w:rPr>
        <w:t xml:space="preserve"> Study – Halpern Glick Maunsell (Tatum &amp; Duckworth)</w:t>
      </w:r>
      <w:r w:rsidRPr="004C5EC1">
        <w:rPr>
          <w:b/>
          <w:bCs/>
          <w:sz w:val="18"/>
        </w:rPr>
        <w:tab/>
        <w:t>26 Jun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Great Southern Development Commission (Cook)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30 Jun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Town Council (Mayor Annette Knight)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30 Jun 1997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Town Council (Mayor Annette Knight)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01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Town Council (Mayor Annette Knight)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Shire Council (Acting President Alison Goode)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Chamber of Commerce &amp; Industry (Monterosso)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ountry-region">
        <w:r w:rsidRPr="004C5EC1">
          <w:rPr>
            <w:sz w:val="18"/>
          </w:rPr>
          <w:t>Denmark</w:t>
        </w:r>
      </w:smartTag>
      <w:r w:rsidRPr="004C5EC1">
        <w:rPr>
          <w:sz w:val="18"/>
        </w:rPr>
        <w:t xml:space="preserve"> Chamber of Commerce (Keeble)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Returned &amp; Services League (Digger Cleak)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(Emery)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Great Southern Development Commission (Cook)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Great Southern Tourism (Kujda)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Kevin Prince MLA (</w:t>
      </w:r>
      <w:smartTag w:uri="urn:schemas-microsoft-com:office:smarttags" w:element="City">
        <w:r w:rsidRPr="004C5EC1">
          <w:rPr>
            <w:color w:val="0000FF"/>
            <w:sz w:val="18"/>
          </w:rPr>
          <w:t>Albany</w:t>
        </w:r>
      </w:smartTag>
      <w:r w:rsidRPr="004C5EC1">
        <w:rPr>
          <w:color w:val="0000FF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Re-enactment 2000</w:t>
      </w:r>
      <w:r w:rsidRPr="004C5EC1">
        <w:rPr>
          <w:color w:val="0000FF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Monty House MLA (Stirling)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3300"/>
              <w:sz w:val="18"/>
            </w:rPr>
            <w:t>Albany</w:t>
          </w:r>
        </w:smartTag>
      </w:smartTag>
      <w:r w:rsidRPr="004C5EC1">
        <w:rPr>
          <w:color w:val="003300"/>
          <w:sz w:val="18"/>
        </w:rPr>
        <w:t xml:space="preserve"> Re-enactment 2000</w:t>
      </w:r>
      <w:r w:rsidRPr="004C5EC1">
        <w:rPr>
          <w:color w:val="003300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Mike Board MLA (Works &amp; Services)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Re-enactment 2000</w:t>
      </w:r>
      <w:r w:rsidRPr="004C5EC1">
        <w:rPr>
          <w:color w:val="0000FF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Muriel Patterson MLC (South-West)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Re-enactment 2000</w:t>
      </w:r>
      <w:r w:rsidRPr="004C5EC1">
        <w:rPr>
          <w:color w:val="0000FF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Murray </w:t>
      </w:r>
      <w:smartTag w:uri="urn:schemas-microsoft-com:office:smarttags" w:element="City">
        <w:r w:rsidRPr="004C5EC1">
          <w:rPr>
            <w:color w:val="003300"/>
            <w:sz w:val="18"/>
          </w:rPr>
          <w:t>Montgomery</w:t>
        </w:r>
      </w:smartTag>
      <w:r w:rsidRPr="004C5EC1">
        <w:rPr>
          <w:color w:val="003300"/>
          <w:sz w:val="18"/>
        </w:rPr>
        <w:t xml:space="preserve"> MLC (South-West) 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3300"/>
              <w:sz w:val="18"/>
            </w:rPr>
            <w:t>Albany</w:t>
          </w:r>
        </w:smartTag>
      </w:smartTag>
      <w:r w:rsidRPr="004C5EC1">
        <w:rPr>
          <w:color w:val="003300"/>
          <w:sz w:val="18"/>
        </w:rPr>
        <w:t xml:space="preserve"> Re-enactment 2000</w:t>
      </w:r>
      <w:r w:rsidRPr="004C5EC1">
        <w:rPr>
          <w:color w:val="003300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C5EC1">
        <w:rPr>
          <w:color w:val="FF0000"/>
          <w:sz w:val="18"/>
        </w:rPr>
        <w:t xml:space="preserve">Facsimile – Hon Bob Thomas MLC (South-West) 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0000"/>
              <w:sz w:val="18"/>
            </w:rPr>
            <w:t>Albany</w:t>
          </w:r>
        </w:smartTag>
      </w:smartTag>
      <w:r w:rsidRPr="004C5EC1">
        <w:rPr>
          <w:color w:val="FF0000"/>
          <w:sz w:val="18"/>
        </w:rPr>
        <w:t xml:space="preserve"> Re-enactment 2000</w:t>
      </w:r>
      <w:r w:rsidRPr="004C5EC1">
        <w:rPr>
          <w:color w:val="FF0000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Geoff Prosser MHR (Forrest &amp; Small Business)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Re-enactment 2000</w:t>
      </w:r>
      <w:r w:rsidRPr="004C5EC1">
        <w:rPr>
          <w:color w:val="0000FF"/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WA Returned &amp; Services League (Geldart)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04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Halpern Glick Maunsell (Tatum)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Albany Ring Road</w:t>
          </w:r>
        </w:smartTag>
      </w:smartTag>
      <w:r w:rsidRPr="004C5EC1">
        <w:rPr>
          <w:color w:val="CC0000"/>
          <w:sz w:val="18"/>
        </w:rPr>
        <w:t xml:space="preserve"> workshop feedback</w:t>
      </w:r>
      <w:r w:rsidRPr="004C5EC1">
        <w:rPr>
          <w:color w:val="CC0000"/>
          <w:sz w:val="18"/>
        </w:rPr>
        <w:tab/>
        <w:t>15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Mike Board MLA (Works)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2000</w:t>
      </w:r>
      <w:r w:rsidRPr="004C5EC1">
        <w:rPr>
          <w:color w:val="CC0000"/>
          <w:sz w:val="18"/>
        </w:rPr>
        <w:tab/>
        <w:t>16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Muriel Patterson MLC (SW Liberal)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2000</w:t>
      </w:r>
      <w:r w:rsidRPr="004C5EC1">
        <w:rPr>
          <w:color w:val="CC0000"/>
          <w:sz w:val="18"/>
        </w:rPr>
        <w:tab/>
        <w:t>16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Geoff Prosser MHR (Forrest)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2000</w:t>
      </w:r>
      <w:r w:rsidRPr="004C5EC1">
        <w:rPr>
          <w:color w:val="CC0000"/>
          <w:sz w:val="18"/>
        </w:rPr>
        <w:tab/>
        <w:t>16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– Australian Heritage Commission : NEGP Applications 1997-98</w:t>
      </w:r>
      <w:r w:rsidRPr="004C5EC1">
        <w:rPr>
          <w:sz w:val="18"/>
        </w:rPr>
        <w:tab/>
        <w:t>19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Town Council (Mayor Annette Knight)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23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Town Council (Mayor Annette Knight) – Albany Re-enactment 2000 circulation</w:t>
      </w:r>
      <w:r w:rsidRPr="004C5EC1">
        <w:rPr>
          <w:sz w:val="18"/>
        </w:rPr>
        <w:tab/>
        <w:t>23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Qantas AirLink (Coote)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2000</w:t>
      </w:r>
      <w:r w:rsidRPr="004C5EC1">
        <w:rPr>
          <w:color w:val="CC0000"/>
          <w:sz w:val="18"/>
        </w:rPr>
        <w:tab/>
        <w:t>24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Plantagenet Shire Council (President Kevin Forbes)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24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ountry-region">
        <w:r w:rsidRPr="004C5EC1">
          <w:rPr>
            <w:sz w:val="18"/>
          </w:rPr>
          <w:t>Denmark</w:t>
        </w:r>
      </w:smartTag>
      <w:r w:rsidRPr="004C5EC1">
        <w:rPr>
          <w:sz w:val="18"/>
        </w:rPr>
        <w:t xml:space="preserve"> Shire Council (President Rob Versluis)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24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Type">
        <w:r w:rsidRPr="004C5EC1">
          <w:rPr>
            <w:sz w:val="18"/>
          </w:rPr>
          <w:t>Mt.</w:t>
        </w:r>
      </w:smartTag>
      <w:r w:rsidR="00776922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Barker</w:t>
        </w:r>
      </w:smartTag>
      <w:r w:rsidRPr="004C5EC1">
        <w:rPr>
          <w:sz w:val="18"/>
        </w:rPr>
        <w:t xml:space="preserve"> CoCI (Peacock)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</w:t>
      </w:r>
      <w:r w:rsidRPr="004C5EC1">
        <w:rPr>
          <w:sz w:val="18"/>
        </w:rPr>
        <w:tab/>
        <w:t>24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TC (Sandison) – Suggested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2000 Steering Committee</w:t>
      </w:r>
      <w:r w:rsidRPr="004C5EC1">
        <w:rPr>
          <w:color w:val="CC0000"/>
          <w:sz w:val="18"/>
        </w:rPr>
        <w:tab/>
        <w:t>25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Merge 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 – Community Interest Group (33) : Notice of Meeting</w:t>
      </w:r>
      <w:r w:rsidRPr="004C5EC1">
        <w:rPr>
          <w:sz w:val="18"/>
        </w:rPr>
        <w:tab/>
        <w:t>25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Rotary International D9460 (PDG Snell) – Albany 2001 Re-enactment</w:t>
      </w:r>
      <w:r w:rsidRPr="004C5EC1">
        <w:rPr>
          <w:sz w:val="18"/>
        </w:rPr>
        <w:tab/>
        <w:t>29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Workshop – Albany Consultants Group – </w:t>
      </w:r>
      <w:r w:rsidR="001E6CD1" w:rsidRPr="001E6CD1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1E6CD1">
        <w:rPr>
          <w:b/>
          <w:sz w:val="18"/>
        </w:rPr>
        <w:t xml:space="preserve"> </w:t>
      </w:r>
      <w:r w:rsidRPr="004C5EC1">
        <w:rPr>
          <w:b/>
          <w:sz w:val="18"/>
        </w:rPr>
        <w:t>2000</w:t>
      </w:r>
      <w:r w:rsidR="001E6CD1">
        <w:rPr>
          <w:b/>
          <w:sz w:val="18"/>
        </w:rPr>
        <w:t>©</w:t>
      </w:r>
      <w:r w:rsidRPr="004C5EC1">
        <w:rPr>
          <w:b/>
          <w:sz w:val="18"/>
        </w:rPr>
        <w:t xml:space="preserve"> &amp;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Anzac 2014-18</w:t>
      </w:r>
      <w:r w:rsidRPr="004C5EC1">
        <w:rPr>
          <w:b/>
          <w:sz w:val="18"/>
        </w:rPr>
        <w:tab/>
        <w:t>29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RSL (Digger Cleak)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2000</w:t>
      </w:r>
      <w:r w:rsidRPr="004C5EC1">
        <w:rPr>
          <w:color w:val="CC0000"/>
          <w:sz w:val="18"/>
        </w:rPr>
        <w:tab/>
        <w:t>30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Rotary International D9460 (PDG Snell) – Acknowledge Albany 2001 Re-enactment</w:t>
      </w:r>
      <w:r w:rsidRPr="004C5EC1">
        <w:rPr>
          <w:color w:val="CC0000"/>
          <w:sz w:val="18"/>
        </w:rPr>
        <w:tab/>
        <w:t>30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RSL (by Digger Cleak)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2000 to RSL Mgmt Committee</w:t>
      </w:r>
      <w:r w:rsidRPr="004C5EC1">
        <w:rPr>
          <w:sz w:val="18"/>
        </w:rPr>
        <w:tab/>
        <w:t>31 Jul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– Sydney 2000 Games Protection Act 1997 (Protected Words)</w:t>
      </w:r>
      <w:r w:rsidRPr="004C5EC1">
        <w:rPr>
          <w:sz w:val="18"/>
        </w:rPr>
        <w:tab/>
        <w:t>Jul 1997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 xml:space="preserve">Letter from – Qantas AirLink (Coote)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</w:t>
      </w:r>
      <w:r w:rsidRPr="004C5EC1">
        <w:rPr>
          <w:color w:val="CC0000"/>
          <w:sz w:val="18"/>
        </w:rPr>
        <w:tab/>
        <w:t>01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Hon Mike Board MLA (Works) – Apology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 Committee</w:t>
      </w:r>
      <w:r w:rsidRPr="004C5EC1">
        <w:rPr>
          <w:color w:val="CC0000"/>
          <w:sz w:val="18"/>
        </w:rPr>
        <w:tab/>
        <w:t>04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WA Returned &amp; Services League (Geldart)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</w:t>
      </w:r>
      <w:r w:rsidRPr="004C5EC1">
        <w:rPr>
          <w:color w:val="CC0000"/>
          <w:sz w:val="18"/>
        </w:rPr>
        <w:tab/>
        <w:t>07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Returned &amp; Services League (Geldart) – Delegate to Ken Littlejohn (Country VP)</w:t>
      </w:r>
      <w:r w:rsidRPr="004C5EC1">
        <w:rPr>
          <w:color w:val="CC0000"/>
          <w:sz w:val="18"/>
        </w:rPr>
        <w:tab/>
        <w:t>11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Kevin Prince MLA (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</w:t>
      </w:r>
      <w:r w:rsidRPr="004C5EC1">
        <w:rPr>
          <w:color w:val="CC0000"/>
          <w:sz w:val="18"/>
        </w:rPr>
        <w:tab/>
        <w:t>11 Aug 1997</w:t>
      </w:r>
    </w:p>
    <w:p w:rsidR="005C4D6A" w:rsidRPr="004C5EC1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D50FAD" w:rsidRPr="004C5EC1">
        <w:rPr>
          <w:b/>
          <w:color w:val="FF0000"/>
          <w:sz w:val="18"/>
          <w:highlight w:val="yellow"/>
        </w:rPr>
        <w:t xml:space="preserve">Aboriginal Reconciliation </w:t>
      </w:r>
      <w:r w:rsidRPr="004C5EC1">
        <w:rPr>
          <w:b/>
          <w:color w:val="FF0000"/>
          <w:sz w:val="18"/>
          <w:highlight w:val="yellow"/>
        </w:rPr>
        <w:t xml:space="preserve">– State Govt.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Tasmania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</w:t>
      </w:r>
      <w:r w:rsidR="00617AED" w:rsidRPr="004C5EC1">
        <w:rPr>
          <w:b/>
          <w:color w:val="FF0000"/>
          <w:sz w:val="18"/>
          <w:highlight w:val="yellow"/>
        </w:rPr>
        <w:t xml:space="preserve">Tony </w:t>
      </w:r>
      <w:r w:rsidRPr="004C5EC1">
        <w:rPr>
          <w:b/>
          <w:color w:val="FF0000"/>
          <w:sz w:val="18"/>
          <w:highlight w:val="yellow"/>
        </w:rPr>
        <w:t>Rundle, Premier)</w:t>
      </w:r>
      <w:r w:rsidRPr="004C5EC1">
        <w:rPr>
          <w:b/>
          <w:color w:val="FF0000"/>
          <w:sz w:val="18"/>
          <w:highlight w:val="yellow"/>
        </w:rPr>
        <w:tab/>
        <w:t>13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Hendy Cowan MLA (Deputy Premier)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</w:t>
      </w:r>
      <w:r w:rsidRPr="004C5EC1">
        <w:rPr>
          <w:color w:val="CC0000"/>
          <w:sz w:val="18"/>
        </w:rPr>
        <w:tab/>
        <w:t>13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#1</w:t>
      </w:r>
      <w:r w:rsidRPr="004C5EC1">
        <w:rPr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#1</w:t>
      </w:r>
      <w:r w:rsidRPr="004C5EC1">
        <w:rPr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Attendance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#1</w:t>
      </w:r>
      <w:r w:rsidRPr="004C5EC1">
        <w:rPr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Project Chart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Town Council (Jefferies) : Heritage Showcase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ountry-region">
        <w:r w:rsidRPr="004C5EC1">
          <w:rPr>
            <w:color w:val="CC0000"/>
            <w:sz w:val="18"/>
          </w:rPr>
          <w:t>Denmark</w:t>
        </w:r>
      </w:smartTag>
      <w:r w:rsidRPr="004C5EC1">
        <w:rPr>
          <w:color w:val="CC0000"/>
          <w:sz w:val="18"/>
        </w:rPr>
        <w:t xml:space="preserve"> CoCI (Keeble) – Apologies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 Committee</w:t>
      </w:r>
      <w:r w:rsidRPr="004C5EC1">
        <w:rPr>
          <w:color w:val="CC0000"/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Merge 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– Community Interest Group (33) : Briefing Note</w:t>
      </w:r>
      <w:r w:rsidRPr="004C5EC1">
        <w:rPr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0000FF"/>
              <w:sz w:val="18"/>
            </w:rPr>
            <w:t>Hon Richard Court</w:t>
          </w:r>
        </w:smartTag>
      </w:smartTag>
      <w:r w:rsidRPr="004C5EC1">
        <w:rPr>
          <w:color w:val="0000FF"/>
          <w:sz w:val="18"/>
        </w:rPr>
        <w:t xml:space="preserve"> MLA (Premier) – Albany 2001 Re-enactment : Briefing Note</w:t>
      </w:r>
      <w:r w:rsidRPr="004C5EC1">
        <w:rPr>
          <w:color w:val="0000FF"/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Norman Moore MLC (Tourism) – Albany 2001 Re-enactment : Briefing Note</w:t>
      </w:r>
      <w:r w:rsidRPr="004C5EC1">
        <w:rPr>
          <w:color w:val="0000FF"/>
          <w:sz w:val="18"/>
        </w:rPr>
        <w:tab/>
        <w:t>14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ountry-region">
        <w:r w:rsidRPr="004C5EC1">
          <w:rPr>
            <w:color w:val="CC0000"/>
            <w:sz w:val="18"/>
          </w:rPr>
          <w:t>Denmark</w:t>
        </w:r>
      </w:smartTag>
      <w:r w:rsidRPr="004C5EC1">
        <w:rPr>
          <w:color w:val="CC0000"/>
          <w:sz w:val="18"/>
        </w:rPr>
        <w:t xml:space="preserve"> CoCI (Keeble) – Apologies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 Committee</w:t>
      </w:r>
      <w:r w:rsidRPr="004C5EC1">
        <w:rPr>
          <w:color w:val="CC0000"/>
          <w:sz w:val="18"/>
        </w:rPr>
        <w:tab/>
        <w:t>15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Sydney Convention Bureau (Hutchison) – Towards a National Tourism Plan</w:t>
      </w:r>
      <w:r w:rsidRPr="004C5EC1">
        <w:rPr>
          <w:color w:val="CC0000"/>
          <w:sz w:val="18"/>
        </w:rPr>
        <w:tab/>
        <w:t>20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 Paper – Sydney Convention Bureau (Hutchison) – Towards a National Tourism Plan</w:t>
      </w:r>
      <w:r w:rsidRPr="004C5EC1">
        <w:rPr>
          <w:sz w:val="18"/>
        </w:rPr>
        <w:tab/>
        <w:t>20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RAPI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Planning Conference 1997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4C5EC1">
        <w:rPr>
          <w:sz w:val="18"/>
        </w:rPr>
        <w:t xml:space="preserve"> </w:t>
      </w:r>
      <w:r w:rsidRPr="004C5EC1">
        <w:rPr>
          <w:sz w:val="18"/>
        </w:rPr>
        <w:t>2000</w:t>
      </w:r>
      <w:r w:rsidR="001E6CD1" w:rsidRPr="001E6CD1">
        <w:rPr>
          <w:sz w:val="18"/>
          <w:szCs w:val="18"/>
          <w:vertAlign w:val="superscript"/>
        </w:rPr>
        <w:t>©</w:t>
      </w:r>
      <w:r w:rsidRPr="004C5EC1">
        <w:rPr>
          <w:sz w:val="18"/>
        </w:rPr>
        <w:t xml:space="preserve"> Project</w:t>
      </w:r>
      <w:r w:rsidRPr="004C5EC1">
        <w:rPr>
          <w:sz w:val="18"/>
        </w:rPr>
        <w:tab/>
        <w:t>20-23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RAPI WA Division AGM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Future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Planning Conference in Albany 2001</w:t>
      </w:r>
      <w:r w:rsidRPr="004C5EC1">
        <w:rPr>
          <w:sz w:val="18"/>
        </w:rPr>
        <w:tab/>
        <w:t>23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Bruce Scott MHR (Veteran Affairs) – Albany 2001 Re-enactment</w:t>
      </w:r>
      <w:r w:rsidRPr="004C5EC1">
        <w:rPr>
          <w:color w:val="0000FF"/>
          <w:sz w:val="18"/>
        </w:rPr>
        <w:tab/>
        <w:t>26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John Moore MHR (Industry Science Tourism) – Albany 2001 Re-enactment</w:t>
      </w:r>
      <w:r w:rsidRPr="004C5EC1">
        <w:rPr>
          <w:color w:val="0000FF"/>
          <w:sz w:val="18"/>
        </w:rPr>
        <w:tab/>
        <w:t>26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VetAffairs Magazine (Bromley) – Albany 2001 Re-enactment</w:t>
      </w:r>
      <w:r w:rsidRPr="004C5EC1">
        <w:rPr>
          <w:sz w:val="18"/>
        </w:rPr>
        <w:tab/>
        <w:t>26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Sydney Convention Bureau (Hutchison) – Albany 2001 Re-enactment</w:t>
      </w:r>
      <w:r w:rsidRPr="004C5EC1">
        <w:rPr>
          <w:sz w:val="18"/>
        </w:rPr>
        <w:tab/>
        <w:t>26 Aug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Tourism Commission (Johnson) – Refer Albany 2001 Re-enactment to EventsCorp</w:t>
      </w:r>
      <w:r w:rsidRPr="004C5EC1">
        <w:rPr>
          <w:color w:val="CC0000"/>
          <w:sz w:val="18"/>
        </w:rPr>
        <w:tab/>
        <w:t>27 Aug 1997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Ring Road Planning Study (Issue 1) – Future road transport needs around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Merge Letter – Albany 2001 Re-enactment – Community Interest Group (33) : Committee members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Committee – Albany 2001 Re-enactment – Smithson Planning : Neil Smithson (Chairman)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Committee – Albany 2001 Re-enactment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Town Council : Pieter Berkelaar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Committee – Albany 2001 Re-enactment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Bob Emery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Committee – Albany 2001 Re-enactment – WA Tourism Commission : Henry Kujda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Committee – Albany 2001 Re-enactment – Great </w:t>
      </w:r>
      <w:smartTag w:uri="urn:schemas-microsoft-com:office:smarttags" w:element="place">
        <w:r w:rsidRPr="004C5EC1">
          <w:rPr>
            <w:sz w:val="18"/>
          </w:rPr>
          <w:t>Southern DC</w:t>
        </w:r>
      </w:smartTag>
      <w:r w:rsidRPr="004C5EC1">
        <w:rPr>
          <w:sz w:val="18"/>
        </w:rPr>
        <w:t xml:space="preserve"> : Maynard Rye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Committee – Albany 2001 Re-enactment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 : Digger Cleak (Deputy Chairman)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Committee – Albany 2001 Re-enactment – Office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Montgomery</w:t>
          </w:r>
        </w:smartTag>
      </w:smartTag>
      <w:r w:rsidRPr="004C5EC1">
        <w:rPr>
          <w:sz w:val="18"/>
        </w:rPr>
        <w:t xml:space="preserve"> MLC : Yvonne Davison</w:t>
      </w:r>
      <w:r w:rsidRPr="004C5EC1">
        <w:rPr>
          <w:sz w:val="18"/>
        </w:rPr>
        <w:tab/>
        <w:t>01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Events Corp (Wayman) – Albany 2001 Re-enactment : Evaluation Criteria</w:t>
      </w:r>
      <w:r w:rsidRPr="004C5EC1">
        <w:rPr>
          <w:b/>
          <w:bCs/>
          <w:color w:val="CC0000"/>
          <w:sz w:val="18"/>
        </w:rPr>
        <w:tab/>
        <w:t>09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color w:val="CC0000"/>
              <w:sz w:val="18"/>
            </w:rPr>
            <w:t>Hon Richard Court</w:t>
          </w:r>
        </w:smartTag>
      </w:smartTag>
      <w:r w:rsidRPr="004C5EC1">
        <w:rPr>
          <w:b/>
          <w:bCs/>
          <w:color w:val="CC0000"/>
          <w:sz w:val="18"/>
        </w:rPr>
        <w:t xml:space="preserve"> MLA (Premier) – Acknowledge Albany 2001 Re-enactment</w:t>
      </w:r>
      <w:r w:rsidRPr="004C5EC1">
        <w:rPr>
          <w:b/>
          <w:bCs/>
          <w:color w:val="CC0000"/>
          <w:sz w:val="18"/>
        </w:rPr>
        <w:tab/>
        <w:t>09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Tourism Commission (Kudja) – Decline Albany 2001 Committee</w:t>
      </w:r>
      <w:r w:rsidRPr="004C5EC1">
        <w:rPr>
          <w:b/>
          <w:bCs/>
          <w:color w:val="CC0000"/>
          <w:sz w:val="18"/>
        </w:rPr>
        <w:tab/>
        <w:t>10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Applications Close – Community Arts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Network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Catalyst &amp; Urban Arts Fund 1997-98</w:t>
      </w:r>
      <w:r w:rsidRPr="004C5EC1">
        <w:rPr>
          <w:sz w:val="18"/>
        </w:rPr>
        <w:tab/>
        <w:t>10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#2</w:t>
      </w:r>
      <w:r w:rsidRPr="004C5EC1">
        <w:rPr>
          <w:sz w:val="18"/>
        </w:rPr>
        <w:tab/>
        <w:t>11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#2</w:t>
      </w:r>
      <w:r w:rsidRPr="004C5EC1">
        <w:rPr>
          <w:sz w:val="18"/>
        </w:rPr>
        <w:tab/>
        <w:t>11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Applications Close – Australian Heritage Commission – National Estate Grants Program 1997-98</w:t>
      </w:r>
      <w:r w:rsidRPr="004C5EC1">
        <w:rPr>
          <w:sz w:val="18"/>
        </w:rPr>
        <w:tab/>
        <w:t>12 Sep 1997</w:t>
      </w:r>
    </w:p>
    <w:p w:rsidR="005C4D6A" w:rsidRPr="007D1DC9" w:rsidRDefault="005C4D6A" w:rsidP="005C4D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  <w:lang w:val="fr-FR"/>
        </w:rPr>
      </w:pPr>
      <w:r w:rsidRPr="004C5EC1">
        <w:rPr>
          <w:b/>
          <w:color w:val="FF0000"/>
          <w:sz w:val="18"/>
          <w:highlight w:val="yellow"/>
        </w:rPr>
        <w:t xml:space="preserve">Apology – Stolen Generations / Reconciliation – State Govt. </w:t>
      </w:r>
      <w:r w:rsidRPr="007D1DC9">
        <w:rPr>
          <w:b/>
          <w:color w:val="FF0000"/>
          <w:sz w:val="18"/>
          <w:highlight w:val="yellow"/>
          <w:lang w:val="fr-FR"/>
        </w:rPr>
        <w:t>Victoria (Jeff Kennett, Premier)</w:t>
      </w:r>
      <w:r w:rsidRPr="007D1DC9">
        <w:rPr>
          <w:b/>
          <w:color w:val="FF0000"/>
          <w:sz w:val="18"/>
          <w:highlight w:val="yellow"/>
          <w:lang w:val="fr-FR"/>
        </w:rPr>
        <w:tab/>
        <w:t>17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RSL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(Cleak) – Invitations to Service Commanding Officers WA</w:t>
      </w:r>
      <w:r w:rsidRPr="004C5EC1">
        <w:rPr>
          <w:color w:val="CC0000"/>
          <w:sz w:val="18"/>
        </w:rPr>
        <w:tab/>
        <w:t>18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RSL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Executive (Littlejohn) – Albany 2001 Re-enactment Proposal</w:t>
      </w:r>
      <w:r w:rsidRPr="004C5EC1">
        <w:rPr>
          <w:sz w:val="18"/>
        </w:rPr>
        <w:tab/>
        <w:t>18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Norman Moore MLC (Tourism) – Acknowledge Albany 2001 Re-enactment</w:t>
      </w:r>
      <w:r w:rsidRPr="004C5EC1">
        <w:rPr>
          <w:color w:val="CC0000"/>
          <w:sz w:val="18"/>
        </w:rPr>
        <w:tab/>
        <w:t>26 Sep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X.1 – Rainbow 2000 – a Regional Planning Strategy (Policy Statement)</w:t>
      </w:r>
      <w:r w:rsidRPr="004C5EC1">
        <w:rPr>
          <w:b/>
          <w:bCs/>
          <w:color w:val="800000"/>
          <w:sz w:val="18"/>
          <w:highlight w:val="yellow"/>
        </w:rPr>
        <w:tab/>
        <w:t>30 Sep 1997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Merge Letter – Albany 2001 Re-enactment – Community Interest Group (33) : Committee membership</w:t>
      </w:r>
      <w:r w:rsidRPr="004C5EC1">
        <w:rPr>
          <w:sz w:val="18"/>
        </w:rPr>
        <w:tab/>
        <w:t>01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Committee – Albany 2001 Re-enactment – Mt.Barker Rotary Club : Patricia O’Reilly</w:t>
      </w:r>
      <w:r w:rsidRPr="004C5EC1">
        <w:rPr>
          <w:sz w:val="18"/>
        </w:rPr>
        <w:tab/>
        <w:t>01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Defence Corporate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Support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(Brig. Gerry Warner LVO ADC) – Albany 2001 Re-enactment</w:t>
      </w:r>
      <w:r w:rsidRPr="004C5EC1">
        <w:rPr>
          <w:sz w:val="18"/>
        </w:rPr>
        <w:tab/>
        <w:t>02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Commander Fleet Base WA (Commodore Bob Trotter ADC) – Albany 2001 Re-enactment</w:t>
      </w:r>
      <w:r w:rsidRPr="004C5EC1">
        <w:rPr>
          <w:sz w:val="18"/>
        </w:rPr>
        <w:tab/>
        <w:t>02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RAAF Base Pearce 306 ABW (Group Captain Lee Roberts) – Albany 2001 Re-enactment</w:t>
      </w:r>
      <w:r w:rsidRPr="004C5EC1">
        <w:rPr>
          <w:sz w:val="18"/>
        </w:rPr>
        <w:tab/>
        <w:t>02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Ian McLachlan MHR AO (Defence) – Albany 2001 Re-enactment</w:t>
      </w:r>
      <w:r w:rsidRPr="004C5EC1">
        <w:rPr>
          <w:color w:val="0000FF"/>
          <w:sz w:val="18"/>
        </w:rPr>
        <w:tab/>
        <w:t>02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Alexander Downer MHR (Foreign Affairs) – Albany 2001 Re-enactment</w:t>
      </w:r>
      <w:r w:rsidRPr="004C5EC1">
        <w:rPr>
          <w:color w:val="0000FF"/>
          <w:sz w:val="18"/>
        </w:rPr>
        <w:tab/>
        <w:t>02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Geoff Prosser MHR (Forrest) – Albany 2001 Re-enactment</w:t>
      </w:r>
      <w:r w:rsidRPr="004C5EC1">
        <w:rPr>
          <w:color w:val="0000FF"/>
          <w:sz w:val="18"/>
        </w:rPr>
        <w:tab/>
        <w:t>02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>Letter from – Hon John Moore MHR (Tourism) – Acknowledge Albany 2001 Re-enactment</w:t>
      </w:r>
      <w:r w:rsidRPr="004C5EC1">
        <w:rPr>
          <w:color w:val="CC0000"/>
          <w:sz w:val="18"/>
        </w:rPr>
        <w:tab/>
        <w:t>06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Centenary of Federation Committee (Lundberg) – Albany 2001 Re-enactment</w:t>
      </w:r>
      <w:r w:rsidRPr="004C5EC1">
        <w:rPr>
          <w:sz w:val="18"/>
        </w:rPr>
        <w:tab/>
        <w:t>06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Centenary of Federation Committee (Lundberg) – Albany 2001 Re-enactment</w:t>
      </w:r>
      <w:r w:rsidRPr="004C5EC1">
        <w:rPr>
          <w:sz w:val="18"/>
        </w:rPr>
        <w:tab/>
        <w:t>06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Shire Council (Ms Delma Baesjou) – </w:t>
      </w:r>
      <w:r w:rsidR="001E6CD1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001CCF">
        <w:rPr>
          <w:b/>
          <w:color w:val="003300"/>
          <w:sz w:val="18"/>
          <w:szCs w:val="18"/>
        </w:rPr>
        <w:t xml:space="preserve"> </w:t>
      </w:r>
      <w:r w:rsidR="001E6CD1" w:rsidRPr="00001CCF">
        <w:rPr>
          <w:b/>
          <w:sz w:val="18"/>
          <w:szCs w:val="18"/>
        </w:rPr>
        <w:t>2000</w:t>
      </w:r>
      <w:r w:rsidR="001E6CD1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sz w:val="18"/>
        </w:rPr>
        <w:t>Project</w:t>
      </w:r>
      <w:r w:rsidRPr="004C5EC1">
        <w:rPr>
          <w:b/>
          <w:sz w:val="18"/>
        </w:rPr>
        <w:tab/>
        <w:t>07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Town Council (Mr Robert Fenn) – </w:t>
      </w:r>
      <w:r w:rsidR="001E6CD1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001CCF">
        <w:rPr>
          <w:b/>
          <w:color w:val="003300"/>
          <w:sz w:val="18"/>
          <w:szCs w:val="18"/>
        </w:rPr>
        <w:t xml:space="preserve"> </w:t>
      </w:r>
      <w:r w:rsidR="001E6CD1" w:rsidRPr="00001CCF">
        <w:rPr>
          <w:b/>
          <w:sz w:val="18"/>
          <w:szCs w:val="18"/>
        </w:rPr>
        <w:t>2000</w:t>
      </w:r>
      <w:r w:rsidR="001E6CD1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sz w:val="18"/>
        </w:rPr>
        <w:t>Project</w:t>
      </w:r>
      <w:r w:rsidRPr="004C5EC1">
        <w:rPr>
          <w:b/>
          <w:sz w:val="18"/>
        </w:rPr>
        <w:tab/>
        <w:t>08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Albany Ring Road Planning Study (HGM) – Future road transport needs around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09 Oct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E6CD1">
        <w:rPr>
          <w:b/>
          <w:sz w:val="18"/>
        </w:rPr>
        <w:t xml:space="preserve">Discussions – WA Ministry for Planning : </w:t>
      </w:r>
      <w:smartTag w:uri="urn:schemas-microsoft-com:office:smarttags" w:element="City">
        <w:smartTag w:uri="urn:schemas-microsoft-com:office:smarttags" w:element="place">
          <w:r w:rsidRPr="001E6CD1">
            <w:rPr>
              <w:b/>
              <w:sz w:val="18"/>
            </w:rPr>
            <w:t>Albany</w:t>
          </w:r>
        </w:smartTag>
      </w:smartTag>
      <w:r w:rsidRPr="001E6CD1">
        <w:rPr>
          <w:b/>
          <w:sz w:val="18"/>
        </w:rPr>
        <w:t xml:space="preserve"> (Mr Phillip Woodward) – </w:t>
      </w:r>
      <w:r w:rsidR="001E6CD1" w:rsidRPr="001E6CD1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b/>
          <w:color w:val="003300"/>
          <w:sz w:val="18"/>
          <w:szCs w:val="18"/>
        </w:rPr>
        <w:t xml:space="preserve"> </w:t>
      </w:r>
      <w:r w:rsidR="001E6CD1" w:rsidRPr="001E6CD1">
        <w:rPr>
          <w:b/>
          <w:sz w:val="18"/>
          <w:szCs w:val="18"/>
        </w:rPr>
        <w:t>2000</w:t>
      </w:r>
      <w:r w:rsidR="001E6CD1" w:rsidRPr="001E6CD1">
        <w:rPr>
          <w:b/>
          <w:sz w:val="18"/>
          <w:szCs w:val="18"/>
          <w:vertAlign w:val="superscript"/>
        </w:rPr>
        <w:t xml:space="preserve">© </w:t>
      </w:r>
      <w:r w:rsidRPr="001E6CD1">
        <w:rPr>
          <w:b/>
          <w:sz w:val="18"/>
        </w:rPr>
        <w:t>Project</w:t>
      </w:r>
      <w:r w:rsidRPr="001E6CD1">
        <w:rPr>
          <w:b/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#3</w:t>
      </w:r>
      <w:r w:rsidRPr="004C5EC1">
        <w:rPr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#3</w:t>
      </w:r>
      <w:r w:rsidRPr="004C5EC1">
        <w:rPr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City of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International Tattoo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Supreme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Court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Gardens</w:t>
          </w:r>
        </w:smartTag>
      </w:smartTag>
      <w:r w:rsidRPr="004C5EC1">
        <w:rPr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Local Government Advisory Board (Rowell)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Amalgamation</w:t>
      </w:r>
      <w:r w:rsidRPr="004C5EC1">
        <w:rPr>
          <w:sz w:val="18"/>
        </w:rPr>
        <w:tab/>
        <w:t>09 Oct 1997</w:t>
      </w:r>
    </w:p>
    <w:p w:rsidR="00001CCF" w:rsidRPr="00001CCF" w:rsidRDefault="00001CCF" w:rsidP="00001C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LG Advisory Board</w:t>
      </w:r>
      <w:r w:rsidRPr="00001CCF">
        <w:rPr>
          <w:b/>
          <w:sz w:val="18"/>
        </w:rPr>
        <w:t xml:space="preserve"> </w:t>
      </w:r>
      <w:r>
        <w:rPr>
          <w:b/>
          <w:sz w:val="18"/>
        </w:rPr>
        <w:t xml:space="preserve">(Pyrmont House)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Regional Strategy</w:t>
      </w:r>
      <w:r w:rsidRPr="00001CCF">
        <w:rPr>
          <w:b/>
          <w:sz w:val="18"/>
        </w:rPr>
        <w:tab/>
      </w:r>
      <w:r>
        <w:rPr>
          <w:b/>
          <w:sz w:val="18"/>
        </w:rPr>
        <w:t>09 Oct</w:t>
      </w:r>
      <w:r w:rsidRPr="00001CCF">
        <w:rPr>
          <w:b/>
          <w:sz w:val="18"/>
        </w:rPr>
        <w:t xml:space="preserve"> 199</w:t>
      </w:r>
      <w:r>
        <w:rPr>
          <w:b/>
          <w:sz w:val="18"/>
        </w:rPr>
        <w:t>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Returned &amp; Services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League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(President Ken Murphy) – Albany 2001 Re-enactment</w:t>
      </w:r>
      <w:r w:rsidRPr="004C5EC1">
        <w:rPr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Tourism Commission (Kudja) – Invitation to rejoin Albany 2001 Re-enactment</w:t>
      </w:r>
      <w:r w:rsidRPr="004C5EC1">
        <w:rPr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Brisbane</w:t>
          </w:r>
        </w:smartTag>
      </w:smartTag>
      <w:r w:rsidRPr="004C5EC1">
        <w:rPr>
          <w:sz w:val="18"/>
        </w:rPr>
        <w:t xml:space="preserve"> City Council (Maguire) – Community Development : River Festival 1998-2000</w:t>
      </w:r>
      <w:r w:rsidRPr="004C5EC1">
        <w:rPr>
          <w:sz w:val="18"/>
        </w:rPr>
        <w:tab/>
        <w:t>09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Montgomery</w:t>
          </w:r>
        </w:smartTag>
      </w:smartTag>
      <w:r w:rsidRPr="004C5EC1">
        <w:rPr>
          <w:color w:val="CC0000"/>
          <w:sz w:val="18"/>
        </w:rPr>
        <w:t xml:space="preserve"> MLC (Davison) – Multi-Cultural Funding Application</w:t>
      </w:r>
      <w:r w:rsidRPr="004C5EC1">
        <w:rPr>
          <w:color w:val="CC0000"/>
          <w:sz w:val="18"/>
        </w:rPr>
        <w:tab/>
        <w:t>10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X.3 – Rainbow 2000 – a Regional Planning Strategy (Metropolitan Initiatives)</w:t>
      </w:r>
      <w:r w:rsidRPr="004C5EC1">
        <w:rPr>
          <w:b/>
          <w:bCs/>
          <w:color w:val="800000"/>
          <w:sz w:val="18"/>
          <w:highlight w:val="yellow"/>
        </w:rPr>
        <w:tab/>
        <w:t>14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X.4 – Rainbow 2000 – a Regional Planning Strategy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CBD Initiatives)</w:t>
      </w:r>
      <w:r w:rsidRPr="004C5EC1">
        <w:rPr>
          <w:b/>
          <w:bCs/>
          <w:color w:val="800000"/>
          <w:sz w:val="18"/>
          <w:highlight w:val="yellow"/>
        </w:rPr>
        <w:tab/>
        <w:t>14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Alexander Downer MHR (Foreign) – Acknowledge Albany 2001 Re-enactment</w:t>
      </w:r>
      <w:r w:rsidRPr="004C5EC1">
        <w:rPr>
          <w:color w:val="CC0000"/>
          <w:sz w:val="18"/>
        </w:rPr>
        <w:tab/>
        <w:t>17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Maritme </w:t>
      </w:r>
      <w:r w:rsidR="00A71F00" w:rsidRPr="004C5EC1">
        <w:rPr>
          <w:color w:val="CC0000"/>
          <w:sz w:val="18"/>
        </w:rPr>
        <w:t>Headquarters</w:t>
      </w:r>
      <w:r w:rsidRPr="004C5EC1">
        <w:rPr>
          <w:color w:val="CC0000"/>
          <w:sz w:val="18"/>
        </w:rPr>
        <w:t xml:space="preserve"> West (Commander Parkin) – Confirm attendance 13 Nov 97</w:t>
      </w:r>
      <w:r w:rsidRPr="004C5EC1">
        <w:rPr>
          <w:color w:val="CC0000"/>
          <w:sz w:val="18"/>
        </w:rPr>
        <w:tab/>
        <w:t>17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?) – Bridge in the flight path (USN Blue Angels F-18 Hornet Sqn)</w:t>
      </w:r>
      <w:r w:rsidRPr="004C5EC1">
        <w:rPr>
          <w:sz w:val="18"/>
        </w:rPr>
        <w:tab/>
        <w:t>18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Commonwealth JSC FADT Inquiry :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ab/>
        <w:t>18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Allied Chinese Ships Assoc. (Wildy) – Acknowledge Albany 2001 Re-enactment</w:t>
      </w:r>
      <w:r w:rsidRPr="004C5EC1">
        <w:rPr>
          <w:color w:val="CC0000"/>
          <w:sz w:val="18"/>
        </w:rPr>
        <w:tab/>
        <w:t>20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Halpern Glick Maunsell (Tatum) – Albany Ring Road Study submission (W97-0026)</w:t>
      </w:r>
      <w:r w:rsidRPr="004C5EC1">
        <w:rPr>
          <w:sz w:val="18"/>
        </w:rPr>
        <w:tab/>
        <w:t>21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– Halpern Glick Maunsell</w:t>
      </w:r>
      <w:r w:rsidRPr="004C5EC1">
        <w:rPr>
          <w:sz w:val="18"/>
        </w:rPr>
        <w:tab/>
        <w:t>21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X.2 – Rainbow 2000 – a Regional Planning Strategy (Regional Initiatives)</w:t>
      </w:r>
      <w:r w:rsidRPr="004C5EC1">
        <w:rPr>
          <w:b/>
          <w:bCs/>
          <w:color w:val="800000"/>
          <w:sz w:val="18"/>
          <w:highlight w:val="yellow"/>
        </w:rPr>
        <w:tab/>
        <w:t>22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Town Planning Scheme Review – Smithson Planning’s Sub-consultant Team</w:t>
      </w:r>
      <w:r w:rsidRPr="004C5EC1">
        <w:rPr>
          <w:sz w:val="18"/>
        </w:rPr>
        <w:tab/>
        <w:t>23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Ministry for Planning – WA Model TP Scheme Text – Focus Group Workshops</w:t>
      </w:r>
      <w:r w:rsidRPr="004C5EC1">
        <w:rPr>
          <w:color w:val="CC0000"/>
          <w:sz w:val="18"/>
        </w:rPr>
        <w:tab/>
        <w:t>23 Oct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JMG Marketing (Murphy) – Albany 2001 Re-enactment</w:t>
      </w:r>
      <w:r w:rsidRPr="004C5EC1">
        <w:rPr>
          <w:sz w:val="18"/>
        </w:rPr>
        <w:tab/>
        <w:t>24 Oct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Agricultural Show 1997 – The Weekender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Project</w:t>
      </w:r>
      <w:r w:rsidRPr="001E6CD1">
        <w:rPr>
          <w:sz w:val="18"/>
        </w:rPr>
        <w:tab/>
        <w:t>30 Oct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Advert – </w:t>
      </w:r>
      <w:smartTag w:uri="urn:schemas-microsoft-com:office:smarttags" w:element="City">
        <w:r w:rsidRPr="001E6CD1">
          <w:rPr>
            <w:sz w:val="18"/>
          </w:rPr>
          <w:t>Albany</w:t>
        </w:r>
      </w:smartTag>
      <w:r w:rsidRPr="001E6CD1">
        <w:rPr>
          <w:sz w:val="18"/>
        </w:rPr>
        <w:t xml:space="preserve"> Agricultural Show 1997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Advertiser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Project</w:t>
      </w:r>
      <w:r w:rsidRPr="001E6CD1">
        <w:rPr>
          <w:sz w:val="18"/>
        </w:rPr>
        <w:tab/>
        <w:t>30 Oct 1997</w:t>
      </w:r>
    </w:p>
    <w:p w:rsidR="0053567D" w:rsidRPr="004C5EC1" w:rsidRDefault="0053567D" w:rsidP="00535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>
        <w:rPr>
          <w:color w:val="CC0000"/>
          <w:sz w:val="18"/>
        </w:rPr>
        <w:t>Facsimile</w:t>
      </w:r>
      <w:r w:rsidRPr="004C5EC1">
        <w:rPr>
          <w:color w:val="CC0000"/>
          <w:sz w:val="18"/>
        </w:rPr>
        <w:t xml:space="preserve"> from – </w:t>
      </w:r>
      <w:r>
        <w:rPr>
          <w:color w:val="CC0000"/>
          <w:sz w:val="18"/>
        </w:rPr>
        <w:t>John Kinnear &amp; Assoc.</w:t>
      </w:r>
      <w:r w:rsidRPr="004C5EC1">
        <w:rPr>
          <w:color w:val="CC0000"/>
          <w:sz w:val="18"/>
        </w:rPr>
        <w:t xml:space="preserve"> (</w:t>
      </w:r>
      <w:r>
        <w:rPr>
          <w:color w:val="CC0000"/>
          <w:sz w:val="18"/>
        </w:rPr>
        <w:t>Kinnear</w:t>
      </w:r>
      <w:r w:rsidRPr="004C5EC1">
        <w:rPr>
          <w:color w:val="CC0000"/>
          <w:sz w:val="18"/>
        </w:rPr>
        <w:t>) – Ack</w:t>
      </w:r>
      <w:r>
        <w:rPr>
          <w:color w:val="CC0000"/>
          <w:sz w:val="18"/>
        </w:rPr>
        <w:t xml:space="preserve"> : Rainbow 2000</w:t>
      </w:r>
      <w:r w:rsidRPr="002F5216">
        <w:rPr>
          <w:color w:val="CC0000"/>
          <w:sz w:val="18"/>
          <w:szCs w:val="18"/>
          <w:vertAlign w:val="superscript"/>
        </w:rPr>
        <w:t>©</w:t>
      </w:r>
      <w:r>
        <w:rPr>
          <w:color w:val="CC0000"/>
          <w:sz w:val="18"/>
        </w:rPr>
        <w:t xml:space="preserve"> Project &amp; attend briefing</w:t>
      </w:r>
      <w:r w:rsidRPr="004C5EC1">
        <w:rPr>
          <w:color w:val="CC0000"/>
          <w:sz w:val="18"/>
        </w:rPr>
        <w:tab/>
      </w:r>
      <w:r>
        <w:rPr>
          <w:color w:val="CC0000"/>
          <w:sz w:val="18"/>
        </w:rPr>
        <w:t>30 Oct</w:t>
      </w:r>
      <w:r w:rsidRPr="004C5EC1">
        <w:rPr>
          <w:color w:val="CC0000"/>
          <w:sz w:val="18"/>
        </w:rPr>
        <w:t xml:space="preserve"> 1997</w:t>
      </w:r>
    </w:p>
    <w:p w:rsidR="00AB4D60" w:rsidRPr="0053567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3567D">
        <w:rPr>
          <w:b/>
          <w:sz w:val="18"/>
        </w:rPr>
        <w:t xml:space="preserve">Meeting – </w:t>
      </w:r>
      <w:smartTag w:uri="urn:schemas-microsoft-com:office:smarttags" w:element="place">
        <w:smartTag w:uri="urn:schemas-microsoft-com:office:smarttags" w:element="PlaceName">
          <w:r w:rsidRPr="0053567D">
            <w:rPr>
              <w:b/>
              <w:sz w:val="18"/>
            </w:rPr>
            <w:t>Albany</w:t>
          </w:r>
        </w:smartTag>
        <w:r w:rsidRPr="0053567D">
          <w:rPr>
            <w:b/>
            <w:sz w:val="18"/>
          </w:rPr>
          <w:t xml:space="preserve"> </w:t>
        </w:r>
        <w:smartTag w:uri="urn:schemas-microsoft-com:office:smarttags" w:element="PlaceType">
          <w:r w:rsidRPr="0053567D">
            <w:rPr>
              <w:b/>
              <w:sz w:val="18"/>
            </w:rPr>
            <w:t>Town</w:t>
          </w:r>
        </w:smartTag>
      </w:smartTag>
      <w:r w:rsidRPr="0053567D">
        <w:rPr>
          <w:b/>
          <w:sz w:val="18"/>
        </w:rPr>
        <w:t xml:space="preserve"> Planning Scheme Review – Smithson Planning’s Sub-consultant Team</w:t>
      </w:r>
      <w:r w:rsidRPr="0053567D">
        <w:rPr>
          <w:b/>
          <w:sz w:val="18"/>
        </w:rPr>
        <w:tab/>
        <w:t>31 Oct 1997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Advertiser – Media Statement re: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</w:t>
      </w:r>
      <w:r w:rsidRPr="001E6CD1">
        <w:rPr>
          <w:sz w:val="18"/>
        </w:rPr>
        <w:tab/>
        <w:t>01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Rainbow 2000 Project Documentation – Circulation to interested parties</w:t>
      </w:r>
      <w:r w:rsidRPr="004C5EC1">
        <w:rPr>
          <w:sz w:val="18"/>
        </w:rPr>
        <w:tab/>
        <w:t>03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Town Council (Fenn) - Rainbow 2000 Regional Strategy</w:t>
      </w:r>
      <w:r w:rsidRPr="004C5EC1">
        <w:rPr>
          <w:b/>
          <w:bCs/>
          <w:color w:val="CC0000"/>
          <w:sz w:val="18"/>
        </w:rPr>
        <w:tab/>
        <w:t>04 Nov 1997</w:t>
      </w:r>
    </w:p>
    <w:p w:rsidR="005B3D84" w:rsidRPr="004C5EC1" w:rsidRDefault="005B3D84" w:rsidP="005B3D8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>Watts &amp; Woodhouse</w:t>
      </w:r>
      <w:r w:rsidRPr="004C5EC1">
        <w:rPr>
          <w:color w:val="CC0000"/>
          <w:sz w:val="18"/>
        </w:rPr>
        <w:t xml:space="preserve"> (</w:t>
      </w:r>
      <w:r>
        <w:rPr>
          <w:color w:val="CC0000"/>
          <w:sz w:val="18"/>
        </w:rPr>
        <w:t>Woodhouse</w:t>
      </w:r>
      <w:r w:rsidRPr="004C5EC1">
        <w:rPr>
          <w:color w:val="CC0000"/>
          <w:sz w:val="18"/>
        </w:rPr>
        <w:t>) – Ack</w:t>
      </w:r>
      <w:r>
        <w:rPr>
          <w:color w:val="CC0000"/>
          <w:sz w:val="18"/>
        </w:rPr>
        <w:t xml:space="preserve"> : Rainbow 2000</w:t>
      </w:r>
      <w:r w:rsidRPr="002F5216">
        <w:rPr>
          <w:color w:val="CC0000"/>
          <w:sz w:val="18"/>
          <w:szCs w:val="18"/>
          <w:vertAlign w:val="superscript"/>
        </w:rPr>
        <w:t>©</w:t>
      </w:r>
      <w:r>
        <w:rPr>
          <w:color w:val="CC0000"/>
          <w:sz w:val="18"/>
        </w:rPr>
        <w:t xml:space="preserve"> Project &amp; more info please</w:t>
      </w:r>
      <w:r w:rsidRPr="004C5EC1">
        <w:rPr>
          <w:color w:val="CC0000"/>
          <w:sz w:val="18"/>
        </w:rPr>
        <w:tab/>
      </w:r>
      <w:r>
        <w:rPr>
          <w:color w:val="CC0000"/>
          <w:sz w:val="18"/>
        </w:rPr>
        <w:t>04</w:t>
      </w:r>
      <w:r w:rsidRPr="004C5EC1">
        <w:rPr>
          <w:color w:val="CC0000"/>
          <w:sz w:val="18"/>
        </w:rPr>
        <w:t xml:space="preserve">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Facsimile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Shire Council (Baesjou) - Rainbow 2000 Regional Strategy</w:t>
      </w:r>
      <w:r w:rsidRPr="004C5EC1">
        <w:rPr>
          <w:b/>
          <w:bCs/>
          <w:color w:val="CC0000"/>
          <w:sz w:val="18"/>
        </w:rPr>
        <w:tab/>
        <w:t>05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Program – Rainbow 2000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Re-enactment 2000 : A Major Event</w:t>
      </w:r>
      <w:r w:rsidRPr="004C5EC1">
        <w:rPr>
          <w:b/>
          <w:bCs/>
          <w:color w:val="800000"/>
          <w:sz w:val="18"/>
          <w:highlight w:val="yellow"/>
        </w:rPr>
        <w:tab/>
        <w:t>05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Budget – Rainbow 2000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Re-enactment 2000 : A Major Event</w:t>
      </w:r>
      <w:r w:rsidRPr="004C5EC1">
        <w:rPr>
          <w:b/>
          <w:bCs/>
          <w:color w:val="800000"/>
          <w:sz w:val="18"/>
          <w:highlight w:val="yellow"/>
        </w:rPr>
        <w:tab/>
        <w:t>05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Merge 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#4</w:t>
      </w:r>
      <w:r w:rsidRPr="004C5EC1">
        <w:rPr>
          <w:sz w:val="18"/>
        </w:rPr>
        <w:tab/>
        <w:t>05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Lecture – HM Bark Endeavour Foundation (Longley) – Tall Ships, Heritage &amp; Albany</w:t>
      </w:r>
      <w:r w:rsidRPr="004C5EC1">
        <w:rPr>
          <w:sz w:val="18"/>
        </w:rPr>
        <w:tab/>
        <w:t>05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Facsimile from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Denmark</w:t>
          </w:r>
        </w:smartTag>
      </w:smartTag>
      <w:r w:rsidRPr="004C5EC1">
        <w:rPr>
          <w:b/>
          <w:bCs/>
          <w:color w:val="CC0000"/>
          <w:sz w:val="18"/>
        </w:rPr>
        <w:t xml:space="preserve"> Shire Council (Duncan) - Rainbow 2000 Regional Strategy</w:t>
      </w:r>
      <w:r w:rsidRPr="004C5EC1">
        <w:rPr>
          <w:b/>
          <w:bCs/>
          <w:color w:val="CC0000"/>
          <w:sz w:val="18"/>
        </w:rPr>
        <w:tab/>
        <w:t>06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Agricultural Show 1997 – The Weekender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Project</w:t>
      </w:r>
      <w:r w:rsidRPr="001E6CD1">
        <w:rPr>
          <w:sz w:val="18"/>
        </w:rPr>
        <w:tab/>
        <w:t>06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Advert – </w:t>
      </w:r>
      <w:smartTag w:uri="urn:schemas-microsoft-com:office:smarttags" w:element="City">
        <w:r w:rsidRPr="001E6CD1">
          <w:rPr>
            <w:sz w:val="18"/>
          </w:rPr>
          <w:t>Albany</w:t>
        </w:r>
      </w:smartTag>
      <w:r w:rsidRPr="001E6CD1">
        <w:rPr>
          <w:sz w:val="18"/>
        </w:rPr>
        <w:t xml:space="preserve"> Agricultural Show 1997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Advertiser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Project</w:t>
      </w:r>
      <w:r w:rsidRPr="001E6CD1">
        <w:rPr>
          <w:sz w:val="18"/>
        </w:rPr>
        <w:tab/>
        <w:t>06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E6CD1">
        <w:rPr>
          <w:b/>
          <w:sz w:val="18"/>
        </w:rPr>
        <w:t xml:space="preserve">Exhibition – </w:t>
      </w:r>
      <w:smartTag w:uri="urn:schemas-microsoft-com:office:smarttags" w:element="City">
        <w:smartTag w:uri="urn:schemas-microsoft-com:office:smarttags" w:element="place">
          <w:r w:rsidRPr="001E6CD1">
            <w:rPr>
              <w:b/>
              <w:sz w:val="18"/>
            </w:rPr>
            <w:t>Albany</w:t>
          </w:r>
        </w:smartTag>
      </w:smartTag>
      <w:r w:rsidRPr="001E6CD1">
        <w:rPr>
          <w:b/>
          <w:sz w:val="18"/>
        </w:rPr>
        <w:t xml:space="preserve"> Agricultural Show 1997 – </w:t>
      </w:r>
      <w:r w:rsidR="001E6CD1" w:rsidRPr="001E6CD1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b/>
          <w:color w:val="003300"/>
          <w:sz w:val="18"/>
          <w:szCs w:val="18"/>
        </w:rPr>
        <w:t xml:space="preserve"> </w:t>
      </w:r>
      <w:r w:rsidR="001E6CD1" w:rsidRPr="001E6CD1">
        <w:rPr>
          <w:b/>
          <w:sz w:val="18"/>
          <w:szCs w:val="18"/>
        </w:rPr>
        <w:t>2000</w:t>
      </w:r>
      <w:r w:rsidR="001E6CD1" w:rsidRPr="001E6CD1">
        <w:rPr>
          <w:b/>
          <w:sz w:val="18"/>
          <w:szCs w:val="18"/>
          <w:vertAlign w:val="superscript"/>
        </w:rPr>
        <w:t xml:space="preserve">© </w:t>
      </w:r>
      <w:r w:rsidRPr="001E6CD1">
        <w:rPr>
          <w:b/>
          <w:sz w:val="18"/>
        </w:rPr>
        <w:t>Project</w:t>
      </w:r>
      <w:r w:rsidRPr="001E6CD1">
        <w:rPr>
          <w:b/>
          <w:sz w:val="18"/>
        </w:rPr>
        <w:tab/>
        <w:t>07-08 Nov 1997</w:t>
      </w:r>
    </w:p>
    <w:p w:rsidR="002F5216" w:rsidRPr="002F5216" w:rsidRDefault="002F5216" w:rsidP="002F52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2F5216">
        <w:rPr>
          <w:b/>
          <w:sz w:val="18"/>
        </w:rPr>
        <w:t>Article – West Australian (Page 4) – New port at naval base not justified : shippers</w:t>
      </w:r>
      <w:r w:rsidRPr="002F5216">
        <w:rPr>
          <w:b/>
          <w:sz w:val="18"/>
        </w:rPr>
        <w:tab/>
        <w:t>08 Nov 1997</w:t>
      </w:r>
    </w:p>
    <w:p w:rsidR="002F5216" w:rsidRPr="002F5216" w:rsidRDefault="002F5216" w:rsidP="002F52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Advert</w:t>
      </w:r>
      <w:r w:rsidRPr="002F5216">
        <w:rPr>
          <w:b/>
          <w:sz w:val="18"/>
        </w:rPr>
        <w:t xml:space="preserve"> – West Australian (Page </w:t>
      </w:r>
      <w:r>
        <w:rPr>
          <w:b/>
          <w:sz w:val="18"/>
        </w:rPr>
        <w:t>60</w:t>
      </w:r>
      <w:r w:rsidRPr="002F5216">
        <w:rPr>
          <w:b/>
          <w:sz w:val="18"/>
        </w:rPr>
        <w:t xml:space="preserve">) – </w:t>
      </w:r>
      <w:r>
        <w:rPr>
          <w:b/>
          <w:sz w:val="18"/>
        </w:rPr>
        <w:t>WA Transport : EOI new port Kwinana / Naval Base</w:t>
      </w:r>
      <w:r w:rsidRPr="002F5216">
        <w:rPr>
          <w:b/>
          <w:sz w:val="18"/>
        </w:rPr>
        <w:tab/>
        <w:t>08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Defence Corporate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Support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.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Griffin</w:t>
          </w:r>
        </w:smartTag>
      </w:smartTag>
      <w:r w:rsidRPr="004C5EC1">
        <w:rPr>
          <w:color w:val="CC0000"/>
          <w:sz w:val="18"/>
        </w:rPr>
        <w:t>) – Confirm attendance 13 Nov 97</w:t>
      </w:r>
      <w:r w:rsidRPr="004C5EC1">
        <w:rPr>
          <w:color w:val="CC0000"/>
          <w:sz w:val="18"/>
        </w:rPr>
        <w:tab/>
        <w:t>10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</w:t>
      </w:r>
      <w:smartTag w:uri="urn:schemas-microsoft-com:office:smarttags" w:element="country-region">
        <w:smartTag w:uri="urn:schemas-microsoft-com:office:smarttags" w:element="place">
          <w:r w:rsidRPr="001E6CD1">
            <w:rPr>
              <w:sz w:val="18"/>
            </w:rPr>
            <w:t>Denmark</w:t>
          </w:r>
        </w:smartTag>
      </w:smartTag>
      <w:r w:rsidR="005721D6" w:rsidRPr="001E6CD1">
        <w:rPr>
          <w:sz w:val="18"/>
        </w:rPr>
        <w:t xml:space="preserve"> Shire Council (Peter </w:t>
      </w:r>
      <w:r w:rsidRPr="001E6CD1">
        <w:rPr>
          <w:sz w:val="18"/>
        </w:rPr>
        <w:t xml:space="preserve">Duncan) </w:t>
      </w:r>
      <w:r w:rsidR="005721D6" w:rsidRPr="001E6CD1">
        <w:rPr>
          <w:sz w:val="18"/>
        </w:rPr>
        <w:t>–</w:t>
      </w:r>
      <w:r w:rsidRPr="001E6CD1">
        <w:rPr>
          <w:sz w:val="18"/>
        </w:rPr>
        <w:t xml:space="preserve">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</w:t>
      </w:r>
      <w:r w:rsidRPr="001E6CD1">
        <w:rPr>
          <w:sz w:val="18"/>
        </w:rPr>
        <w:tab/>
        <w:t>10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Chamber of Commerce &amp; Industry </w:t>
      </w:r>
      <w:r w:rsidR="005721D6" w:rsidRPr="001E6CD1">
        <w:rPr>
          <w:sz w:val="18"/>
        </w:rPr>
        <w:t>–</w:t>
      </w:r>
      <w:r w:rsidRPr="001E6CD1">
        <w:rPr>
          <w:sz w:val="18"/>
        </w:rPr>
        <w:t xml:space="preserve">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Luncheon Seminars</w:t>
      </w:r>
      <w:r w:rsidRPr="001E6CD1">
        <w:rPr>
          <w:sz w:val="18"/>
        </w:rPr>
        <w:tab/>
        <w:t>10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Kiwis wrap up before lunch (RNZAF Skyhawks &amp; JV Exercise)</w:t>
      </w:r>
      <w:r w:rsidRPr="004C5EC1">
        <w:rPr>
          <w:sz w:val="18"/>
        </w:rPr>
        <w:tab/>
        <w:t>10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1E6CD1">
            <w:rPr>
              <w:sz w:val="18"/>
            </w:rPr>
            <w:t>Albany</w:t>
          </w:r>
        </w:smartTag>
      </w:smartTag>
      <w:r w:rsidRPr="001E6CD1">
        <w:rPr>
          <w:sz w:val="18"/>
        </w:rPr>
        <w:t xml:space="preserve"> Advertiser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Policy Statements &amp; Plans for Publication</w:t>
      </w:r>
      <w:r w:rsidRPr="001E6CD1">
        <w:rPr>
          <w:sz w:val="18"/>
        </w:rPr>
        <w:tab/>
        <w:t>11 Nov 1997</w:t>
      </w:r>
    </w:p>
    <w:p w:rsidR="007A5A04" w:rsidRPr="004C5EC1" w:rsidRDefault="007A5A04" w:rsidP="007A5A0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>
            <w:rPr>
              <w:color w:val="CC0000"/>
              <w:sz w:val="18"/>
            </w:rPr>
            <w:t>Albany</w:t>
          </w:r>
        </w:smartTag>
      </w:smartTag>
      <w:r>
        <w:rPr>
          <w:color w:val="CC0000"/>
          <w:sz w:val="18"/>
        </w:rPr>
        <w:t xml:space="preserve"> Valuation Services</w:t>
      </w:r>
      <w:r w:rsidRPr="004C5EC1">
        <w:rPr>
          <w:color w:val="CC0000"/>
          <w:sz w:val="18"/>
        </w:rPr>
        <w:t xml:space="preserve"> (</w:t>
      </w:r>
      <w:r>
        <w:rPr>
          <w:color w:val="CC0000"/>
          <w:sz w:val="18"/>
        </w:rPr>
        <w:t>Solomon</w:t>
      </w:r>
      <w:r w:rsidRPr="004C5EC1">
        <w:rPr>
          <w:color w:val="CC0000"/>
          <w:sz w:val="18"/>
        </w:rPr>
        <w:t>) – Ack</w:t>
      </w:r>
      <w:r>
        <w:rPr>
          <w:color w:val="CC0000"/>
          <w:sz w:val="18"/>
        </w:rPr>
        <w:t xml:space="preserve"> : Rainbow 2000</w:t>
      </w:r>
      <w:r w:rsidRPr="002F5216">
        <w:rPr>
          <w:color w:val="CC0000"/>
          <w:sz w:val="18"/>
          <w:szCs w:val="18"/>
          <w:vertAlign w:val="superscript"/>
        </w:rPr>
        <w:t>©</w:t>
      </w:r>
      <w:r>
        <w:rPr>
          <w:color w:val="CC0000"/>
          <w:sz w:val="18"/>
        </w:rPr>
        <w:t xml:space="preserve"> Project Participation</w:t>
      </w:r>
      <w:r w:rsidRPr="004C5EC1">
        <w:rPr>
          <w:color w:val="CC0000"/>
          <w:sz w:val="18"/>
        </w:rPr>
        <w:tab/>
      </w:r>
      <w:r>
        <w:rPr>
          <w:color w:val="CC0000"/>
          <w:sz w:val="18"/>
        </w:rPr>
        <w:t>11</w:t>
      </w:r>
      <w:r w:rsidRPr="004C5EC1">
        <w:rPr>
          <w:color w:val="CC0000"/>
          <w:sz w:val="18"/>
        </w:rPr>
        <w:t xml:space="preserve"> Nov 1997</w:t>
      </w:r>
    </w:p>
    <w:p w:rsidR="007A5A04" w:rsidRPr="004C5EC1" w:rsidRDefault="007A5A04" w:rsidP="007A5A0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>DA Lord &amp; Associates</w:t>
      </w:r>
      <w:r w:rsidRPr="004C5EC1">
        <w:rPr>
          <w:color w:val="CC0000"/>
          <w:sz w:val="18"/>
        </w:rPr>
        <w:t xml:space="preserve"> (</w:t>
      </w:r>
      <w:r>
        <w:rPr>
          <w:color w:val="CC0000"/>
          <w:sz w:val="18"/>
        </w:rPr>
        <w:t>Hillman</w:t>
      </w:r>
      <w:r w:rsidRPr="004C5EC1">
        <w:rPr>
          <w:color w:val="CC0000"/>
          <w:sz w:val="18"/>
        </w:rPr>
        <w:t>) – Ack</w:t>
      </w:r>
      <w:r>
        <w:rPr>
          <w:color w:val="CC0000"/>
          <w:sz w:val="18"/>
        </w:rPr>
        <w:t xml:space="preserve"> : Rainbow 2000</w:t>
      </w:r>
      <w:r w:rsidRPr="002F5216">
        <w:rPr>
          <w:color w:val="CC0000"/>
          <w:sz w:val="18"/>
          <w:szCs w:val="18"/>
          <w:vertAlign w:val="superscript"/>
        </w:rPr>
        <w:t>©</w:t>
      </w:r>
      <w:r>
        <w:rPr>
          <w:color w:val="CC0000"/>
          <w:sz w:val="18"/>
        </w:rPr>
        <w:t xml:space="preserve"> Project Participation</w:t>
      </w:r>
      <w:r w:rsidRPr="004C5EC1">
        <w:rPr>
          <w:color w:val="CC0000"/>
          <w:sz w:val="18"/>
        </w:rPr>
        <w:tab/>
      </w:r>
      <w:r>
        <w:rPr>
          <w:color w:val="CC0000"/>
          <w:sz w:val="18"/>
        </w:rPr>
        <w:t>11</w:t>
      </w:r>
      <w:r w:rsidRPr="004C5EC1">
        <w:rPr>
          <w:color w:val="CC0000"/>
          <w:sz w:val="18"/>
        </w:rPr>
        <w:t xml:space="preserve">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lastRenderedPageBreak/>
        <w:t>File Note – International Governments &amp; Organisations participating in Albany 2001 Re-enactment</w:t>
      </w:r>
      <w:r w:rsidRPr="004C5EC1">
        <w:rPr>
          <w:color w:val="000099"/>
          <w:sz w:val="18"/>
        </w:rPr>
        <w:tab/>
        <w:t>12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Bruce Scott MHR (Veterans) – Aust War Memorial Research Grants 1998</w:t>
      </w:r>
      <w:r w:rsidRPr="004C5EC1">
        <w:rPr>
          <w:sz w:val="18"/>
        </w:rPr>
        <w:tab/>
        <w:t>12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#4</w:t>
      </w:r>
      <w:r w:rsidRPr="004C5EC1">
        <w:rPr>
          <w:sz w:val="18"/>
        </w:rPr>
        <w:tab/>
        <w:t>13 Nov 1997</w:t>
      </w:r>
    </w:p>
    <w:p w:rsidR="00A55924" w:rsidRPr="004C5EC1" w:rsidRDefault="00A55924" w:rsidP="00A559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#4</w:t>
      </w:r>
      <w:r w:rsidRPr="004C5EC1">
        <w:rPr>
          <w:sz w:val="18"/>
        </w:rPr>
        <w:tab/>
        <w:t>13 Nov 1997</w:t>
      </w:r>
    </w:p>
    <w:p w:rsidR="00A55924" w:rsidRPr="004C5EC1" w:rsidRDefault="00A55924" w:rsidP="00A559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Statement – AR 2001 (Smithson) – You give me </w:t>
      </w:r>
      <w:r w:rsidR="001E6CD1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001CCF">
        <w:rPr>
          <w:b/>
          <w:color w:val="003300"/>
          <w:sz w:val="18"/>
          <w:szCs w:val="18"/>
        </w:rPr>
        <w:t xml:space="preserve"> </w:t>
      </w:r>
      <w:r w:rsidR="001E6CD1" w:rsidRPr="00001CCF">
        <w:rPr>
          <w:b/>
          <w:sz w:val="18"/>
          <w:szCs w:val="18"/>
        </w:rPr>
        <w:t>2000</w:t>
      </w:r>
      <w:r w:rsidR="001E6CD1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sz w:val="18"/>
        </w:rPr>
        <w:t xml:space="preserve">and I’ll give you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Anzac</w:t>
      </w:r>
      <w:r w:rsidRPr="004C5EC1">
        <w:rPr>
          <w:b/>
          <w:sz w:val="18"/>
        </w:rPr>
        <w:tab/>
        <w:t>13 Nov 1997</w:t>
      </w:r>
    </w:p>
    <w:p w:rsidR="0053567D" w:rsidRPr="004C5EC1" w:rsidRDefault="0053567D" w:rsidP="00535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8</w:t>
      </w:r>
      <w:r w:rsidRPr="004C5EC1">
        <w:rPr>
          <w:sz w:val="18"/>
        </w:rPr>
        <w:t>) – Grand vision stirs debate</w:t>
      </w:r>
      <w:r>
        <w:rPr>
          <w:sz w:val="18"/>
        </w:rPr>
        <w:t xml:space="preserve"> : Rainbow 2000 (Smithson, SP)</w:t>
      </w:r>
      <w:r w:rsidRPr="004C5EC1">
        <w:rPr>
          <w:sz w:val="18"/>
        </w:rPr>
        <w:tab/>
        <w:t>13 Nov 1997</w:t>
      </w:r>
    </w:p>
    <w:p w:rsidR="0053567D" w:rsidRPr="004C5EC1" w:rsidRDefault="0053567D" w:rsidP="00535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 xml:space="preserve">AGS Weekender (Page </w:t>
      </w:r>
      <w:r w:rsidRPr="004C5EC1">
        <w:rPr>
          <w:sz w:val="18"/>
        </w:rPr>
        <w:t>39) – Grand vision stirs debate</w:t>
      </w:r>
      <w:r>
        <w:rPr>
          <w:sz w:val="18"/>
        </w:rPr>
        <w:t xml:space="preserve"> : Rainbow 2000 (Smithson, SP)</w:t>
      </w:r>
      <w:r w:rsidRPr="004C5EC1">
        <w:rPr>
          <w:sz w:val="18"/>
        </w:rPr>
        <w:tab/>
        <w:t>13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Advert – AGS Weekender Front Page 4 Page Wrap-around – </w:t>
      </w:r>
      <w:r w:rsidR="001E6CD1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001CCF">
        <w:rPr>
          <w:b/>
          <w:color w:val="003300"/>
          <w:sz w:val="18"/>
          <w:szCs w:val="18"/>
        </w:rPr>
        <w:t xml:space="preserve"> </w:t>
      </w:r>
      <w:r w:rsidR="001E6CD1" w:rsidRPr="00001CCF">
        <w:rPr>
          <w:b/>
          <w:sz w:val="18"/>
          <w:szCs w:val="18"/>
        </w:rPr>
        <w:t>2000</w:t>
      </w:r>
      <w:r w:rsidR="001E6CD1" w:rsidRPr="00001CCF">
        <w:rPr>
          <w:b/>
          <w:sz w:val="18"/>
          <w:szCs w:val="18"/>
          <w:vertAlign w:val="superscript"/>
        </w:rPr>
        <w:t>©</w:t>
      </w:r>
      <w:r w:rsidRPr="004C5EC1">
        <w:rPr>
          <w:b/>
          <w:bCs/>
          <w:sz w:val="18"/>
        </w:rPr>
        <w:tab/>
        <w:t>13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– Real Estate 4 Page Wrap-around – </w:t>
      </w:r>
      <w:r w:rsidR="001E6CD1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E6CD1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E6CD1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E6CD1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E6CD1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E6CD1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E6CD1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E6CD1" w:rsidRPr="00001CCF">
        <w:rPr>
          <w:b/>
          <w:color w:val="003300"/>
          <w:sz w:val="18"/>
          <w:szCs w:val="18"/>
        </w:rPr>
        <w:t xml:space="preserve"> </w:t>
      </w:r>
      <w:r w:rsidR="001E6CD1" w:rsidRPr="00001CCF">
        <w:rPr>
          <w:b/>
          <w:sz w:val="18"/>
          <w:szCs w:val="18"/>
        </w:rPr>
        <w:t>2000</w:t>
      </w:r>
      <w:r w:rsidR="001E6CD1" w:rsidRPr="00001CCF">
        <w:rPr>
          <w:b/>
          <w:sz w:val="18"/>
          <w:szCs w:val="18"/>
          <w:vertAlign w:val="superscript"/>
        </w:rPr>
        <w:t>©</w:t>
      </w:r>
      <w:r w:rsidRPr="004C5EC1">
        <w:rPr>
          <w:b/>
          <w:bCs/>
          <w:sz w:val="18"/>
        </w:rPr>
        <w:tab/>
        <w:t>13 Nov 1997</w:t>
      </w:r>
    </w:p>
    <w:p w:rsidR="002F5216" w:rsidRPr="004C5EC1" w:rsidRDefault="002F5216" w:rsidP="002F52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>Alan Tingay &amp; Associates</w:t>
      </w:r>
      <w:r w:rsidRPr="004C5EC1">
        <w:rPr>
          <w:color w:val="CC0000"/>
          <w:sz w:val="18"/>
        </w:rPr>
        <w:t xml:space="preserve"> (</w:t>
      </w:r>
      <w:r>
        <w:rPr>
          <w:color w:val="CC0000"/>
          <w:sz w:val="18"/>
        </w:rPr>
        <w:t>Shepherd</w:t>
      </w:r>
      <w:r w:rsidRPr="004C5EC1">
        <w:rPr>
          <w:color w:val="CC0000"/>
          <w:sz w:val="18"/>
        </w:rPr>
        <w:t>) – Ack</w:t>
      </w:r>
      <w:r>
        <w:rPr>
          <w:color w:val="CC0000"/>
          <w:sz w:val="18"/>
        </w:rPr>
        <w:t xml:space="preserve"> : </w:t>
      </w:r>
      <w:r w:rsidR="005B3D84">
        <w:rPr>
          <w:color w:val="CC0000"/>
          <w:sz w:val="18"/>
        </w:rPr>
        <w:t>Rain</w:t>
      </w:r>
      <w:r>
        <w:rPr>
          <w:color w:val="CC0000"/>
          <w:sz w:val="18"/>
        </w:rPr>
        <w:t>bow 2000</w:t>
      </w:r>
      <w:r w:rsidRPr="002F5216">
        <w:rPr>
          <w:color w:val="CC0000"/>
          <w:sz w:val="18"/>
          <w:szCs w:val="18"/>
          <w:vertAlign w:val="superscript"/>
        </w:rPr>
        <w:t>©</w:t>
      </w:r>
      <w:r>
        <w:rPr>
          <w:color w:val="CC0000"/>
          <w:sz w:val="18"/>
        </w:rPr>
        <w:t xml:space="preserve"> Project Participation</w:t>
      </w:r>
      <w:r w:rsidRPr="004C5EC1">
        <w:rPr>
          <w:color w:val="CC0000"/>
          <w:sz w:val="18"/>
        </w:rPr>
        <w:tab/>
      </w:r>
      <w:r>
        <w:rPr>
          <w:color w:val="CC0000"/>
          <w:sz w:val="18"/>
        </w:rPr>
        <w:t>13</w:t>
      </w:r>
      <w:r w:rsidRPr="004C5EC1">
        <w:rPr>
          <w:color w:val="CC0000"/>
          <w:sz w:val="18"/>
        </w:rPr>
        <w:t xml:space="preserve">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WA Ministry for Planning – WA Model TP Scheme Text – Focus Group Workshop</w:t>
      </w:r>
      <w:r w:rsidRPr="004C5EC1">
        <w:rPr>
          <w:sz w:val="18"/>
        </w:rPr>
        <w:tab/>
        <w:t>14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1E6CD1">
            <w:rPr>
              <w:sz w:val="18"/>
            </w:rPr>
            <w:t>Albany</w:t>
          </w:r>
        </w:smartTag>
        <w:r w:rsidRPr="001E6CD1">
          <w:rPr>
            <w:sz w:val="18"/>
          </w:rPr>
          <w:t xml:space="preserve"> </w:t>
        </w:r>
        <w:smartTag w:uri="urn:schemas-microsoft-com:office:smarttags" w:element="PlaceType">
          <w:r w:rsidRPr="001E6CD1">
            <w:rPr>
              <w:sz w:val="18"/>
            </w:rPr>
            <w:t>Port</w:t>
          </w:r>
        </w:smartTag>
      </w:smartTag>
      <w:r w:rsidRPr="001E6CD1">
        <w:rPr>
          <w:sz w:val="18"/>
        </w:rPr>
        <w:t xml:space="preserve"> Authority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 xml:space="preserve"> Regional Strategy &amp; Defamation Remarks</w:t>
      </w:r>
      <w:r w:rsidRPr="001E6CD1">
        <w:rPr>
          <w:sz w:val="18"/>
        </w:rPr>
        <w:tab/>
        <w:t>17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Letter – AGS Weekender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 &amp; Defamation Remarks</w:t>
      </w:r>
      <w:r w:rsidRPr="001E6CD1">
        <w:rPr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Halpern Glick Maunsell (Tatum) – Acknowledge Albany Ring Road Study submission</w:t>
      </w:r>
      <w:r w:rsidRPr="004C5EC1">
        <w:rPr>
          <w:color w:val="CC0000"/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Media Statement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sz w:val="18"/>
            </w:rPr>
            <w:t>Albany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sz w:val="18"/>
            </w:rPr>
            <w:t>Town</w:t>
          </w:r>
        </w:smartTag>
      </w:smartTag>
      <w:r w:rsidRPr="004C5EC1">
        <w:rPr>
          <w:b/>
          <w:sz w:val="18"/>
        </w:rPr>
        <w:t xml:space="preserve"> Council (Jorgenson) – </w:t>
      </w:r>
      <w:hyperlink r:id="rId14" w:history="1">
        <w:r w:rsidRPr="004C5EC1">
          <w:rPr>
            <w:rStyle w:val="Hyperlink"/>
            <w:b/>
            <w:sz w:val="18"/>
          </w:rPr>
          <w:t>Agencies condemn Rainbow 2000</w:t>
        </w:r>
      </w:hyperlink>
      <w:r w:rsidRPr="004C5EC1">
        <w:rPr>
          <w:b/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Media 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Shire Council (Geraghty) – </w:t>
      </w:r>
      <w:hyperlink r:id="rId15" w:history="1">
        <w:r w:rsidR="004C5EC1" w:rsidRPr="004C5EC1">
          <w:rPr>
            <w:rStyle w:val="Hyperlink"/>
            <w:b/>
            <w:sz w:val="18"/>
          </w:rPr>
          <w:t>Agencies condemn Rainbow 2000</w:t>
        </w:r>
      </w:hyperlink>
      <w:r w:rsidRPr="004C5EC1">
        <w:rPr>
          <w:b/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Media Statement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sz w:val="18"/>
            </w:rPr>
            <w:t>Albany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sz w:val="18"/>
            </w:rPr>
            <w:t>Port</w:t>
          </w:r>
        </w:smartTag>
      </w:smartTag>
      <w:r w:rsidRPr="004C5EC1">
        <w:rPr>
          <w:b/>
          <w:sz w:val="18"/>
        </w:rPr>
        <w:t xml:space="preserve"> Authority (Emery) – </w:t>
      </w:r>
      <w:hyperlink r:id="rId16" w:history="1">
        <w:r w:rsidR="004C5EC1" w:rsidRPr="004C5EC1">
          <w:rPr>
            <w:rStyle w:val="Hyperlink"/>
            <w:b/>
            <w:sz w:val="18"/>
          </w:rPr>
          <w:t>Agencies condemn Rainbow 2000</w:t>
        </w:r>
      </w:hyperlink>
      <w:r w:rsidRPr="004C5EC1">
        <w:rPr>
          <w:b/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Media Statement – WA Ministry for Planning (Woodward) – </w:t>
      </w:r>
      <w:hyperlink r:id="rId17" w:history="1">
        <w:r w:rsidR="004C5EC1" w:rsidRPr="004C5EC1">
          <w:rPr>
            <w:rStyle w:val="Hyperlink"/>
            <w:b/>
            <w:sz w:val="18"/>
          </w:rPr>
          <w:t>Agencies condemn Rainbow 2000</w:t>
        </w:r>
      </w:hyperlink>
      <w:r w:rsidRPr="004C5EC1">
        <w:rPr>
          <w:b/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Media Statement – Great </w:t>
      </w:r>
      <w:smartTag w:uri="urn:schemas-microsoft-com:office:smarttags" w:element="place">
        <w:r w:rsidRPr="004C5EC1">
          <w:rPr>
            <w:b/>
            <w:sz w:val="18"/>
          </w:rPr>
          <w:t>Southern Dev</w:t>
        </w:r>
      </w:smartTag>
      <w:r w:rsidRPr="004C5EC1">
        <w:rPr>
          <w:b/>
          <w:sz w:val="18"/>
        </w:rPr>
        <w:t xml:space="preserve"> Com (Cook) – </w:t>
      </w:r>
      <w:hyperlink r:id="rId18" w:history="1">
        <w:r w:rsidR="004C5EC1" w:rsidRPr="004C5EC1">
          <w:rPr>
            <w:rStyle w:val="Hyperlink"/>
            <w:b/>
            <w:sz w:val="18"/>
          </w:rPr>
          <w:t>Agencies condemn Rainbow 2000</w:t>
        </w:r>
      </w:hyperlink>
      <w:r w:rsidRPr="004C5EC1">
        <w:rPr>
          <w:b/>
          <w:sz w:val="18"/>
        </w:rPr>
        <w:tab/>
        <w:t>18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4) – Planner puts Town &amp; Shire offside</w:t>
      </w:r>
      <w:r w:rsidR="005721D6" w:rsidRPr="004C5EC1">
        <w:rPr>
          <w:b/>
          <w:bCs/>
          <w:sz w:val="18"/>
        </w:rPr>
        <w:t xml:space="preserve"> (Jorgenson)</w:t>
      </w:r>
      <w:r w:rsidRPr="004C5EC1">
        <w:rPr>
          <w:b/>
          <w:bCs/>
          <w:sz w:val="18"/>
        </w:rPr>
        <w:tab/>
        <w:t>20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National Tourism Plan (Hutchison) – Acknowledge Albany 2001 Re-enactment</w:t>
      </w:r>
      <w:r w:rsidRPr="004C5EC1">
        <w:rPr>
          <w:color w:val="CC0000"/>
          <w:sz w:val="18"/>
        </w:rPr>
        <w:tab/>
        <w:t>20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LandCorp (Ross Holt, CEO) – Rainbow 2000 Regional Strategy</w:t>
      </w:r>
      <w:r w:rsidRPr="004C5EC1">
        <w:rPr>
          <w:sz w:val="18"/>
        </w:rPr>
        <w:tab/>
        <w:t>20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Shellabear &amp; Sons Real Estate – Rainbow 2000 Regional Strategy</w:t>
      </w:r>
      <w:r w:rsidRPr="004C5EC1">
        <w:rPr>
          <w:sz w:val="18"/>
        </w:rPr>
        <w:tab/>
        <w:t>20 Nov 1997</w:t>
      </w:r>
    </w:p>
    <w:p w:rsidR="00001CCF" w:rsidRPr="00001CCF" w:rsidRDefault="00001CCF" w:rsidP="00001C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Project Mainstreet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Regional Strategy</w:t>
      </w:r>
      <w:r w:rsidRPr="00001CCF">
        <w:rPr>
          <w:b/>
          <w:sz w:val="18"/>
        </w:rPr>
        <w:tab/>
      </w:r>
      <w:r>
        <w:rPr>
          <w:b/>
          <w:sz w:val="18"/>
        </w:rPr>
        <w:t>20 Nov</w:t>
      </w:r>
      <w:r w:rsidRPr="00001CCF">
        <w:rPr>
          <w:b/>
          <w:sz w:val="18"/>
        </w:rPr>
        <w:t xml:space="preserve"> 199</w:t>
      </w:r>
      <w:r>
        <w:rPr>
          <w:b/>
          <w:sz w:val="18"/>
        </w:rPr>
        <w:t>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Interview – Radio ABC 6AL (Cecil)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 : What now? Nothing!</w:t>
      </w:r>
      <w:r w:rsidRPr="001E6CD1">
        <w:rPr>
          <w:sz w:val="18"/>
        </w:rPr>
        <w:tab/>
        <w:t>21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Radio ABC 6AL (Cecil)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Town &amp; Shire Councils : Amalgamation (Jorgenson)</w:t>
      </w:r>
      <w:r w:rsidRPr="004C5EC1">
        <w:rPr>
          <w:sz w:val="18"/>
        </w:rPr>
        <w:tab/>
        <w:t>21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WA Main Roads (Regional Mgr Great Southern)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</w:t>
      </w:r>
      <w:r w:rsidRPr="001E6CD1">
        <w:rPr>
          <w:sz w:val="18"/>
        </w:rPr>
        <w:tab/>
        <w:t>21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>Facsimile – Halpern Glick Maunsell (</w:t>
      </w:r>
      <w:smartTag w:uri="urn:schemas-microsoft-com:office:smarttags" w:element="Street">
        <w:smartTag w:uri="urn:schemas-microsoft-com:office:smarttags" w:element="address">
          <w:r w:rsidRPr="001E6CD1">
            <w:rPr>
              <w:sz w:val="18"/>
            </w:rPr>
            <w:t>Albany Ring Road</w:t>
          </w:r>
        </w:smartTag>
      </w:smartTag>
      <w:r w:rsidRPr="001E6CD1">
        <w:rPr>
          <w:sz w:val="18"/>
        </w:rPr>
        <w:t xml:space="preserve">)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</w:t>
      </w:r>
      <w:r w:rsidRPr="001E6CD1">
        <w:rPr>
          <w:sz w:val="18"/>
        </w:rPr>
        <w:tab/>
        <w:t>21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Extract – Rainbow 2000 Strategy – Facilitation : Valuing difference (Reavis, Integro Learning)</w:t>
      </w:r>
      <w:r w:rsidRPr="004C5EC1">
        <w:rPr>
          <w:b/>
          <w:bCs/>
          <w:color w:val="800000"/>
          <w:sz w:val="18"/>
          <w:highlight w:val="yellow"/>
        </w:rPr>
        <w:tab/>
        <w:t>21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Extract – Rainbow 2000 Strategy – Facilitation interventions (Shuker, NSW BPM)</w:t>
      </w:r>
      <w:r w:rsidRPr="004C5EC1">
        <w:rPr>
          <w:b/>
          <w:bCs/>
          <w:color w:val="800000"/>
          <w:sz w:val="18"/>
          <w:highlight w:val="yellow"/>
        </w:rPr>
        <w:tab/>
        <w:t>21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Extract – Rainbow 2000 Strategy – Facilitation : Seizing the initiative (Clancy, Executive Orders)</w:t>
      </w:r>
      <w:r w:rsidRPr="004C5EC1">
        <w:rPr>
          <w:b/>
          <w:bCs/>
          <w:color w:val="800000"/>
          <w:sz w:val="18"/>
          <w:highlight w:val="yellow"/>
        </w:rPr>
        <w:tab/>
        <w:t>21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Cairns Skyrail Pty Ltd (Chapman)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</w:t>
      </w:r>
      <w:r w:rsidRPr="001E6CD1">
        <w:rPr>
          <w:sz w:val="18"/>
        </w:rPr>
        <w:tab/>
        <w:t>22 Nov 1997</w:t>
      </w:r>
    </w:p>
    <w:p w:rsidR="00AB4D60" w:rsidRPr="001E6CD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E6CD1">
        <w:rPr>
          <w:sz w:val="18"/>
        </w:rPr>
        <w:t xml:space="preserve">Facsimile – Lenid Milgram Solicitors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1E6CD1">
        <w:rPr>
          <w:color w:val="003300"/>
          <w:sz w:val="18"/>
          <w:szCs w:val="18"/>
        </w:rPr>
        <w:t xml:space="preserve"> </w:t>
      </w:r>
      <w:r w:rsidR="001E6CD1" w:rsidRPr="001E6CD1">
        <w:rPr>
          <w:sz w:val="18"/>
          <w:szCs w:val="18"/>
        </w:rPr>
        <w:t>2000</w:t>
      </w:r>
      <w:r w:rsidR="001E6CD1" w:rsidRPr="001E6CD1">
        <w:rPr>
          <w:sz w:val="18"/>
          <w:szCs w:val="18"/>
          <w:vertAlign w:val="superscript"/>
        </w:rPr>
        <w:t xml:space="preserve">© </w:t>
      </w:r>
      <w:r w:rsidRPr="001E6CD1">
        <w:rPr>
          <w:sz w:val="18"/>
        </w:rPr>
        <w:t>Regional Strategy</w:t>
      </w:r>
      <w:r w:rsidRPr="001E6CD1">
        <w:rPr>
          <w:sz w:val="18"/>
        </w:rPr>
        <w:tab/>
        <w:t>22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Facsimile from – </w:t>
      </w:r>
      <w:smartTag w:uri="urn:schemas-microsoft-com:office:smarttags" w:element="PlaceName">
        <w:r w:rsidRPr="004C5EC1">
          <w:rPr>
            <w:color w:val="FF0066"/>
            <w:sz w:val="18"/>
          </w:rPr>
          <w:t>Albany</w:t>
        </w:r>
      </w:smartTag>
      <w:r w:rsidRPr="004C5EC1">
        <w:rPr>
          <w:color w:val="FF0066"/>
          <w:sz w:val="18"/>
        </w:rPr>
        <w:t xml:space="preserve"> </w:t>
      </w:r>
      <w:smartTag w:uri="urn:schemas-microsoft-com:office:smarttags" w:element="PlaceType">
        <w:r w:rsidRPr="004C5EC1">
          <w:rPr>
            <w:color w:val="FF0066"/>
            <w:sz w:val="18"/>
          </w:rPr>
          <w:t>Port</w:t>
        </w:r>
      </w:smartTag>
      <w:r w:rsidRPr="004C5EC1">
        <w:rPr>
          <w:color w:val="FF0066"/>
          <w:sz w:val="18"/>
        </w:rPr>
        <w:t xml:space="preserve"> Authority (Enright) to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FF0066"/>
              <w:sz w:val="18"/>
            </w:rPr>
            <w:t>Albany</w:t>
          </w:r>
        </w:smartTag>
      </w:smartTag>
      <w:r w:rsidRPr="004C5EC1">
        <w:rPr>
          <w:color w:val="FF0066"/>
          <w:sz w:val="18"/>
        </w:rPr>
        <w:t xml:space="preserve"> TC – Resign Albany 2001 Re-enactment</w:t>
      </w:r>
      <w:r w:rsidRPr="004C5EC1">
        <w:rPr>
          <w:color w:val="FF0066"/>
          <w:sz w:val="18"/>
        </w:rPr>
        <w:tab/>
        <w:t>24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Bob Thomas MLC – Ack</w:t>
      </w:r>
      <w:r w:rsidR="0038668F">
        <w:rPr>
          <w:color w:val="CC0000"/>
          <w:sz w:val="18"/>
        </w:rPr>
        <w:t xml:space="preserve"> : </w:t>
      </w:r>
      <w:r w:rsidRPr="004C5EC1">
        <w:rPr>
          <w:color w:val="CC0000"/>
          <w:sz w:val="18"/>
        </w:rPr>
        <w:t>Rainbow 2000 Regional Strategy</w:t>
      </w:r>
      <w:r w:rsidRPr="004C5EC1">
        <w:rPr>
          <w:color w:val="CC0000"/>
          <w:sz w:val="18"/>
        </w:rPr>
        <w:tab/>
        <w:t>25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Halpern Glick Maunsell (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Albany Ring Road</w:t>
          </w:r>
        </w:smartTag>
      </w:smartTag>
      <w:r w:rsidRPr="004C5EC1">
        <w:rPr>
          <w:color w:val="CC0000"/>
          <w:sz w:val="18"/>
        </w:rPr>
        <w:t xml:space="preserve"> Study) – Rainbow 2000 Regional Strategy</w:t>
      </w:r>
      <w:r w:rsidRPr="004C5EC1">
        <w:rPr>
          <w:color w:val="CC0000"/>
          <w:sz w:val="18"/>
        </w:rPr>
        <w:tab/>
        <w:t>25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</w:t>
      </w:r>
      <w:r w:rsidR="005721D6" w:rsidRPr="004C5EC1">
        <w:rPr>
          <w:b/>
          <w:sz w:val="18"/>
        </w:rPr>
        <w:t xml:space="preserve">e – </w:t>
      </w:r>
      <w:smartTag w:uri="urn:schemas-microsoft-com:office:smarttags" w:element="City">
        <w:smartTag w:uri="urn:schemas-microsoft-com:office:smarttags" w:element="place">
          <w:r w:rsidR="005721D6" w:rsidRPr="004C5EC1">
            <w:rPr>
              <w:b/>
              <w:sz w:val="18"/>
            </w:rPr>
            <w:t>Albany</w:t>
          </w:r>
        </w:smartTag>
      </w:smartTag>
      <w:r w:rsidR="005721D6" w:rsidRPr="004C5EC1">
        <w:rPr>
          <w:b/>
          <w:sz w:val="18"/>
        </w:rPr>
        <w:t xml:space="preserve"> Advertiser (Page 6) – </w:t>
      </w:r>
      <w:r w:rsidRPr="004C5EC1">
        <w:rPr>
          <w:b/>
          <w:sz w:val="18"/>
        </w:rPr>
        <w:t xml:space="preserve">Speaking from experience (Smithson, </w:t>
      </w:r>
      <w:r w:rsidR="005721D6" w:rsidRPr="004C5EC1">
        <w:rPr>
          <w:b/>
          <w:sz w:val="18"/>
        </w:rPr>
        <w:t>SP</w:t>
      </w:r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27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Tattoo – City of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International Tattoo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Supreme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Court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Gardens</w:t>
          </w:r>
        </w:smartTag>
      </w:smartTag>
      <w:r w:rsidRPr="004C5EC1">
        <w:rPr>
          <w:sz w:val="18"/>
        </w:rPr>
        <w:tab/>
        <w:t>26-29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Rainbow 2000 Regional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(Pyrmont House)</w:t>
      </w:r>
      <w:r w:rsidRPr="004C5EC1">
        <w:rPr>
          <w:sz w:val="18"/>
        </w:rPr>
        <w:tab/>
        <w:t>28 Nov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Bird Cameron Accountants – Development prospectus for Rainbow 2000 Strategy</w:t>
      </w:r>
      <w:r w:rsidRPr="004C5EC1">
        <w:rPr>
          <w:sz w:val="18"/>
        </w:rPr>
        <w:tab/>
        <w:t>28 Nov 1997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Australian (Page ?) – BHP flagship sold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Norway</w:t>
          </w:r>
        </w:smartTag>
      </w:smartTag>
      <w:r w:rsidRPr="004C5EC1">
        <w:rPr>
          <w:sz w:val="18"/>
        </w:rPr>
        <w:t xml:space="preserve"> (Iron Pacific)</w:t>
      </w:r>
      <w:r w:rsidRPr="004C5EC1">
        <w:rPr>
          <w:sz w:val="18"/>
        </w:rPr>
        <w:tab/>
        <w:t>Dec 1997</w:t>
      </w:r>
    </w:p>
    <w:p w:rsidR="00001CCF" w:rsidRPr="00001CCF" w:rsidRDefault="00001CCF" w:rsidP="00001C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18"/>
            </w:rPr>
            <w:t>Denmark</w:t>
          </w:r>
        </w:smartTag>
      </w:smartTag>
      <w:r>
        <w:rPr>
          <w:b/>
          <w:sz w:val="18"/>
        </w:rPr>
        <w:t xml:space="preserve"> Chamber of Commerce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Regional Strategy</w:t>
      </w:r>
      <w:r w:rsidRPr="00001CCF">
        <w:rPr>
          <w:b/>
          <w:sz w:val="18"/>
        </w:rPr>
        <w:tab/>
      </w:r>
      <w:r>
        <w:rPr>
          <w:b/>
          <w:sz w:val="18"/>
        </w:rPr>
        <w:t>02 Dec</w:t>
      </w:r>
      <w:r w:rsidRPr="00001CCF">
        <w:rPr>
          <w:b/>
          <w:sz w:val="18"/>
        </w:rPr>
        <w:t xml:space="preserve"> 199</w:t>
      </w:r>
      <w:r>
        <w:rPr>
          <w:b/>
          <w:sz w:val="18"/>
        </w:rPr>
        <w:t>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Letters – Western Australian Cabinet Ministers – R2000 + A2001 + LGAB</w:t>
      </w:r>
      <w:r w:rsidRPr="004C5EC1">
        <w:rPr>
          <w:b/>
          <w:bCs/>
          <w:sz w:val="18"/>
        </w:rPr>
        <w:tab/>
        <w:t>04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 (Page ?) – Rainbow 2000 Luncheon</w:t>
      </w:r>
      <w:r w:rsidRPr="004C5EC1">
        <w:rPr>
          <w:sz w:val="18"/>
        </w:rPr>
        <w:tab/>
        <w:t>04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?) – Rainbow 2000 Luncheon</w:t>
      </w:r>
      <w:r w:rsidRPr="004C5EC1">
        <w:rPr>
          <w:sz w:val="18"/>
        </w:rPr>
        <w:tab/>
        <w:t>04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Hon Peter Slipper MHR (Fisher) – Acknowledge Albany 2001 Re-enactment</w:t>
      </w:r>
      <w:r w:rsidRPr="004C5EC1">
        <w:rPr>
          <w:color w:val="CC0000"/>
          <w:sz w:val="18"/>
        </w:rPr>
        <w:tab/>
        <w:t>05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Report – WA Water &amp; Rivers Commission – The challenge for better NRM (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CC0000"/>
              <w:sz w:val="18"/>
            </w:rPr>
            <w:t>Shoal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CC0000"/>
              <w:sz w:val="18"/>
            </w:rPr>
            <w:t>Bay</w:t>
          </w:r>
        </w:smartTag>
      </w:smartTag>
      <w:r w:rsidRPr="004C5EC1">
        <w:rPr>
          <w:b/>
          <w:bCs/>
          <w:color w:val="CC0000"/>
          <w:sz w:val="18"/>
        </w:rPr>
        <w:t>)</w:t>
      </w:r>
      <w:r w:rsidRPr="004C5EC1">
        <w:rPr>
          <w:b/>
          <w:bCs/>
          <w:color w:val="CC0000"/>
          <w:sz w:val="18"/>
        </w:rPr>
        <w:tab/>
        <w:t>05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Industrial Resources – Oakajee Deepwater Port &amp; Industrial Estate EIS</w:t>
      </w:r>
      <w:r w:rsidRPr="004C5EC1">
        <w:rPr>
          <w:color w:val="CC0000"/>
          <w:sz w:val="18"/>
        </w:rPr>
        <w:tab/>
        <w:t>05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="0038668F">
        <w:rPr>
          <w:sz w:val="18"/>
        </w:rPr>
        <w:t xml:space="preserve"> Weekend Extra (Page 23</w:t>
      </w:r>
      <w:r w:rsidRPr="004C5EC1">
        <w:rPr>
          <w:sz w:val="18"/>
        </w:rPr>
        <w:t>) – Rainbow 2000 Luncheon</w:t>
      </w:r>
      <w:r w:rsidRPr="004C5EC1">
        <w:rPr>
          <w:sz w:val="18"/>
        </w:rPr>
        <w:tab/>
        <w:t>05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</w:t>
      </w:r>
      <w:r w:rsidR="00FE445A">
        <w:rPr>
          <w:sz w:val="18"/>
        </w:rPr>
        <w:t xml:space="preserve"> </w:t>
      </w:r>
      <w:r w:rsidRPr="004C5EC1">
        <w:rPr>
          <w:sz w:val="18"/>
        </w:rPr>
        <w:t>West Australian (Page 67) – Review of WA Gambling Legislation</w:t>
      </w:r>
      <w:r w:rsidRPr="004C5EC1">
        <w:rPr>
          <w:sz w:val="18"/>
        </w:rPr>
        <w:tab/>
        <w:t>06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Facsimile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FF0066"/>
              <w:sz w:val="18"/>
            </w:rPr>
            <w:t>Albany</w:t>
          </w:r>
        </w:smartTag>
        <w:r w:rsidRPr="004C5EC1">
          <w:rPr>
            <w:color w:val="FF0066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FF0066"/>
              <w:sz w:val="18"/>
            </w:rPr>
            <w:t>Port</w:t>
          </w:r>
        </w:smartTag>
      </w:smartTag>
      <w:r w:rsidRPr="004C5EC1">
        <w:rPr>
          <w:color w:val="FF0066"/>
          <w:sz w:val="18"/>
        </w:rPr>
        <w:t xml:space="preserve"> Authority (Emery) – Resign from Albany 2001 Re-enactment</w:t>
      </w:r>
      <w:r w:rsidRPr="004C5EC1">
        <w:rPr>
          <w:color w:val="FF0066"/>
          <w:sz w:val="18"/>
        </w:rPr>
        <w:tab/>
        <w:t>08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Graeme Grubb Finance Broker – Ack</w:t>
      </w:r>
      <w:r w:rsidR="0038668F">
        <w:rPr>
          <w:color w:val="CC0000"/>
          <w:sz w:val="18"/>
        </w:rPr>
        <w:t xml:space="preserve"> : R</w:t>
      </w:r>
      <w:r w:rsidRPr="004C5EC1">
        <w:rPr>
          <w:color w:val="CC0000"/>
          <w:sz w:val="18"/>
        </w:rPr>
        <w:t>ainbow 2000 Regional Strategy</w:t>
      </w:r>
      <w:r w:rsidRPr="004C5EC1">
        <w:rPr>
          <w:color w:val="CC0000"/>
          <w:sz w:val="18"/>
        </w:rPr>
        <w:tab/>
        <w:t>09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Ministry for Planning – Planning for Agricultural &amp; Rural Land Use</w:t>
      </w:r>
      <w:r w:rsidRPr="004C5EC1">
        <w:rPr>
          <w:color w:val="CC0000"/>
          <w:sz w:val="18"/>
        </w:rPr>
        <w:tab/>
        <w:t>09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Rainbow 2000 Regional Planning Strategy</w:t>
      </w:r>
      <w:r w:rsidRPr="004C5EC1">
        <w:rPr>
          <w:sz w:val="18"/>
        </w:rPr>
        <w:tab/>
        <w:t>09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Doug Shave MLA (Minister for Lands) – Acknowledge Rainbow 2000 Strategy</w:t>
      </w:r>
      <w:r w:rsidRPr="004C5EC1">
        <w:rPr>
          <w:color w:val="CC0000"/>
          <w:sz w:val="18"/>
        </w:rPr>
        <w:tab/>
        <w:t>11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>Letter from – Hon Mike Board MLA (Minister for Works) – Acknowledge Rainbow 2000 Strategy</w:t>
      </w:r>
      <w:r w:rsidRPr="004C5EC1">
        <w:rPr>
          <w:color w:val="CC0000"/>
          <w:sz w:val="18"/>
        </w:rPr>
        <w:tab/>
        <w:t>11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#5</w:t>
      </w:r>
      <w:r w:rsidRPr="004C5EC1">
        <w:rPr>
          <w:sz w:val="18"/>
        </w:rPr>
        <w:tab/>
        <w:t>11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#5</w:t>
      </w:r>
      <w:r w:rsidRPr="004C5EC1">
        <w:rPr>
          <w:sz w:val="18"/>
        </w:rPr>
        <w:tab/>
        <w:t>11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Kim Hames MLA (Minister for Housing) – Acknowledge Rainbow 2000 Strategy</w:t>
      </w:r>
      <w:r w:rsidRPr="004C5EC1">
        <w:rPr>
          <w:color w:val="CC0000"/>
          <w:sz w:val="18"/>
        </w:rPr>
        <w:tab/>
        <w:t>12 Dec 1997</w:t>
      </w:r>
    </w:p>
    <w:p w:rsidR="00985BBC" w:rsidRPr="004C5EC1" w:rsidRDefault="00985BBC" w:rsidP="00985B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>Office Min. Resources</w:t>
      </w:r>
      <w:r w:rsidRPr="004C5EC1">
        <w:rPr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>
            <w:rPr>
              <w:color w:val="CC0000"/>
              <w:sz w:val="18"/>
            </w:rPr>
            <w:t>Hammond</w:t>
          </w:r>
        </w:smartTag>
      </w:smartTag>
      <w:r w:rsidRPr="004C5EC1">
        <w:rPr>
          <w:color w:val="CC0000"/>
          <w:sz w:val="18"/>
        </w:rPr>
        <w:t>) – Acknowledge Rainbow 2000 Strategy</w:t>
      </w:r>
      <w:r w:rsidRPr="004C5EC1">
        <w:rPr>
          <w:color w:val="CC0000"/>
          <w:sz w:val="18"/>
        </w:rPr>
        <w:tab/>
        <w:t>12 Dec 1997</w:t>
      </w:r>
    </w:p>
    <w:p w:rsidR="00985BBC" w:rsidRPr="004C5EC1" w:rsidRDefault="00985BBC" w:rsidP="00985B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Colin Barnett MLA (Minister for Industry) – Acknowledge Rainbow 2000 Strategy</w:t>
      </w:r>
      <w:r w:rsidRPr="004C5EC1">
        <w:rPr>
          <w:color w:val="CC0000"/>
          <w:sz w:val="18"/>
        </w:rPr>
        <w:tab/>
        <w:t>12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Rainbow 2000 Regional Strategy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(Pyrmont House)</w:t>
      </w:r>
      <w:r w:rsidRPr="004C5EC1">
        <w:rPr>
          <w:sz w:val="18"/>
        </w:rPr>
        <w:tab/>
        <w:t>12 Dec 1997</w:t>
      </w:r>
    </w:p>
    <w:p w:rsidR="00560F2D" w:rsidRPr="004C5EC1" w:rsidRDefault="00560F2D" w:rsidP="00560F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Max Evans MLC (Minister for Finance) – Acknowledge Rainbow 2000 Strategy</w:t>
      </w:r>
      <w:r w:rsidRPr="004C5EC1">
        <w:rPr>
          <w:color w:val="CC0000"/>
          <w:sz w:val="18"/>
        </w:rPr>
        <w:tab/>
        <w:t>15 Dec 1997</w:t>
      </w:r>
    </w:p>
    <w:p w:rsidR="00560F2D" w:rsidRPr="004C5EC1" w:rsidRDefault="00560F2D" w:rsidP="00560F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 xml:space="preserve">Office Min. </w:t>
      </w:r>
      <w:r w:rsidRPr="004C5EC1">
        <w:rPr>
          <w:color w:val="CC0000"/>
          <w:sz w:val="18"/>
        </w:rPr>
        <w:t>Finance</w:t>
      </w:r>
      <w:r>
        <w:rPr>
          <w:color w:val="CC0000"/>
          <w:sz w:val="18"/>
        </w:rPr>
        <w:t xml:space="preserve"> (Shepherd</w:t>
      </w:r>
      <w:r w:rsidRPr="004C5EC1">
        <w:rPr>
          <w:color w:val="CC0000"/>
          <w:sz w:val="18"/>
        </w:rPr>
        <w:t>) – Acknowledge Rainbow 2000 Strategy</w:t>
      </w:r>
      <w:r w:rsidRPr="004C5EC1">
        <w:rPr>
          <w:color w:val="CC0000"/>
          <w:sz w:val="18"/>
        </w:rPr>
        <w:tab/>
        <w:t>15 Dec 1997</w:t>
      </w:r>
    </w:p>
    <w:p w:rsidR="004278F4" w:rsidRPr="004C5EC1" w:rsidRDefault="004278F4" w:rsidP="004278F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Graham Kierath MLA (Minister for Planning) – Acknowledge Rainbow 2000</w:t>
      </w:r>
      <w:r w:rsidRPr="004C5EC1">
        <w:rPr>
          <w:color w:val="CC0000"/>
          <w:sz w:val="18"/>
        </w:rPr>
        <w:tab/>
        <w:t>15 Dec 1997</w:t>
      </w:r>
    </w:p>
    <w:p w:rsidR="004278F4" w:rsidRPr="004C5EC1" w:rsidRDefault="004278F4" w:rsidP="004278F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 xml:space="preserve">Office </w:t>
      </w:r>
      <w:r w:rsidRPr="004C5EC1">
        <w:rPr>
          <w:color w:val="CC0000"/>
          <w:sz w:val="18"/>
        </w:rPr>
        <w:t>Min</w:t>
      </w:r>
      <w:r>
        <w:rPr>
          <w:color w:val="CC0000"/>
          <w:sz w:val="18"/>
        </w:rPr>
        <w:t xml:space="preserve">. </w:t>
      </w:r>
      <w:r w:rsidRPr="004C5EC1">
        <w:rPr>
          <w:color w:val="CC0000"/>
          <w:sz w:val="18"/>
        </w:rPr>
        <w:t>Planning</w:t>
      </w:r>
      <w:r>
        <w:rPr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>
            <w:rPr>
              <w:color w:val="CC0000"/>
              <w:sz w:val="18"/>
            </w:rPr>
            <w:t>Henderson</w:t>
          </w:r>
        </w:smartTag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15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Phil Woodward (MfP Albany) to ACoCI – Acknowledges Rainbow 2000</w:t>
      </w:r>
      <w:r w:rsidRPr="004C5EC1">
        <w:rPr>
          <w:b/>
          <w:bCs/>
          <w:color w:val="CC0000"/>
          <w:sz w:val="18"/>
        </w:rPr>
        <w:tab/>
        <w:t>16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File Reference – WA Ministry for Planning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801-5-1-2 P3 V2; 801-5-1-3 v7; 801-5-7-9</w:t>
      </w:r>
      <w:r w:rsidRPr="004C5EC1">
        <w:rPr>
          <w:sz w:val="18"/>
        </w:rPr>
        <w:tab/>
        <w:t>16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Ian Wilson (ACoCI) to MfP Albany – Acknowledges Rainbow 2000</w:t>
      </w:r>
      <w:r w:rsidRPr="004C5EC1">
        <w:rPr>
          <w:b/>
          <w:bCs/>
          <w:color w:val="CC0000"/>
          <w:sz w:val="18"/>
        </w:rPr>
        <w:tab/>
        <w:t>17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Great </w:t>
      </w:r>
      <w:smartTag w:uri="urn:schemas-microsoft-com:office:smarttags" w:element="place">
        <w:r w:rsidRPr="004C5EC1">
          <w:rPr>
            <w:b/>
            <w:bCs/>
            <w:color w:val="CC0000"/>
            <w:sz w:val="18"/>
          </w:rPr>
          <w:t>Southern DC</w:t>
        </w:r>
      </w:smartTag>
      <w:r w:rsidRPr="004C5EC1">
        <w:rPr>
          <w:b/>
          <w:bCs/>
          <w:color w:val="CC0000"/>
          <w:sz w:val="18"/>
        </w:rPr>
        <w:t xml:space="preserve"> (Cook) to ATC – Withdraw Anzac 2001 : not core business</w:t>
      </w:r>
      <w:r w:rsidRPr="004C5EC1">
        <w:rPr>
          <w:b/>
          <w:bCs/>
          <w:color w:val="CC0000"/>
          <w:sz w:val="18"/>
        </w:rPr>
        <w:tab/>
        <w:t>18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Last Anzacs – Alfred Douglas Dibley (101, NZ) :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Wellington</w:t>
          </w:r>
        </w:smartTag>
      </w:smartTag>
      <w:r w:rsidRPr="004C5EC1">
        <w:rPr>
          <w:bCs/>
          <w:sz w:val="18"/>
        </w:rPr>
        <w:t xml:space="preserve"> Regiment (Stretcher Bearer)</w:t>
      </w:r>
      <w:r w:rsidRPr="004C5EC1">
        <w:rPr>
          <w:bCs/>
          <w:sz w:val="18"/>
        </w:rPr>
        <w:tab/>
        <w:t>18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FE445A">
        <w:rPr>
          <w:sz w:val="18"/>
        </w:rPr>
        <w:t>AGS Weekender (Page ?) – Rainbow 2000</w:t>
      </w:r>
      <w:r w:rsidRPr="004C5EC1">
        <w:rPr>
          <w:sz w:val="18"/>
        </w:rPr>
        <w:tab/>
        <w:t>18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Petitions – Minister for Local Government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Amalgamation</w:t>
      </w:r>
      <w:r w:rsidRPr="004C5EC1">
        <w:rPr>
          <w:sz w:val="18"/>
        </w:rPr>
        <w:tab/>
        <w:t>18 Dec 1997</w:t>
      </w:r>
    </w:p>
    <w:p w:rsidR="007352BD" w:rsidRPr="004C5EC1" w:rsidRDefault="007352BD" w:rsidP="007352B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Hendy Cowan MLA (Deputy Premier) – Acknowledge Rainbow 2000</w:t>
      </w:r>
      <w:r w:rsidRPr="004C5EC1">
        <w:rPr>
          <w:color w:val="CC0000"/>
          <w:sz w:val="18"/>
        </w:rPr>
        <w:tab/>
        <w:t>23 Dec 1997</w:t>
      </w:r>
    </w:p>
    <w:p w:rsidR="007352BD" w:rsidRPr="004C5EC1" w:rsidRDefault="007352BD" w:rsidP="007352B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>
        <w:rPr>
          <w:color w:val="CC0000"/>
          <w:sz w:val="18"/>
        </w:rPr>
        <w:t xml:space="preserve">Office </w:t>
      </w:r>
      <w:r w:rsidRPr="004C5EC1">
        <w:rPr>
          <w:color w:val="CC0000"/>
          <w:sz w:val="18"/>
        </w:rPr>
        <w:t>Deputy Premier</w:t>
      </w:r>
      <w:r>
        <w:rPr>
          <w:color w:val="CC0000"/>
          <w:sz w:val="18"/>
        </w:rPr>
        <w:t xml:space="preserve"> (Field</w:t>
      </w:r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23 Dec 1997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</w:t>
      </w:r>
      <w:r w:rsidR="00BB5A70">
        <w:rPr>
          <w:sz w:val="18"/>
        </w:rPr>
        <w:t xml:space="preserve"> – Albany Advertiser (Page 2) – </w:t>
      </w:r>
      <w:r w:rsidRPr="004C5EC1">
        <w:rPr>
          <w:sz w:val="18"/>
        </w:rPr>
        <w:t>Private hospital plan draws keen interest</w:t>
      </w:r>
      <w:r w:rsidRPr="004C5EC1">
        <w:rPr>
          <w:sz w:val="18"/>
        </w:rPr>
        <w:tab/>
        <w:t>30 Dec 1997</w:t>
      </w:r>
    </w:p>
    <w:p w:rsidR="00AB4D60" w:rsidRPr="00BB5A7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B5A70">
        <w:rPr>
          <w:b/>
          <w:sz w:val="18"/>
        </w:rPr>
        <w:t>Article</w:t>
      </w:r>
      <w:r w:rsidR="00BB5A70" w:rsidRPr="00BB5A70">
        <w:rPr>
          <w:b/>
          <w:sz w:val="18"/>
        </w:rPr>
        <w:t xml:space="preserve"> – </w:t>
      </w:r>
      <w:smartTag w:uri="urn:schemas-microsoft-com:office:smarttags" w:element="City">
        <w:smartTag w:uri="urn:schemas-microsoft-com:office:smarttags" w:element="place">
          <w:r w:rsidR="00BB5A70" w:rsidRPr="00BB5A70">
            <w:rPr>
              <w:b/>
              <w:sz w:val="18"/>
            </w:rPr>
            <w:t>Albany</w:t>
          </w:r>
        </w:smartTag>
      </w:smartTag>
      <w:r w:rsidR="00BB5A70" w:rsidRPr="00BB5A70">
        <w:rPr>
          <w:b/>
          <w:sz w:val="18"/>
        </w:rPr>
        <w:t xml:space="preserve"> Advertiser (Page 3) – </w:t>
      </w:r>
      <w:r w:rsidRPr="00BB5A70">
        <w:rPr>
          <w:b/>
          <w:sz w:val="18"/>
        </w:rPr>
        <w:t>Timber body against plan for foreshore</w:t>
      </w:r>
      <w:r w:rsidRPr="00BB5A70">
        <w:rPr>
          <w:b/>
          <w:sz w:val="18"/>
        </w:rPr>
        <w:tab/>
        <w:t>30 Dec 1997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  <w:bookmarkStart w:id="6" w:name="OLE_LINK5"/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bookmarkEnd w:id="6"/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?) : Tall ships heed call for regatta (</w:t>
      </w:r>
      <w:smartTag w:uri="urn:schemas-microsoft-com:office:smarttags" w:element="City">
        <w:r w:rsidRPr="004C5EC1">
          <w:rPr>
            <w:sz w:val="18"/>
          </w:rPr>
          <w:t>Sydney</w:t>
        </w:r>
      </w:smartTag>
      <w:r w:rsidRPr="004C5EC1">
        <w:rPr>
          <w:sz w:val="18"/>
        </w:rPr>
        <w:t xml:space="preserve"> to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Hobart</w:t>
          </w:r>
        </w:smartTag>
      </w:smartTag>
      <w:r w:rsidR="002B5993">
        <w:rPr>
          <w:sz w:val="18"/>
        </w:rPr>
        <w:t>)</w:t>
      </w:r>
      <w:r w:rsidR="002B5993">
        <w:rPr>
          <w:sz w:val="18"/>
        </w:rPr>
        <w:tab/>
        <w:t>0</w:t>
      </w:r>
      <w:r w:rsidRPr="004C5EC1">
        <w:rPr>
          <w:sz w:val="18"/>
        </w:rPr>
        <w:t>4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AGS Weekender – Retraction article for defamation – Rainbow 2000 Regional Strategy</w:t>
      </w:r>
      <w:r w:rsidRPr="004C5EC1">
        <w:rPr>
          <w:sz w:val="18"/>
        </w:rPr>
        <w:tab/>
        <w:t>05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John Day MLA (Police) – Acknowledge Rainbow 2000</w:t>
      </w:r>
      <w:r w:rsidRPr="004C5EC1">
        <w:rPr>
          <w:color w:val="CC0000"/>
          <w:sz w:val="18"/>
        </w:rPr>
        <w:tab/>
        <w:t>07 Jan 1998</w:t>
      </w:r>
    </w:p>
    <w:p w:rsidR="00AB4D60" w:rsidRPr="002B599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2B5993">
        <w:rPr>
          <w:b/>
          <w:sz w:val="18"/>
        </w:rPr>
        <w:t xml:space="preserve">Article – AGS Weekender (Page 5) – Retraction article for defamation – </w:t>
      </w:r>
      <w:r w:rsidR="002B5993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2B5993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2B5993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2B5993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2B5993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2B5993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2B5993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2B5993" w:rsidRPr="00001CCF">
        <w:rPr>
          <w:b/>
          <w:color w:val="003300"/>
          <w:sz w:val="18"/>
          <w:szCs w:val="18"/>
        </w:rPr>
        <w:t xml:space="preserve"> </w:t>
      </w:r>
      <w:r w:rsidR="002B5993" w:rsidRPr="00001CCF">
        <w:rPr>
          <w:b/>
          <w:sz w:val="18"/>
          <w:szCs w:val="18"/>
        </w:rPr>
        <w:t>2000</w:t>
      </w:r>
      <w:r w:rsidR="002B5993" w:rsidRPr="00001CCF">
        <w:rPr>
          <w:b/>
          <w:sz w:val="18"/>
          <w:szCs w:val="18"/>
          <w:vertAlign w:val="superscript"/>
        </w:rPr>
        <w:t>©</w:t>
      </w:r>
      <w:r w:rsidR="002B5993">
        <w:rPr>
          <w:b/>
          <w:sz w:val="18"/>
          <w:szCs w:val="18"/>
          <w:vertAlign w:val="superscript"/>
        </w:rPr>
        <w:t xml:space="preserve"> </w:t>
      </w:r>
      <w:r w:rsidRPr="002B5993">
        <w:rPr>
          <w:b/>
          <w:sz w:val="18"/>
        </w:rPr>
        <w:t>Strategy</w:t>
      </w:r>
      <w:r w:rsidRPr="002B5993">
        <w:rPr>
          <w:b/>
          <w:sz w:val="18"/>
        </w:rPr>
        <w:tab/>
        <w:t>08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Shire to prosecute haulers (Halls Haulage)</w:t>
      </w:r>
      <w:r w:rsidRPr="004C5EC1">
        <w:rPr>
          <w:sz w:val="18"/>
        </w:rPr>
        <w:tab/>
        <w:t>13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Westralia Airport Corp : Self-Drive Car Rental Operations</w:t>
      </w:r>
      <w:r w:rsidRPr="004C5EC1">
        <w:rPr>
          <w:sz w:val="18"/>
        </w:rPr>
        <w:tab/>
        <w:t>10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– WATC : Provision of services to Rally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10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WA Tourism Commission (Cuthbertson) – Provision of services to Rally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15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RAPI National Conference Convenor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Brisbane</w:t>
          </w:r>
        </w:smartTag>
      </w:smartTag>
      <w:r w:rsidRPr="004C5EC1">
        <w:rPr>
          <w:sz w:val="18"/>
        </w:rPr>
        <w:t xml:space="preserve"> 1998 – Rainbow 2000 Strategy</w:t>
      </w:r>
      <w:r w:rsidRPr="004C5EC1">
        <w:rPr>
          <w:sz w:val="18"/>
        </w:rPr>
        <w:tab/>
        <w:t>16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Town Council (Kelly) – Request to brief on Rainbow 2000 Regional Strategy</w:t>
      </w:r>
      <w:r w:rsidRPr="004C5EC1">
        <w:rPr>
          <w:sz w:val="18"/>
        </w:rPr>
        <w:tab/>
        <w:t>21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Shire Council (Kelly) – Request to brief on Rainbow 2000 Regional Strategy</w:t>
      </w:r>
      <w:r w:rsidRPr="004C5EC1">
        <w:rPr>
          <w:sz w:val="18"/>
        </w:rPr>
        <w:tab/>
        <w:t>21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Great Southern Development Commission – Request to brief on Rainbow 2000 Strategy</w:t>
      </w:r>
      <w:r w:rsidRPr="004C5EC1">
        <w:rPr>
          <w:sz w:val="18"/>
        </w:rPr>
        <w:tab/>
        <w:t>21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ACoCI &amp; APA (Cruise Ships) – Visit by Herman van Deursen, Holland America Line Tours</w:t>
      </w:r>
      <w:r w:rsidRPr="004C5EC1">
        <w:rPr>
          <w:sz w:val="18"/>
        </w:rPr>
        <w:tab/>
        <w:t>22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?) : Tall ships heed call for regatta (</w:t>
      </w:r>
      <w:smartTag w:uri="urn:schemas-microsoft-com:office:smarttags" w:element="City">
        <w:r w:rsidRPr="004C5EC1">
          <w:rPr>
            <w:sz w:val="18"/>
          </w:rPr>
          <w:t>Sydney</w:t>
        </w:r>
      </w:smartTag>
      <w:r w:rsidRPr="004C5EC1">
        <w:rPr>
          <w:sz w:val="18"/>
        </w:rPr>
        <w:t xml:space="preserve">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Hobart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TS Alma Doepel : Sail &amp; Adventure Ltd (Pt.Melbourne)</w:t>
      </w:r>
      <w:r w:rsidRPr="004C5EC1">
        <w:rPr>
          <w:sz w:val="18"/>
        </w:rPr>
        <w:tab/>
        <w:t>24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Australian War Memorial : Showcase Supply &amp; Installation</w:t>
      </w:r>
      <w:r w:rsidRPr="004C5EC1">
        <w:rPr>
          <w:sz w:val="18"/>
        </w:rPr>
        <w:tab/>
        <w:t>24 Jan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Tourism Commission (Cuthbertson) – Provision of services to Rally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ab/>
        <w:t>30 Jan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Albany 2001 Re-enactment – Australian Diplomatic Missions (78)</w:t>
      </w:r>
      <w:r w:rsidRPr="004C5EC1">
        <w:rPr>
          <w:b/>
          <w:bCs/>
          <w:sz w:val="18"/>
        </w:rPr>
        <w:tab/>
        <w:t>02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Albany 2001 Re-enactment – Foreign Diplomatic Missions (19)</w:t>
      </w:r>
      <w:r w:rsidRPr="004C5EC1">
        <w:rPr>
          <w:b/>
          <w:bCs/>
          <w:sz w:val="18"/>
        </w:rPr>
        <w:tab/>
        <w:t>02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Database – Albany 2001 Re-enactment – Foreign Diplomatic Missions (98)</w:t>
      </w:r>
      <w:r w:rsidRPr="004C5EC1">
        <w:rPr>
          <w:sz w:val="18"/>
        </w:rPr>
        <w:tab/>
        <w:t>02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Office of Foreign Affairs (Tweddell) – Copy Albany 2001 : Foreign Missions &amp; Program</w:t>
      </w:r>
      <w:r w:rsidRPr="004C5EC1">
        <w:rPr>
          <w:sz w:val="18"/>
        </w:rPr>
        <w:tab/>
        <w:t>02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0000FF"/>
              <w:sz w:val="18"/>
            </w:rPr>
            <w:t>Hon Richard Court</w:t>
          </w:r>
        </w:smartTag>
      </w:smartTag>
      <w:r w:rsidRPr="004C5EC1">
        <w:rPr>
          <w:color w:val="0000FF"/>
          <w:sz w:val="18"/>
        </w:rPr>
        <w:t xml:space="preserve"> MLA (Premier) – Copy Albany 2001 : Foreign Missions &amp; Program</w:t>
      </w:r>
      <w:r w:rsidRPr="004C5EC1">
        <w:rPr>
          <w:color w:val="0000FF"/>
          <w:sz w:val="18"/>
        </w:rPr>
        <w:tab/>
        <w:t>02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Commissioner Ken Michael (ATC) – Copy Albany 2001 : Foreign Missions &amp; Program</w:t>
      </w:r>
      <w:r w:rsidRPr="004C5EC1">
        <w:rPr>
          <w:sz w:val="18"/>
        </w:rPr>
        <w:tab/>
        <w:t>02 Feb 1998</w:t>
      </w:r>
    </w:p>
    <w:p w:rsidR="00AB4D60" w:rsidRPr="003610E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3610E3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3610E3">
            <w:rPr>
              <w:b/>
              <w:bCs/>
              <w:color w:val="CC0000"/>
              <w:sz w:val="18"/>
            </w:rPr>
            <w:t>Albany</w:t>
          </w:r>
        </w:smartTag>
        <w:r w:rsidRPr="003610E3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PlaceType">
          <w:r w:rsidRPr="003610E3">
            <w:rPr>
              <w:b/>
              <w:bCs/>
              <w:color w:val="CC0000"/>
              <w:sz w:val="18"/>
            </w:rPr>
            <w:t>Port</w:t>
          </w:r>
        </w:smartTag>
      </w:smartTag>
      <w:r w:rsidR="00AE5B66">
        <w:rPr>
          <w:b/>
          <w:bCs/>
          <w:color w:val="CC0000"/>
          <w:sz w:val="18"/>
        </w:rPr>
        <w:t xml:space="preserve"> Authority (</w:t>
      </w:r>
      <w:r w:rsidRPr="003610E3">
        <w:rPr>
          <w:b/>
          <w:bCs/>
          <w:color w:val="CC0000"/>
          <w:sz w:val="18"/>
        </w:rPr>
        <w:t xml:space="preserve">Enright) – </w:t>
      </w:r>
      <w:hyperlink r:id="rId19" w:history="1">
        <w:r w:rsidRPr="003610E3">
          <w:rPr>
            <w:rStyle w:val="Hyperlink"/>
            <w:b/>
            <w:bCs/>
            <w:color w:val="CC0000"/>
            <w:sz w:val="18"/>
          </w:rPr>
          <w:t>No intention to relocate Port</w:t>
        </w:r>
      </w:hyperlink>
      <w:r w:rsidRPr="003610E3">
        <w:rPr>
          <w:b/>
          <w:bCs/>
          <w:color w:val="CC0000"/>
          <w:sz w:val="18"/>
        </w:rPr>
        <w:tab/>
        <w:t>03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CC0000"/>
              <w:sz w:val="18"/>
            </w:rPr>
            <w:t>Albany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CC0000"/>
              <w:sz w:val="18"/>
            </w:rPr>
            <w:t>Town</w:t>
          </w:r>
        </w:smartTag>
      </w:smartTag>
      <w:r w:rsidRPr="004C5EC1">
        <w:rPr>
          <w:b/>
          <w:bCs/>
          <w:color w:val="CC0000"/>
          <w:sz w:val="18"/>
        </w:rPr>
        <w:t xml:space="preserve"> Council (Jefferies) – Withdraw from Anzac 2001 : need refocus</w:t>
      </w:r>
      <w:r w:rsidRPr="004C5EC1">
        <w:rPr>
          <w:b/>
          <w:bCs/>
          <w:color w:val="CC0000"/>
          <w:sz w:val="18"/>
        </w:rPr>
        <w:tab/>
        <w:t>04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</w:t>
      </w:r>
      <w:r w:rsidR="00AE5B66">
        <w:rPr>
          <w:sz w:val="18"/>
        </w:rPr>
        <w:t xml:space="preserve">icle – AGS Weekender (Page 2) – </w:t>
      </w:r>
      <w:r w:rsidRPr="004C5EC1">
        <w:rPr>
          <w:sz w:val="18"/>
        </w:rPr>
        <w:t>Grammar school prepares to open doors</w:t>
      </w:r>
      <w:r w:rsidRPr="004C5EC1">
        <w:rPr>
          <w:sz w:val="18"/>
        </w:rPr>
        <w:tab/>
        <w:t>05 Feb 1998</w:t>
      </w:r>
    </w:p>
    <w:p w:rsidR="00AB4D60" w:rsidRPr="00AE5B6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E5B66">
        <w:rPr>
          <w:b/>
          <w:sz w:val="18"/>
        </w:rPr>
        <w:t>Art</w:t>
      </w:r>
      <w:r w:rsidR="00AE5B66">
        <w:rPr>
          <w:b/>
          <w:sz w:val="18"/>
        </w:rPr>
        <w:t xml:space="preserve">icle – AGS Weekender (Page 7) – </w:t>
      </w:r>
      <w:r w:rsidRPr="00AE5B66">
        <w:rPr>
          <w:b/>
          <w:sz w:val="18"/>
        </w:rPr>
        <w:t>Development prompts berth construction</w:t>
      </w:r>
      <w:r w:rsidRPr="00AE5B66">
        <w:rPr>
          <w:b/>
          <w:sz w:val="18"/>
        </w:rPr>
        <w:tab/>
        <w:t>05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Magazine (Page 23) : City limits (British Architect Richard Rogers)</w:t>
      </w:r>
      <w:r w:rsidRPr="004C5EC1">
        <w:rPr>
          <w:sz w:val="18"/>
        </w:rPr>
        <w:tab/>
        <w:t>07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Albany 2001 Re-enactment – Corporate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(94)</w:t>
      </w:r>
      <w:r w:rsidRPr="004C5EC1">
        <w:rPr>
          <w:b/>
          <w:bCs/>
          <w:sz w:val="18"/>
        </w:rPr>
        <w:tab/>
        <w:t>07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Database – Albany 2001 Re-enactment – Corporate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(94)</w:t>
      </w:r>
      <w:r w:rsidRPr="004C5EC1">
        <w:rPr>
          <w:sz w:val="18"/>
        </w:rPr>
        <w:tab/>
        <w:t>07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British Consul-General </w:t>
      </w:r>
      <w:smartTag w:uri="urn:schemas-microsoft-com:office:smarttags" w:element="City">
        <w:r w:rsidRPr="004C5EC1">
          <w:rPr>
            <w:color w:val="CC0000"/>
            <w:sz w:val="18"/>
          </w:rPr>
          <w:t>Perth</w:t>
        </w:r>
      </w:smartTag>
      <w:r w:rsidRPr="004C5EC1">
        <w:rPr>
          <w:color w:val="CC0000"/>
          <w:sz w:val="18"/>
        </w:rPr>
        <w:t xml:space="preserve"> (Horne)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09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(Gill) ‘Opinion’</w:t>
      </w:r>
      <w:r w:rsidRPr="004C5EC1">
        <w:rPr>
          <w:sz w:val="18"/>
        </w:rPr>
        <w:tab/>
        <w:t>10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Office of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Federal Minister RD</w:t>
          </w:r>
        </w:smartTag>
      </w:smartTag>
      <w:r w:rsidRPr="004C5EC1">
        <w:rPr>
          <w:color w:val="CC0000"/>
          <w:sz w:val="18"/>
        </w:rPr>
        <w:t xml:space="preserve">,T&amp;LG (Gibbings)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09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Letter from – </w:t>
      </w:r>
      <w:smartTag w:uri="urn:schemas-microsoft-com:office:smarttags" w:element="PlaceName">
        <w:r w:rsidRPr="004C5EC1">
          <w:rPr>
            <w:color w:val="FF0066"/>
            <w:sz w:val="18"/>
          </w:rPr>
          <w:t>Albany</w:t>
        </w:r>
      </w:smartTag>
      <w:r w:rsidRPr="004C5EC1">
        <w:rPr>
          <w:color w:val="FF0066"/>
          <w:sz w:val="18"/>
        </w:rPr>
        <w:t xml:space="preserve"> </w:t>
      </w:r>
      <w:smartTag w:uri="urn:schemas-microsoft-com:office:smarttags" w:element="PlaceType">
        <w:r w:rsidRPr="004C5EC1">
          <w:rPr>
            <w:color w:val="FF0066"/>
            <w:sz w:val="18"/>
          </w:rPr>
          <w:t>Port</w:t>
        </w:r>
      </w:smartTag>
      <w:r w:rsidRPr="004C5EC1">
        <w:rPr>
          <w:color w:val="FF0066"/>
          <w:sz w:val="18"/>
        </w:rPr>
        <w:t xml:space="preserve"> Authority (Enright) to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0066"/>
              <w:sz w:val="18"/>
            </w:rPr>
            <w:t>Albany</w:t>
          </w:r>
        </w:smartTag>
      </w:smartTag>
      <w:r w:rsidRPr="004C5EC1">
        <w:rPr>
          <w:color w:val="FF0066"/>
          <w:sz w:val="18"/>
        </w:rPr>
        <w:t xml:space="preserve"> TC – Resign Albany 2001 Re-enactment</w:t>
      </w:r>
      <w:r w:rsidRPr="004C5EC1">
        <w:rPr>
          <w:color w:val="FF0066"/>
          <w:sz w:val="18"/>
        </w:rPr>
        <w:tab/>
        <w:t>12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FF0066"/>
              <w:sz w:val="18"/>
            </w:rPr>
            <w:t>Albany</w:t>
          </w:r>
        </w:smartTag>
        <w:r w:rsidRPr="004C5EC1">
          <w:rPr>
            <w:color w:val="FF0066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FF0066"/>
              <w:sz w:val="18"/>
            </w:rPr>
            <w:t>Port</w:t>
          </w:r>
        </w:smartTag>
      </w:smartTag>
      <w:r w:rsidRPr="004C5EC1">
        <w:rPr>
          <w:color w:val="FF0066"/>
          <w:sz w:val="18"/>
        </w:rPr>
        <w:t xml:space="preserve"> Authority (Emery) – Resign from Albany 2001 Re-enactment</w:t>
      </w:r>
      <w:r w:rsidRPr="004C5EC1">
        <w:rPr>
          <w:color w:val="FF0066"/>
          <w:sz w:val="18"/>
        </w:rPr>
        <w:tab/>
        <w:t>12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European Union : AustNZ Delegation (Hughes)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 Steering Committee – Meeting #5</w:t>
      </w:r>
      <w:r w:rsidRPr="004C5EC1">
        <w:rPr>
          <w:sz w:val="18"/>
        </w:rPr>
        <w:tab/>
        <w:t>12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Canadian High Commission (Capt Brown)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16 Feb 1998</w:t>
      </w:r>
    </w:p>
    <w:p w:rsidR="00AB4D60" w:rsidRPr="002F521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2F5216">
        <w:rPr>
          <w:b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2F5216">
            <w:rPr>
              <w:b/>
              <w:color w:val="CC0000"/>
              <w:sz w:val="18"/>
            </w:rPr>
            <w:t>Albany</w:t>
          </w:r>
        </w:smartTag>
      </w:smartTag>
      <w:r w:rsidRPr="002F5216">
        <w:rPr>
          <w:b/>
          <w:color w:val="CC0000"/>
          <w:sz w:val="18"/>
        </w:rPr>
        <w:t xml:space="preserve"> TC : AD-16-01-012 (Jim Kelly, CEO) – Declined briefing on Rainbow 2000</w:t>
      </w:r>
      <w:r w:rsidRPr="002F5216">
        <w:rPr>
          <w:b/>
          <w:color w:val="CC0000"/>
          <w:sz w:val="18"/>
        </w:rPr>
        <w:tab/>
        <w:t>16 Feb 1998</w:t>
      </w:r>
    </w:p>
    <w:p w:rsidR="00AB4D60" w:rsidRPr="002F521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2F5216">
        <w:rPr>
          <w:b/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2F5216">
            <w:rPr>
              <w:b/>
              <w:color w:val="CC0000"/>
              <w:sz w:val="18"/>
            </w:rPr>
            <w:t>Albany</w:t>
          </w:r>
        </w:smartTag>
        <w:r w:rsidRPr="002F5216">
          <w:rPr>
            <w:b/>
            <w:color w:val="CC0000"/>
            <w:sz w:val="18"/>
          </w:rPr>
          <w:t xml:space="preserve"> </w:t>
        </w:r>
        <w:smartTag w:uri="urn:schemas-microsoft-com:office:smarttags" w:element="State">
          <w:r w:rsidRPr="002F5216">
            <w:rPr>
              <w:b/>
              <w:color w:val="CC0000"/>
              <w:sz w:val="18"/>
            </w:rPr>
            <w:t>SC</w:t>
          </w:r>
        </w:smartTag>
      </w:smartTag>
      <w:r w:rsidRPr="002F5216">
        <w:rPr>
          <w:b/>
          <w:color w:val="CC0000"/>
          <w:sz w:val="18"/>
        </w:rPr>
        <w:t xml:space="preserve"> : AD-16-01-012 (Jim Kelly, CEO) – Declined briefing on Rainbow 2000</w:t>
      </w:r>
      <w:r w:rsidRPr="002F5216">
        <w:rPr>
          <w:b/>
          <w:color w:val="CC0000"/>
          <w:sz w:val="18"/>
        </w:rPr>
        <w:tab/>
        <w:t>16 Feb 1998</w:t>
      </w:r>
    </w:p>
    <w:p w:rsidR="00001CCF" w:rsidRPr="00001CCF" w:rsidRDefault="00001CCF" w:rsidP="00001C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Secondary Education Review (Pyrmont House)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Strategy</w:t>
      </w:r>
      <w:r w:rsidRPr="00001CCF">
        <w:rPr>
          <w:b/>
          <w:sz w:val="18"/>
        </w:rPr>
        <w:tab/>
      </w:r>
      <w:r>
        <w:rPr>
          <w:b/>
          <w:sz w:val="18"/>
        </w:rPr>
        <w:t>16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CSR Ltd (Rodgers) – Acknowledge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WA Water Corporation (Byring)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Peet &amp; Co Ltd (Hemsley)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Great </w:t>
      </w:r>
      <w:smartTag w:uri="urn:schemas-microsoft-com:office:smarttags" w:element="place">
        <w:r w:rsidRPr="004C5EC1">
          <w:rPr>
            <w:b/>
            <w:bCs/>
            <w:color w:val="CC0000"/>
            <w:sz w:val="18"/>
          </w:rPr>
          <w:t>Southern DC</w:t>
        </w:r>
      </w:smartTag>
      <w:r w:rsidRPr="004C5EC1">
        <w:rPr>
          <w:b/>
          <w:bCs/>
          <w:color w:val="CC0000"/>
          <w:sz w:val="18"/>
        </w:rPr>
        <w:t xml:space="preserve"> (Cook) – Withdraw from Anzac 2001 : not core business</w:t>
      </w:r>
      <w:r w:rsidRPr="004C5EC1">
        <w:rPr>
          <w:b/>
          <w:bCs/>
          <w:color w:val="CC0000"/>
          <w:sz w:val="18"/>
        </w:rPr>
        <w:tab/>
        <w:t>18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Royal Danish Embassy (Laut)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Royal Automobile Club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 (Caldwell)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Woodside Petroleum (Wedgwood)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Hon Murray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Montgomery</w:t>
          </w:r>
        </w:smartTag>
      </w:smartTag>
      <w:r w:rsidRPr="004C5EC1">
        <w:rPr>
          <w:b/>
          <w:bCs/>
          <w:color w:val="CC0000"/>
          <w:sz w:val="18"/>
        </w:rPr>
        <w:t xml:space="preserve"> MLC – Withdraw from Anzac 2001 (Davison)</w:t>
      </w:r>
      <w:r w:rsidRPr="004C5EC1">
        <w:rPr>
          <w:b/>
          <w:bCs/>
          <w:color w:val="CC0000"/>
          <w:sz w:val="18"/>
        </w:rPr>
        <w:tab/>
        <w:t>19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AMP Limited (Trumbull)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19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Accor Asia Pacific Hotels (Richard)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19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Port’s consultants in new attack on plans (Tatum, HGM)</w:t>
      </w:r>
      <w:r w:rsidRPr="004C5EC1">
        <w:rPr>
          <w:sz w:val="18"/>
        </w:rPr>
        <w:tab/>
        <w:t>19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PlaceType">
        <w:r w:rsidRPr="004C5EC1">
          <w:rPr>
            <w:color w:val="CC0000"/>
            <w:sz w:val="18"/>
          </w:rPr>
          <w:t>Republic</w:t>
        </w:r>
      </w:smartTag>
      <w:r w:rsidRPr="004C5EC1">
        <w:rPr>
          <w:color w:val="CC0000"/>
          <w:sz w:val="18"/>
        </w:rPr>
        <w:t xml:space="preserve"> of </w:t>
      </w:r>
      <w:smartTag w:uri="urn:schemas-microsoft-com:office:smarttags" w:element="PlaceName">
        <w:r w:rsidRPr="004C5EC1">
          <w:rPr>
            <w:color w:val="CC0000"/>
            <w:sz w:val="18"/>
          </w:rPr>
          <w:t>Vanuatu</w:t>
        </w:r>
      </w:smartTag>
      <w:r w:rsidRPr="004C5EC1">
        <w:rPr>
          <w:color w:val="CC0000"/>
          <w:sz w:val="18"/>
        </w:rPr>
        <w:t xml:space="preserve"> (Bunyan)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Wesfarmers Limited (Chaney)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John Holland (Mickle)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 Richard Court</w:t>
          </w:r>
        </w:smartTag>
      </w:smartTag>
      <w:r w:rsidRPr="004C5EC1">
        <w:rPr>
          <w:color w:val="CC0000"/>
          <w:sz w:val="18"/>
        </w:rPr>
        <w:t xml:space="preserve"> MLA (Premier)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CBH Limited (Mencshelyi) – Acknowledge Albany Anzac 2001 : Decline participation</w:t>
      </w:r>
      <w:r w:rsidRPr="004C5EC1">
        <w:rPr>
          <w:color w:val="CC0000"/>
          <w:sz w:val="18"/>
        </w:rPr>
        <w:tab/>
        <w:t>20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SGIO Insurance (Tesser)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20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Garden Party – St.John’s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Governor Maj-Gen Michael Jeffery launches Built to Last</w:t>
      </w:r>
      <w:r w:rsidRPr="004C5EC1">
        <w:rPr>
          <w:sz w:val="18"/>
        </w:rPr>
        <w:tab/>
        <w:t>21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IBM Limited (Savage)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23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Office of Prime Minister (Murphy)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23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Great </w:t>
      </w:r>
      <w:smartTag w:uri="urn:schemas-microsoft-com:office:smarttags" w:element="place">
        <w:r w:rsidRPr="004C5EC1">
          <w:rPr>
            <w:b/>
            <w:bCs/>
            <w:color w:val="CC0000"/>
            <w:sz w:val="18"/>
          </w:rPr>
          <w:t>Southern DC</w:t>
        </w:r>
      </w:smartTag>
      <w:r w:rsidRPr="004C5EC1">
        <w:rPr>
          <w:b/>
          <w:bCs/>
          <w:color w:val="CC0000"/>
          <w:sz w:val="18"/>
        </w:rPr>
        <w:t xml:space="preserve"> (Peter Cook, ED) – Declined briefing on Rainbow 2000</w:t>
      </w:r>
      <w:r w:rsidRPr="004C5EC1">
        <w:rPr>
          <w:b/>
          <w:bCs/>
          <w:color w:val="CC0000"/>
          <w:sz w:val="18"/>
        </w:rPr>
        <w:tab/>
        <w:t>24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Hertz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(Johnson)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24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SouthCorp Wines (Bolland)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24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Radisson International Hotels (Plummer)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24 Feb 1998</w:t>
      </w:r>
    </w:p>
    <w:p w:rsidR="00001CCF" w:rsidRPr="00001CCF" w:rsidRDefault="00001CCF" w:rsidP="00001C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Secondary Education Review (Pyrmont House)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Strategy</w:t>
      </w:r>
      <w:r w:rsidRPr="00001CCF">
        <w:rPr>
          <w:b/>
          <w:sz w:val="18"/>
        </w:rPr>
        <w:tab/>
      </w:r>
      <w:r>
        <w:rPr>
          <w:b/>
          <w:sz w:val="18"/>
        </w:rPr>
        <w:t>24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Ministry for Planning – Liveable Neighbourhoods – Rainbow 2000 Strategy</w:t>
      </w:r>
      <w:r w:rsidRPr="004C5EC1">
        <w:rPr>
          <w:sz w:val="18"/>
        </w:rPr>
        <w:tab/>
        <w:t>24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Promotional Brochure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1998 Onwards</w:t>
      </w:r>
      <w:r w:rsidRPr="004C5EC1">
        <w:rPr>
          <w:sz w:val="18"/>
        </w:rPr>
        <w:tab/>
        <w:t>25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Name">
        <w:r w:rsidRPr="004C5EC1">
          <w:rPr>
            <w:color w:val="CC0000"/>
            <w:sz w:val="18"/>
          </w:rPr>
          <w:t>Bunnings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Forest</w:t>
        </w:r>
      </w:smartTag>
      <w:r w:rsidRPr="004C5EC1">
        <w:rPr>
          <w:color w:val="CC0000"/>
          <w:sz w:val="18"/>
        </w:rPr>
        <w:t xml:space="preserve"> Products (Kessell)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Kodak Australasia (Stiffle)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Apple Computers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(Bruce)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(Gill) ‘Opinion’</w:t>
      </w:r>
      <w:r w:rsidRPr="004C5EC1">
        <w:rPr>
          <w:sz w:val="18"/>
        </w:rPr>
        <w:tab/>
        <w:t>26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50 landowners in way of new bypass route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Harrogate Road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Auction – The Professionals Watson &amp; Capararo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414 Albany Highway</w:t>
          </w:r>
        </w:smartTag>
      </w:smartTag>
      <w:r w:rsidRPr="004C5EC1">
        <w:rPr>
          <w:sz w:val="18"/>
        </w:rPr>
        <w:t xml:space="preserve"> (Halls Haulage)</w:t>
      </w:r>
      <w:r w:rsidRPr="004C5EC1">
        <w:rPr>
          <w:sz w:val="18"/>
        </w:rPr>
        <w:tab/>
        <w:t>26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Qantas Corporate (Groves)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Coca Cola Amatil (Clark)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Water Corporation (Gill)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27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AHC : Funding for National Heritage Projects</w:t>
      </w:r>
      <w:r w:rsidRPr="004C5EC1">
        <w:rPr>
          <w:sz w:val="18"/>
        </w:rPr>
        <w:tab/>
        <w:t>28 Feb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Referendum – Shire of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Amalgamation</w:t>
      </w:r>
      <w:r w:rsidRPr="004C5EC1">
        <w:rPr>
          <w:b/>
          <w:sz w:val="18"/>
        </w:rPr>
        <w:tab/>
        <w:t>28 Feb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Planning Study (Issue 2) – Preferred Strategies Identified</w:t>
      </w:r>
      <w:r w:rsidRPr="004C5EC1">
        <w:rPr>
          <w:sz w:val="18"/>
        </w:rPr>
        <w:tab/>
        <w:t>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Great Southern D</w:t>
      </w:r>
      <w:r w:rsidR="00187427" w:rsidRPr="004C5EC1">
        <w:rPr>
          <w:sz w:val="18"/>
        </w:rPr>
        <w:t xml:space="preserve">evelopment </w:t>
      </w:r>
      <w:r w:rsidRPr="004C5EC1">
        <w:rPr>
          <w:sz w:val="18"/>
        </w:rPr>
        <w:t>C</w:t>
      </w:r>
      <w:r w:rsidR="00187427" w:rsidRPr="004C5EC1">
        <w:rPr>
          <w:sz w:val="18"/>
        </w:rPr>
        <w:t>omission</w:t>
      </w:r>
      <w:r w:rsidRPr="004C5EC1">
        <w:rPr>
          <w:sz w:val="18"/>
        </w:rPr>
        <w:t xml:space="preserve"> – Great Southern Economic Perspective</w:t>
      </w:r>
      <w:r w:rsidRPr="004C5EC1">
        <w:rPr>
          <w:sz w:val="18"/>
        </w:rPr>
        <w:tab/>
        <w:t>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Goundrey Wines (Bendat)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04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Australian Petroleum (Shuey)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04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Apple Computers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(Janssens)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04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National Australia Bank (Krohn)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Great </w:t>
      </w:r>
      <w:smartTag w:uri="urn:schemas-microsoft-com:office:smarttags" w:element="place">
        <w:r w:rsidRPr="004C5EC1">
          <w:rPr>
            <w:b/>
            <w:bCs/>
            <w:color w:val="CC0000"/>
            <w:sz w:val="18"/>
          </w:rPr>
          <w:t>Southern DC</w:t>
        </w:r>
      </w:smartTag>
      <w:r w:rsidRPr="004C5EC1">
        <w:rPr>
          <w:b/>
          <w:bCs/>
          <w:color w:val="CC0000"/>
          <w:sz w:val="18"/>
        </w:rPr>
        <w:t xml:space="preserve"> (Cook) – Withdraw from Anzac 2001 : not core business</w:t>
      </w:r>
      <w:r w:rsidRPr="004C5EC1">
        <w:rPr>
          <w:b/>
          <w:bCs/>
          <w:color w:val="CC0000"/>
          <w:sz w:val="18"/>
        </w:rPr>
        <w:tab/>
        <w:t>06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 xml:space="preserve">Letter from – Optus Communications (Wright)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09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Australian Film Finance Corporation (Hughes)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09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ountry-region">
        <w:r w:rsidRPr="004C5EC1">
          <w:rPr>
            <w:color w:val="CC0000"/>
            <w:sz w:val="18"/>
          </w:rPr>
          <w:t>Solomon Islands</w:t>
        </w:r>
      </w:smartTag>
      <w:r w:rsidRPr="004C5EC1">
        <w:rPr>
          <w:color w:val="CC0000"/>
          <w:sz w:val="18"/>
        </w:rPr>
        <w:t xml:space="preserve"> High Commission (Laka)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12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: GSDC defends developers’ report</w:t>
      </w:r>
      <w:r w:rsidRPr="004C5EC1">
        <w:rPr>
          <w:sz w:val="18"/>
        </w:rPr>
        <w:tab/>
        <w:t>12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: Mixed reaction to privatisation plan (Western Power)</w:t>
      </w:r>
      <w:r w:rsidRPr="004C5EC1">
        <w:rPr>
          <w:sz w:val="18"/>
        </w:rPr>
        <w:tab/>
        <w:t>12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: Railway closures to be considered (Great Southern Lines)</w:t>
      </w:r>
      <w:r w:rsidRPr="004C5EC1">
        <w:rPr>
          <w:sz w:val="18"/>
        </w:rPr>
        <w:tab/>
        <w:t>12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Great </w:t>
      </w:r>
      <w:smartTag w:uri="urn:schemas-microsoft-com:office:smarttags" w:element="place">
        <w:r w:rsidRPr="004C5EC1">
          <w:rPr>
            <w:sz w:val="18"/>
          </w:rPr>
          <w:t>Southern DC</w:t>
        </w:r>
      </w:smartTag>
      <w:r w:rsidRPr="004C5EC1">
        <w:rPr>
          <w:sz w:val="18"/>
        </w:rPr>
        <w:t xml:space="preserve"> (Cook) – Albany 2001 Re-enactment &amp; promotion to date</w:t>
      </w:r>
      <w:r w:rsidRPr="004C5EC1">
        <w:rPr>
          <w:sz w:val="18"/>
        </w:rPr>
        <w:tab/>
        <w:t>13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Murray Montgomery MLC (National SW) – Albany 2001 Re-enactment &amp; promotion</w:t>
      </w:r>
      <w:r w:rsidRPr="004C5EC1">
        <w:rPr>
          <w:sz w:val="18"/>
        </w:rPr>
        <w:tab/>
        <w:t>13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Solomon Islands HC (Laka) – Albany 2001 Re-enactment &amp; promotion</w:t>
      </w:r>
      <w:r w:rsidRPr="004C5EC1">
        <w:rPr>
          <w:sz w:val="18"/>
        </w:rPr>
        <w:tab/>
        <w:t>13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Canon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(Wehbe)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Sony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(White)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Australian Heritage Commission – National Estate Grants Program 1998-99</w:t>
      </w:r>
      <w:r w:rsidRPr="004C5EC1">
        <w:rPr>
          <w:sz w:val="18"/>
        </w:rPr>
        <w:tab/>
        <w:t>16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: MPs firm on foreshore positions (MLAs House &amp; Prince)</w:t>
      </w:r>
      <w:r w:rsidRPr="004C5EC1">
        <w:rPr>
          <w:sz w:val="18"/>
        </w:rPr>
        <w:tab/>
        <w:t>17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Shell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(Williams)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17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Name">
        <w:r w:rsidRPr="004C5EC1">
          <w:rPr>
            <w:color w:val="CC0000"/>
            <w:sz w:val="18"/>
          </w:rPr>
          <w:t>Matilda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Name">
        <w:r w:rsidRPr="004C5EC1">
          <w:rPr>
            <w:color w:val="CC0000"/>
            <w:sz w:val="18"/>
          </w:rPr>
          <w:t>Bay</w:t>
        </w:r>
      </w:smartTag>
      <w:r w:rsidRPr="004C5EC1">
        <w:rPr>
          <w:color w:val="CC0000"/>
          <w:sz w:val="18"/>
        </w:rPr>
        <w:t xml:space="preserve"> Brewing (Paganin)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17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Great </w:t>
      </w:r>
      <w:smartTag w:uri="urn:schemas-microsoft-com:office:smarttags" w:element="place">
        <w:r w:rsidRPr="004C5EC1">
          <w:rPr>
            <w:b/>
            <w:bCs/>
            <w:color w:val="CC0000"/>
            <w:sz w:val="18"/>
          </w:rPr>
          <w:t>Southern DC</w:t>
        </w:r>
      </w:smartTag>
      <w:r w:rsidRPr="004C5EC1">
        <w:rPr>
          <w:b/>
          <w:bCs/>
          <w:color w:val="CC0000"/>
          <w:sz w:val="18"/>
        </w:rPr>
        <w:t xml:space="preserve"> (Peter Cook, ED) – Declined briefing on Rainbow 2000</w:t>
      </w:r>
      <w:r w:rsidRPr="004C5EC1">
        <w:rPr>
          <w:b/>
          <w:bCs/>
          <w:color w:val="CC0000"/>
          <w:sz w:val="18"/>
        </w:rPr>
        <w:tab/>
        <w:t>19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Heytesbury Holdings (Carrigan)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20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42) – Too many unis in WA (VC Lance Twomey : Curtin)</w:t>
      </w:r>
      <w:r w:rsidRPr="004C5EC1">
        <w:rPr>
          <w:sz w:val="18"/>
        </w:rPr>
        <w:tab/>
        <w:t>21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MM Communications (Ardagh) for Holden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25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National Council for Centenary of Federation (Barr)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25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Great </w:t>
      </w:r>
      <w:smartTag w:uri="urn:schemas-microsoft-com:office:smarttags" w:element="place">
        <w:r w:rsidRPr="004C5EC1">
          <w:rPr>
            <w:color w:val="CC0000"/>
            <w:sz w:val="18"/>
          </w:rPr>
          <w:t>Southern DC</w:t>
        </w:r>
      </w:smartTag>
      <w:r w:rsidRPr="004C5EC1">
        <w:rPr>
          <w:color w:val="CC0000"/>
          <w:sz w:val="18"/>
        </w:rPr>
        <w:t xml:space="preserve"> (Cook) – Great Southern Industry Opportunities Project (EOI)</w:t>
      </w:r>
      <w:r w:rsidRPr="004C5EC1">
        <w:rPr>
          <w:color w:val="CC0000"/>
          <w:sz w:val="18"/>
        </w:rPr>
        <w:tab/>
        <w:t>26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Mainstreet Project (Burcher) – Declined to co-host Rainbow 2000 Seminar</w:t>
      </w:r>
      <w:r w:rsidRPr="004C5EC1">
        <w:rPr>
          <w:color w:val="CC0000"/>
          <w:sz w:val="18"/>
        </w:rPr>
        <w:tab/>
        <w:t>26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Telstra Corporation (Jeffrey)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27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Centenary of Federation Committee (Lundberg) – Albany 2001 Re-enactment</w:t>
      </w:r>
      <w:r w:rsidRPr="004C5EC1">
        <w:rPr>
          <w:sz w:val="18"/>
        </w:rPr>
        <w:tab/>
        <w:t>27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Geoff Prosser MHR (Forrest) – Copy CFC (Lundberg) : Albany 2001 Re-enactment</w:t>
      </w:r>
      <w:r w:rsidRPr="004C5EC1">
        <w:rPr>
          <w:color w:val="0000FF"/>
          <w:sz w:val="18"/>
        </w:rPr>
        <w:tab/>
        <w:t>28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Kevin Prince MLA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>) – Copy CFC (Lundberg) : Albany 2001 Re-enactment</w:t>
      </w:r>
      <w:r w:rsidRPr="004C5EC1">
        <w:rPr>
          <w:color w:val="0000FF"/>
          <w:sz w:val="18"/>
        </w:rPr>
        <w:tab/>
        <w:t>28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Muriel Patterson MLC (SW) – Copy CFC (Lundberg) : Albany 2001 Re-enactment</w:t>
      </w:r>
      <w:r w:rsidRPr="004C5EC1">
        <w:rPr>
          <w:color w:val="0000FF"/>
          <w:sz w:val="18"/>
        </w:rPr>
        <w:tab/>
        <w:t>28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Letter – Hon Murray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3300"/>
              <w:sz w:val="18"/>
            </w:rPr>
            <w:t>Montgomery</w:t>
          </w:r>
        </w:smartTag>
      </w:smartTag>
      <w:r w:rsidRPr="004C5EC1">
        <w:rPr>
          <w:color w:val="003300"/>
          <w:sz w:val="18"/>
        </w:rPr>
        <w:t xml:space="preserve"> MLC (SW) – Copy CFC (Lundberg) : Albany 2001 Re-enactment</w:t>
      </w:r>
      <w:r w:rsidRPr="004C5EC1">
        <w:rPr>
          <w:color w:val="003300"/>
          <w:sz w:val="18"/>
        </w:rPr>
        <w:tab/>
        <w:t>28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C5EC1">
        <w:rPr>
          <w:color w:val="FF0000"/>
          <w:sz w:val="18"/>
        </w:rPr>
        <w:t>Letter – Hon Bob Thomas MLC (SW) – Copy CFC (Lundberg) : Albany 2001 Re-enactment</w:t>
      </w:r>
      <w:r w:rsidRPr="004C5EC1">
        <w:rPr>
          <w:color w:val="FF0000"/>
          <w:sz w:val="18"/>
        </w:rPr>
        <w:tab/>
        <w:t>28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RAPI Congress 1998 – Speaker (ACoCI) – TWS23 : Future settlements</w:t>
      </w:r>
      <w:r w:rsidRPr="004C5EC1">
        <w:rPr>
          <w:sz w:val="18"/>
        </w:rPr>
        <w:tab/>
        <w:t>30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Program Brochure – RAPI Congress 1998 – Speaker (ACoCI) – TWS23 : Future settlements</w:t>
      </w:r>
      <w:r w:rsidRPr="004C5EC1">
        <w:rPr>
          <w:sz w:val="18"/>
        </w:rPr>
        <w:tab/>
        <w:t>30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Road report lists tourism first (Transport Minister)</w:t>
      </w:r>
      <w:r w:rsidRPr="004C5EC1">
        <w:rPr>
          <w:sz w:val="18"/>
        </w:rPr>
        <w:tab/>
        <w:t>31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Tourism complex underway (Foreshore Apartments)</w:t>
      </w:r>
      <w:r w:rsidRPr="004C5EC1">
        <w:rPr>
          <w:sz w:val="18"/>
        </w:rPr>
        <w:tab/>
        <w:t>31 Mar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?) – Height restrictions for urban areas</w:t>
      </w:r>
      <w:r w:rsidRPr="004C5EC1">
        <w:rPr>
          <w:sz w:val="18"/>
        </w:rPr>
        <w:tab/>
        <w:t>31 Mar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Western Roads (Vol.21#1) – Great Southern Region Overview (Significant Network)</w:t>
      </w:r>
      <w:r w:rsidRPr="004C5EC1">
        <w:rPr>
          <w:sz w:val="18"/>
        </w:rPr>
        <w:tab/>
        <w:t>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Promotional Brochure – Main Roads WA – Additional funding program for roads (Item 23 ARR - $8m)</w:t>
      </w:r>
      <w:r w:rsidRPr="004C5EC1">
        <w:rPr>
          <w:sz w:val="18"/>
        </w:rPr>
        <w:tab/>
        <w:t>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Promotional Brochure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Facilities</w:t>
      </w:r>
      <w:r w:rsidRPr="004C5EC1">
        <w:rPr>
          <w:sz w:val="18"/>
        </w:rPr>
        <w:tab/>
        <w:t>02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Centre for Australian Regional &amp; Enterprise Development (Southern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Cross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– Time to put EIS dinosaur out to pasture</w:t>
      </w:r>
      <w:r w:rsidRPr="004C5EC1">
        <w:rPr>
          <w:sz w:val="18"/>
        </w:rPr>
        <w:tab/>
        <w:t>04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– Rural towns begin a banking revolution</w:t>
      </w:r>
      <w:r w:rsidRPr="004C5EC1">
        <w:rPr>
          <w:sz w:val="18"/>
        </w:rPr>
        <w:tab/>
        <w:t>04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(Page 9) – Finance : Retail banking interest rates : savings &amp; lendings</w:t>
      </w:r>
      <w:r w:rsidRPr="004C5EC1">
        <w:rPr>
          <w:sz w:val="18"/>
        </w:rPr>
        <w:tab/>
        <w:t>04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Austal to build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Norway</w:t>
          </w:r>
        </w:smartTag>
      </w:smartTag>
      <w:r w:rsidRPr="004C5EC1">
        <w:rPr>
          <w:sz w:val="18"/>
        </w:rPr>
        <w:t xml:space="preserve"> ferries</w:t>
      </w:r>
      <w:r w:rsidRPr="004C5EC1">
        <w:rPr>
          <w:sz w:val="18"/>
        </w:rPr>
        <w:tab/>
        <w:t>04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St.John of God Hospitals (Baker)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06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Advertiser (Bloffwitch) – Rural towns begin banking revolution</w:t>
      </w:r>
      <w:r w:rsidRPr="004C5EC1">
        <w:rPr>
          <w:sz w:val="18"/>
        </w:rPr>
        <w:tab/>
        <w:t>07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Ford Motor Co (Kramer)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06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Premier blamed for delay in project : Waterfront (Thomas MLC)</w:t>
      </w:r>
      <w:r w:rsidRPr="004C5EC1">
        <w:rPr>
          <w:sz w:val="18"/>
        </w:rPr>
        <w:tab/>
        <w:t>09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Ties still strong : British diplomat (Mike Horne MBE)</w:t>
      </w:r>
      <w:r w:rsidRPr="004C5EC1">
        <w:rPr>
          <w:sz w:val="18"/>
        </w:rPr>
        <w:tab/>
        <w:t>09 Apr 1998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Centenary of Federation Committee (Lundberg) – Albany 2001 Re-enactment</w:t>
      </w:r>
      <w:r w:rsidRPr="004C5EC1">
        <w:rPr>
          <w:sz w:val="18"/>
        </w:rPr>
        <w:tab/>
        <w:t>13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Commonwealth Senate Inquiry – Telstra Privatisation</w:t>
      </w:r>
      <w:r w:rsidRPr="004C5EC1">
        <w:rPr>
          <w:sz w:val="18"/>
        </w:rPr>
        <w:tab/>
        <w:t>13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Telstra Corporation (Jeffrey)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Commonwealth Senate Inquiry – Regional Employment &amp; Unemployment</w:t>
      </w:r>
      <w:r w:rsidRPr="004C5EC1">
        <w:rPr>
          <w:sz w:val="18"/>
        </w:rPr>
        <w:tab/>
        <w:t>14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Business Centre – Decline nomination for Regional Small Business Conference</w:t>
      </w:r>
      <w:r w:rsidRPr="004C5EC1">
        <w:rPr>
          <w:color w:val="CC0000"/>
          <w:sz w:val="18"/>
        </w:rPr>
        <w:tab/>
        <w:t>15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RAPI Western Planner Vol.15#2 - Letter to Editor</w:t>
      </w:r>
      <w:r w:rsidRPr="004C5EC1">
        <w:rPr>
          <w:sz w:val="18"/>
        </w:rPr>
        <w:tab/>
        <w:t>15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RAPI Western Planner Vol.15#2 – Decline to publish Letter to Editor</w:t>
      </w:r>
      <w:r w:rsidRPr="004C5EC1">
        <w:rPr>
          <w:color w:val="CC0000"/>
          <w:sz w:val="18"/>
        </w:rPr>
        <w:tab/>
        <w:t>15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– A tale of our Cities (Urban Australia : a special report)</w:t>
      </w:r>
      <w:r w:rsidRPr="004C5EC1">
        <w:rPr>
          <w:sz w:val="18"/>
        </w:rPr>
        <w:tab/>
        <w:t>18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Westfield</w:t>
        </w:r>
      </w:smartTag>
      <w:r w:rsidRPr="004C5EC1">
        <w:rPr>
          <w:color w:val="CC0000"/>
          <w:sz w:val="18"/>
        </w:rPr>
        <w:t xml:space="preserve"> Foundation (Yanco)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21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Applications Close – Australian Heritage Commission – National Estate Grants Program 1998-99</w:t>
      </w:r>
      <w:r w:rsidRPr="004C5EC1">
        <w:rPr>
          <w:sz w:val="18"/>
        </w:rPr>
        <w:tab/>
        <w:t>24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Commonwealth Senate Inquiry : Telstra Privatisation – Acknowledge submission</w:t>
      </w:r>
      <w:r w:rsidRPr="004C5EC1">
        <w:rPr>
          <w:color w:val="CC0000"/>
          <w:sz w:val="18"/>
        </w:rPr>
        <w:tab/>
        <w:t>24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1998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Royal Thai Embassy (Sirikul)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28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(Monica Videnieks : WA Real Estate) – Rainbow 2000 Regional Strategy</w:t>
      </w:r>
      <w:r w:rsidRPr="004C5EC1">
        <w:rPr>
          <w:sz w:val="18"/>
        </w:rPr>
        <w:tab/>
        <w:t>29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(Kathryn Jimenez : Aust Real Estate) – Rainbow 2000 Regional Strategy</w:t>
      </w:r>
      <w:r w:rsidRPr="004C5EC1">
        <w:rPr>
          <w:sz w:val="18"/>
        </w:rPr>
        <w:tab/>
        <w:t>29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(Jim Kelly)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TC (Jim Kelly)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Broomehill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(Peter Fitzgerald)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Cranbrook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(Reece Barrett)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 (Pascoe Durtanovich)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Esperance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(John Burrows)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Gnowangerup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(Frank Ludovico)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City">
        <w:r w:rsidRPr="004C5EC1">
          <w:rPr>
            <w:sz w:val="18"/>
          </w:rPr>
          <w:t>Jerramungup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 xml:space="preserve"> Brown)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Katanning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(Michael Archer)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Kent</w:t>
          </w:r>
        </w:smartTag>
      </w:smartTag>
      <w:r w:rsidRPr="004C5EC1">
        <w:rPr>
          <w:sz w:val="18"/>
        </w:rPr>
        <w:t xml:space="preserve"> SC (Ian Fitzgerald)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Kojonup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(Wally Lenyszyn)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Manjimup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(Gary Fitzgerald)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(Chris Jackson)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Ravensthorpe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(Brian Hulland)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Invitation – Rainbow 2000 Luncheon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Tambellup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(Rod Hilton)</w:t>
      </w:r>
      <w:r w:rsidRPr="004C5EC1">
        <w:rPr>
          <w:sz w:val="18"/>
        </w:rPr>
        <w:tab/>
        <w:t>30 Apr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RAPI Western Planner (Driscoll) – Vol.15#2</w:t>
      </w:r>
      <w:r w:rsidRPr="004C5EC1">
        <w:rPr>
          <w:sz w:val="18"/>
        </w:rPr>
        <w:tab/>
        <w:t>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Post Corporate (John)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01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Nomination – Board of the Great Southern Development Commission</w:t>
      </w:r>
      <w:r w:rsidRPr="004C5EC1">
        <w:rPr>
          <w:sz w:val="18"/>
        </w:rPr>
        <w:tab/>
        <w:t>04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British Consul-General (Mike Horne OBE) – Acknowledge Rainbow 2000 Strategy</w:t>
      </w:r>
      <w:r w:rsidRPr="004C5EC1">
        <w:rPr>
          <w:color w:val="CC0000"/>
          <w:sz w:val="18"/>
        </w:rPr>
        <w:tab/>
        <w:t>08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Commonwealth Senate Inquiry : Regional Employment – Acknowledge submission</w:t>
      </w:r>
      <w:r w:rsidRPr="004C5EC1">
        <w:rPr>
          <w:color w:val="CC0000"/>
          <w:sz w:val="18"/>
        </w:rPr>
        <w:tab/>
        <w:t>11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TC (Jefferies) – Centenary of Federation Funding via Prosser MHR</w:t>
      </w:r>
      <w:r w:rsidRPr="004C5EC1">
        <w:rPr>
          <w:color w:val="CC0000"/>
          <w:sz w:val="18"/>
        </w:rPr>
        <w:tab/>
        <w:t>11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South Coastal Regional Strategic Plan (SCRIPT)</w:t>
      </w:r>
      <w:r w:rsidRPr="004C5EC1">
        <w:rPr>
          <w:sz w:val="18"/>
        </w:rPr>
        <w:tab/>
        <w:t>12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Victorian Auditor-General’s Office – Planning System Performance Audit</w:t>
      </w:r>
      <w:r w:rsidRPr="004C5EC1">
        <w:rPr>
          <w:sz w:val="18"/>
        </w:rPr>
        <w:tab/>
        <w:t>14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Hon. Graham Kierath MLA :  Planning Minister – Planning System Performance Audit</w:t>
      </w:r>
      <w:r w:rsidRPr="004C5EC1">
        <w:rPr>
          <w:sz w:val="18"/>
        </w:rPr>
        <w:tab/>
        <w:t>16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Hon. Alex Somlyay MHR : Minister for Regional Development – Planning System Audit</w:t>
      </w:r>
      <w:r w:rsidRPr="004C5EC1">
        <w:rPr>
          <w:sz w:val="18"/>
        </w:rPr>
        <w:tab/>
        <w:t>14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Rainbow 2000 Luncheon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&amp; Weekender</w:t>
      </w:r>
      <w:r w:rsidRPr="004C5EC1">
        <w:rPr>
          <w:sz w:val="18"/>
        </w:rPr>
        <w:tab/>
        <w:t>14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5) – Population explosion seen in investment (Rainbow 2000)</w:t>
      </w:r>
      <w:r w:rsidRPr="004C5EC1">
        <w:rPr>
          <w:sz w:val="18"/>
        </w:rPr>
        <w:tab/>
        <w:t>15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Graham Kierath MLA (Planning) – Development Assessment Panel Model (DAPM)</w:t>
      </w:r>
      <w:r w:rsidRPr="004C5EC1">
        <w:rPr>
          <w:color w:val="0000FF"/>
          <w:sz w:val="18"/>
        </w:rPr>
        <w:tab/>
        <w:t>16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in line to secure $50m wind power plant</w:t>
      </w:r>
      <w:r w:rsidRPr="004C5EC1">
        <w:rPr>
          <w:sz w:val="18"/>
        </w:rPr>
        <w:tab/>
        <w:t>19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Lions Expo 1998 : Rainbow 2000 Regional Strategy</w:t>
      </w:r>
      <w:r w:rsidRPr="004C5EC1">
        <w:rPr>
          <w:sz w:val="18"/>
        </w:rPr>
        <w:tab/>
        <w:t>19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Lions Expo 1998 : Rainbow 2000 Regional Strategy</w:t>
      </w:r>
      <w:r w:rsidRPr="004C5EC1">
        <w:rPr>
          <w:sz w:val="18"/>
        </w:rPr>
        <w:tab/>
        <w:t>21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Rainbow 2000 Regional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</w:t>
      </w:r>
      <w:r w:rsidR="00D50FAD" w:rsidRPr="004C5EC1">
        <w:rPr>
          <w:sz w:val="18"/>
        </w:rPr>
        <w:t>CoCI (Pyrmont House)</w:t>
      </w:r>
      <w:r w:rsidR="00D50FAD" w:rsidRPr="004C5EC1">
        <w:rPr>
          <w:sz w:val="18"/>
        </w:rPr>
        <w:tab/>
        <w:t>22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(Nicolas Rothwell : Page 30 : Populate or perish) – Rainbow 2000 Strategy</w:t>
      </w:r>
      <w:r w:rsidRPr="004C5EC1">
        <w:rPr>
          <w:sz w:val="18"/>
        </w:rPr>
        <w:tab/>
        <w:t>23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Graham Kierath MLA – Acknowledge Planning System Performance Audit</w:t>
      </w:r>
      <w:r w:rsidRPr="004C5EC1">
        <w:rPr>
          <w:color w:val="CC0000"/>
          <w:sz w:val="18"/>
        </w:rPr>
        <w:tab/>
        <w:t>25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Central Goldfields SC (Norm Cameron) – Rainbow 2000 Regional Strategy</w:t>
      </w:r>
      <w:r w:rsidRPr="004C5EC1">
        <w:rPr>
          <w:sz w:val="18"/>
        </w:rPr>
        <w:tab/>
        <w:t>26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Gold Coast CC (Tory Jones) – Rainbow 2000 Regional Strategy</w:t>
      </w:r>
      <w:r w:rsidRPr="004C5EC1">
        <w:rPr>
          <w:sz w:val="18"/>
        </w:rPr>
        <w:tab/>
        <w:t>26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(Michael Visontay : Editor Focus) – Rainbow 2000 Regional Strategy</w:t>
      </w:r>
      <w:r w:rsidRPr="004C5EC1">
        <w:rPr>
          <w:sz w:val="18"/>
        </w:rPr>
        <w:tab/>
        <w:t>26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HRH Duke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Edinburgh</w:t>
          </w:r>
        </w:smartTag>
      </w:smartTag>
      <w:r w:rsidRPr="004C5EC1">
        <w:rPr>
          <w:color w:val="CC0000"/>
          <w:sz w:val="18"/>
        </w:rPr>
        <w:t xml:space="preserve"> – Unsuccessful for 8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Commonwealth Study Conference</w:t>
      </w:r>
      <w:r w:rsidRPr="004C5EC1">
        <w:rPr>
          <w:color w:val="CC0000"/>
          <w:sz w:val="18"/>
        </w:rPr>
        <w:tab/>
        <w:t>28 May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Lions Expo 1998 – Rainbow 2000 Regional Strategy</w:t>
      </w:r>
      <w:r w:rsidRPr="004C5EC1">
        <w:rPr>
          <w:sz w:val="18"/>
        </w:rPr>
        <w:tab/>
        <w:t>29-31 May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(Rothwell) – Focus : Rainbow 2000 Regional Strategy</w:t>
      </w:r>
      <w:r w:rsidRPr="004C5EC1">
        <w:rPr>
          <w:sz w:val="18"/>
        </w:rPr>
        <w:tab/>
        <w:t>01 Jun 1998</w:t>
      </w:r>
    </w:p>
    <w:p w:rsidR="00AB4D60" w:rsidRPr="00D7381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D73818">
        <w:rPr>
          <w:b/>
          <w:color w:val="CC0000"/>
          <w:sz w:val="18"/>
        </w:rPr>
        <w:t xml:space="preserve">Letter from – Hon. Graham Kierath MLA – </w:t>
      </w:r>
      <w:hyperlink r:id="rId20" w:history="1">
        <w:r w:rsidRPr="00D73818">
          <w:rPr>
            <w:rStyle w:val="Hyperlink"/>
            <w:b/>
            <w:color w:val="CC0000"/>
            <w:sz w:val="18"/>
          </w:rPr>
          <w:t>Respond to Planning System &amp; Rainbow 2000</w:t>
        </w:r>
      </w:hyperlink>
      <w:r w:rsidRPr="00D73818">
        <w:rPr>
          <w:b/>
          <w:color w:val="CC0000"/>
          <w:sz w:val="18"/>
        </w:rPr>
        <w:tab/>
      </w:r>
      <w:r w:rsidR="00D73818" w:rsidRPr="00D73818">
        <w:rPr>
          <w:b/>
          <w:color w:val="CC0000"/>
          <w:sz w:val="18"/>
        </w:rPr>
        <w:t>08</w:t>
      </w:r>
      <w:r w:rsidRPr="00D73818">
        <w:rPr>
          <w:b/>
          <w:color w:val="CC0000"/>
          <w:sz w:val="18"/>
        </w:rPr>
        <w:t xml:space="preserve">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Kevin Prince MLA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>) – Albany 2001 Re-enactment Update</w:t>
      </w:r>
      <w:r w:rsidRPr="004C5EC1">
        <w:rPr>
          <w:color w:val="0000FF"/>
          <w:sz w:val="18"/>
        </w:rPr>
        <w:tab/>
        <w:t>11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 Geoff Prosser MHR (Forrest) – Albany 2001 Re-enactment Update</w:t>
      </w:r>
      <w:r w:rsidRPr="004C5EC1">
        <w:rPr>
          <w:color w:val="0000FF"/>
          <w:sz w:val="18"/>
        </w:rPr>
        <w:tab/>
        <w:t>11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Returned &amp; Services League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(Cleak) – Albany 2001 Re-enactment Update</w:t>
      </w:r>
      <w:r w:rsidRPr="004C5EC1">
        <w:rPr>
          <w:sz w:val="18"/>
        </w:rPr>
        <w:tab/>
        <w:t>12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Letter – Albany Port User Liaison Group (Peacock) – Request brief on Rainbow 2000 Strategy</w:t>
      </w:r>
      <w:r w:rsidRPr="004C5EC1">
        <w:rPr>
          <w:sz w:val="18"/>
        </w:rPr>
        <w:tab/>
        <w:t>16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(Kelly) – Albany 2001 Re-enactment Update</w:t>
      </w:r>
      <w:r w:rsidRPr="004C5EC1">
        <w:rPr>
          <w:sz w:val="18"/>
        </w:rPr>
        <w:tab/>
        <w:t>17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Chamber of Commerce &amp; Industry (Wilson) – Request brief on Rainbow 2000 Strategy</w:t>
      </w:r>
      <w:r w:rsidRPr="004C5EC1">
        <w:rPr>
          <w:sz w:val="18"/>
        </w:rPr>
        <w:tab/>
        <w:t>18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Business Centre (Siegel) – Request to brief on Rainbow 2000 Strategy</w:t>
      </w:r>
      <w:r w:rsidRPr="004C5EC1">
        <w:rPr>
          <w:sz w:val="18"/>
        </w:rPr>
        <w:tab/>
        <w:t>18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Waterways Management Authority – Request to brief on Rainbow 2000 Strategy</w:t>
      </w:r>
      <w:r w:rsidRPr="004C5EC1">
        <w:rPr>
          <w:sz w:val="18"/>
        </w:rPr>
        <w:tab/>
        <w:t>18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Wilson Inlet Management Authority – Request to brief on Rainbow 2000 Strategy</w:t>
      </w:r>
      <w:r w:rsidRPr="004C5EC1">
        <w:rPr>
          <w:sz w:val="18"/>
        </w:rPr>
        <w:tab/>
        <w:t>18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Town &amp; Shire Councils (Kelly) – Request to brief on Rainbow 2000 Strategy</w:t>
      </w:r>
      <w:r w:rsidRPr="004C5EC1">
        <w:rPr>
          <w:sz w:val="18"/>
        </w:rPr>
        <w:tab/>
        <w:t>19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Denmark Shire Council (Durtanovich) – Request to brief on Rainbow 2000 Strategy</w:t>
      </w:r>
      <w:r w:rsidRPr="004C5EC1">
        <w:rPr>
          <w:sz w:val="18"/>
        </w:rPr>
        <w:tab/>
        <w:t>23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Cranbrook Shire Council (Barrett) – Request to brief on Rainbow 2000 Strategy</w:t>
      </w:r>
      <w:r w:rsidRPr="004C5EC1">
        <w:rPr>
          <w:sz w:val="18"/>
        </w:rPr>
        <w:tab/>
        <w:t>23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Plantagenet Shire Council (Jackson) – Request to brief on Rainbow 2000 Strategy</w:t>
      </w:r>
      <w:r w:rsidRPr="004C5EC1">
        <w:rPr>
          <w:sz w:val="18"/>
        </w:rPr>
        <w:tab/>
        <w:t>23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Denmark Chamber of Commerce (Russell Flynn) – Request to brief on Rainbow 2000 Strategy</w:t>
      </w:r>
      <w:r w:rsidRPr="004C5EC1">
        <w:rPr>
          <w:sz w:val="18"/>
        </w:rPr>
        <w:tab/>
        <w:t>23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Automotive Association (David Knox) – Request to brief on Rainbow 2000 Strategy</w:t>
      </w:r>
      <w:r w:rsidRPr="004C5EC1">
        <w:rPr>
          <w:sz w:val="18"/>
        </w:rPr>
        <w:tab/>
        <w:t>24 Jun 1998</w:t>
      </w:r>
    </w:p>
    <w:p w:rsidR="00AB4D60" w:rsidRPr="00EB47C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B47C0">
        <w:rPr>
          <w:b/>
          <w:sz w:val="18"/>
        </w:rPr>
        <w:t>Letter – Albany Ecumenical Association (Ted Gibson) – Request to brief on Rainbow 2000 Strategy</w:t>
      </w:r>
      <w:r w:rsidRPr="00EB47C0">
        <w:rPr>
          <w:b/>
          <w:sz w:val="18"/>
        </w:rPr>
        <w:tab/>
        <w:t>24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Real Estate Institute Albany (Kevin Marshall) – Request to brief on Rainbow 2000 Strategy</w:t>
      </w:r>
      <w:r w:rsidRPr="004C5EC1">
        <w:rPr>
          <w:sz w:val="18"/>
        </w:rPr>
        <w:tab/>
        <w:t>24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Finance Association (Russell Schmidt) – Request to brief on Rainbow 2000 Strategy</w:t>
      </w:r>
      <w:r w:rsidRPr="004C5EC1">
        <w:rPr>
          <w:sz w:val="18"/>
        </w:rPr>
        <w:tab/>
        <w:t>24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Area Consultative Committee (van der Waag) – Request to brief on Rainbow 2000 Strategy</w:t>
      </w:r>
      <w:r w:rsidRPr="004C5EC1">
        <w:rPr>
          <w:sz w:val="18"/>
        </w:rPr>
        <w:tab/>
        <w:t>24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Insurance Council (Joe Macri) – Request to brief on Rainbow 2000 Strategy</w:t>
      </w:r>
      <w:r w:rsidRPr="004C5EC1">
        <w:rPr>
          <w:sz w:val="18"/>
        </w:rPr>
        <w:tab/>
        <w:t>24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RAPI Congress 1998 Secretariat – Qualification of program speaker (not ACoCI)</w:t>
      </w:r>
      <w:r w:rsidRPr="004C5EC1">
        <w:rPr>
          <w:sz w:val="18"/>
        </w:rPr>
        <w:tab/>
        <w:t>24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Rivals call for early foreshore decision</w:t>
      </w:r>
      <w:r w:rsidRPr="004C5EC1">
        <w:rPr>
          <w:sz w:val="18"/>
        </w:rPr>
        <w:tab/>
        <w:t>25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Master Builders Association (John Wauters) – Request to brief on Rainbow 2000 Strategy</w:t>
      </w:r>
      <w:r w:rsidRPr="004C5EC1">
        <w:rPr>
          <w:sz w:val="18"/>
        </w:rPr>
        <w:tab/>
        <w:t>26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Tourism Association (Leslie Briscoe) – Request to brief on Rainbow 2000 Strategy</w:t>
      </w:r>
      <w:r w:rsidRPr="004C5EC1">
        <w:rPr>
          <w:sz w:val="18"/>
        </w:rPr>
        <w:tab/>
        <w:t>26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Project Mainstreet (George Burcher) – Decline brief on Rainbow 2000</w:t>
      </w:r>
      <w:r w:rsidRPr="004C5EC1">
        <w:rPr>
          <w:b/>
          <w:bCs/>
          <w:color w:val="CC0000"/>
          <w:sz w:val="18"/>
        </w:rPr>
        <w:tab/>
        <w:t>29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Memo from – WA MfP Albany (Woodward) to WA MfP Perth (Jones) – Rainbow 2000</w:t>
      </w:r>
      <w:r w:rsidRPr="004C5EC1">
        <w:rPr>
          <w:b/>
          <w:bCs/>
          <w:color w:val="CC0000"/>
          <w:sz w:val="18"/>
        </w:rPr>
        <w:tab/>
        <w:t>30 Jun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Memo from – WA MfP Albany (Woodward) to WA MfP Perth (Prattley) – Rainbow 2000</w:t>
      </w:r>
      <w:r w:rsidRPr="004C5EC1">
        <w:rPr>
          <w:b/>
          <w:bCs/>
          <w:color w:val="CC0000"/>
          <w:sz w:val="18"/>
        </w:rPr>
        <w:tab/>
        <w:t>30 Jun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color w:val="CC0000"/>
              <w:sz w:val="18"/>
            </w:rPr>
            <w:t>Hon Richard Court</w:t>
          </w:r>
        </w:smartTag>
      </w:smartTag>
      <w:r w:rsidRPr="004C5EC1">
        <w:rPr>
          <w:b/>
          <w:bCs/>
          <w:color w:val="CC0000"/>
          <w:sz w:val="18"/>
        </w:rPr>
        <w:t xml:space="preserve"> MLA (Premier) – Appreciate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Anzac 2001 Updates</w:t>
      </w:r>
      <w:r w:rsidRPr="004C5EC1">
        <w:rPr>
          <w:b/>
          <w:bCs/>
          <w:color w:val="CC0000"/>
          <w:sz w:val="18"/>
        </w:rPr>
        <w:tab/>
        <w:t>01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Denmark</w:t>
          </w:r>
        </w:smartTag>
      </w:smartTag>
      <w:r w:rsidRPr="004C5EC1">
        <w:rPr>
          <w:color w:val="CC0000"/>
          <w:sz w:val="18"/>
        </w:rPr>
        <w:t xml:space="preserve"> Chamber of Commerce (Russ Flynn) – Comments on Rainbow 2000 Strategy</w:t>
      </w:r>
      <w:r w:rsidRPr="004C5EC1">
        <w:rPr>
          <w:color w:val="CC0000"/>
          <w:sz w:val="18"/>
        </w:rPr>
        <w:tab/>
        <w:t>01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Hendy Cowan MLA : Regional Dev. Minister – Unsuccessful GSDC nomination</w:t>
      </w:r>
      <w:r w:rsidRPr="004C5EC1">
        <w:rPr>
          <w:color w:val="CC0000"/>
          <w:sz w:val="18"/>
        </w:rPr>
        <w:tab/>
        <w:t>01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Ministry for Planning : CEO – Rainbow 2000 Regional Strategy</w:t>
      </w:r>
      <w:r w:rsidRPr="004C5EC1">
        <w:rPr>
          <w:sz w:val="18"/>
        </w:rPr>
        <w:tab/>
        <w:t>03 Jul 1998</w:t>
      </w:r>
    </w:p>
    <w:p w:rsidR="00BE31B9" w:rsidRPr="00001CCF" w:rsidRDefault="00BE31B9" w:rsidP="00BE31B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 xml:space="preserve">RAPI Congress (Brisbane) </w:t>
      </w:r>
      <w:r w:rsidRPr="00001CCF">
        <w:rPr>
          <w:b/>
          <w:sz w:val="18"/>
        </w:rPr>
        <w:t xml:space="preserve">– </w:t>
      </w:r>
      <w:r>
        <w:rPr>
          <w:b/>
          <w:sz w:val="18"/>
        </w:rPr>
        <w:t xml:space="preserve">Embracing Change :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Strategy</w:t>
      </w:r>
      <w:r w:rsidRPr="00001CCF">
        <w:rPr>
          <w:b/>
          <w:sz w:val="18"/>
        </w:rPr>
        <w:tab/>
      </w:r>
      <w:r>
        <w:rPr>
          <w:b/>
          <w:sz w:val="18"/>
        </w:rPr>
        <w:t>09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Hon John Howard MHR (PM) – Appreciate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Anzac 2001 Updates</w:t>
      </w:r>
      <w:r w:rsidRPr="004C5EC1">
        <w:rPr>
          <w:b/>
          <w:bCs/>
          <w:color w:val="CC0000"/>
          <w:sz w:val="18"/>
        </w:rPr>
        <w:tab/>
        <w:t>13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AWMA &amp; WIMA (Stephens) – Decline brief on Rainbow 2000 Strategy</w:t>
      </w:r>
      <w:r w:rsidRPr="004C5EC1">
        <w:rPr>
          <w:b/>
          <w:bCs/>
          <w:color w:val="CC0000"/>
          <w:sz w:val="18"/>
        </w:rPr>
        <w:tab/>
        <w:t>14 Jul 1998</w:t>
      </w:r>
    </w:p>
    <w:p w:rsidR="00BE31B9" w:rsidRPr="00001CCF" w:rsidRDefault="00BE31B9" w:rsidP="00BE31B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 xml:space="preserve">Probus Club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14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AWMA &amp; WIMA (Matt Stephens) – Request to formally consider Rainbow 2000 Strategy</w:t>
      </w:r>
      <w:r w:rsidRPr="004C5EC1">
        <w:rPr>
          <w:sz w:val="18"/>
        </w:rPr>
        <w:tab/>
        <w:t>16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Dept LG (Ceardinael) – Development Assessment Panel Model (DAPM)</w:t>
      </w:r>
      <w:r w:rsidRPr="004C5EC1">
        <w:rPr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Gosnells CC (Ritchings) – Development Assessment Panel Model (DAPM)</w:t>
      </w:r>
      <w:r w:rsidRPr="004C5EC1">
        <w:rPr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CC (Sweeney) – Development Assessment Panel Model (DAPM)</w:t>
      </w:r>
      <w:r w:rsidRPr="004C5EC1">
        <w:rPr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Tweed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(Broyd) – Development Assessment Panel Model (DAPM)</w:t>
      </w:r>
      <w:r w:rsidRPr="004C5EC1">
        <w:rPr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Gold Coast CC (Jones) – Development Assessment Panel Model (DAPM)</w:t>
      </w:r>
      <w:r w:rsidRPr="004C5EC1">
        <w:rPr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Denmark</w:t>
          </w:r>
        </w:smartTag>
      </w:smartTag>
      <w:r w:rsidRPr="004C5EC1">
        <w:rPr>
          <w:color w:val="CC0000"/>
          <w:sz w:val="18"/>
        </w:rPr>
        <w:t xml:space="preserve"> Shire Council – Council Item 4.3.6 Rainbow 2000 Regional Strategy</w:t>
      </w:r>
      <w:r w:rsidRPr="004C5EC1">
        <w:rPr>
          <w:color w:val="CC0000"/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Chamber of Commerce – DSC Item 4.3.6 Rainbow 2000 Regional Strategy</w:t>
      </w:r>
      <w:r w:rsidRPr="004C5EC1">
        <w:rPr>
          <w:sz w:val="18"/>
        </w:rPr>
        <w:tab/>
        <w:t>17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Letter – Hon. Graham Kierath : Planning Minister – Request to brief on Rainbow 2000 Strategy</w:t>
      </w:r>
      <w:r w:rsidRPr="004C5EC1">
        <w:rPr>
          <w:color w:val="0000FF"/>
          <w:sz w:val="18"/>
        </w:rPr>
        <w:tab/>
        <w:t>18 Jul 1998</w:t>
      </w:r>
    </w:p>
    <w:p w:rsidR="00BE31B9" w:rsidRPr="00001CCF" w:rsidRDefault="00BE31B9" w:rsidP="00BE31B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sz w:val="18"/>
            </w:rPr>
            <w:t>Denmark</w:t>
          </w:r>
        </w:smartTag>
      </w:smartTag>
      <w:r>
        <w:rPr>
          <w:b/>
          <w:sz w:val="18"/>
        </w:rPr>
        <w:t xml:space="preserve"> SC (Planning Committee)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21 Jul 1998</w:t>
      </w:r>
    </w:p>
    <w:p w:rsidR="00BE31B9" w:rsidRPr="00001CCF" w:rsidRDefault="00BE31B9" w:rsidP="00BE31B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Water Corporation Great Southern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22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NSW Dept Urban Affairs &amp; Plan (Holliday) – Development Assessment Panel Model (DAPM)</w:t>
      </w:r>
      <w:r w:rsidRPr="004C5EC1">
        <w:rPr>
          <w:sz w:val="18"/>
        </w:rPr>
        <w:tab/>
        <w:t>25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Survey confirms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needs region : Peacock</w:t>
      </w:r>
      <w:r w:rsidRPr="004C5EC1">
        <w:rPr>
          <w:sz w:val="18"/>
        </w:rPr>
        <w:tab/>
        <w:t>30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Crowds create a winter windfall (Snow at Bluff Knoll)</w:t>
      </w:r>
      <w:r w:rsidRPr="004C5EC1">
        <w:rPr>
          <w:sz w:val="18"/>
        </w:rPr>
        <w:tab/>
        <w:t>30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Denmark</w:t>
          </w:r>
        </w:smartTag>
      </w:smartTag>
      <w:r w:rsidRPr="004C5EC1">
        <w:rPr>
          <w:b/>
          <w:bCs/>
          <w:color w:val="CC0000"/>
          <w:sz w:val="18"/>
        </w:rPr>
        <w:t xml:space="preserve"> SC – Council refuse to endorse or recognise Rainbow 2000 Strategy</w:t>
      </w:r>
      <w:r w:rsidRPr="004C5EC1">
        <w:rPr>
          <w:b/>
          <w:bCs/>
          <w:color w:val="CC0000"/>
          <w:sz w:val="18"/>
        </w:rPr>
        <w:tab/>
        <w:t>31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CC0000"/>
              <w:sz w:val="18"/>
            </w:rPr>
            <w:t>Cranbrook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color w:val="CC0000"/>
              <w:sz w:val="18"/>
            </w:rPr>
            <w:t>SC</w:t>
          </w:r>
        </w:smartTag>
      </w:smartTag>
      <w:r w:rsidRPr="004C5EC1">
        <w:rPr>
          <w:b/>
          <w:bCs/>
          <w:color w:val="CC0000"/>
          <w:sz w:val="18"/>
        </w:rPr>
        <w:t xml:space="preserve"> – Decline brief on Rainbow 2000 Strategy</w:t>
      </w:r>
      <w:r w:rsidRPr="004C5EC1">
        <w:rPr>
          <w:b/>
          <w:bCs/>
          <w:color w:val="CC0000"/>
          <w:sz w:val="18"/>
        </w:rPr>
        <w:tab/>
        <w:t>31 Jul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Senior High School</w:t>
          </w:r>
        </w:smartTag>
      </w:smartTag>
      <w:r w:rsidRPr="004C5EC1">
        <w:rPr>
          <w:color w:val="CC0000"/>
          <w:sz w:val="18"/>
        </w:rPr>
        <w:t xml:space="preserve"> – Secondary Education Review : Program Outcomes</w:t>
      </w:r>
      <w:r w:rsidRPr="004C5EC1">
        <w:rPr>
          <w:color w:val="CC0000"/>
          <w:sz w:val="18"/>
        </w:rPr>
        <w:tab/>
        <w:t>31 Jul 1998</w:t>
      </w:r>
    </w:p>
    <w:p w:rsidR="00AB4D60" w:rsidRPr="007D611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7D611E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7D611E">
            <w:rPr>
              <w:b/>
              <w:bCs/>
              <w:color w:val="CC0000"/>
              <w:sz w:val="18"/>
            </w:rPr>
            <w:t>Albany</w:t>
          </w:r>
        </w:smartTag>
      </w:smartTag>
      <w:r w:rsidRPr="007D611E">
        <w:rPr>
          <w:b/>
          <w:bCs/>
          <w:color w:val="CC0000"/>
          <w:sz w:val="18"/>
        </w:rPr>
        <w:t xml:space="preserve"> TC &amp; SC (Kelly) – </w:t>
      </w:r>
      <w:hyperlink r:id="rId21" w:history="1">
        <w:r w:rsidRPr="007D611E">
          <w:rPr>
            <w:rStyle w:val="Hyperlink"/>
            <w:b/>
            <w:bCs/>
            <w:color w:val="CC0000"/>
            <w:sz w:val="18"/>
          </w:rPr>
          <w:t>Decline brief on Rainbow 2000 Strategy</w:t>
        </w:r>
      </w:hyperlink>
      <w:r w:rsidRPr="007D611E">
        <w:rPr>
          <w:b/>
          <w:bCs/>
          <w:color w:val="CC0000"/>
          <w:sz w:val="18"/>
        </w:rPr>
        <w:tab/>
        <w:t>31 Jul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Cairns Skyrail Pty Ltd (Ken Chapman) – AA Crowds create a winter windfall</w:t>
      </w:r>
      <w:r w:rsidRPr="004C5EC1">
        <w:rPr>
          <w:sz w:val="18"/>
        </w:rPr>
        <w:tab/>
        <w:t>01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 – Western Australian Constitutional Forum (NASHS) – Rainbow 2000 Regional Strategy</w:t>
      </w:r>
      <w:r w:rsidRPr="004C5EC1">
        <w:rPr>
          <w:sz w:val="18"/>
        </w:rPr>
        <w:tab/>
        <w:t>03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Port User Liaison Group – Accept brief on Rainbow 2000 Regional Strategy</w:t>
      </w:r>
      <w:r w:rsidRPr="004C5EC1">
        <w:rPr>
          <w:color w:val="CC0000"/>
          <w:sz w:val="18"/>
        </w:rPr>
        <w:tab/>
        <w:t>04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Interview – Nicolas Rothwell – The Australian Newspaper – Rainbow 2000 Regional Strategy</w:t>
      </w:r>
      <w:r w:rsidRPr="004C5EC1">
        <w:rPr>
          <w:sz w:val="18"/>
        </w:rPr>
        <w:tab/>
        <w:t>04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>Letter from – Western Australian Constitutional Forum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McCusker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QC</w:t>
          </w:r>
        </w:smartTag>
      </w:smartTag>
      <w:r w:rsidRPr="004C5EC1">
        <w:rPr>
          <w:color w:val="CC0000"/>
          <w:sz w:val="18"/>
        </w:rPr>
        <w:t>) – Summary of conclusions</w:t>
      </w:r>
      <w:r w:rsidRPr="004C5EC1">
        <w:rPr>
          <w:color w:val="CC0000"/>
          <w:sz w:val="18"/>
        </w:rPr>
        <w:tab/>
        <w:t>05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Ministry for Planning (Prattley) – Development Assessment Panel Model (DAPM)</w:t>
      </w:r>
      <w:r w:rsidRPr="004C5EC1">
        <w:rPr>
          <w:sz w:val="18"/>
        </w:rPr>
        <w:tab/>
        <w:t>06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Promo from – GSDC / CARED – Regional Development Entrepreneurs (Roundtable #4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10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REIWA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>) – Decline brief on Rainbow 2000 Strategy</w:t>
      </w:r>
      <w:r w:rsidRPr="004C5EC1">
        <w:rPr>
          <w:b/>
          <w:bCs/>
          <w:color w:val="CC0000"/>
          <w:sz w:val="18"/>
        </w:rPr>
        <w:tab/>
        <w:t>10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Southern Region Tourism Association – Annual General Meeting</w:t>
      </w:r>
      <w:r w:rsidRPr="004C5EC1">
        <w:rPr>
          <w:sz w:val="18"/>
        </w:rPr>
        <w:tab/>
        <w:t>10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Vic Dept Infrastructure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Paterson</w:t>
          </w:r>
        </w:smartTag>
      </w:smartTag>
      <w:r w:rsidRPr="004C5EC1">
        <w:rPr>
          <w:sz w:val="18"/>
        </w:rPr>
        <w:t>) – Development Assessment Panel Model (DAPM)</w:t>
      </w:r>
      <w:r w:rsidRPr="004C5EC1">
        <w:rPr>
          <w:sz w:val="18"/>
        </w:rPr>
        <w:tab/>
        <w:t>10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TAS Dept Premier &amp; Cabinet (Sakell) – Development Assessment Panel Model (DAPM)</w:t>
      </w:r>
      <w:r w:rsidRPr="004C5EC1">
        <w:rPr>
          <w:sz w:val="18"/>
        </w:rPr>
        <w:tab/>
        <w:t>11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Port User Liaison Group – Confirm brief on Rainbow 2000 Regional Strategy</w:t>
      </w:r>
      <w:r w:rsidRPr="004C5EC1">
        <w:rPr>
          <w:sz w:val="18"/>
        </w:rPr>
        <w:tab/>
        <w:t>11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Joondalup CC (Jones) – Development Assessment Panel Model (DAPM)</w:t>
      </w:r>
      <w:r w:rsidRPr="004C5EC1">
        <w:rPr>
          <w:sz w:val="18"/>
        </w:rPr>
        <w:tab/>
        <w:t>15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Bridgetown-Greenbushes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(Macnish) – Development Assessment Panel Model (DAPM)</w:t>
      </w:r>
      <w:r w:rsidRPr="004C5EC1">
        <w:rPr>
          <w:sz w:val="18"/>
        </w:rPr>
        <w:tab/>
        <w:t>15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Stonnington CC (Tait) – Development Assessment Panel Model (DAPM)</w:t>
      </w:r>
      <w:r w:rsidRPr="004C5EC1">
        <w:rPr>
          <w:sz w:val="18"/>
        </w:rPr>
        <w:tab/>
        <w:t>15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Moorabool CC (Goyne) – Development Assessment Panel Model (DAPM)</w:t>
      </w:r>
      <w:r w:rsidRPr="004C5EC1">
        <w:rPr>
          <w:sz w:val="18"/>
        </w:rPr>
        <w:tab/>
        <w:t>15 Aug 1998</w:t>
      </w:r>
    </w:p>
    <w:p w:rsidR="00A52CDF" w:rsidRPr="00001CCF" w:rsidRDefault="00A52CDF" w:rsidP="00A52CD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 xml:space="preserve">AWMA &amp; WIMA (Water &amp; Rivers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20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place">
        <w:r w:rsidRPr="004C5EC1">
          <w:rPr>
            <w:sz w:val="18"/>
          </w:rPr>
          <w:t>Asia</w:t>
        </w:r>
      </w:smartTag>
      <w:r w:rsidRPr="004C5EC1">
        <w:rPr>
          <w:sz w:val="18"/>
        </w:rPr>
        <w:t xml:space="preserve"> crisis slows port trade</w:t>
      </w:r>
      <w:r w:rsidRPr="004C5EC1">
        <w:rPr>
          <w:sz w:val="18"/>
        </w:rPr>
        <w:tab/>
        <w:t>20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TC &amp; SC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Roads 2021 Report : Summary Map (GeoTask)</w:t>
      </w:r>
      <w:r w:rsidRPr="004C5EC1">
        <w:rPr>
          <w:sz w:val="18"/>
        </w:rPr>
        <w:tab/>
        <w:t>23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Figure X.5 – </w:t>
      </w:r>
      <w:r w:rsidR="00B33C13" w:rsidRPr="004C5EC1">
        <w:rPr>
          <w:b/>
          <w:bCs/>
          <w:color w:val="800000"/>
          <w:sz w:val="18"/>
          <w:highlight w:val="yellow"/>
        </w:rPr>
        <w:t xml:space="preserve">Rainbow 2000 Strategy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  <w:r w:rsidRPr="004C5EC1">
          <w:rPr>
            <w:b/>
            <w:bCs/>
            <w:color w:val="800000"/>
            <w:sz w:val="18"/>
            <w:highlight w:val="yellow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800000"/>
              <w:sz w:val="18"/>
              <w:highlight w:val="yellow"/>
            </w:rPr>
            <w:t>Port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</w:t>
      </w:r>
      <w:r w:rsidR="00B33C13" w:rsidRPr="004C5EC1">
        <w:rPr>
          <w:b/>
          <w:bCs/>
          <w:color w:val="800000"/>
          <w:sz w:val="18"/>
          <w:highlight w:val="yellow"/>
        </w:rPr>
        <w:t xml:space="preserve">Relocation </w:t>
      </w:r>
      <w:r w:rsidRPr="004C5EC1">
        <w:rPr>
          <w:b/>
          <w:bCs/>
          <w:color w:val="800000"/>
          <w:sz w:val="18"/>
          <w:highlight w:val="yellow"/>
        </w:rPr>
        <w:t>Concept Plan</w:t>
      </w:r>
      <w:r w:rsidRPr="004C5EC1">
        <w:rPr>
          <w:b/>
          <w:bCs/>
          <w:color w:val="800000"/>
          <w:sz w:val="18"/>
          <w:highlight w:val="yellow"/>
        </w:rPr>
        <w:tab/>
        <w:t>24 Aug 1998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Office National Tourism – Regional Tourism Program 1998-99 Guidelines</w:t>
      </w:r>
      <w:r w:rsidRPr="004C5EC1">
        <w:rPr>
          <w:sz w:val="18"/>
        </w:rPr>
        <w:tab/>
        <w:t>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RAPI Western Planner Vol.15#3 : WA State Planning Strategy (Ian MacRae)</w:t>
      </w:r>
      <w:r w:rsidRPr="004C5EC1">
        <w:rPr>
          <w:b/>
          <w:bCs/>
          <w:color w:val="CC0000"/>
          <w:sz w:val="18"/>
        </w:rPr>
        <w:tab/>
        <w:t>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Forum to help entrepreneurs build business (CARED)</w:t>
      </w:r>
      <w:r w:rsidRPr="004C5EC1">
        <w:rPr>
          <w:sz w:val="18"/>
        </w:rPr>
        <w:tab/>
        <w:t>25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Ring road options narrowed to two (Marmion, MRWA)</w:t>
      </w:r>
      <w:r w:rsidRPr="004C5EC1">
        <w:rPr>
          <w:sz w:val="18"/>
        </w:rPr>
        <w:tab/>
        <w:t>25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RAPI Western Planner (Driscoll) – Vol.15#3 : WA State Planning Strategy</w:t>
      </w:r>
      <w:r w:rsidRPr="004C5EC1">
        <w:rPr>
          <w:sz w:val="18"/>
        </w:rPr>
        <w:tab/>
        <w:t>27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Region bypassed for federal hearing (Senator Crane)</w:t>
      </w:r>
      <w:r w:rsidRPr="004C5EC1">
        <w:rPr>
          <w:sz w:val="18"/>
        </w:rPr>
        <w:tab/>
        <w:t>27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Stirring interest in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history (American Fleet 1908)</w:t>
      </w:r>
      <w:r w:rsidRPr="004C5EC1">
        <w:rPr>
          <w:sz w:val="18"/>
        </w:rPr>
        <w:tab/>
        <w:t>27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The other waterfront war</w:t>
      </w:r>
      <w:r w:rsidRPr="004C5EC1">
        <w:rPr>
          <w:sz w:val="18"/>
        </w:rPr>
        <w:tab/>
        <w:t>27 Aug 1998</w:t>
      </w:r>
    </w:p>
    <w:p w:rsidR="00A52CDF" w:rsidRPr="00001CCF" w:rsidRDefault="00A52CDF" w:rsidP="00A52CD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Western Power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28 Aug 1998</w:t>
      </w:r>
    </w:p>
    <w:p w:rsidR="00AB4D60" w:rsidRPr="004C5EC1" w:rsidRDefault="00625038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Nic</w:t>
      </w:r>
      <w:r w:rsidR="00AB4D60" w:rsidRPr="004C5EC1">
        <w:rPr>
          <w:sz w:val="18"/>
        </w:rPr>
        <w:t>olas Rothwell – The Australian Newspaper – Rainbow 2000 Regional Strategy</w:t>
      </w:r>
      <w:r w:rsidR="00AB4D60" w:rsidRPr="004C5EC1">
        <w:rPr>
          <w:sz w:val="18"/>
        </w:rPr>
        <w:tab/>
        <w:t>31 Aug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Retail Trading Hours Review – WA Minister for Fair Trading</w:t>
      </w:r>
      <w:r w:rsidRPr="004C5EC1">
        <w:rPr>
          <w:sz w:val="18"/>
        </w:rPr>
        <w:tab/>
        <w:t>31 Aug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Promotional Flyer – AWMA &amp; WIMA : Draft Albany Harbours Planning Strategy</w:t>
      </w:r>
      <w:r w:rsidRPr="004C5EC1">
        <w:rPr>
          <w:sz w:val="18"/>
        </w:rPr>
        <w:tab/>
        <w:t>01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Foreshore decision no closer</w:t>
      </w:r>
      <w:r w:rsidRPr="004C5EC1">
        <w:rPr>
          <w:sz w:val="18"/>
        </w:rPr>
        <w:tab/>
        <w:t>01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Simpson defends abattoir handout</w:t>
      </w:r>
      <w:r w:rsidRPr="004C5EC1">
        <w:rPr>
          <w:sz w:val="18"/>
        </w:rPr>
        <w:tab/>
        <w:t>01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Plantagenet Shire Council (Etherington) – Further request to brief on Rainbow 2000 Strategy</w:t>
      </w:r>
      <w:r w:rsidRPr="004C5EC1">
        <w:rPr>
          <w:sz w:val="18"/>
        </w:rPr>
        <w:tab/>
        <w:t>02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Jerramungup Shire Council (Brown) – Request to brief on Rainbow 2000 Strategy</w:t>
      </w:r>
      <w:r w:rsidRPr="004C5EC1">
        <w:rPr>
          <w:sz w:val="18"/>
        </w:rPr>
        <w:tab/>
        <w:t>02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Manjimup Shire Council (Fitzgerald)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Nannup Shire Council (McClymont)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Ravensthorpe Shire Council (Hulland)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Independent Property (Edmunds)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Arthur Johnston Snowball (Snowball)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Burton Realty Walpole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Burton</w:t>
          </w:r>
        </w:smartTag>
      </w:smartTag>
      <w:r w:rsidRPr="004C5EC1">
        <w:rPr>
          <w:sz w:val="18"/>
        </w:rPr>
        <w:t>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Name">
        <w:r w:rsidRPr="004C5EC1">
          <w:rPr>
            <w:sz w:val="18"/>
          </w:rPr>
          <w:t>First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National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Margaret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River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Warren</w:t>
          </w:r>
        </w:smartTag>
      </w:smartTag>
      <w:r w:rsidRPr="004C5EC1">
        <w:rPr>
          <w:sz w:val="18"/>
        </w:rPr>
        <w:t>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First Western Realty (Crabb)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Harman &amp; Ricketts Denmark (Powley)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Harman &amp; Ricketts Katanning (Findlater)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Harman &amp; Ricketts Walpole (Bellanger)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Lionetti Property Group (Lionetti)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Melrose Realty Albany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Melrose</w:t>
          </w:r>
        </w:smartTag>
      </w:smartTag>
      <w:r w:rsidRPr="004C5EC1">
        <w:rPr>
          <w:sz w:val="18"/>
        </w:rPr>
        <w:t>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Merrifield Albany (Marshall)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Merrifield Mt.Barker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Barnsley Realty Mt.Barker (</w:t>
      </w:r>
      <w:smartTag w:uri="urn:schemas-microsoft-com:office:smarttags" w:element="place">
        <w:r w:rsidRPr="004C5EC1">
          <w:rPr>
            <w:sz w:val="18"/>
          </w:rPr>
          <w:t>Barnsley</w:t>
        </w:r>
      </w:smartTag>
      <w:r w:rsidRPr="004C5EC1">
        <w:rPr>
          <w:sz w:val="18"/>
        </w:rPr>
        <w:t>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Robertson Real Estate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(Robertson)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First National Albany (Fagents)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Ray White Realty Albany (Paddon &amp; Walker)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Ray White Realty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(Barrow)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Letter – Roy Weston Amity Albany (Fry)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Roy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Weston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Bremer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 (King)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Stocker Preston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(Smith)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Stocker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Preston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Margaret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(Stocker)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Professionals Watson &amp; Capararo (Pearson)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Wellington &amp; Reeves Albany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Wesfarmers Dalgety Albany (Bourke)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Wesfarmers Dalgety Jerramungup (Grainger) – Request to brief on Rainbow 2000 Strategy</w:t>
      </w:r>
      <w:r w:rsidRPr="004C5EC1">
        <w:rPr>
          <w:sz w:val="18"/>
        </w:rPr>
        <w:tab/>
        <w:t>03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Wesfarmers Dalgety Ravensthorpe (Hassell) – Request to brief on Rainbow 2000 Strategy</w:t>
      </w:r>
      <w:r w:rsidRPr="004C5EC1">
        <w:rPr>
          <w:sz w:val="18"/>
        </w:rPr>
        <w:tab/>
        <w:t>03 Sep 1998</w:t>
      </w:r>
    </w:p>
    <w:p w:rsidR="00E866CF" w:rsidRPr="00001CCF" w:rsidRDefault="00E866CF" w:rsidP="00E866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WA Dept Aboriginal Affairs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04 Sep 1998</w:t>
      </w:r>
    </w:p>
    <w:p w:rsidR="00E866CF" w:rsidRPr="00001CCF" w:rsidRDefault="00E866CF" w:rsidP="00E866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Office WA Minister for Planning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Perth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08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Professionals Watson &amp; Capararo (Pearson) – Decline brief on Rainbow 2000 Strategy</w:t>
      </w:r>
      <w:r w:rsidRPr="004C5EC1">
        <w:rPr>
          <w:color w:val="CC0000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Statement – Rainbow 2000 Project :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  <w:r w:rsidRPr="004C5EC1">
          <w:rPr>
            <w:b/>
            <w:bCs/>
            <w:color w:val="800000"/>
            <w:sz w:val="18"/>
            <w:highlight w:val="yellow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800000"/>
              <w:sz w:val="18"/>
              <w:highlight w:val="yellow"/>
            </w:rPr>
            <w:t>Port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Synopsis</w:t>
      </w:r>
      <w:r w:rsidRPr="004C5EC1">
        <w:rPr>
          <w:b/>
          <w:bCs/>
          <w:color w:val="800000"/>
          <w:sz w:val="18"/>
          <w:highlight w:val="yellow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Western Australian Cabinet Ministers (17)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0000FF"/>
              <w:sz w:val="18"/>
            </w:rPr>
            <w:t>Hon Richard Court</w:t>
          </w:r>
        </w:smartTag>
      </w:smartTag>
      <w:r w:rsidRPr="004C5EC1">
        <w:rPr>
          <w:color w:val="0000FF"/>
          <w:sz w:val="18"/>
        </w:rPr>
        <w:t xml:space="preserve"> MLA (Premier)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Hendy Cowan MLA (Deputy Premier)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3300"/>
              <w:sz w:val="18"/>
            </w:rPr>
            <w:t>Albany</w:t>
          </w:r>
        </w:smartTag>
        <w:r w:rsidRPr="004C5EC1">
          <w:rPr>
            <w:color w:val="00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3300"/>
              <w:sz w:val="18"/>
            </w:rPr>
            <w:t>Port</w:t>
          </w:r>
        </w:smartTag>
      </w:smartTag>
      <w:r w:rsidRPr="004C5EC1">
        <w:rPr>
          <w:color w:val="003300"/>
          <w:sz w:val="18"/>
        </w:rPr>
        <w:t xml:space="preserve"> Synopsis &amp; Rainbow 2000</w:t>
      </w:r>
      <w:r w:rsidRPr="004C5EC1">
        <w:rPr>
          <w:color w:val="003300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Colin Barnett MLA (Resources Dev.)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John Day MLA (Health)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Monty House MLA (Primary Industry)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3300"/>
              <w:sz w:val="18"/>
            </w:rPr>
            <w:t>Albany</w:t>
          </w:r>
        </w:smartTag>
        <w:r w:rsidRPr="004C5EC1">
          <w:rPr>
            <w:color w:val="00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3300"/>
              <w:sz w:val="18"/>
            </w:rPr>
            <w:t>Port</w:t>
          </w:r>
        </w:smartTag>
      </w:smartTag>
      <w:r w:rsidRPr="004C5EC1">
        <w:rPr>
          <w:color w:val="003300"/>
          <w:sz w:val="18"/>
        </w:rPr>
        <w:t xml:space="preserve"> Synopsis &amp; Rainbow 2000</w:t>
      </w:r>
      <w:r w:rsidRPr="004C5EC1">
        <w:rPr>
          <w:color w:val="003300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Kim Hames MLA (Water Resources)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Peter Foss MLC (Attorney-General)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Max Evans MLC (Finance)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Cheryl Edwardes MLA (Environment)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Kevin Prince MLA (Police &amp; ES)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Murray Criddle MLC (Transport)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3300"/>
              <w:sz w:val="18"/>
            </w:rPr>
            <w:t>Albany</w:t>
          </w:r>
        </w:smartTag>
        <w:r w:rsidRPr="004C5EC1">
          <w:rPr>
            <w:color w:val="00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3300"/>
              <w:sz w:val="18"/>
            </w:rPr>
            <w:t>Port</w:t>
          </w:r>
        </w:smartTag>
      </w:smartTag>
      <w:r w:rsidRPr="004C5EC1">
        <w:rPr>
          <w:color w:val="003300"/>
          <w:sz w:val="18"/>
        </w:rPr>
        <w:t xml:space="preserve"> Synopsis &amp; Rainbow 2000</w:t>
      </w:r>
      <w:r w:rsidRPr="004C5EC1">
        <w:rPr>
          <w:color w:val="003300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Graham Kierath MLA (Planning &amp; Heritage)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Norman Moore MLC (Tourism)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Paul Omodei MLA (Local Government)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Rhonda Parker MLA (Family &amp; Children)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Doug Shave MLA (Lands)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Mike Board MLA (Works &amp; Services)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John Howard MHR (Prime Minister)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Geoff Prosser MHR (Forrest)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Port</w:t>
          </w:r>
        </w:smartTag>
      </w:smartTag>
      <w:r w:rsidRPr="004C5EC1">
        <w:rPr>
          <w:color w:val="0000FF"/>
          <w:sz w:val="18"/>
        </w:rPr>
        <w:t xml:space="preserve"> Synopsis &amp; Rainbow 2000</w:t>
      </w:r>
      <w:r w:rsidRPr="004C5EC1">
        <w:rPr>
          <w:color w:val="0000FF"/>
          <w:sz w:val="18"/>
        </w:rPr>
        <w:tab/>
        <w:t>09 Sep 1998</w:t>
      </w:r>
    </w:p>
    <w:p w:rsidR="00490A2E" w:rsidRPr="004C5EC1" w:rsidRDefault="00490A2E" w:rsidP="00490A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Event</w:t>
      </w:r>
      <w:r w:rsidRPr="004C5EC1">
        <w:rPr>
          <w:sz w:val="18"/>
        </w:rPr>
        <w:t xml:space="preserve"> – </w:t>
      </w:r>
      <w:smartTag w:uri="urn:schemas-microsoft-com:office:smarttags" w:element="PlaceName">
        <w:r>
          <w:rPr>
            <w:sz w:val="18"/>
          </w:rPr>
          <w:t>XVI</w:t>
        </w:r>
        <w:r w:rsidRPr="00490A2E">
          <w:rPr>
            <w:sz w:val="18"/>
            <w:vertAlign w:val="superscript"/>
          </w:rPr>
          <w:t>th</w:t>
        </w:r>
      </w:smartTag>
      <w:r>
        <w:rPr>
          <w:sz w:val="18"/>
        </w:rPr>
        <w:t xml:space="preserve"> </w:t>
      </w:r>
      <w:smartTag w:uri="urn:schemas-microsoft-com:office:smarttags" w:element="PlaceType">
        <w:r>
          <w:rPr>
            <w:sz w:val="18"/>
          </w:rPr>
          <w:t>Commonwealth</w:t>
        </w:r>
      </w:smartTag>
      <w:r>
        <w:rPr>
          <w:sz w:val="18"/>
        </w:rPr>
        <w:t xml:space="preserve"> Games –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Kuala Lumpur</w:t>
          </w:r>
        </w:smartTag>
        <w:r>
          <w:rPr>
            <w:sz w:val="18"/>
          </w:rPr>
          <w:t xml:space="preserve">, </w:t>
        </w:r>
        <w:smartTag w:uri="urn:schemas-microsoft-com:office:smarttags" w:element="country-region">
          <w:r>
            <w:rPr>
              <w:sz w:val="18"/>
            </w:rPr>
            <w:t>Malaysia</w:t>
          </w:r>
        </w:smartTag>
      </w:smartTag>
      <w:r w:rsidRPr="004C5EC1">
        <w:rPr>
          <w:sz w:val="18"/>
        </w:rPr>
        <w:tab/>
        <w:t>10</w:t>
      </w:r>
      <w:r>
        <w:rPr>
          <w:sz w:val="18"/>
        </w:rPr>
        <w:t>-20</w:t>
      </w:r>
      <w:r w:rsidRPr="004C5EC1">
        <w:rPr>
          <w:sz w:val="18"/>
        </w:rPr>
        <w:t xml:space="preserve"> Sep 1998</w:t>
      </w:r>
    </w:p>
    <w:p w:rsidR="00490A2E" w:rsidRPr="004C5EC1" w:rsidRDefault="00490A2E" w:rsidP="00490A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GS Councils &amp; WA Departments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City Council (Jim Kelly)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Town Council (Jim Kelly)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Shire Council (Jim Kelly)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Broomehill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(Peter Fitzgerald)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Cranbrook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(Reece Barrett)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ountry-region">
        <w:r w:rsidRPr="004C5EC1">
          <w:rPr>
            <w:sz w:val="18"/>
          </w:rPr>
          <w:t>Denmark</w:t>
        </w:r>
      </w:smartTag>
      <w:r w:rsidRPr="004C5EC1">
        <w:rPr>
          <w:sz w:val="18"/>
        </w:rPr>
        <w:t xml:space="preserve"> SC (Pascoe Durtanovich)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Esperance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(Brett Spencer)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Gnowangerup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(Frank Ludovico)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Jerramungup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r w:rsidRPr="004C5EC1">
          <w:rPr>
            <w:sz w:val="18"/>
          </w:rPr>
          <w:t>Murray</w:t>
        </w:r>
      </w:smartTag>
      <w:r w:rsidRPr="004C5EC1">
        <w:rPr>
          <w:sz w:val="18"/>
        </w:rPr>
        <w:t xml:space="preserve"> Brown)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Katanning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(Michael Archer)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ountry-region">
        <w:r w:rsidRPr="004C5EC1">
          <w:rPr>
            <w:sz w:val="18"/>
          </w:rPr>
          <w:t>Kent</w:t>
        </w:r>
      </w:smartTag>
      <w:r w:rsidRPr="004C5EC1">
        <w:rPr>
          <w:sz w:val="18"/>
        </w:rPr>
        <w:t xml:space="preserve"> SC (Ian Fitzgerald)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Kojonup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(Wally Lenyszyn)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Manjimup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(Gary Fitzgerald)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Plantagenet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(Chris Jackson)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Ravensthorpe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(Brian Hulland)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Tambellup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(Rod Hilton)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Great Southern DC (Peter Cook)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Synopsis &amp; Rainbow 2000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Port plan simplifies approvals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Harbours strategy released for comment</w:t>
      </w:r>
      <w:r w:rsidRPr="004C5EC1">
        <w:rPr>
          <w:sz w:val="18"/>
        </w:rPr>
        <w:tab/>
        <w:t>10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Max Evans MLC (Finance) – Acknowledge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Synopsis &amp; R2000</w:t>
      </w:r>
      <w:r w:rsidRPr="004C5EC1">
        <w:rPr>
          <w:color w:val="CC0000"/>
          <w:sz w:val="18"/>
        </w:rPr>
        <w:tab/>
        <w:t>14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Tourist Bureau – Annual General Meeting</w:t>
      </w:r>
      <w:r w:rsidRPr="004C5EC1">
        <w:rPr>
          <w:sz w:val="18"/>
        </w:rPr>
        <w:tab/>
        <w:t>16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 xml:space="preserve">Letter from – Hon Doug Shave MLA (Lands) – Acknowledge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Synopsis &amp; R2000</w:t>
      </w:r>
      <w:r w:rsidRPr="004C5EC1">
        <w:rPr>
          <w:color w:val="CC0000"/>
          <w:sz w:val="18"/>
        </w:rPr>
        <w:tab/>
        <w:t>17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Rhonda Parker MLA (Family) – Acknowledge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Synopsis &amp; R2000</w:t>
      </w:r>
      <w:r w:rsidRPr="004C5EC1">
        <w:rPr>
          <w:color w:val="CC0000"/>
          <w:sz w:val="18"/>
        </w:rPr>
        <w:tab/>
        <w:t>17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Office of WA Planning Minister (White) – Development Assessment Panel Model (DAPM)</w:t>
      </w:r>
      <w:r w:rsidRPr="004C5EC1">
        <w:rPr>
          <w:sz w:val="18"/>
        </w:rPr>
        <w:tab/>
        <w:t>18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Commerce &amp; Trade (Mainstreet) – Retailing in Regional Australia &amp; R2000</w:t>
      </w:r>
      <w:r w:rsidRPr="004C5EC1">
        <w:rPr>
          <w:sz w:val="18"/>
        </w:rPr>
        <w:tab/>
        <w:t>18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: Country Annual (Page 8) – $220 million marina for Mandurah</w:t>
      </w:r>
      <w:r w:rsidRPr="004C5EC1">
        <w:rPr>
          <w:sz w:val="18"/>
        </w:rPr>
        <w:tab/>
        <w:t>18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: Country Annual (Page 8) – Marina to link Geraldton city to waterfront</w:t>
      </w:r>
      <w:r w:rsidRPr="004C5EC1">
        <w:rPr>
          <w:sz w:val="18"/>
        </w:rPr>
        <w:tab/>
        <w:t>18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Special Electors Meeting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ab/>
        <w:t>23 Sep 1998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Albany Advertiser (Page 3) – Aquaculture noise riles resident</w:t>
      </w:r>
      <w:r w:rsidRPr="007D1DC9">
        <w:rPr>
          <w:sz w:val="18"/>
          <w:lang w:val="fr-FR"/>
        </w:rPr>
        <w:tab/>
        <w:t>24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More wrangling over foreshore</w:t>
      </w:r>
      <w:r w:rsidRPr="004C5EC1">
        <w:rPr>
          <w:sz w:val="18"/>
        </w:rPr>
        <w:tab/>
        <w:t>24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Letters to editor – Albany Advertiser – Harbour plan causes alarm (McCarthy &amp; Backler)</w:t>
      </w:r>
      <w:r w:rsidRPr="004C5EC1">
        <w:rPr>
          <w:sz w:val="18"/>
        </w:rPr>
        <w:tab/>
        <w:t>24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Ministry for Planning (Woodward)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Denmark</w:t>
          </w:r>
        </w:smartTag>
      </w:smartTag>
      <w:r w:rsidRPr="004C5EC1">
        <w:rPr>
          <w:color w:val="CC0000"/>
          <w:sz w:val="18"/>
        </w:rPr>
        <w:t xml:space="preserve"> SC (Duncan) – Rainbow 2000</w:t>
      </w:r>
      <w:r w:rsidRPr="004C5EC1">
        <w:rPr>
          <w:color w:val="CC0000"/>
          <w:sz w:val="18"/>
        </w:rPr>
        <w:tab/>
        <w:t>25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WA Ministry for Planning (801-5-1-3)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Denmark</w:t>
          </w:r>
        </w:smartTag>
      </w:smartTag>
      <w:r w:rsidRPr="004C5EC1">
        <w:rPr>
          <w:b/>
          <w:bCs/>
          <w:color w:val="CC0000"/>
          <w:sz w:val="18"/>
        </w:rPr>
        <w:t xml:space="preserve"> SC (PLN 15 PD/CV) – Rainbow</w:t>
      </w:r>
      <w:r w:rsidRPr="004C5EC1">
        <w:rPr>
          <w:b/>
          <w:bCs/>
          <w:color w:val="CC0000"/>
          <w:sz w:val="18"/>
        </w:rPr>
        <w:tab/>
        <w:t>25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MfP Categorical denial of involvement by WAPC, MfP or LG in Rainbow 2000</w:t>
      </w:r>
      <w:r w:rsidRPr="004C5EC1">
        <w:rPr>
          <w:b/>
          <w:bCs/>
          <w:color w:val="CC0000"/>
          <w:sz w:val="18"/>
        </w:rPr>
        <w:tab/>
        <w:t>25 Sep 1998</w:t>
      </w:r>
    </w:p>
    <w:p w:rsidR="00796BB1" w:rsidRPr="00001CCF" w:rsidRDefault="00796BB1" w:rsidP="00796BB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 xml:space="preserve">Albany Port User Liasion Group (APA)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25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Baton changes at Harris Scarfe</w:t>
      </w:r>
      <w:r w:rsidRPr="004C5EC1">
        <w:rPr>
          <w:sz w:val="18"/>
        </w:rPr>
        <w:tab/>
        <w:t>26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Weekend Australian – SA Govt : Sensational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 xml:space="preserve"> 500 (Service Providers)</w:t>
      </w:r>
      <w:r w:rsidRPr="004C5EC1">
        <w:rPr>
          <w:sz w:val="18"/>
        </w:rPr>
        <w:tab/>
        <w:t>26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Norman Moore MLC (Tourism) – Acknowledge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Synopsis &amp; R2000</w:t>
      </w:r>
      <w:r w:rsidRPr="004C5EC1">
        <w:rPr>
          <w:color w:val="CC0000"/>
          <w:sz w:val="18"/>
        </w:rPr>
        <w:tab/>
        <w:t>29 Sep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Residents &amp; Ratepayers Association – AGM</w:t>
      </w:r>
      <w:r w:rsidRPr="004C5EC1">
        <w:rPr>
          <w:sz w:val="18"/>
        </w:rPr>
        <w:tab/>
        <w:t>30 Sep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Historic tourist train welcomed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Hotham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Valley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 Richard Court</w:t>
          </w:r>
        </w:smartTag>
      </w:smartTag>
      <w:r w:rsidRPr="004C5EC1">
        <w:rPr>
          <w:color w:val="CC0000"/>
          <w:sz w:val="18"/>
        </w:rPr>
        <w:t xml:space="preserve"> MLA (Premier) – Acknowledge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Synopsis &amp; R2000</w:t>
      </w:r>
      <w:r w:rsidRPr="004C5EC1">
        <w:rPr>
          <w:color w:val="CC0000"/>
          <w:sz w:val="18"/>
        </w:rPr>
        <w:tab/>
        <w:t>01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Wesfarmers Dalgety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(Tutt) – Rainbow 2000 Regional Strategy</w:t>
      </w:r>
      <w:r w:rsidRPr="004C5EC1">
        <w:rPr>
          <w:sz w:val="18"/>
        </w:rPr>
        <w:tab/>
        <w:t>01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Plantagenet Shire Council – Confirm briefing on Rainbow 2000 Regional Strategy</w:t>
      </w:r>
      <w:r w:rsidRPr="004C5EC1">
        <w:rPr>
          <w:sz w:val="18"/>
        </w:rPr>
        <w:tab/>
        <w:t>01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Economic Development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– Rainbow 2000 Regional Strategy</w:t>
      </w:r>
      <w:r w:rsidRPr="004C5EC1">
        <w:rPr>
          <w:sz w:val="18"/>
        </w:rPr>
        <w:tab/>
        <w:t>06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European Union Delegation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High Commission for </w:t>
      </w:r>
      <w:smartTag w:uri="urn:schemas-microsoft-com:office:smarttags" w:element="country-region">
        <w:r w:rsidRPr="004C5EC1">
          <w:rPr>
            <w:sz w:val="18"/>
          </w:rPr>
          <w:t>Canada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High Commission for </w:t>
      </w:r>
      <w:smartTag w:uri="urn:schemas-microsoft-com:office:smarttags" w:element="country-region">
        <w:r w:rsidRPr="004C5EC1">
          <w:rPr>
            <w:sz w:val="18"/>
          </w:rPr>
          <w:t>Great Britain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United States Consulate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06 Oct 1998</w:t>
      </w:r>
    </w:p>
    <w:p w:rsidR="002A7CEA" w:rsidRPr="00001CCF" w:rsidRDefault="002A7CEA" w:rsidP="002A7CE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Plantagenet Shire Council (</w:t>
      </w:r>
      <w:smartTag w:uri="urn:schemas-microsoft-com:office:smarttags" w:element="place">
        <w:smartTag w:uri="urn:schemas-microsoft-com:office:smarttags" w:element="PlaceType">
          <w:r>
            <w:rPr>
              <w:b/>
              <w:sz w:val="18"/>
            </w:rPr>
            <w:t>Mt.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PlaceName">
          <w:r>
            <w:rPr>
              <w:b/>
              <w:sz w:val="18"/>
            </w:rPr>
            <w:t>Barker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06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Robert Holmes-a-Court Foundation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Goundrey Wines Pty Ltd (Sydney)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Radisson Resorts (Dunsborough)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Royal Automobile Club of WA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Peet &amp; Company Ltd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Hendy Cowan MLA (Regional Development)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(Chancellor Perkins) – Rainbow 2000 Regional Strategy</w:t>
      </w:r>
      <w:r w:rsidRPr="004C5EC1">
        <w:rPr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AWMA &amp; WIMA (Stephens) – Decline any further briefing for Rainbow 2000</w:t>
      </w:r>
      <w:r w:rsidRPr="004C5EC1">
        <w:rPr>
          <w:b/>
          <w:bCs/>
          <w:color w:val="CC0000"/>
          <w:sz w:val="18"/>
        </w:rPr>
        <w:tab/>
        <w:t>07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Premier &amp; Cabinet (Jones) – Rainbow 2000 Regional Strategy</w:t>
      </w:r>
      <w:r w:rsidRPr="004C5EC1">
        <w:rPr>
          <w:sz w:val="18"/>
        </w:rPr>
        <w:tab/>
        <w:t>08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Statement – Rainbow 2000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Employment Synopsis</w:t>
      </w:r>
      <w:r w:rsidRPr="004C5EC1">
        <w:rPr>
          <w:b/>
          <w:bCs/>
          <w:color w:val="800000"/>
          <w:sz w:val="18"/>
          <w:highlight w:val="yellow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Office National Tourism : Regional Tourism Program 1998-99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Letter – Hon John Howard MHR – Copy ONT RTP 1998-99 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Anzac 2001</w:t>
      </w:r>
      <w:r w:rsidRPr="004C5EC1">
        <w:rPr>
          <w:color w:val="0000FF"/>
          <w:sz w:val="18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Letter – Hon Geoff Prosser MHR – Copy ONT RTP 1998-99 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Anzac 2001</w:t>
      </w:r>
      <w:r w:rsidRPr="004C5EC1">
        <w:rPr>
          <w:color w:val="0000FF"/>
          <w:sz w:val="18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0000FF"/>
              <w:sz w:val="18"/>
            </w:rPr>
            <w:t>Hon Richard Court</w:t>
          </w:r>
        </w:smartTag>
      </w:smartTag>
      <w:r w:rsidRPr="004C5EC1">
        <w:rPr>
          <w:color w:val="0000FF"/>
          <w:sz w:val="18"/>
        </w:rPr>
        <w:t xml:space="preserve"> MLA – Copy ONT RTP 1998-99 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Anzac 2001</w:t>
      </w:r>
      <w:r w:rsidRPr="004C5EC1">
        <w:rPr>
          <w:color w:val="0000FF"/>
          <w:sz w:val="18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Letter – Hon Kevin Prince MLA – Copy ONT RTP 1998-99 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 xml:space="preserve"> Anzac 2001</w:t>
      </w:r>
      <w:r w:rsidRPr="004C5EC1">
        <w:rPr>
          <w:color w:val="0000FF"/>
          <w:sz w:val="18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(Michael) – Copy ONT RTP 1998-99 Submission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>10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Funding Application – Commonwealth Regional Tourism Program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>12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Cooperative Bulk Handling Ltd (Mencshelyi) – Cost to relocate port $500m +</w:t>
      </w:r>
      <w:r w:rsidRPr="004C5EC1">
        <w:rPr>
          <w:b/>
          <w:bCs/>
          <w:color w:val="CC0000"/>
          <w:sz w:val="18"/>
        </w:rPr>
        <w:tab/>
        <w:t>12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Commonwealth Ministers &amp; Members – Albany 2001 Re-enactment</w:t>
      </w:r>
      <w:r w:rsidRPr="004C5EC1">
        <w:rPr>
          <w:b/>
          <w:bCs/>
          <w:sz w:val="18"/>
        </w:rPr>
        <w:tab/>
        <w:t>12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22) – Getting the good oil on canola package</w:t>
      </w:r>
      <w:r w:rsidRPr="004C5EC1">
        <w:rPr>
          <w:sz w:val="18"/>
        </w:rPr>
        <w:tab/>
        <w:t>13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Economic Development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– Rainbow 2000 Regional Strategy</w:t>
      </w:r>
      <w:r w:rsidRPr="004C5EC1">
        <w:rPr>
          <w:sz w:val="18"/>
        </w:rPr>
        <w:tab/>
        <w:t>14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Countrywide Credit (</w:t>
      </w:r>
      <w:smartTag w:uri="urn:schemas-microsoft-com:office:smarttags" w:element="City">
        <w:r w:rsidRPr="004C5EC1">
          <w:rPr>
            <w:color w:val="CC0000"/>
            <w:sz w:val="18"/>
          </w:rPr>
          <w:t>Perth</w:t>
        </w:r>
      </w:smartTag>
      <w:r w:rsidRPr="004C5EC1">
        <w:rPr>
          <w:color w:val="CC0000"/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development potential (The Castlereagh)</w:t>
      </w:r>
      <w:r w:rsidRPr="004C5EC1">
        <w:rPr>
          <w:color w:val="CC0000"/>
          <w:sz w:val="18"/>
        </w:rPr>
        <w:tab/>
        <w:t>14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Countrywide Credit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14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Ravensthorpe Shire Council (Brief with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Jerramungup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>) – Rainbow 2000 Strategy</w:t>
      </w:r>
      <w:r w:rsidRPr="004C5EC1">
        <w:rPr>
          <w:color w:val="CC0000"/>
          <w:sz w:val="18"/>
        </w:rPr>
        <w:tab/>
        <w:t>14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Hon. Murray Criddle MLC (Transport) – Rainbow 2000 Regional Strategy</w:t>
      </w:r>
      <w:r w:rsidRPr="004C5EC1">
        <w:rPr>
          <w:sz w:val="18"/>
        </w:rPr>
        <w:tab/>
        <w:t>14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AWMA &amp; WIMA : Albany Harbours Planning Strategy – Rainbow 2000 Strategy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Nannup Shire Council (Freeman) – Request to brief on Rainbow 2000 Strategy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Letter – Manjimup Shire Council (Fitzgerald) – Request to brief on Rainbow 2000 Strategy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Residents seek ally (Link Road George Street, Gledhow)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hears of ring road ire (Link Road George Street, Gledhow)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City in hot seat over shop hours (Farm Fresh)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New residents’ group to fight ring road plans (Bateup, Gledhow)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Foreshore development remains in limbo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49) – WA Dept Fisheries : Proposed aquaculture leases</w:t>
      </w:r>
      <w:r w:rsidRPr="004C5EC1">
        <w:rPr>
          <w:sz w:val="18"/>
        </w:rPr>
        <w:tab/>
        <w:t>15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Applications Close – Office National Tourism – Regional Tourism Program 1998-99</w:t>
      </w:r>
      <w:r w:rsidRPr="004C5EC1">
        <w:rPr>
          <w:sz w:val="18"/>
        </w:rPr>
        <w:tab/>
        <w:t>16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3) – Farm Fresh wins trading hours war</w:t>
      </w:r>
      <w:r w:rsidRPr="004C5EC1">
        <w:rPr>
          <w:sz w:val="18"/>
        </w:rPr>
        <w:tab/>
        <w:t>16 Oct 1998</w:t>
      </w: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City">
        <w:r>
          <w:rPr>
            <w:b/>
            <w:sz w:val="18"/>
          </w:rPr>
          <w:t>Cranbrook</w:t>
        </w:r>
      </w:smartTag>
      <w:r>
        <w:rPr>
          <w:b/>
          <w:sz w:val="18"/>
        </w:rPr>
        <w:t xml:space="preserve"> Shire Council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Cranbrook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16 Oct 1998</w:t>
      </w: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WA Dept Main Roads (</w:t>
      </w:r>
      <w:smartTag w:uri="urn:schemas-microsoft-com:office:smarttags" w:element="City">
        <w:smartTag w:uri="urn:schemas-microsoft-com:office:smarttags" w:element="place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19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in line to get wind power (Dr Paul Ebert)</w:t>
      </w:r>
      <w:r w:rsidRPr="004C5EC1">
        <w:rPr>
          <w:sz w:val="18"/>
        </w:rPr>
        <w:tab/>
        <w:t>20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Airport quiz on services (20 year strategic plan)</w:t>
      </w:r>
      <w:r w:rsidRPr="004C5EC1">
        <w:rPr>
          <w:sz w:val="18"/>
        </w:rPr>
        <w:tab/>
        <w:t>20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Italian Chamber of Commerce &amp; Industry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Request brief on Rainbow 2000 Strategy</w:t>
      </w:r>
      <w:r w:rsidRPr="004C5EC1">
        <w:rPr>
          <w:sz w:val="18"/>
        </w:rPr>
        <w:tab/>
        <w:t>21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Fisheries : Proposed aquaculture leases – Rainbow 2000 Strategy</w:t>
      </w:r>
      <w:r w:rsidRPr="004C5EC1">
        <w:rPr>
          <w:sz w:val="18"/>
        </w:rPr>
        <w:tab/>
        <w:t>21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Ratepayers plan for another meeting (Lord, Gledhow)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Great Southern Insurance Association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Aberdeen Securities (Orzel)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Advanced Loss Adjusters (Masson)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District Insurance (Cameron)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Brian Woods &amp; Associates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CIC Insurance (Anning)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Commercial Union Insurance (Evans)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Dunkeld Loss Adjusters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Elders Insurance (Thomas)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Great Southern Insurance (Stevenson)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Great Southern Insurance (King)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Legal &amp; General Life (Sampson)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Local General Insurance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Garland</w:t>
          </w:r>
        </w:smartTag>
      </w:smartTag>
      <w:r w:rsidRPr="004C5EC1">
        <w:rPr>
          <w:sz w:val="18"/>
        </w:rPr>
        <w:t>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MLC Financial Planning (Robertson)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NZI Insurance (Clune)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Rainbow Coast Insurance (Fuller)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RAC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(Tucker)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SGIO Insurance (Gaebler)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Southport Assessors (Rowe)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Wesfarmers Federation Insurance (Dwyer)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Western QBE Insurance (Cameron) – Invitation to brief on Rainbow 2000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Regional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Hospital</w:t>
          </w:r>
        </w:smartTag>
      </w:smartTag>
      <w:r w:rsidRPr="004C5EC1">
        <w:rPr>
          <w:sz w:val="18"/>
        </w:rPr>
        <w:t xml:space="preserve"> (Symes) – Rainbow 2000 Regional Strategy</w:t>
      </w:r>
      <w:r w:rsidRPr="004C5EC1">
        <w:rPr>
          <w:sz w:val="18"/>
        </w:rPr>
        <w:tab/>
        <w:t>22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Geoff Prosser MHR (Forrest) – Acknowledge Albany 2001 Funding Submission</w:t>
      </w:r>
      <w:r w:rsidRPr="004C5EC1">
        <w:rPr>
          <w:color w:val="CC0000"/>
          <w:sz w:val="18"/>
        </w:rPr>
        <w:tab/>
        <w:t>23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RSL (Cleak) – Copy ONT RTP 1998-99 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>23 Oct 1998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Chamber of Commerce &amp; Industry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26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Licence Application – WA Dept Fisheries : Aquaculture lease – Breaksea Mussels</w:t>
      </w:r>
      <w:r w:rsidRPr="004C5EC1">
        <w:rPr>
          <w:sz w:val="18"/>
        </w:rPr>
        <w:tab/>
        <w:t>27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Licence Application – WA Dept Fisheries : Aquaculture lease – Southern Ocean Mussels</w:t>
      </w:r>
      <w:r w:rsidRPr="004C5EC1">
        <w:rPr>
          <w:sz w:val="18"/>
        </w:rPr>
        <w:tab/>
        <w:t>27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Hon. Richard Court</w:t>
          </w:r>
        </w:smartTag>
      </w:smartTag>
      <w:r w:rsidRPr="004C5EC1">
        <w:rPr>
          <w:color w:val="CC0000"/>
          <w:sz w:val="18"/>
        </w:rPr>
        <w:t xml:space="preserve"> (Premier) – Acknowledge Albany 2001 (Cwth Regional Tourism)</w:t>
      </w:r>
      <w:r w:rsidRPr="004C5EC1">
        <w:rPr>
          <w:color w:val="CC0000"/>
          <w:sz w:val="18"/>
        </w:rPr>
        <w:tab/>
        <w:t>28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Cooperative Bulk Handling Ltd (Rob Jones) – Rainbow 2000 Strategy</w:t>
      </w:r>
      <w:r w:rsidRPr="004C5EC1">
        <w:rPr>
          <w:sz w:val="18"/>
        </w:rPr>
        <w:tab/>
        <w:t>29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John Curtin Medals Award Ceremony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>) – Rainbow 2000 Strategy</w:t>
      </w:r>
      <w:r w:rsidRPr="004C5EC1">
        <w:rPr>
          <w:sz w:val="18"/>
        </w:rPr>
        <w:tab/>
        <w:t>29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WA Minister for Transport (Criddle) – Rainbow 2000 Strategy</w:t>
      </w:r>
      <w:r w:rsidRPr="004C5EC1">
        <w:rPr>
          <w:sz w:val="18"/>
        </w:rPr>
        <w:tab/>
        <w:t>29 Oct 1998</w:t>
      </w:r>
    </w:p>
    <w:p w:rsidR="00AB4D60" w:rsidRPr="00FA74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74F0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FA74F0">
            <w:rPr>
              <w:b/>
              <w:sz w:val="18"/>
            </w:rPr>
            <w:t>Albany</w:t>
          </w:r>
        </w:smartTag>
      </w:smartTag>
      <w:r w:rsidRPr="00FA74F0">
        <w:rPr>
          <w:b/>
          <w:sz w:val="18"/>
        </w:rPr>
        <w:t xml:space="preserve"> Advertiser (Page 1) – $20m bill tipped for woodchip roadwork</w:t>
      </w:r>
      <w:r w:rsidR="00FA74F0">
        <w:rPr>
          <w:b/>
          <w:sz w:val="18"/>
        </w:rPr>
        <w:t xml:space="preserve"> (Forbes, PSC)</w:t>
      </w:r>
      <w:r w:rsidRPr="00FA74F0">
        <w:rPr>
          <w:b/>
          <w:sz w:val="18"/>
        </w:rPr>
        <w:tab/>
        <w:t>29 Oct 1998</w:t>
      </w:r>
    </w:p>
    <w:p w:rsidR="00AB4D60" w:rsidRPr="005D4504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D4504">
        <w:rPr>
          <w:b/>
          <w:sz w:val="18"/>
        </w:rPr>
        <w:t xml:space="preserve">Article – </w:t>
      </w:r>
      <w:smartTag w:uri="urn:schemas-microsoft-com:office:smarttags" w:element="City">
        <w:r w:rsidRPr="005D4504">
          <w:rPr>
            <w:b/>
            <w:sz w:val="18"/>
          </w:rPr>
          <w:t>Albany</w:t>
        </w:r>
      </w:smartTag>
      <w:r w:rsidRPr="005D4504">
        <w:rPr>
          <w:b/>
          <w:sz w:val="18"/>
        </w:rPr>
        <w:t xml:space="preserve"> Advertiser (Page 4) – Chip delegation visits </w:t>
      </w:r>
      <w:smartTag w:uri="urn:schemas-microsoft-com:office:smarttags" w:element="place">
        <w:smartTag w:uri="urn:schemas-microsoft-com:office:smarttags" w:element="country-region">
          <w:r w:rsidRPr="005D4504">
            <w:rPr>
              <w:b/>
              <w:sz w:val="18"/>
            </w:rPr>
            <w:t>Japan</w:t>
          </w:r>
        </w:smartTag>
      </w:smartTag>
      <w:r w:rsidR="005D4504">
        <w:rPr>
          <w:b/>
          <w:sz w:val="18"/>
        </w:rPr>
        <w:t xml:space="preserve"> (Emery, APA)</w:t>
      </w:r>
      <w:r w:rsidRPr="005D4504">
        <w:rPr>
          <w:b/>
          <w:sz w:val="18"/>
        </w:rPr>
        <w:tab/>
        <w:t>29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Kevin Prince MLA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 – Acknowledge Albany 2001 Funding Submission</w:t>
      </w:r>
      <w:r w:rsidRPr="004C5EC1">
        <w:rPr>
          <w:color w:val="CC0000"/>
          <w:sz w:val="18"/>
        </w:rPr>
        <w:tab/>
        <w:t>30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26) – State ‘at risk’ on native title claims</w:t>
      </w:r>
      <w:r w:rsidRPr="004C5EC1">
        <w:rPr>
          <w:sz w:val="18"/>
        </w:rPr>
        <w:tab/>
        <w:t>31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36) – Visitor fees to help improve National Parks</w:t>
      </w:r>
      <w:r w:rsidRPr="004C5EC1">
        <w:rPr>
          <w:sz w:val="18"/>
        </w:rPr>
        <w:tab/>
        <w:t>31 Oct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51) – Sound move looms for mussel farms (Kwinana)</w:t>
      </w:r>
      <w:r w:rsidRPr="004C5EC1">
        <w:rPr>
          <w:sz w:val="18"/>
        </w:rPr>
        <w:tab/>
        <w:t>31 Oct 1998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Planning Study (Issue 3)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Hwy</w:t>
          </w:r>
        </w:smartTag>
      </w:smartTag>
      <w:r w:rsidRPr="004C5EC1">
        <w:rPr>
          <w:sz w:val="18"/>
        </w:rPr>
        <w:t xml:space="preserve"> to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Port Route</w:t>
          </w:r>
        </w:smartTag>
      </w:smartTag>
      <w:r w:rsidRPr="004C5EC1">
        <w:rPr>
          <w:sz w:val="18"/>
        </w:rPr>
        <w:t xml:space="preserve"> Options Assessed</w:t>
      </w:r>
      <w:r w:rsidRPr="004C5EC1">
        <w:rPr>
          <w:sz w:val="18"/>
        </w:rPr>
        <w:tab/>
        <w:t>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RAPI Western Planner (Driscoll) – Vol.15#4</w:t>
      </w:r>
      <w:r w:rsidRPr="004C5EC1">
        <w:rPr>
          <w:sz w:val="18"/>
        </w:rPr>
        <w:tab/>
        <w:t>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place">
        <w:r w:rsidRPr="004C5EC1">
          <w:rPr>
            <w:sz w:val="18"/>
          </w:rPr>
          <w:t>Torrens</w:t>
        </w:r>
      </w:smartTag>
      <w:r w:rsidRPr="004C5EC1">
        <w:rPr>
          <w:sz w:val="18"/>
        </w:rPr>
        <w:t xml:space="preserve"> wreck chances sink (HMAS)</w:t>
      </w:r>
      <w:r w:rsidRPr="004C5EC1">
        <w:rPr>
          <w:sz w:val="18"/>
        </w:rPr>
        <w:tab/>
        <w:t>03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Local support sought for (HMAS) </w:t>
      </w:r>
      <w:smartTag w:uri="urn:schemas-microsoft-com:office:smarttags" w:element="place">
        <w:r w:rsidRPr="004C5EC1">
          <w:rPr>
            <w:sz w:val="18"/>
          </w:rPr>
          <w:t>Torrens</w:t>
        </w:r>
      </w:smartTag>
      <w:r w:rsidRPr="004C5EC1">
        <w:rPr>
          <w:sz w:val="18"/>
        </w:rPr>
        <w:t xml:space="preserve"> bid </w:t>
      </w:r>
      <w:r w:rsidRPr="004C5EC1">
        <w:rPr>
          <w:sz w:val="18"/>
        </w:rPr>
        <w:tab/>
        <w:t>05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14 – Global Village) – Information age over : de Bono </w:t>
      </w:r>
      <w:r w:rsidRPr="004C5EC1">
        <w:rPr>
          <w:sz w:val="18"/>
        </w:rPr>
        <w:tab/>
        <w:t>05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Port activities will go on show</w:t>
      </w:r>
      <w:r w:rsidRPr="004C5EC1">
        <w:rPr>
          <w:sz w:val="18"/>
        </w:rPr>
        <w:tab/>
        <w:t>05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– Groundwater to be monitored (AWMA Program)</w:t>
      </w:r>
      <w:r w:rsidRPr="004C5EC1">
        <w:rPr>
          <w:sz w:val="18"/>
        </w:rPr>
        <w:tab/>
        <w:t>05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– Residents like ring road (City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– Residents ask City (City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Please explain</w:t>
      </w:r>
      <w:r w:rsidRPr="004C5EC1">
        <w:rPr>
          <w:sz w:val="18"/>
        </w:rPr>
        <w:tab/>
        <w:t>05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(Notices) – Proposed Regional Cattle Saleyards</w:t>
      </w:r>
      <w:r w:rsidRPr="004C5EC1">
        <w:rPr>
          <w:sz w:val="18"/>
        </w:rPr>
        <w:tab/>
        <w:t>05 Nov 1998</w:t>
      </w: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PlaceName">
          <w:smartTag w:uri="urn:schemas-microsoft-com:office:smarttags" w:element="City">
            <w:r>
              <w:rPr>
                <w:b/>
                <w:sz w:val="18"/>
              </w:rPr>
              <w:t>Albany</w:t>
            </w:r>
          </w:smartTag>
        </w:smartTag>
        <w:r>
          <w:rPr>
            <w:b/>
            <w:sz w:val="18"/>
          </w:rPr>
          <w:t xml:space="preserve"> </w:t>
        </w:r>
        <w:smartTag w:uri="urn:schemas-microsoft-com:office:smarttags" w:element="PlaceName">
          <w:r>
            <w:rPr>
              <w:b/>
              <w:sz w:val="18"/>
            </w:rPr>
            <w:t>Regional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PlaceType">
          <w:r>
            <w:rPr>
              <w:b/>
              <w:sz w:val="18"/>
            </w:rPr>
            <w:t>Hospital</w:t>
          </w:r>
        </w:smartTag>
      </w:smartTag>
      <w:r>
        <w:rPr>
          <w:b/>
          <w:sz w:val="18"/>
        </w:rPr>
        <w:t xml:space="preserve">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09 Nov 1998</w:t>
      </w: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>Great Southern Insurance Association (</w:t>
      </w:r>
      <w:smartTag w:uri="urn:schemas-microsoft-com:office:smarttags" w:element="City">
        <w:smartTag w:uri="urn:schemas-microsoft-com:office:smarttags" w:element="place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09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Manjimup Shire Council (Fitzgerald) – Request to brief on Rainbow 2000 Strategy</w:t>
      </w:r>
      <w:r w:rsidRPr="004C5EC1">
        <w:rPr>
          <w:sz w:val="18"/>
        </w:rPr>
        <w:tab/>
        <w:t>10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Nannup Shire Council (Freeman) – Request to brief on Rainbow 2000 Strategy</w:t>
      </w:r>
      <w:r w:rsidRPr="004C5EC1">
        <w:rPr>
          <w:sz w:val="18"/>
        </w:rPr>
        <w:tab/>
        <w:t>10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Dept Education : District Office (Wright) – Request to brief on Rainbow 2000 Strategy</w:t>
      </w:r>
      <w:r w:rsidRPr="004C5EC1">
        <w:rPr>
          <w:sz w:val="18"/>
        </w:rPr>
        <w:tab/>
        <w:t>10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State &amp; Commonwealth Ministers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Employment Synopsis</w:t>
      </w:r>
      <w:r w:rsidRPr="004C5EC1">
        <w:rPr>
          <w:sz w:val="18"/>
        </w:rPr>
        <w:tab/>
        <w:t>10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The Australian (Nicolas Rothwell)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Employment Synopsis</w:t>
      </w:r>
      <w:r w:rsidRPr="004C5EC1">
        <w:rPr>
          <w:sz w:val="18"/>
        </w:rPr>
        <w:tab/>
        <w:t>10 Nov 1998</w:t>
      </w:r>
    </w:p>
    <w:p w:rsidR="00AB4D60" w:rsidRPr="008E0F4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8E0F41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8E0F41">
            <w:rPr>
              <w:b/>
              <w:sz w:val="18"/>
            </w:rPr>
            <w:t>Albany</w:t>
          </w:r>
        </w:smartTag>
      </w:smartTag>
      <w:r w:rsidR="008E0F41">
        <w:rPr>
          <w:b/>
          <w:sz w:val="18"/>
        </w:rPr>
        <w:t xml:space="preserve"> Advertiser (Page 3) </w:t>
      </w:r>
      <w:r w:rsidRPr="008E0F41">
        <w:rPr>
          <w:b/>
          <w:sz w:val="18"/>
        </w:rPr>
        <w:t xml:space="preserve">– Regret at farms ‘lost’ to trees (Commissioner McGowan) </w:t>
      </w:r>
      <w:r w:rsidRPr="008E0F41">
        <w:rPr>
          <w:b/>
          <w:sz w:val="18"/>
        </w:rPr>
        <w:tab/>
        <w:t>10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Public Exhibition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1998 – Rainbow 2000 Regional Strategy</w:t>
      </w:r>
      <w:r w:rsidRPr="004C5EC1">
        <w:rPr>
          <w:sz w:val="18"/>
        </w:rPr>
        <w:tab/>
        <w:t>11-13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Police : District Office (Pottinger) – Request to brief on Rainbow 2000 Strategy</w:t>
      </w:r>
      <w:r w:rsidRPr="004C5EC1">
        <w:rPr>
          <w:sz w:val="18"/>
        </w:rPr>
        <w:tab/>
        <w:t>11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ROI from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: Request community consultation consultant for coastal strategy</w:t>
      </w:r>
      <w:r w:rsidRPr="004C5EC1">
        <w:rPr>
          <w:color w:val="CC0000"/>
          <w:sz w:val="18"/>
        </w:rPr>
        <w:tab/>
        <w:t>11 Nov 1998</w:t>
      </w:r>
    </w:p>
    <w:p w:rsidR="000F1FF3" w:rsidRPr="004C5EC1" w:rsidRDefault="000F1FF3" w:rsidP="000F1FF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Special Electors Meeting – Albany City Council – Transport of woodchip product to port</w:t>
      </w:r>
      <w:r w:rsidRPr="004C5EC1">
        <w:rPr>
          <w:sz w:val="18"/>
        </w:rPr>
        <w:tab/>
        <w:t>11 Nov 1998</w:t>
      </w:r>
    </w:p>
    <w:p w:rsidR="000F1FF3" w:rsidRPr="004C5EC1" w:rsidRDefault="000F1FF3" w:rsidP="000F1FF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Office National Tourism (Sesterka) – Acknowledge Albany 2001 Funding Application</w:t>
      </w:r>
      <w:r w:rsidRPr="004C5EC1">
        <w:rPr>
          <w:color w:val="CC0000"/>
          <w:sz w:val="18"/>
        </w:rPr>
        <w:tab/>
        <w:t>11 Nov 1998</w:t>
      </w:r>
    </w:p>
    <w:p w:rsidR="00AB4D60" w:rsidRPr="000F1FF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F1FF3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0F1FF3">
            <w:rPr>
              <w:b/>
              <w:sz w:val="18"/>
            </w:rPr>
            <w:t>Albany</w:t>
          </w:r>
        </w:smartTag>
      </w:smartTag>
      <w:r w:rsidRPr="000F1FF3">
        <w:rPr>
          <w:b/>
          <w:sz w:val="18"/>
        </w:rPr>
        <w:t xml:space="preserve"> Advertiser (Page 1) – Link road option gets nod for heavy haulage </w:t>
      </w:r>
      <w:r w:rsidR="000F1FF3">
        <w:rPr>
          <w:b/>
          <w:sz w:val="18"/>
        </w:rPr>
        <w:t>(Marmion)</w:t>
      </w:r>
      <w:r w:rsidRPr="000F1FF3">
        <w:rPr>
          <w:b/>
          <w:sz w:val="18"/>
        </w:rPr>
        <w:tab/>
        <w:t>12 Nov 1998</w:t>
      </w:r>
    </w:p>
    <w:p w:rsidR="000F1FF3" w:rsidRPr="004C5EC1" w:rsidRDefault="000F1FF3" w:rsidP="000F1FF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– Port containers given green light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, Bunbury &amp;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Portland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12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Canola crushing plant sod turned </w:t>
      </w:r>
      <w:r w:rsidRPr="004C5EC1">
        <w:rPr>
          <w:sz w:val="18"/>
        </w:rPr>
        <w:tab/>
        <w:t>17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Ring road for woodchip mill </w:t>
      </w:r>
      <w:r w:rsidRPr="004C5EC1">
        <w:rPr>
          <w:sz w:val="18"/>
        </w:rPr>
        <w:tab/>
        <w:t>17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21) – BHP Minerals Exploration Licence E70-2144 </w:t>
      </w:r>
      <w:r w:rsidRPr="004C5EC1">
        <w:rPr>
          <w:sz w:val="18"/>
        </w:rPr>
        <w:tab/>
        <w:t>17 Nov 1998</w:t>
      </w: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r>
        <w:rPr>
          <w:b/>
          <w:sz w:val="18"/>
        </w:rPr>
        <w:t xml:space="preserve">Jerramungup /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Ravensthorpe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State">
          <w:r>
            <w:rPr>
              <w:b/>
              <w:sz w:val="18"/>
            </w:rPr>
            <w:t>SC</w:t>
          </w:r>
        </w:smartTag>
      </w:smartTag>
      <w:r>
        <w:rPr>
          <w:b/>
          <w:sz w:val="18"/>
        </w:rPr>
        <w:t xml:space="preserve"> (Jerramungup)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17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Kojonup Shire Council (Lenyszyn) – Request to brief on Rainbow 2000 Strategy</w:t>
      </w:r>
      <w:r w:rsidRPr="004C5EC1">
        <w:rPr>
          <w:sz w:val="18"/>
        </w:rPr>
        <w:tab/>
        <w:t>18 Nov 1998</w:t>
      </w:r>
    </w:p>
    <w:p w:rsidR="00BA626C" w:rsidRPr="004C5EC1" w:rsidRDefault="00BA626C" w:rsidP="00BA626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Residents ‘furious’ at ring road plan change (Plowman, McKail)</w:t>
      </w:r>
      <w:r w:rsidRPr="004C5EC1">
        <w:rPr>
          <w:sz w:val="18"/>
        </w:rPr>
        <w:tab/>
        <w:t>19 Nov 1998</w:t>
      </w:r>
    </w:p>
    <w:p w:rsidR="00BA626C" w:rsidRPr="004C5EC1" w:rsidRDefault="00BA626C" w:rsidP="00BA626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</w:t>
      </w:r>
      <w:r>
        <w:rPr>
          <w:sz w:val="18"/>
        </w:rPr>
        <w:t>3</w:t>
      </w:r>
      <w:r w:rsidRPr="004C5EC1">
        <w:rPr>
          <w:sz w:val="18"/>
        </w:rPr>
        <w:t xml:space="preserve">) – </w:t>
      </w:r>
      <w:r>
        <w:rPr>
          <w:sz w:val="18"/>
        </w:rPr>
        <w:t>Concern over trading hours : Porter (Shave MLA, Fair Trade</w:t>
      </w:r>
      <w:r w:rsidRPr="004C5EC1">
        <w:rPr>
          <w:sz w:val="18"/>
        </w:rPr>
        <w:t>)</w:t>
      </w:r>
      <w:r w:rsidRPr="004C5EC1">
        <w:rPr>
          <w:sz w:val="18"/>
        </w:rPr>
        <w:tab/>
        <w:t>19 Nov 1998</w:t>
      </w:r>
    </w:p>
    <w:p w:rsidR="00BA626C" w:rsidRPr="00BA626C" w:rsidRDefault="00BA626C" w:rsidP="00BA626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A626C">
        <w:rPr>
          <w:b/>
          <w:sz w:val="18"/>
        </w:rPr>
        <w:t xml:space="preserve">Article – </w:t>
      </w:r>
      <w:smartTag w:uri="urn:schemas-microsoft-com:office:smarttags" w:element="City">
        <w:r w:rsidRPr="00BA626C">
          <w:rPr>
            <w:b/>
            <w:sz w:val="18"/>
          </w:rPr>
          <w:t>Albany</w:t>
        </w:r>
      </w:smartTag>
      <w:r w:rsidRPr="00BA626C">
        <w:rPr>
          <w:b/>
          <w:sz w:val="18"/>
        </w:rPr>
        <w:t xml:space="preserve"> Advertiser (Page 8) – Divine call defies free enterprise (Evans, </w:t>
      </w:r>
      <w:smartTag w:uri="urn:schemas-microsoft-com:office:smarttags" w:element="place">
        <w:smartTag w:uri="urn:schemas-microsoft-com:office:smarttags" w:element="PlaceName">
          <w:r w:rsidRPr="00BA626C">
            <w:rPr>
              <w:b/>
              <w:sz w:val="18"/>
            </w:rPr>
            <w:t>Oyster</w:t>
          </w:r>
        </w:smartTag>
        <w:r w:rsidRPr="00BA626C">
          <w:rPr>
            <w:b/>
            <w:sz w:val="18"/>
          </w:rPr>
          <w:t xml:space="preserve"> </w:t>
        </w:r>
        <w:smartTag w:uri="urn:schemas-microsoft-com:office:smarttags" w:element="PlaceType">
          <w:r w:rsidRPr="00BA626C">
            <w:rPr>
              <w:b/>
              <w:sz w:val="18"/>
            </w:rPr>
            <w:t>Harbour</w:t>
          </w:r>
        </w:smartTag>
      </w:smartTag>
      <w:r w:rsidRPr="00BA626C">
        <w:rPr>
          <w:b/>
          <w:sz w:val="18"/>
        </w:rPr>
        <w:t>)</w:t>
      </w:r>
      <w:r w:rsidRPr="00BA626C">
        <w:rPr>
          <w:b/>
          <w:sz w:val="18"/>
        </w:rPr>
        <w:tab/>
        <w:t>19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Ring road vital for development (Marmion, Main Roads WA) </w:t>
      </w:r>
      <w:r w:rsidRPr="004C5EC1">
        <w:rPr>
          <w:sz w:val="18"/>
        </w:rPr>
        <w:tab/>
        <w:t>19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Weekend Extra (Page 1) – Enright fires volley in tree debate </w:t>
      </w:r>
      <w:r w:rsidRPr="004C5EC1">
        <w:rPr>
          <w:sz w:val="18"/>
        </w:rPr>
        <w:tab/>
        <w:t>20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Jerramungup Shire Council – Thank you for Rainbow 2000 Strategy presentation</w:t>
      </w:r>
      <w:r w:rsidRPr="004C5EC1">
        <w:rPr>
          <w:color w:val="CC0000"/>
          <w:sz w:val="18"/>
        </w:rPr>
        <w:tab/>
        <w:t>23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Asia Pacific Bulk Terminal PL</w:t>
          </w:r>
        </w:smartTag>
      </w:smartTag>
      <w:r w:rsidRPr="004C5EC1">
        <w:rPr>
          <w:sz w:val="18"/>
        </w:rPr>
        <w:t xml:space="preserve">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Singapore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23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Bridgetown</w:t>
        </w:r>
      </w:smartTag>
      <w:r w:rsidRPr="004C5EC1">
        <w:rPr>
          <w:sz w:val="18"/>
        </w:rPr>
        <w:t>-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Greenbushes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(Macnish) – Rainbow 2000 Regional Strategy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Boyup Brook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(Winton) – Rainbow 2000 Regional Strategy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Broomehill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Gnowangerup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Katanning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Kent SC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Tambellup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Wagin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West Arthur SC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Woodanilling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Lake Grace SC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Dumbleyung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Extend invitation to Kojonup Rainbow 2000 presentation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Kojonup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– Copy Kojonup Rainbow 2000 invitation to GS Councils (12 Jan 1999)</w:t>
      </w:r>
      <w:r w:rsidRPr="004C5EC1">
        <w:rPr>
          <w:sz w:val="18"/>
        </w:rPr>
        <w:tab/>
        <w:t>24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Compliments – South-West MLCs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25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Compliments – Hon Bob Thomas MLC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25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Compliments – Hon Murray </w:t>
      </w:r>
      <w:smartTag w:uri="urn:schemas-microsoft-com:office:smarttags" w:element="City">
        <w:r w:rsidRPr="004C5EC1">
          <w:rPr>
            <w:sz w:val="18"/>
          </w:rPr>
          <w:t>Montgomery</w:t>
        </w:r>
      </w:smartTag>
      <w:r w:rsidRPr="004C5EC1">
        <w:rPr>
          <w:sz w:val="18"/>
        </w:rPr>
        <w:t xml:space="preserve"> MLC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25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Compliments – Hon Muriel Patterson MLC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25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Compliments – WA Tourism Commission (Kujda)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25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Article – Albany Advertiser (Page 7) – Ring road plan has big flaws </w:t>
      </w:r>
      <w:r w:rsidRPr="004C5EC1">
        <w:rPr>
          <w:sz w:val="18"/>
        </w:rPr>
        <w:tab/>
        <w:t>26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45) – Draft development guidelines </w:t>
      </w:r>
      <w:r w:rsidRPr="004C5EC1">
        <w:rPr>
          <w:sz w:val="18"/>
        </w:rPr>
        <w:tab/>
        <w:t>26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Hon Richard Court</w:t>
          </w:r>
        </w:smartTag>
      </w:smartTag>
      <w:r w:rsidRPr="004C5EC1">
        <w:rPr>
          <w:sz w:val="18"/>
        </w:rPr>
        <w:t xml:space="preserve"> MLA (Premier)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26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DG John Smith (D9460) – Rotary International Peace Forum : Trustee Ken Collins</w:t>
      </w:r>
      <w:r w:rsidRPr="004C5EC1">
        <w:rPr>
          <w:color w:val="CC0000"/>
          <w:sz w:val="18"/>
        </w:rPr>
        <w:tab/>
        <w:t>27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(Olsen) – Request quotation for height controls of Residential Buildings</w:t>
      </w:r>
      <w:r w:rsidRPr="004C5EC1">
        <w:rPr>
          <w:color w:val="CC0000"/>
          <w:sz w:val="18"/>
        </w:rPr>
        <w:tab/>
        <w:t>27 Nov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City of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(</w:t>
      </w:r>
      <w:smartTag w:uri="urn:schemas-microsoft-com:office:smarttags" w:element="City">
        <w:r w:rsidRPr="004C5EC1">
          <w:rPr>
            <w:color w:val="CC0000"/>
            <w:sz w:val="18"/>
          </w:rPr>
          <w:t>Needham</w:t>
        </w:r>
      </w:smartTag>
      <w:r w:rsidRPr="004C5EC1">
        <w:rPr>
          <w:color w:val="CC0000"/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Maritime Heritage Showcase</w:t>
      </w:r>
      <w:r w:rsidRPr="004C5EC1">
        <w:rPr>
          <w:color w:val="CC0000"/>
          <w:sz w:val="18"/>
        </w:rPr>
        <w:tab/>
        <w:t>27 Nov 1998</w:t>
      </w:r>
    </w:p>
    <w:p w:rsidR="00500A93" w:rsidRPr="00001CCF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PlaceName">
          <w:smartTag w:uri="urn:schemas-microsoft-com:office:smarttags" w:element="City">
            <w:r>
              <w:rPr>
                <w:b/>
                <w:sz w:val="18"/>
              </w:rPr>
              <w:t>Albany</w:t>
            </w:r>
          </w:smartTag>
        </w:smartTag>
      </w:smartTag>
      <w:r>
        <w:rPr>
          <w:b/>
          <w:sz w:val="18"/>
        </w:rPr>
        <w:t xml:space="preserve"> </w:t>
      </w:r>
      <w:smartTag w:uri="urn:schemas-microsoft-com:office:smarttags" w:element="PlaceName">
        <w:r>
          <w:rPr>
            <w:b/>
            <w:sz w:val="18"/>
          </w:rPr>
          <w:t>Regional</w:t>
        </w:r>
      </w:smartTag>
      <w:r>
        <w:rPr>
          <w:b/>
          <w:sz w:val="18"/>
        </w:rPr>
        <w:t xml:space="preserve"> Prison </w:t>
      </w:r>
      <w:r w:rsidRPr="00001CCF">
        <w:rPr>
          <w:b/>
          <w:sz w:val="18"/>
        </w:rPr>
        <w:t xml:space="preserve">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>
        <w:rPr>
          <w:b/>
          <w:sz w:val="18"/>
        </w:rPr>
        <w:t>Regional S</w:t>
      </w:r>
      <w:r w:rsidRPr="00001CCF">
        <w:rPr>
          <w:b/>
          <w:sz w:val="18"/>
        </w:rPr>
        <w:t>trategy</w:t>
      </w:r>
      <w:r w:rsidRPr="00001CCF">
        <w:rPr>
          <w:b/>
          <w:sz w:val="18"/>
        </w:rPr>
        <w:tab/>
      </w:r>
      <w:r>
        <w:rPr>
          <w:b/>
          <w:sz w:val="18"/>
        </w:rPr>
        <w:t>30 Nov 1998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B068A2" w:rsidRPr="000547BD" w:rsidRDefault="00B068A2" w:rsidP="00B068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547BD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0547BD">
            <w:rPr>
              <w:b/>
              <w:sz w:val="18"/>
            </w:rPr>
            <w:t>Albany</w:t>
          </w:r>
        </w:smartTag>
      </w:smartTag>
      <w:r w:rsidRPr="000547BD">
        <w:rPr>
          <w:b/>
          <w:sz w:val="18"/>
        </w:rPr>
        <w:t xml:space="preserve"> Advertiser (Page 3) – Cook warns about tree focus (</w:t>
      </w:r>
      <w:r>
        <w:rPr>
          <w:b/>
          <w:sz w:val="18"/>
        </w:rPr>
        <w:t xml:space="preserve">Cook, </w:t>
      </w:r>
      <w:r w:rsidRPr="000547BD">
        <w:rPr>
          <w:b/>
          <w:sz w:val="18"/>
        </w:rPr>
        <w:t xml:space="preserve">GSDC) </w:t>
      </w:r>
      <w:r w:rsidRPr="000547BD">
        <w:rPr>
          <w:b/>
          <w:sz w:val="18"/>
        </w:rPr>
        <w:tab/>
        <w:t>01 Dec 1998</w:t>
      </w:r>
    </w:p>
    <w:p w:rsidR="00B068A2" w:rsidRPr="000547BD" w:rsidRDefault="00B068A2" w:rsidP="00B068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547BD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0547BD">
            <w:rPr>
              <w:b/>
              <w:sz w:val="18"/>
            </w:rPr>
            <w:t>Albany</w:t>
          </w:r>
        </w:smartTag>
      </w:smartTag>
      <w:r w:rsidRPr="000547BD">
        <w:rPr>
          <w:b/>
          <w:sz w:val="18"/>
        </w:rPr>
        <w:t xml:space="preserve"> Advertiser (Page </w:t>
      </w:r>
      <w:r>
        <w:rPr>
          <w:b/>
          <w:sz w:val="18"/>
        </w:rPr>
        <w:t>5</w:t>
      </w:r>
      <w:r w:rsidRPr="000547BD">
        <w:rPr>
          <w:b/>
          <w:sz w:val="18"/>
        </w:rPr>
        <w:t xml:space="preserve">) – </w:t>
      </w:r>
      <w:r>
        <w:rPr>
          <w:b/>
          <w:sz w:val="18"/>
        </w:rPr>
        <w:t>City set to lead in greenhouse gases control (Price, ACC</w:t>
      </w:r>
      <w:r w:rsidRPr="000547BD">
        <w:rPr>
          <w:b/>
          <w:sz w:val="18"/>
        </w:rPr>
        <w:t xml:space="preserve">) </w:t>
      </w:r>
      <w:r w:rsidRPr="000547BD">
        <w:rPr>
          <w:b/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Mt.</w:t>
      </w:r>
      <w:r w:rsidR="000547BD">
        <w:rPr>
          <w:sz w:val="18"/>
        </w:rPr>
        <w:t xml:space="preserve"> </w:t>
      </w:r>
      <w:r w:rsidRPr="004C5EC1">
        <w:rPr>
          <w:sz w:val="18"/>
        </w:rPr>
        <w:t>Barker RC (Brown)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RC (Holmes)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East RC (Benington)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RC (Prout)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Rotary D9460 G9 (Pilkington)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Rotary D9450 (DG Don Hopkins)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Rotary D9460 (DG John Smith)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Rotary D9470 (DG Arthur Baker)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Rotary ANZ (RD Bill Boyd)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Rotary International (Trustee Ken Collins)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Institute Engineers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WA (Ryan)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Royal Australian Institute Architects WA (Shaw)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Royal Australian Planning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Institute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(Smithson)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Environmental Institute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(Molesworth)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National Environmental Law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Assoc.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(McLeod) – Albany 2001 &amp; Rainbow 2000 Strategy</w:t>
      </w:r>
      <w:r w:rsidRPr="004C5EC1">
        <w:rPr>
          <w:sz w:val="18"/>
        </w:rPr>
        <w:tab/>
        <w:t>01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Office National Tourism (Sesterka) – Albany 2001 Revised Events Program</w:t>
      </w:r>
      <w:r w:rsidRPr="004C5EC1">
        <w:rPr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West Coast Eagles FC (Cook) – Albany 2001 &amp; Rainbow 2000 Strategy</w:t>
      </w:r>
      <w:r w:rsidRPr="004C5EC1">
        <w:rPr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Fremantle Dockers FC (Hatt) – Albany 2001 &amp; Rainbow 2000 Strategy</w:t>
      </w:r>
      <w:r w:rsidRPr="004C5EC1">
        <w:rPr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Fremantle Sailing Club (Stallwood) – Albany 2001 &amp; Rainbow 2000 Strategy</w:t>
      </w:r>
      <w:r w:rsidRPr="004C5EC1">
        <w:rPr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Royal Aero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Club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: Jandakot (Phillips) – Albany 2001 &amp; Rainbow 2000 Strategy</w:t>
      </w:r>
      <w:r w:rsidRPr="004C5EC1">
        <w:rPr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Radio </w:t>
      </w:r>
      <w:smartTag w:uri="urn:schemas-microsoft-com:office:smarttags" w:element="place">
        <w:r w:rsidRPr="004C5EC1">
          <w:rPr>
            <w:sz w:val="18"/>
          </w:rPr>
          <w:t>West HotFM</w:t>
        </w:r>
      </w:smartTag>
      <w:r w:rsidRPr="004C5EC1">
        <w:rPr>
          <w:sz w:val="18"/>
        </w:rPr>
        <w:t xml:space="preserve"> (Wyatt) – Albany 2001 &amp; Rainbow 2000 Strategy</w:t>
      </w:r>
      <w:r w:rsidRPr="004C5EC1">
        <w:rPr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St.John Anglican Parish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(Gibson) – Albany 2001 &amp; Rainbow 2000 Strategy</w:t>
      </w:r>
      <w:r w:rsidRPr="004C5EC1">
        <w:rPr>
          <w:sz w:val="18"/>
        </w:rPr>
        <w:tab/>
        <w:t>02 Dec 1998</w:t>
      </w:r>
    </w:p>
    <w:p w:rsidR="00EB47C0" w:rsidRPr="004C5EC1" w:rsidRDefault="00EB47C0" w:rsidP="00EB47C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Albany Ecumenical Group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02 Dec 1998</w:t>
      </w:r>
    </w:p>
    <w:p w:rsidR="00EB47C0" w:rsidRPr="004C5EC1" w:rsidRDefault="00EB47C0" w:rsidP="00EB47C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Albany </w:t>
      </w:r>
      <w:r>
        <w:rPr>
          <w:b/>
          <w:bCs/>
          <w:sz w:val="18"/>
        </w:rPr>
        <w:t>Ministers Fraternal</w:t>
      </w:r>
      <w:r w:rsidRPr="004C5EC1">
        <w:rPr>
          <w:b/>
          <w:bCs/>
          <w:sz w:val="18"/>
        </w:rPr>
        <w:t xml:space="preserve"> Group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02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Fremantle set to host six luxury liners over 10 days</w:t>
      </w:r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Heavyweights : QE2, </w:t>
      </w:r>
      <w:smartTag w:uri="urn:schemas-microsoft-com:office:smarttags" w:element="City">
        <w:r w:rsidRPr="004C5EC1">
          <w:rPr>
            <w:sz w:val="18"/>
          </w:rPr>
          <w:t>Arcadia</w:t>
        </w:r>
      </w:smartTag>
      <w:r w:rsidRPr="004C5EC1">
        <w:rPr>
          <w:sz w:val="18"/>
        </w:rPr>
        <w:t xml:space="preserve">, Oriana, </w:t>
      </w:r>
      <w:smartTag w:uri="urn:schemas-microsoft-com:office:smarttags" w:element="City">
        <w:r w:rsidRPr="004C5EC1">
          <w:rPr>
            <w:sz w:val="18"/>
          </w:rPr>
          <w:t>Rotterdam</w:t>
        </w:r>
      </w:smartTag>
      <w:r w:rsidRPr="004C5EC1">
        <w:rPr>
          <w:sz w:val="18"/>
        </w:rPr>
        <w:t xml:space="preserve"> VI,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Isle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Princess</w:t>
          </w:r>
        </w:smartTag>
      </w:smartTag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World War Widows Association (Ruth Moir)</w:t>
      </w:r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Merge Letter – Albany 2001 Re-enactment – Event Participants</w:t>
      </w:r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Merge Letter – Albany 2001 Re-enactment – Corporate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Cooperative Bulk Handling (Mencshelyi) – Albany 2001 Re-enactment</w:t>
      </w:r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Link Road</w:t>
          </w:r>
        </w:smartTag>
      </w:smartTag>
      <w:r w:rsidRPr="004C5EC1">
        <w:rPr>
          <w:sz w:val="18"/>
        </w:rPr>
        <w:t xml:space="preserve"> Residents &amp; Ratepayers Assoc.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ring road plan (C&amp;S Tennis Club)</w:t>
      </w:r>
      <w:r w:rsidRPr="004C5EC1">
        <w:rPr>
          <w:sz w:val="18"/>
        </w:rPr>
        <w:tab/>
        <w:t>03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RD Bill Boyd (ANZ) – Rotary International Peace Forum : Trustee Ken Collins</w:t>
      </w:r>
      <w:r w:rsidRPr="004C5EC1">
        <w:rPr>
          <w:color w:val="CC0000"/>
          <w:sz w:val="18"/>
        </w:rPr>
        <w:tab/>
        <w:t>04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Colin Barnett MLA – Unable to attend Kojonup Rainbow 2000 presentation</w:t>
      </w:r>
      <w:r w:rsidRPr="004C5EC1">
        <w:rPr>
          <w:color w:val="CC0000"/>
          <w:sz w:val="18"/>
        </w:rPr>
        <w:tab/>
        <w:t>07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RAPI Conference 1998 Committee – Thank you for Rainbow 2000 presentation</w:t>
      </w:r>
      <w:r w:rsidRPr="004C5EC1">
        <w:rPr>
          <w:b/>
          <w:bCs/>
          <w:color w:val="CC0000"/>
          <w:sz w:val="18"/>
        </w:rPr>
        <w:tab/>
        <w:t>07 Dec 1998</w:t>
      </w:r>
    </w:p>
    <w:p w:rsidR="00500A93" w:rsidRPr="004C5EC1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Manjimup / Nannup Shire Councils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09</w:t>
      </w:r>
      <w:r w:rsidRPr="004C5EC1">
        <w:rPr>
          <w:b/>
          <w:bCs/>
          <w:sz w:val="18"/>
        </w:rPr>
        <w:t xml:space="preserve"> Dec 1998</w:t>
      </w:r>
    </w:p>
    <w:p w:rsidR="00500A93" w:rsidRPr="004C5EC1" w:rsidRDefault="00500A93" w:rsidP="00500A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  <w:sz w:val="18"/>
            </w:rPr>
            <w:t>Bridgetown</w:t>
          </w:r>
        </w:smartTag>
      </w:smartTag>
      <w:r>
        <w:rPr>
          <w:b/>
          <w:bCs/>
          <w:sz w:val="18"/>
        </w:rPr>
        <w:t xml:space="preserve"> / Boyup Brook Shire Councils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09</w:t>
      </w:r>
      <w:r w:rsidRPr="004C5EC1">
        <w:rPr>
          <w:b/>
          <w:bCs/>
          <w:sz w:val="18"/>
        </w:rPr>
        <w:t xml:space="preserve">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WA Fisheries – Proposals for Aquaculture Leases – Rainbow 2000 Regional Strategy</w:t>
      </w:r>
      <w:r w:rsidRPr="004C5EC1">
        <w:rPr>
          <w:sz w:val="18"/>
        </w:rPr>
        <w:tab/>
        <w:t>10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Monty House MLA – Proposals for Aquaculture Leases – Rainbow 2000 Strategy</w:t>
      </w:r>
      <w:r w:rsidRPr="004C5EC1">
        <w:rPr>
          <w:sz w:val="18"/>
        </w:rPr>
        <w:tab/>
        <w:t>10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Fisheries – Application for Aquaculture Leases – Lieuwes Mussels &amp; Abalone</w:t>
      </w:r>
      <w:r w:rsidRPr="004C5EC1">
        <w:rPr>
          <w:color w:val="CC0000"/>
          <w:sz w:val="18"/>
        </w:rPr>
        <w:tab/>
        <w:t>11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Manjimup Aboriginal Corporation – Quardalong Consulting Group</w:t>
      </w:r>
      <w:r w:rsidRPr="004C5EC1">
        <w:rPr>
          <w:color w:val="CC0000"/>
          <w:sz w:val="18"/>
        </w:rPr>
        <w:tab/>
        <w:t>11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The Myer Foundation (Waite Consulting) – Rainbow 2000 Regional Strategy</w:t>
      </w:r>
      <w:r w:rsidRPr="004C5EC1">
        <w:rPr>
          <w:sz w:val="18"/>
        </w:rPr>
        <w:tab/>
        <w:t>11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Native title claimants join forces on southern claims</w:t>
      </w:r>
      <w:r w:rsidRPr="004C5EC1">
        <w:rPr>
          <w:sz w:val="18"/>
        </w:rPr>
        <w:tab/>
        <w:t>12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Fremantle Sailing Club (Adams) – Acknowledge Albany 2001 &amp; Rainbow 2000</w:t>
      </w:r>
      <w:r w:rsidRPr="004C5EC1">
        <w:rPr>
          <w:color w:val="CC0000"/>
          <w:sz w:val="18"/>
        </w:rPr>
        <w:tab/>
        <w:t>14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Apple Computer Aust (Patterson) – Acknowledge Albany 2001 &amp; Rainbow 2000</w:t>
      </w:r>
      <w:r w:rsidRPr="004C5EC1">
        <w:rPr>
          <w:color w:val="CC0000"/>
          <w:sz w:val="18"/>
        </w:rPr>
        <w:tab/>
        <w:t>14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Cooperative Bulk Handling (Mencshelyi) – Impact of relocation on port operations</w:t>
      </w:r>
      <w:r w:rsidRPr="004C5EC1">
        <w:rPr>
          <w:color w:val="CC0000"/>
          <w:sz w:val="18"/>
        </w:rPr>
        <w:tab/>
        <w:t>14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 Area Consultative Committee (Pell House) – Decline Rainbow 2000 briefing</w:t>
      </w:r>
      <w:r w:rsidRPr="004C5EC1">
        <w:rPr>
          <w:color w:val="CC0000"/>
          <w:sz w:val="18"/>
        </w:rPr>
        <w:tab/>
        <w:t>14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Letter – Cooperative Bulk Handling (Mencshelyi) – Logistics of port relocation under Rainbow 2000</w:t>
      </w:r>
      <w:r w:rsidRPr="004C5EC1">
        <w:rPr>
          <w:sz w:val="18"/>
        </w:rPr>
        <w:tab/>
        <w:t>14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Telstra Corporation (Jeffrey) – Acknowledge Albany 2001 &amp; Rainbow 2000</w:t>
      </w:r>
      <w:r w:rsidRPr="004C5EC1">
        <w:rPr>
          <w:color w:val="CC0000"/>
          <w:sz w:val="18"/>
        </w:rPr>
        <w:tab/>
        <w:t>15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Luncheon – Great Southern Land &amp; Environmental Management Group – Rainbow 2000 Strategy</w:t>
      </w:r>
      <w:r w:rsidRPr="004C5EC1">
        <w:rPr>
          <w:sz w:val="18"/>
        </w:rPr>
        <w:tab/>
        <w:t>15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Facsimile from – </w:t>
      </w:r>
      <w:smartTag w:uri="urn:schemas-microsoft-com:office:smarttags" w:element="country-region">
        <w:r w:rsidRPr="004C5EC1">
          <w:rPr>
            <w:b/>
            <w:bCs/>
            <w:color w:val="CC0000"/>
            <w:sz w:val="18"/>
          </w:rPr>
          <w:t>Denmark</w:t>
        </w:r>
      </w:smartTag>
      <w:r w:rsidRPr="004C5EC1">
        <w:rPr>
          <w:b/>
          <w:bCs/>
          <w:color w:val="CC0000"/>
          <w:sz w:val="18"/>
        </w:rPr>
        <w:t xml:space="preserve"> SC (Duncan)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CC0000"/>
              <w:sz w:val="18"/>
            </w:rPr>
            <w:t>Copy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color w:val="CC0000"/>
              <w:sz w:val="18"/>
            </w:rPr>
            <w:t>WA</w:t>
          </w:r>
        </w:smartTag>
      </w:smartTag>
      <w:r w:rsidRPr="004C5EC1">
        <w:rPr>
          <w:b/>
          <w:bCs/>
          <w:color w:val="CC0000"/>
          <w:sz w:val="18"/>
        </w:rPr>
        <w:t xml:space="preserve"> Ministry for Planning letter 25 Sep 1998</w:t>
      </w:r>
      <w:r w:rsidRPr="004C5EC1">
        <w:rPr>
          <w:b/>
          <w:bCs/>
          <w:color w:val="CC0000"/>
          <w:sz w:val="18"/>
        </w:rPr>
        <w:tab/>
        <w:t>17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Trust, committee mend fences (Old Farm Strawberry Hill)</w:t>
      </w:r>
      <w:r w:rsidRPr="004C5EC1">
        <w:rPr>
          <w:sz w:val="18"/>
        </w:rPr>
        <w:tab/>
        <w:t>17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Foreshore redevelopment to be an election issue</w:t>
      </w:r>
      <w:r w:rsidRPr="004C5EC1">
        <w:rPr>
          <w:sz w:val="18"/>
        </w:rPr>
        <w:tab/>
        <w:t>17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Decision on ring road project stalled</w:t>
      </w:r>
      <w:r w:rsidRPr="004C5EC1">
        <w:rPr>
          <w:sz w:val="18"/>
        </w:rPr>
        <w:tab/>
        <w:t>17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RSL (Digger Cleak) – Request to brief on Rainbow 2000 Regional Strategy</w:t>
      </w:r>
      <w:r w:rsidRPr="004C5EC1">
        <w:rPr>
          <w:sz w:val="18"/>
        </w:rPr>
        <w:tab/>
        <w:t>17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59) – Tuckey, Edwardes at forest loggerheads</w:t>
      </w:r>
      <w:r w:rsidRPr="004C5EC1">
        <w:rPr>
          <w:sz w:val="18"/>
        </w:rPr>
        <w:tab/>
        <w:t>19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Sunday Times (Page 45) – Access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Metro Grain Centre, Forrestfield</w:t>
      </w:r>
      <w:r w:rsidRPr="004C5EC1">
        <w:rPr>
          <w:sz w:val="18"/>
        </w:rPr>
        <w:tab/>
        <w:t>20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Sony Corporation (White) – Acknowledge Albany 2001 &amp; Rainbow 2000</w:t>
      </w:r>
      <w:r w:rsidRPr="004C5EC1">
        <w:rPr>
          <w:color w:val="CC0000"/>
          <w:sz w:val="18"/>
        </w:rPr>
        <w:tab/>
        <w:t>21 Dec 1998</w:t>
      </w:r>
    </w:p>
    <w:p w:rsidR="00AB4D60" w:rsidRPr="002F276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2F2760">
        <w:rPr>
          <w:b/>
          <w:color w:val="CC0000"/>
          <w:sz w:val="18"/>
        </w:rPr>
        <w:t xml:space="preserve">Letter </w:t>
      </w:r>
      <w:r w:rsidR="002F2760" w:rsidRPr="002F2760">
        <w:rPr>
          <w:b/>
          <w:color w:val="CC0000"/>
          <w:sz w:val="18"/>
        </w:rPr>
        <w:t xml:space="preserve">from </w:t>
      </w:r>
      <w:r w:rsidRPr="002F2760">
        <w:rPr>
          <w:b/>
          <w:color w:val="CC0000"/>
          <w:sz w:val="18"/>
        </w:rPr>
        <w:t xml:space="preserve">– </w:t>
      </w:r>
      <w:smartTag w:uri="urn:schemas-microsoft-com:office:smarttags" w:element="place">
        <w:smartTag w:uri="urn:schemas-microsoft-com:office:smarttags" w:element="City">
          <w:r w:rsidRPr="002F2760">
            <w:rPr>
              <w:b/>
              <w:color w:val="CC0000"/>
              <w:sz w:val="18"/>
            </w:rPr>
            <w:t>Jerramungup</w:t>
          </w:r>
        </w:smartTag>
        <w:r w:rsidRPr="002F2760">
          <w:rPr>
            <w:b/>
            <w:color w:val="CC0000"/>
            <w:sz w:val="18"/>
          </w:rPr>
          <w:t xml:space="preserve"> </w:t>
        </w:r>
        <w:smartTag w:uri="urn:schemas-microsoft-com:office:smarttags" w:element="State">
          <w:r w:rsidRPr="002F2760">
            <w:rPr>
              <w:b/>
              <w:color w:val="CC0000"/>
              <w:sz w:val="18"/>
            </w:rPr>
            <w:t>SC</w:t>
          </w:r>
        </w:smartTag>
      </w:smartTag>
      <w:r w:rsidRPr="002F2760">
        <w:rPr>
          <w:b/>
          <w:color w:val="CC0000"/>
          <w:sz w:val="18"/>
        </w:rPr>
        <w:t xml:space="preserve"> (Brown) – </w:t>
      </w:r>
      <w:hyperlink r:id="rId22" w:history="1">
        <w:r w:rsidRPr="002F2760">
          <w:rPr>
            <w:rStyle w:val="Hyperlink"/>
            <w:b/>
            <w:color w:val="CC0000"/>
            <w:sz w:val="18"/>
          </w:rPr>
          <w:t>Comments on Rainbow 2000 Strategy</w:t>
        </w:r>
      </w:hyperlink>
      <w:r w:rsidRPr="002F2760">
        <w:rPr>
          <w:b/>
          <w:color w:val="CC0000"/>
          <w:sz w:val="18"/>
        </w:rPr>
        <w:t xml:space="preserve"> (</w:t>
      </w:r>
      <w:smartTag w:uri="urn:schemas-microsoft-com:office:smarttags" w:element="Street">
        <w:smartTag w:uri="urn:schemas-microsoft-com:office:smarttags" w:element="address">
          <w:r w:rsidRPr="002F2760">
            <w:rPr>
              <w:b/>
              <w:color w:val="CC0000"/>
              <w:sz w:val="18"/>
            </w:rPr>
            <w:t>Coast Road</w:t>
          </w:r>
        </w:smartTag>
      </w:smartTag>
      <w:r w:rsidRPr="002F2760">
        <w:rPr>
          <w:b/>
          <w:color w:val="CC0000"/>
          <w:sz w:val="18"/>
        </w:rPr>
        <w:t>)</w:t>
      </w:r>
      <w:r w:rsidRPr="002F2760">
        <w:rPr>
          <w:b/>
          <w:color w:val="CC0000"/>
          <w:sz w:val="18"/>
        </w:rPr>
        <w:tab/>
        <w:t>21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AMP Foundation (Cook) – Acknowledge Albany 2001 &amp; Rainbow 2000</w:t>
      </w:r>
      <w:r w:rsidRPr="004C5EC1">
        <w:rPr>
          <w:color w:val="CC0000"/>
          <w:sz w:val="18"/>
        </w:rPr>
        <w:tab/>
        <w:t>22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Shell Co.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(Smith) – Acknowledge Albany 2001 &amp; Rainbow 2000</w:t>
      </w:r>
      <w:r w:rsidRPr="004C5EC1">
        <w:rPr>
          <w:color w:val="CC0000"/>
          <w:sz w:val="18"/>
        </w:rPr>
        <w:tab/>
        <w:t>22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Monty House MLA – Proposals for Aquaculture Leases – Rainbow 2000</w:t>
      </w:r>
      <w:r w:rsidRPr="004C5EC1">
        <w:rPr>
          <w:color w:val="CC0000"/>
          <w:sz w:val="18"/>
        </w:rPr>
        <w:tab/>
        <w:t>22 Dec 1998</w:t>
      </w:r>
    </w:p>
    <w:p w:rsidR="00CA1608" w:rsidRPr="004C5EC1" w:rsidRDefault="00CA1608" w:rsidP="00CA160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Albany 2001 &amp; Rainbow 2000 Strategy</w:t>
      </w:r>
      <w:r w:rsidRPr="004C5EC1">
        <w:rPr>
          <w:sz w:val="18"/>
        </w:rPr>
        <w:tab/>
        <w:t>23 Dec 1998</w:t>
      </w:r>
    </w:p>
    <w:p w:rsidR="00CA1608" w:rsidRPr="004C5EC1" w:rsidRDefault="00CA1608" w:rsidP="00CA160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Leaflet</w:t>
      </w:r>
      <w:r w:rsidRPr="004C5EC1">
        <w:rPr>
          <w:sz w:val="18"/>
        </w:rPr>
        <w:t xml:space="preserve"> – </w:t>
      </w:r>
      <w:smartTag w:uri="urn:schemas-microsoft-com:office:smarttags" w:element="PlaceType">
        <w:r>
          <w:rPr>
            <w:sz w:val="18"/>
          </w:rPr>
          <w:t>Camp</w:t>
        </w:r>
      </w:smartTag>
      <w:r>
        <w:rPr>
          <w:sz w:val="18"/>
        </w:rPr>
        <w:t xml:space="preserve"> </w:t>
      </w:r>
      <w:smartTag w:uri="urn:schemas-microsoft-com:office:smarttags" w:element="PlaceName">
        <w:r>
          <w:rPr>
            <w:sz w:val="18"/>
          </w:rPr>
          <w:t>Quaranup</w:t>
        </w:r>
      </w:smartTag>
      <w:r>
        <w:rPr>
          <w:sz w:val="18"/>
        </w:rPr>
        <w:t xml:space="preserve"> Historical Walk – </w:t>
      </w:r>
      <w:smartTag w:uri="urn:schemas-microsoft-com:office:smarttags" w:element="City">
        <w:r>
          <w:rPr>
            <w:sz w:val="18"/>
          </w:rPr>
          <w:t>Albany</w:t>
        </w:r>
      </w:smartTag>
      <w:r>
        <w:rPr>
          <w:sz w:val="18"/>
        </w:rPr>
        <w:t xml:space="preserve">’s </w:t>
      </w:r>
      <w:smartTag w:uri="urn:schemas-microsoft-com:office:smarttags" w:element="PlaceName">
        <w:r>
          <w:rPr>
            <w:sz w:val="18"/>
          </w:rPr>
          <w:t>Historic</w:t>
        </w:r>
      </w:smartTag>
      <w:r>
        <w:rPr>
          <w:sz w:val="18"/>
        </w:rPr>
        <w:t xml:space="preserve"> </w:t>
      </w:r>
      <w:smartTag w:uri="urn:schemas-microsoft-com:office:smarttags" w:element="PlaceName">
        <w:r>
          <w:rPr>
            <w:sz w:val="18"/>
          </w:rPr>
          <w:t>Quarantine</w:t>
        </w:r>
      </w:smartTag>
      <w:r>
        <w:rPr>
          <w:sz w:val="18"/>
        </w:rPr>
        <w:t xml:space="preserve"> </w:t>
      </w:r>
      <w:smartTag w:uri="urn:schemas-microsoft-com:office:smarttags" w:element="PlaceType">
        <w:r>
          <w:rPr>
            <w:sz w:val="18"/>
          </w:rPr>
          <w:t>State</w:t>
        </w:r>
      </w:smartTag>
      <w:r>
        <w:rPr>
          <w:sz w:val="18"/>
        </w:rPr>
        <w:t xml:space="preserve"> (</w:t>
      </w:r>
      <w:smartTag w:uri="urn:schemas-microsoft-com:office:smarttags" w:element="place">
        <w:smartTag w:uri="urn:schemas-microsoft-com:office:smarttags" w:element="PlaceName">
          <w:r>
            <w:rPr>
              <w:sz w:val="18"/>
            </w:rPr>
            <w:t>Vancouver</w:t>
          </w:r>
        </w:smartTag>
        <w:r>
          <w:rPr>
            <w:sz w:val="18"/>
          </w:rPr>
          <w:t xml:space="preserve"> </w:t>
        </w:r>
        <w:smartTag w:uri="urn:schemas-microsoft-com:office:smarttags" w:element="PlaceType">
          <w:r>
            <w:rPr>
              <w:sz w:val="18"/>
            </w:rPr>
            <w:t>Peninsula</w:t>
          </w:r>
        </w:smartTag>
      </w:smartTag>
      <w:r>
        <w:rPr>
          <w:sz w:val="18"/>
        </w:rPr>
        <w:t>)</w:t>
      </w:r>
      <w:r w:rsidRPr="004C5EC1">
        <w:rPr>
          <w:sz w:val="18"/>
        </w:rPr>
        <w:tab/>
        <w:t>Dec 1998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Kevin Prince MLA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>) – Request to brief State Cabinet Rainbow 2000 Strategy</w:t>
      </w:r>
      <w:r w:rsidRPr="004C5EC1">
        <w:rPr>
          <w:color w:val="0000FF"/>
          <w:sz w:val="18"/>
        </w:rPr>
        <w:tab/>
        <w:t>24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Muriel Patterson MLC (SW) – Nomination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City</w:t>
          </w:r>
        </w:smartTag>
      </w:smartTag>
      <w:r w:rsidRPr="004C5EC1">
        <w:rPr>
          <w:color w:val="0000FF"/>
          <w:sz w:val="18"/>
        </w:rPr>
        <w:t xml:space="preserve"> Mayor : R2000</w:t>
      </w:r>
      <w:r w:rsidRPr="004C5EC1">
        <w:rPr>
          <w:color w:val="0000FF"/>
          <w:sz w:val="18"/>
        </w:rPr>
        <w:tab/>
        <w:t>24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Murray </w:t>
      </w:r>
      <w:smartTag w:uri="urn:schemas-microsoft-com:office:smarttags" w:element="City">
        <w:r w:rsidRPr="004C5EC1">
          <w:rPr>
            <w:color w:val="003300"/>
            <w:sz w:val="18"/>
          </w:rPr>
          <w:t>Montgomery</w:t>
        </w:r>
      </w:smartTag>
      <w:r w:rsidRPr="004C5EC1">
        <w:rPr>
          <w:color w:val="003300"/>
          <w:sz w:val="18"/>
        </w:rPr>
        <w:t xml:space="preserve"> MLC (SW) – Nomination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3300"/>
              <w:sz w:val="18"/>
            </w:rPr>
            <w:t>Albany</w:t>
          </w:r>
        </w:smartTag>
        <w:r w:rsidRPr="004C5EC1">
          <w:rPr>
            <w:color w:val="00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3300"/>
              <w:sz w:val="18"/>
            </w:rPr>
            <w:t>City</w:t>
          </w:r>
        </w:smartTag>
      </w:smartTag>
      <w:r w:rsidRPr="004C5EC1">
        <w:rPr>
          <w:color w:val="003300"/>
          <w:sz w:val="18"/>
        </w:rPr>
        <w:t xml:space="preserve"> Mayor : R2000</w:t>
      </w:r>
      <w:r w:rsidRPr="004C5EC1">
        <w:rPr>
          <w:color w:val="003300"/>
          <w:sz w:val="18"/>
        </w:rPr>
        <w:tab/>
        <w:t>24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Geoff Prosser MHR (Forrest) – Nomination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City</w:t>
          </w:r>
        </w:smartTag>
      </w:smartTag>
      <w:r w:rsidRPr="004C5EC1">
        <w:rPr>
          <w:color w:val="0000FF"/>
          <w:sz w:val="18"/>
        </w:rPr>
        <w:t xml:space="preserve"> Mayor : R2000</w:t>
      </w:r>
      <w:r w:rsidRPr="004C5EC1">
        <w:rPr>
          <w:color w:val="0000FF"/>
          <w:sz w:val="18"/>
        </w:rPr>
        <w:tab/>
        <w:t>24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Wilson Tuckey MHR (O’Connor) – Nomination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</w:rPr>
            <w:t>Albany</w:t>
          </w:r>
        </w:smartTag>
        <w:r w:rsidRPr="004C5EC1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</w:rPr>
            <w:t>City</w:t>
          </w:r>
        </w:smartTag>
      </w:smartTag>
      <w:r w:rsidRPr="004C5EC1">
        <w:rPr>
          <w:color w:val="0000FF"/>
          <w:sz w:val="18"/>
        </w:rPr>
        <w:t xml:space="preserve"> Mayor : R2000</w:t>
      </w:r>
      <w:r w:rsidRPr="004C5EC1">
        <w:rPr>
          <w:color w:val="0000FF"/>
          <w:sz w:val="18"/>
        </w:rPr>
        <w:tab/>
        <w:t>24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Schedule of Community Participation (Edition 1) – Rainbow 2000 Regional Strategy</w:t>
      </w:r>
      <w:r w:rsidRPr="004C5EC1">
        <w:rPr>
          <w:color w:val="000099"/>
          <w:sz w:val="18"/>
        </w:rPr>
        <w:tab/>
        <w:t>24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Australian LG Association (Samson) – Remuneration for Aust LG Councillors</w:t>
      </w:r>
      <w:r w:rsidRPr="004C5EC1">
        <w:rPr>
          <w:sz w:val="18"/>
        </w:rPr>
        <w:tab/>
        <w:t>29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Cable &amp; Wireless Optus (Nixon) – Acknowledge Albany 2001 &amp; Rainbow 2000</w:t>
      </w:r>
      <w:r w:rsidRPr="004C5EC1">
        <w:rPr>
          <w:color w:val="CC0000"/>
          <w:sz w:val="18"/>
        </w:rPr>
        <w:tab/>
        <w:t>29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Kodak </w:t>
      </w:r>
      <w:smartTag w:uri="urn:schemas-microsoft-com:office:smarttags" w:element="place">
        <w:r w:rsidRPr="004C5EC1">
          <w:rPr>
            <w:color w:val="CC0000"/>
            <w:sz w:val="18"/>
          </w:rPr>
          <w:t>Australasia</w:t>
        </w:r>
      </w:smartTag>
      <w:r w:rsidRPr="004C5EC1">
        <w:rPr>
          <w:color w:val="CC0000"/>
          <w:sz w:val="18"/>
        </w:rPr>
        <w:t xml:space="preserve"> (Stiffle) – Acknowledge Albany 2001 &amp; Rainbow 2000</w:t>
      </w:r>
      <w:r w:rsidRPr="004C5EC1">
        <w:rPr>
          <w:color w:val="CC0000"/>
          <w:sz w:val="18"/>
        </w:rPr>
        <w:tab/>
        <w:t>29 Dec 1998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RI Trustee Dr Ken Collins (PDG 9470) – Rotary International Peace Forum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29 Dec 1998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Former service station to be converted to car park</w:t>
      </w:r>
      <w:r w:rsidRPr="004C5EC1">
        <w:rPr>
          <w:sz w:val="18"/>
        </w:rPr>
        <w:tab/>
        <w:t>05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Saleyard blow-out rejected</w:t>
      </w:r>
      <w:r w:rsidRPr="004C5EC1">
        <w:rPr>
          <w:sz w:val="18"/>
        </w:rPr>
        <w:tab/>
        <w:t>05 Jan 1999</w:t>
      </w:r>
    </w:p>
    <w:p w:rsidR="009902D4" w:rsidRPr="004C5EC1" w:rsidRDefault="009902D4" w:rsidP="009902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WA Dept Education (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>)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05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RAPI WA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Jennings</w:t>
          </w:r>
        </w:smartTag>
      </w:smartTag>
      <w:r w:rsidRPr="004C5EC1">
        <w:rPr>
          <w:color w:val="CC0000"/>
          <w:sz w:val="18"/>
        </w:rPr>
        <w:t>) – Combined Convention for Land &amp; Environmental Mgmt 2001</w:t>
      </w:r>
      <w:r w:rsidRPr="004C5EC1">
        <w:rPr>
          <w:color w:val="CC0000"/>
          <w:sz w:val="18"/>
        </w:rPr>
        <w:tab/>
        <w:t>06 Jan 1999</w:t>
      </w:r>
    </w:p>
    <w:p w:rsidR="009902D4" w:rsidRPr="004C5EC1" w:rsidRDefault="009902D4" w:rsidP="009902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 xml:space="preserve"> Sporting Shooters’ Association Inc.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06 Jan 1999</w:t>
      </w:r>
    </w:p>
    <w:p w:rsidR="00803BED" w:rsidRPr="004C5EC1" w:rsidRDefault="00803BED" w:rsidP="00803BE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DoCEP (Business Names) – Sonshine Destiny Consortium (Registration)</w:t>
      </w:r>
      <w:r w:rsidRPr="004C5EC1">
        <w:rPr>
          <w:color w:val="CC0000"/>
          <w:sz w:val="18"/>
        </w:rPr>
        <w:tab/>
        <w:t>06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Air link to Antarctica mooted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Albany Advertiser (Page 2) – I just can’t wait 1000 years (Susan Hewitt)</w:t>
      </w:r>
      <w:r w:rsidRPr="004C5EC1">
        <w:rPr>
          <w:sz w:val="18"/>
        </w:rPr>
        <w:tab/>
        <w:t>07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0066"/>
              <w:sz w:val="18"/>
            </w:rPr>
            <w:t>Albany</w:t>
          </w:r>
        </w:smartTag>
      </w:smartTag>
      <w:r w:rsidRPr="004C5EC1">
        <w:rPr>
          <w:color w:val="FF0066"/>
          <w:sz w:val="18"/>
        </w:rPr>
        <w:t xml:space="preserve"> RSL (Digger Cleak) – Absolve from Rainbow 2000 &amp; Resign Albany 2001</w:t>
      </w:r>
      <w:r w:rsidRPr="004C5EC1">
        <w:rPr>
          <w:color w:val="FF0066"/>
          <w:sz w:val="18"/>
        </w:rPr>
        <w:tab/>
        <w:t>07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52) – Wind farm plan blown away by locals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Portland</w:t>
          </w:r>
        </w:smartTag>
      </w:smartTag>
      <w:r w:rsidRPr="004C5EC1">
        <w:rPr>
          <w:sz w:val="18"/>
        </w:rPr>
        <w:t>,Vic)</w:t>
      </w:r>
      <w:r w:rsidRPr="004C5EC1">
        <w:rPr>
          <w:sz w:val="18"/>
        </w:rPr>
        <w:tab/>
        <w:t>09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RSL (Digger Cleak) – Offer to reconsider Rainbow 2000 &amp; Albany 2001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All GS Councils : re Kojonup briefing – Rainbow 2000 Regional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City Council (Kelly)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Broomehill Shire Council (Fitzgerald)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Cranbrook Shire Council (Barrett)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Denmark Shire Council (Durtanovich)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Dumbleyung Shire Council (Pepper)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Esperance Shire Council (Spencer)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Gnowangerup Shire Council (Ludovico)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Jerramungup Shire Council (Brown)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Katanning Shire Council (Archer)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Kent Shire Council (Fitzgerald)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Kojonup Shire Council (Lenyszyn)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Lake Grace Shire Council (McEnroe)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Narrogin Town Council (Tindale)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Narrogin Shire Council (McKeown)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Northam Town Council (Middleton)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Northam Shire Council (Burnett)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Plantagenet Shire Council (Jackson)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Ravensthorpe Shire Council (Hulland)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Tambellup Shire Council (Hilton)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Wagin Shire Council (Parker)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Williams Shire Council (Epiro)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Woodanilling Shire Council (Stanley) : re Kojonup briefing – Rainbow 2000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Albany Tourist Bureau (Briscoe) : Invitation to brief on Rainbow 2000 Strategy</w:t>
      </w:r>
      <w:r w:rsidRPr="004C5EC1">
        <w:rPr>
          <w:color w:val="CC0000"/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Homeswest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: Request to brief on Rainbow 2000 Regional Strategy</w:t>
      </w:r>
      <w:r w:rsidRPr="004C5EC1">
        <w:rPr>
          <w:sz w:val="18"/>
        </w:rPr>
        <w:tab/>
        <w:t>11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Australian LG Association (Nettle) – Remuneration for Aust LG Councillors</w:t>
      </w:r>
      <w:r w:rsidRPr="004C5EC1">
        <w:rPr>
          <w:sz w:val="18"/>
        </w:rPr>
        <w:tab/>
        <w:t>12 Jan 1998</w:t>
      </w:r>
    </w:p>
    <w:p w:rsidR="009902D4" w:rsidRPr="004C5EC1" w:rsidRDefault="009902D4" w:rsidP="009902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Kojonup / Broomehill / Gnowangerup SCs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12 Jan 1999</w:t>
      </w:r>
    </w:p>
    <w:p w:rsidR="009902D4" w:rsidRPr="004C5EC1" w:rsidRDefault="009902D4" w:rsidP="009902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 xml:space="preserve">Katanning /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18"/>
            </w:rPr>
            <w:t>Kent</w:t>
          </w:r>
        </w:smartTag>
      </w:smartTag>
      <w:r>
        <w:rPr>
          <w:b/>
          <w:bCs/>
          <w:sz w:val="18"/>
        </w:rPr>
        <w:t xml:space="preserve"> / Tambellup / Wagin SCs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12 Jan 1999</w:t>
      </w:r>
    </w:p>
    <w:p w:rsidR="009902D4" w:rsidRPr="004C5EC1" w:rsidRDefault="009902D4" w:rsidP="009902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 xml:space="preserve">West Arthur / Woodanilling / </w:t>
      </w:r>
      <w:smartTag w:uri="urn:schemas-microsoft-com:office:smarttags" w:element="place">
        <w:r>
          <w:rPr>
            <w:b/>
            <w:bCs/>
            <w:sz w:val="18"/>
          </w:rPr>
          <w:t>Lake</w:t>
        </w:r>
      </w:smartTag>
      <w:r>
        <w:rPr>
          <w:b/>
          <w:bCs/>
          <w:sz w:val="18"/>
        </w:rPr>
        <w:t xml:space="preserve"> Grace SCs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12 Jan 1999</w:t>
      </w:r>
    </w:p>
    <w:p w:rsidR="009902D4" w:rsidRPr="004C5EC1" w:rsidRDefault="009902D4" w:rsidP="009902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Dumbleyung</w:t>
          </w:r>
        </w:smartTag>
        <w:r>
          <w:rPr>
            <w:b/>
            <w:bCs/>
            <w:sz w:val="18"/>
          </w:rPr>
          <w:t xml:space="preserve"> </w:t>
        </w:r>
        <w:smartTag w:uri="urn:schemas-microsoft-com:office:smarttags" w:element="State">
          <w:r>
            <w:rPr>
              <w:b/>
              <w:bCs/>
              <w:sz w:val="18"/>
            </w:rPr>
            <w:t>SC</w:t>
          </w:r>
        </w:smartTag>
      </w:smartTag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12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Foreshore plans afoot (Peacock)</w:t>
      </w:r>
      <w:r w:rsidRPr="004C5EC1">
        <w:rPr>
          <w:sz w:val="18"/>
        </w:rPr>
        <w:tab/>
        <w:t>14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Agent appeals against findings (Ray White Albany)</w:t>
      </w:r>
      <w:r w:rsidRPr="004C5EC1">
        <w:rPr>
          <w:sz w:val="18"/>
        </w:rPr>
        <w:tab/>
        <w:t>14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GS Area Consultative Committee – Members of the Association</w:t>
      </w:r>
      <w:r w:rsidRPr="004C5EC1">
        <w:rPr>
          <w:color w:val="CC0000"/>
          <w:sz w:val="18"/>
        </w:rPr>
        <w:tab/>
        <w:t>14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Ministry Sport &amp; Recreation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Request to brief on Rainbow 2000 Strategy</w:t>
      </w:r>
      <w:r w:rsidRPr="004C5EC1">
        <w:rPr>
          <w:sz w:val="18"/>
        </w:rPr>
        <w:tab/>
        <w:t>15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CSR International (Sydney) : Refer Rainbow 2000 Strategy to CSR WA</w:t>
      </w:r>
      <w:r w:rsidRPr="004C5EC1">
        <w:rPr>
          <w:color w:val="CC0000"/>
          <w:sz w:val="18"/>
        </w:rPr>
        <w:tab/>
        <w:t>18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3) – </w:t>
      </w:r>
      <w:hyperlink r:id="rId23" w:history="1">
        <w:r w:rsidRPr="002F2760">
          <w:rPr>
            <w:rStyle w:val="Hyperlink"/>
            <w:b/>
            <w:sz w:val="18"/>
          </w:rPr>
          <w:t>Year of decisions for port : Chairman</w:t>
        </w:r>
      </w:hyperlink>
      <w:r w:rsidRPr="004C5EC1">
        <w:rPr>
          <w:b/>
          <w:sz w:val="18"/>
        </w:rPr>
        <w:t xml:space="preserve"> (Enright)</w:t>
      </w:r>
      <w:r w:rsidRPr="004C5EC1">
        <w:rPr>
          <w:b/>
          <w:sz w:val="18"/>
        </w:rPr>
        <w:tab/>
        <w:t>19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Compliments – Senator Ian Campbell (</w:t>
      </w:r>
      <w:smartTag w:uri="urn:schemas-microsoft-com:office:smarttags" w:element="City">
        <w:r w:rsidRPr="004C5EC1">
          <w:rPr>
            <w:sz w:val="18"/>
          </w:rPr>
          <w:t>Liberal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</w:t>
      </w:r>
      <w:r w:rsidRPr="004C5EC1">
        <w:rPr>
          <w:sz w:val="18"/>
        </w:rPr>
        <w:tab/>
        <w:t>19 Jan 1999</w:t>
      </w:r>
    </w:p>
    <w:p w:rsidR="00E22EA3" w:rsidRPr="004C5EC1" w:rsidRDefault="00E22EA3" w:rsidP="00E22EA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WA Police (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>)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19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STS Leeuwin berths at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</w:t>
      </w:r>
      <w:r w:rsidRPr="004C5EC1">
        <w:rPr>
          <w:sz w:val="18"/>
        </w:rPr>
        <w:tab/>
        <w:t>21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could become a link in Antarctic chain</w:t>
      </w:r>
      <w:r w:rsidRPr="004C5EC1">
        <w:rPr>
          <w:sz w:val="18"/>
        </w:rPr>
        <w:tab/>
        <w:t>21 Jan 1999</w:t>
      </w:r>
    </w:p>
    <w:p w:rsidR="00AB4D60" w:rsidRPr="009D562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9D562A">
        <w:rPr>
          <w:sz w:val="18"/>
        </w:rPr>
        <w:t xml:space="preserve">Facsimile – CCGS OBA (Chronicle) – Mayoral election and </w:t>
      </w:r>
      <w:r w:rsidR="009D562A" w:rsidRPr="009D562A">
        <w:rPr>
          <w:color w:val="CC0000"/>
          <w:sz w:val="18"/>
          <w:szCs w:val="18"/>
          <w:highlight w:val="lightGray"/>
          <w:u w:val="single"/>
        </w:rPr>
        <w:t>R</w:t>
      </w:r>
      <w:r w:rsidR="009D562A" w:rsidRPr="009D562A">
        <w:rPr>
          <w:color w:val="FF6600"/>
          <w:sz w:val="18"/>
          <w:szCs w:val="18"/>
          <w:highlight w:val="lightGray"/>
          <w:u w:val="single"/>
        </w:rPr>
        <w:t>a</w:t>
      </w:r>
      <w:r w:rsidR="009D562A" w:rsidRPr="009D562A">
        <w:rPr>
          <w:color w:val="FFFF00"/>
          <w:sz w:val="18"/>
          <w:szCs w:val="18"/>
          <w:highlight w:val="lightGray"/>
          <w:u w:val="single"/>
        </w:rPr>
        <w:t>i</w:t>
      </w:r>
      <w:r w:rsidR="009D562A" w:rsidRPr="009D562A">
        <w:rPr>
          <w:color w:val="008000"/>
          <w:sz w:val="18"/>
          <w:szCs w:val="18"/>
          <w:highlight w:val="lightGray"/>
          <w:u w:val="single"/>
        </w:rPr>
        <w:t>n</w:t>
      </w:r>
      <w:r w:rsidR="009D562A" w:rsidRPr="009D562A">
        <w:rPr>
          <w:color w:val="0000FF"/>
          <w:sz w:val="18"/>
          <w:szCs w:val="18"/>
          <w:highlight w:val="lightGray"/>
          <w:u w:val="single"/>
        </w:rPr>
        <w:t>b</w:t>
      </w:r>
      <w:r w:rsidR="009D562A" w:rsidRPr="009D562A">
        <w:rPr>
          <w:color w:val="CC00FF"/>
          <w:sz w:val="18"/>
          <w:szCs w:val="18"/>
          <w:highlight w:val="lightGray"/>
          <w:u w:val="single"/>
        </w:rPr>
        <w:t>o</w:t>
      </w:r>
      <w:r w:rsidR="009D562A" w:rsidRPr="009D562A">
        <w:rPr>
          <w:color w:val="800080"/>
          <w:sz w:val="18"/>
          <w:szCs w:val="18"/>
          <w:highlight w:val="lightGray"/>
          <w:u w:val="single"/>
        </w:rPr>
        <w:t>w</w:t>
      </w:r>
      <w:r w:rsidR="009D562A" w:rsidRPr="009D562A">
        <w:rPr>
          <w:color w:val="003300"/>
          <w:sz w:val="18"/>
          <w:szCs w:val="18"/>
        </w:rPr>
        <w:t xml:space="preserve"> </w:t>
      </w:r>
      <w:r w:rsidR="009D562A" w:rsidRPr="009D562A">
        <w:rPr>
          <w:sz w:val="18"/>
          <w:szCs w:val="18"/>
        </w:rPr>
        <w:t>2000</w:t>
      </w:r>
      <w:r w:rsidR="009D562A" w:rsidRPr="009D562A">
        <w:rPr>
          <w:sz w:val="18"/>
          <w:szCs w:val="18"/>
          <w:vertAlign w:val="superscript"/>
        </w:rPr>
        <w:t xml:space="preserve">© </w:t>
      </w:r>
      <w:r w:rsidRPr="009D562A">
        <w:rPr>
          <w:sz w:val="18"/>
        </w:rPr>
        <w:t>Strategy</w:t>
      </w:r>
      <w:r w:rsidRPr="009D562A">
        <w:rPr>
          <w:sz w:val="18"/>
        </w:rPr>
        <w:tab/>
        <w:t>25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Plantagenet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– BHP Minerals Exploration Licence 70-2172</w:t>
      </w:r>
      <w:r w:rsidRPr="004C5EC1">
        <w:rPr>
          <w:color w:val="CC0000"/>
          <w:sz w:val="18"/>
        </w:rPr>
        <w:tab/>
        <w:t>25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Ministry for Planning – Consultancy (WA Subdivision Process)</w:t>
      </w:r>
      <w:r w:rsidRPr="004C5EC1">
        <w:rPr>
          <w:color w:val="CC0000"/>
          <w:sz w:val="18"/>
        </w:rPr>
        <w:tab/>
        <w:t>25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Heritage undervalued, crowd told (John O’Rouke)</w:t>
      </w:r>
      <w:r w:rsidRPr="004C5EC1">
        <w:rPr>
          <w:sz w:val="18"/>
        </w:rPr>
        <w:tab/>
        <w:t>26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GS Transport &amp; Motor Vehicle Traders’ Association – Rainbow 2000 Strategy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Qantas AirLink (Pittman)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Cabs &amp; Transport (McDonald)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Hyundia (Elliott)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Toyota</w:t>
          </w:r>
        </w:smartTag>
      </w:smartTag>
      <w:r w:rsidRPr="004C5EC1">
        <w:rPr>
          <w:sz w:val="18"/>
        </w:rPr>
        <w:t xml:space="preserve"> (Loveridge)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Amity Taxis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(McFarlane)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Barnesby Ford (Knox)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Budget Rent-a-car (Vander Ros)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Camtrans Pty Ltd (Whittingstall)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Carter Earthmoving (Carter)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Great Western Petroleum (Sutherland)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Fuel Service (Whalley)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Hall’s Haulage (Hall)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Love’s Bus &amp; Taxi Service (Harris)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Holden (Loveridge)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Marshall</w:t>
          </w:r>
        </w:smartTag>
      </w:smartTag>
      <w:r w:rsidRPr="004C5EC1">
        <w:rPr>
          <w:sz w:val="18"/>
        </w:rPr>
        <w:t>’s Taxi Service (Marshall)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Northside Mitsubishi (Smith)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Quartermaine Transport (Quartermaine)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R&amp;JK Petroleum (Little)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Rules Haulage (Spinks)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Skywest Airlines (Mason)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Southern Haulage (Pavlovich)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r w:rsidRPr="004C5EC1">
          <w:rPr>
            <w:sz w:val="18"/>
          </w:rPr>
          <w:t>Southern Mazda</w:t>
        </w:r>
      </w:smartTag>
      <w:r w:rsidRPr="004C5EC1">
        <w:rPr>
          <w:sz w:val="18"/>
        </w:rPr>
        <w:t xml:space="preserve"> (Smith)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Southern Regional Transport (Myers)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Westrail (James)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CSR Readymix (Taylor)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RAC 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(Tucker) – Invitation to Rainbow 2000 Strategy Luncheon</w:t>
      </w:r>
      <w:r w:rsidRPr="004C5EC1">
        <w:rPr>
          <w:sz w:val="18"/>
        </w:rPr>
        <w:tab/>
        <w:t>27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Albany Advertiser – Planner to run for Mayor on Rainbow 2000</w:t>
      </w:r>
      <w:r w:rsidRPr="004C5EC1">
        <w:rPr>
          <w:sz w:val="18"/>
        </w:rPr>
        <w:tab/>
        <w:t>29 Jan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Plan – Albany South Coast Water Bore Field – Planner to run for Mayor on Rainbow 2000</w:t>
      </w:r>
      <w:r w:rsidRPr="004C5EC1">
        <w:rPr>
          <w:sz w:val="18"/>
        </w:rPr>
        <w:tab/>
        <w:t>29 Jan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Newspaper (Nicolas Rothwell) – Rainbow 2000 Strategy</w:t>
      </w:r>
      <w:r w:rsidRPr="004C5EC1">
        <w:rPr>
          <w:sz w:val="18"/>
        </w:rPr>
        <w:tab/>
        <w:t>01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Sunday Times (Brian Crisp) – Rainbow 2000 Strategy</w:t>
      </w:r>
      <w:r w:rsidRPr="004C5EC1">
        <w:rPr>
          <w:sz w:val="18"/>
        </w:rPr>
        <w:tab/>
        <w:t>01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Great Southern Division of General Practice : Consumer needs Analysis</w:t>
      </w:r>
      <w:r w:rsidRPr="004C5EC1">
        <w:rPr>
          <w:color w:val="CC0000"/>
          <w:sz w:val="18"/>
        </w:rPr>
        <w:tab/>
        <w:t>01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National Trust of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(WA) : Congratulations on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</w:t>
      </w:r>
      <w:r w:rsidRPr="004C5EC1">
        <w:rPr>
          <w:color w:val="CC0000"/>
          <w:sz w:val="18"/>
        </w:rPr>
        <w:tab/>
        <w:t>01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Weiner Abrams &amp; Company (Jon Abrams) – Rainbow 2000 Strategy</w:t>
      </w:r>
      <w:r w:rsidRPr="004C5EC1">
        <w:rPr>
          <w:sz w:val="18"/>
        </w:rPr>
        <w:tab/>
        <w:t>03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Ian Campbell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Liberal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) – Acknowledge R2000 &amp; A2001</w:t>
      </w:r>
      <w:r w:rsidRPr="004C5EC1">
        <w:rPr>
          <w:color w:val="CC0000"/>
          <w:sz w:val="18"/>
        </w:rPr>
        <w:tab/>
        <w:t>03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No say on foreshore : Council (Elizabeth Barton)</w:t>
      </w:r>
      <w:r w:rsidRPr="004C5EC1">
        <w:rPr>
          <w:sz w:val="18"/>
        </w:rPr>
        <w:tab/>
        <w:t>04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Planner says foreshore can be stopped (Joe O’Keefe)</w:t>
      </w:r>
      <w:r w:rsidRPr="004C5EC1">
        <w:rPr>
          <w:sz w:val="18"/>
        </w:rPr>
        <w:tab/>
        <w:t>04 Feb 1999</w:t>
      </w:r>
    </w:p>
    <w:p w:rsidR="00131FF9" w:rsidRPr="004C5EC1" w:rsidRDefault="00131FF9" w:rsidP="00131FF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City">
        <w:r>
          <w:rPr>
            <w:b/>
            <w:bCs/>
            <w:sz w:val="18"/>
          </w:rPr>
          <w:t>Albany</w:t>
        </w:r>
      </w:smartTag>
      <w:r>
        <w:rPr>
          <w:b/>
          <w:bCs/>
          <w:sz w:val="18"/>
        </w:rPr>
        <w:t xml:space="preserve"> Golf Club (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>)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04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to editor from – Tony Harrison : Rainbow 2000 grandiose &amp; ridiculous for words</w:t>
      </w:r>
      <w:r w:rsidRPr="004C5EC1">
        <w:rPr>
          <w:color w:val="CC0000"/>
          <w:sz w:val="18"/>
        </w:rPr>
        <w:tab/>
        <w:t>08 Feb 1999</w:t>
      </w:r>
    </w:p>
    <w:p w:rsidR="00131FF9" w:rsidRPr="004C5EC1" w:rsidRDefault="00131FF9" w:rsidP="00131FF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GS Transport &amp; Motor Traders Association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Rainbow 2000 Luncheon Seminar 23 Feb 2005</w:t>
      </w:r>
      <w:r w:rsidRPr="004C5EC1">
        <w:rPr>
          <w:sz w:val="18"/>
        </w:rPr>
        <w:tab/>
        <w:t>11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Rainbow 2000 Luncheon Seminar 23 Feb 2005</w:t>
      </w:r>
      <w:r w:rsidRPr="004C5EC1">
        <w:rPr>
          <w:sz w:val="18"/>
        </w:rPr>
        <w:tab/>
        <w:t>11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Army History Research Grants Scheme 1999-2000</w:t>
      </w:r>
      <w:r w:rsidRPr="004C5EC1">
        <w:rPr>
          <w:sz w:val="18"/>
        </w:rPr>
        <w:tab/>
        <w:t>13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Electors to take City unrest to Parliament (Albany CC)</w:t>
      </w:r>
      <w:r w:rsidRPr="004C5EC1">
        <w:rPr>
          <w:sz w:val="18"/>
        </w:rPr>
        <w:tab/>
        <w:t>16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1) – Foreshore referendum rejected (Barton)</w:t>
      </w:r>
      <w:r w:rsidRPr="004C5EC1">
        <w:rPr>
          <w:b/>
          <w:sz w:val="18"/>
        </w:rPr>
        <w:tab/>
        <w:t>16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Two more join Mayoral race (Goode &amp; Stephens)</w:t>
      </w:r>
      <w:r w:rsidRPr="004C5EC1">
        <w:rPr>
          <w:sz w:val="18"/>
        </w:rPr>
        <w:tab/>
        <w:t>16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Anti-foreshore protestors jeer Prince (Albany MLA)</w:t>
      </w:r>
      <w:r w:rsidRPr="004C5EC1">
        <w:rPr>
          <w:sz w:val="18"/>
        </w:rPr>
        <w:tab/>
        <w:t>16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Tourist Bureau : Accept invitation to brief on Rainbow 2000 Strategy</w:t>
      </w:r>
      <w:r w:rsidRPr="004C5EC1">
        <w:rPr>
          <w:sz w:val="18"/>
        </w:rPr>
        <w:tab/>
        <w:t>16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Rainbow 2000 Luncheon Seminar 23 Feb 2005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Rainbow 2000 Luncheon Seminar 23 Feb 2005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Officials blast calls for inquiry into city (Albany CC)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Rates move angers hangar owners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Feb 1999</w:t>
      </w:r>
    </w:p>
    <w:p w:rsidR="00AB4D60" w:rsidRPr="00DB1A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DB1AC9">
        <w:rPr>
          <w:b/>
          <w:sz w:val="18"/>
        </w:rPr>
        <w:t xml:space="preserve">Article – </w:t>
      </w:r>
      <w:smartTag w:uri="urn:schemas-microsoft-com:office:smarttags" w:element="City">
        <w:r w:rsidRPr="00DB1AC9">
          <w:rPr>
            <w:b/>
            <w:sz w:val="18"/>
          </w:rPr>
          <w:t>Albany</w:t>
        </w:r>
      </w:smartTag>
      <w:r w:rsidRPr="00DB1AC9">
        <w:rPr>
          <w:b/>
          <w:sz w:val="18"/>
        </w:rPr>
        <w:t xml:space="preserve"> Advertiser (Page 6) – Development will ruin seafront (J Hall, </w:t>
      </w:r>
      <w:smartTag w:uri="urn:schemas-microsoft-com:office:smarttags" w:element="City">
        <w:smartTag w:uri="urn:schemas-microsoft-com:office:smarttags" w:element="place">
          <w:r w:rsidRPr="00DB1AC9">
            <w:rPr>
              <w:b/>
              <w:sz w:val="18"/>
            </w:rPr>
            <w:t>Albany</w:t>
          </w:r>
        </w:smartTag>
      </w:smartTag>
      <w:r w:rsidRPr="00DB1AC9">
        <w:rPr>
          <w:b/>
          <w:sz w:val="18"/>
        </w:rPr>
        <w:t>)</w:t>
      </w:r>
      <w:r w:rsidRPr="00DB1AC9">
        <w:rPr>
          <w:b/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Rare advocacy for improvement (Moon,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Survey ignorance surprising (Demarteau, Orana)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6) – </w:t>
      </w:r>
      <w:hyperlink r:id="rId24" w:history="1">
        <w:r w:rsidRPr="002F2760">
          <w:rPr>
            <w:rStyle w:val="Hyperlink"/>
            <w:b/>
            <w:bCs/>
            <w:sz w:val="18"/>
          </w:rPr>
          <w:t>Little reality in land value</w:t>
        </w:r>
      </w:hyperlink>
      <w:r w:rsidRPr="004C5EC1">
        <w:rPr>
          <w:b/>
          <w:bCs/>
          <w:sz w:val="18"/>
        </w:rPr>
        <w:t xml:space="preserve"> (Solomon,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Valuations)</w:t>
      </w:r>
      <w:r w:rsidRPr="004C5EC1">
        <w:rPr>
          <w:b/>
          <w:bCs/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Marchers turn out to protest foreshore plan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Arts council faces financial crisis</w:t>
      </w:r>
      <w:r w:rsidRPr="004C5EC1">
        <w:rPr>
          <w:sz w:val="18"/>
        </w:rPr>
        <w:tab/>
        <w:t>18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Statement – Rainbow 2000 Project Financials</w:t>
      </w:r>
      <w:r w:rsidRPr="004C5EC1">
        <w:rPr>
          <w:b/>
          <w:bCs/>
          <w:color w:val="800000"/>
          <w:sz w:val="18"/>
          <w:highlight w:val="yellow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0000FF"/>
              <w:sz w:val="18"/>
            </w:rPr>
            <w:t>Hon Richard Court</w:t>
          </w:r>
        </w:smartTag>
      </w:smartTag>
      <w:r w:rsidRPr="004C5EC1">
        <w:rPr>
          <w:color w:val="0000FF"/>
          <w:sz w:val="18"/>
        </w:rPr>
        <w:t xml:space="preserve"> MLA (Premier) – Rainbow 2000 Dollars Stack Up</w:t>
      </w:r>
      <w:r w:rsidRPr="004C5EC1">
        <w:rPr>
          <w:color w:val="0000FF"/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Kevin Prince MLA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Albany</w:t>
          </w:r>
        </w:smartTag>
      </w:smartTag>
      <w:r w:rsidRPr="004C5EC1">
        <w:rPr>
          <w:color w:val="0000FF"/>
          <w:sz w:val="18"/>
        </w:rPr>
        <w:t>) – Rainbow 2000 Dollars Stack Up</w:t>
      </w:r>
      <w:r w:rsidRPr="004C5EC1">
        <w:rPr>
          <w:color w:val="0000FF"/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Muriel Patterson MLC (South-West) – Rainbow 2000 Dollars Stack Up</w:t>
      </w:r>
      <w:r w:rsidRPr="004C5EC1">
        <w:rPr>
          <w:color w:val="0000FF"/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4C5EC1">
        <w:rPr>
          <w:color w:val="003300"/>
          <w:sz w:val="18"/>
        </w:rPr>
        <w:t xml:space="preserve">Facsimile – Hon Murray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3300"/>
              <w:sz w:val="18"/>
            </w:rPr>
            <w:t>Montgomery</w:t>
          </w:r>
        </w:smartTag>
      </w:smartTag>
      <w:r w:rsidRPr="004C5EC1">
        <w:rPr>
          <w:color w:val="003300"/>
          <w:sz w:val="18"/>
        </w:rPr>
        <w:t xml:space="preserve"> MLC (South-West) – Rainbow 2000 Dollars Stack Up</w:t>
      </w:r>
      <w:r w:rsidRPr="004C5EC1">
        <w:rPr>
          <w:color w:val="003300"/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Geoff Prosser MHR (Forrest) – Rainbow 2000 Dollars Stack Up</w:t>
      </w:r>
      <w:r w:rsidRPr="004C5EC1">
        <w:rPr>
          <w:color w:val="0000FF"/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Wilson Tuckey MHR (O’Connor) – Rainbow 2000 Dollars Stack Up</w:t>
      </w:r>
      <w:r w:rsidRPr="004C5EC1">
        <w:rPr>
          <w:color w:val="0000FF"/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(Gill)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AGS Weekender (Black)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RadioWest HotFM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(Wyatt)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Radio National 6AL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(Cecil)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GWN Television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(Forrest)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Australian (Rothwell)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ABW 2 Television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Jordan</w:t>
          </w:r>
        </w:smartTag>
      </w:smartTag>
      <w:r w:rsidRPr="004C5EC1">
        <w:rPr>
          <w:sz w:val="18"/>
        </w:rPr>
        <w:t>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TVW 7 Television (La Cras)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STW 9 Television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Rogers</w:t>
          </w:r>
        </w:smartTag>
      </w:smartTag>
      <w:r w:rsidRPr="004C5EC1">
        <w:rPr>
          <w:sz w:val="18"/>
        </w:rPr>
        <w:t>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NEW 10 Television (Blunden)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(Murray)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Esperance Express (Taylor)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Manjimup Bridgetown Times (Panzich)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Sunday Times (Crisp) – Rainbow 2000 Dollars Stack Up</w:t>
      </w:r>
      <w:r w:rsidRPr="004C5EC1">
        <w:rPr>
          <w:sz w:val="18"/>
        </w:rPr>
        <w:tab/>
        <w:t>19 Feb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lastRenderedPageBreak/>
        <w:t>VOLUME 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Advert – The Australian – Cwealth HR Inquiry into Infrastructure &amp; Regional Development</w:t>
      </w:r>
      <w:r w:rsidRPr="004C5EC1">
        <w:rPr>
          <w:color w:val="CC0000"/>
          <w:sz w:val="18"/>
        </w:rPr>
        <w:tab/>
        <w:t>20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47)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residents seek council probe (Boulger)</w:t>
      </w:r>
      <w:r w:rsidRPr="004C5EC1">
        <w:rPr>
          <w:sz w:val="18"/>
        </w:rPr>
        <w:tab/>
        <w:t>20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WIN Television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Denton</w:t>
          </w:r>
        </w:smartTag>
      </w:smartTag>
      <w:r w:rsidRPr="004C5EC1">
        <w:rPr>
          <w:sz w:val="18"/>
        </w:rPr>
        <w:t>) – Rainbow 2000 Dollars Stack Up</w:t>
      </w:r>
      <w:r w:rsidRPr="004C5EC1">
        <w:rPr>
          <w:sz w:val="18"/>
        </w:rPr>
        <w:tab/>
        <w:t>22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Richard Court MLA (Premier) – Mayoral candidate &amp; Rainbow 2000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– Annual General Meeting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– Special Electors Meeting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Safe &amp; sound but more jobs would be nice (GSDC)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Happy Bunbury owner shows prophecy has little substance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Goodwill delegation strengthens interaction (Nichinan)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Body to study woodchip impact (GS TIRES)</w:t>
      </w:r>
      <w:r w:rsidRPr="004C5EC1">
        <w:rPr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DoTaRS : TOR for HR Inquiry into Infrastructure &amp; Regional Development</w:t>
      </w:r>
      <w:r w:rsidRPr="004C5EC1">
        <w:rPr>
          <w:color w:val="CC0000"/>
          <w:sz w:val="18"/>
        </w:rPr>
        <w:tab/>
        <w:t>23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Commissioners fight off no-confidence motion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Commissioners attacked over foreshore plan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Electors meeting takes an ugly turn (no confidence motion)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Survey finds concerns about height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John Howard MHR (Prime Minister) – Mayoral candidate &amp; Rainbow 2000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Farmers Federation (McMenemy) – Mayoral candidate &amp; Rainbow 2000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Farmers Federation (Nicholl) – Mayoral candidate &amp; Rainbow 2000</w:t>
      </w:r>
      <w:r w:rsidRPr="004C5EC1">
        <w:rPr>
          <w:sz w:val="18"/>
        </w:rPr>
        <w:tab/>
        <w:t>25 Feb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Farmers Federation (Davies) – Mayoral candidate &amp; Rainbow 2000</w:t>
      </w:r>
      <w:r w:rsidRPr="004C5EC1">
        <w:rPr>
          <w:sz w:val="18"/>
        </w:rPr>
        <w:tab/>
        <w:t>25 Feb 1999</w:t>
      </w:r>
    </w:p>
    <w:p w:rsidR="00131FF9" w:rsidRPr="004C5EC1" w:rsidRDefault="00131FF9" w:rsidP="00131FF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City">
        <w:r>
          <w:rPr>
            <w:b/>
            <w:bCs/>
            <w:sz w:val="18"/>
          </w:rPr>
          <w:t>Albany</w:t>
        </w:r>
      </w:smartTag>
      <w:r>
        <w:rPr>
          <w:b/>
          <w:bCs/>
          <w:sz w:val="18"/>
        </w:rPr>
        <w:t xml:space="preserve"> Tourist Bureau (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>)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25 Feb 1999</w:t>
      </w:r>
    </w:p>
    <w:p w:rsidR="00AB4D60" w:rsidRPr="004C5EC1" w:rsidRDefault="00AB4D60" w:rsidP="00AB4D60">
      <w:pPr>
        <w:pStyle w:val="Header"/>
        <w:tabs>
          <w:tab w:val="clear" w:pos="4153"/>
          <w:tab w:val="clear" w:pos="8306"/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Passenger cruise ship (MS Maxim Gorky)</w:t>
      </w:r>
      <w:r w:rsidRPr="004C5EC1">
        <w:rPr>
          <w:sz w:val="18"/>
        </w:rPr>
        <w:tab/>
        <w:t>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Kent Shire Council : TPS Review appointed Ayton Taylor &amp; Burrell</w:t>
      </w:r>
      <w:r w:rsidRPr="004C5EC1">
        <w:rPr>
          <w:color w:val="CC0000"/>
          <w:sz w:val="18"/>
        </w:rPr>
        <w:tab/>
        <w:t>03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Interview – The Australian Newspaper (Nicolas Rothwell) – Rainbow 2000 Strategy</w:t>
      </w:r>
      <w:r w:rsidRPr="004C5EC1">
        <w:rPr>
          <w:sz w:val="18"/>
        </w:rPr>
        <w:tab/>
        <w:t>03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Facsimile from – WA Transport (Johnson) : Dept does not support view re: port relocation</w:t>
      </w:r>
      <w:r w:rsidRPr="004C5EC1">
        <w:rPr>
          <w:b/>
          <w:bCs/>
          <w:color w:val="CC0000"/>
          <w:sz w:val="18"/>
        </w:rPr>
        <w:tab/>
        <w:t>03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Submission – Commonwealth HR Inquiry into Infrastructure &amp; Regional Development</w:t>
      </w:r>
      <w:r w:rsidRPr="004C5EC1">
        <w:rPr>
          <w:b/>
          <w:bCs/>
          <w:sz w:val="18"/>
        </w:rPr>
        <w:tab/>
        <w:t>05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Minister Transport (Criddle) : Was dept media statement (Johnson) endorsed</w:t>
      </w:r>
      <w:r w:rsidRPr="004C5EC1">
        <w:rPr>
          <w:sz w:val="18"/>
        </w:rPr>
        <w:tab/>
        <w:t>05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Extra (Page 3) – Q: How do we do ? A: Very well thank you !</w:t>
      </w:r>
      <w:r w:rsidRPr="004C5EC1">
        <w:rPr>
          <w:sz w:val="18"/>
        </w:rPr>
        <w:tab/>
        <w:t>05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Extra (Page 5) – Q: Should we be worried ? A: Not at all !</w:t>
      </w:r>
      <w:r w:rsidRPr="004C5EC1">
        <w:rPr>
          <w:sz w:val="18"/>
        </w:rPr>
        <w:tab/>
        <w:t>05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Extra (Page 7) – Q: How far can we go ? A: Think about it !</w:t>
      </w:r>
      <w:r w:rsidRPr="004C5EC1">
        <w:rPr>
          <w:sz w:val="18"/>
        </w:rPr>
        <w:tab/>
        <w:t>05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Transport (Maritime) : Was dept media statement (Johnson) endorsed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Albany Advertiser (Gill)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AGS Weekender (Black)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RadioWest HotFM Albany (Wyatt)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Radio National 6AL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(Butcher)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GWN Television Albany (Forrest)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Australian (Rothwell)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ABW 2 Television (Jordan)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TVW 7 Television (La Cras)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STW 9 Television (Rogers)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NEW 10 Television (Blunden)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(Murray)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Esperance Express (Taylor)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Manjimup Bridgetown Times (Panzich)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Sunday Times (Crisp)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(Rechichi)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WIN 9 Television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Denton</w:t>
          </w:r>
        </w:smartTag>
      </w:smartTag>
      <w:r w:rsidRPr="004C5EC1">
        <w:rPr>
          <w:sz w:val="18"/>
        </w:rPr>
        <w:t>) – Port transport costs should reduce</w:t>
      </w:r>
      <w:r w:rsidRPr="004C5EC1">
        <w:rPr>
          <w:sz w:val="18"/>
        </w:rPr>
        <w:tab/>
        <w:t>08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West Australian Media – Absentee votes will count &amp; Rainbow 2000</w:t>
      </w:r>
      <w:r w:rsidRPr="004C5EC1">
        <w:rPr>
          <w:sz w:val="18"/>
        </w:rPr>
        <w:tab/>
        <w:t>09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Port shift cost prohibitive – transport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dept</w:t>
          </w:r>
        </w:smartTag>
        <w:r w:rsidRPr="004C5EC1">
          <w:rPr>
            <w:sz w:val="18"/>
          </w:rPr>
          <w:tab/>
          <w:t>09</w:t>
        </w:r>
      </w:smartTag>
      <w:r w:rsidRPr="004C5EC1">
        <w:rPr>
          <w:sz w:val="18"/>
        </w:rPr>
        <w:t xml:space="preserve">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Defence Corporate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Support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(WO Panting) – Albany 2001 &amp; Rainbow 2000 Strategy</w:t>
      </w:r>
      <w:r w:rsidRPr="004C5EC1">
        <w:rPr>
          <w:sz w:val="18"/>
        </w:rPr>
        <w:tab/>
        <w:t>10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Sydney Morning Herald (McGeough) – Absentee votes will count &amp; R2000</w:t>
      </w:r>
      <w:r w:rsidRPr="004C5EC1">
        <w:rPr>
          <w:sz w:val="18"/>
        </w:rPr>
        <w:tab/>
        <w:t>10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Age (Golwenda) – Absentee votes will count &amp; R2000</w:t>
      </w:r>
      <w:r w:rsidRPr="004C5EC1">
        <w:rPr>
          <w:sz w:val="18"/>
        </w:rPr>
        <w:tab/>
        <w:t>10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Courier Mail (Mitchell) – Absentee votes will count &amp; R2000</w:t>
      </w:r>
      <w:r w:rsidRPr="004C5EC1">
        <w:rPr>
          <w:sz w:val="18"/>
        </w:rPr>
        <w:tab/>
        <w:t>10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The </w:t>
      </w:r>
      <w:smartTag w:uri="urn:schemas-microsoft-com:office:smarttags" w:element="City">
        <w:smartTag w:uri="urn:schemas-microsoft-com:office:smarttags" w:element="place">
          <w:r w:rsidRPr="004C5EC1">
            <w:rPr>
              <w:i/>
              <w:iCs/>
              <w:sz w:val="18"/>
            </w:rPr>
            <w:t>Adelaide</w:t>
          </w:r>
        </w:smartTag>
      </w:smartTag>
      <w:r w:rsidRPr="004C5EC1">
        <w:rPr>
          <w:sz w:val="18"/>
        </w:rPr>
        <w:t xml:space="preserve"> Advertiser (Mansell) – Absentee votes will count &amp; R2000</w:t>
      </w:r>
      <w:r w:rsidRPr="004C5EC1">
        <w:rPr>
          <w:sz w:val="18"/>
        </w:rPr>
        <w:tab/>
        <w:t>10 Mar 1999</w:t>
      </w:r>
    </w:p>
    <w:p w:rsidR="0005442C" w:rsidRPr="004C5EC1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Media Statement – The Canberra Times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Waterford</w:t>
          </w:r>
        </w:smartTag>
      </w:smartTag>
      <w:r w:rsidRPr="004C5EC1">
        <w:rPr>
          <w:sz w:val="18"/>
        </w:rPr>
        <w:t>) – Absentee votes will count &amp; R2000</w:t>
      </w:r>
      <w:r w:rsidRPr="004C5EC1">
        <w:rPr>
          <w:sz w:val="18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800080"/>
          <w:sz w:val="18"/>
          <w:highlight w:val="yellow"/>
        </w:rPr>
      </w:pPr>
      <w:r w:rsidRPr="0005442C">
        <w:rPr>
          <w:b/>
          <w:color w:val="8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 xml:space="preserve"> CC (Michael)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8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8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800080"/>
          <w:sz w:val="18"/>
          <w:highlight w:val="yellow"/>
        </w:rPr>
      </w:pPr>
      <w:r w:rsidRPr="0005442C">
        <w:rPr>
          <w:b/>
          <w:color w:val="8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 xml:space="preserve"> CC (Edmondson)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8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8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800080"/>
          <w:sz w:val="18"/>
          <w:highlight w:val="yellow"/>
        </w:rPr>
      </w:pPr>
      <w:r w:rsidRPr="0005442C">
        <w:rPr>
          <w:b/>
          <w:color w:val="8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 xml:space="preserve"> CC (McGowan)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8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8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800080"/>
          <w:sz w:val="18"/>
          <w:highlight w:val="yellow"/>
        </w:rPr>
      </w:pPr>
      <w:r w:rsidRPr="0005442C">
        <w:rPr>
          <w:b/>
          <w:color w:val="8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 xml:space="preserve"> CC (Kelly)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8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8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800080"/>
          <w:sz w:val="18"/>
          <w:highlight w:val="yellow"/>
        </w:rPr>
      </w:pPr>
      <w:r w:rsidRPr="0005442C">
        <w:rPr>
          <w:b/>
          <w:color w:val="8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 xml:space="preserve"> CC (Fenn)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8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8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8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8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80"/>
          <w:sz w:val="18"/>
          <w:highlight w:val="yellow"/>
        </w:rPr>
      </w:pPr>
      <w:r w:rsidRPr="0005442C">
        <w:rPr>
          <w:b/>
          <w:color w:val="0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 xml:space="preserve"> CC (Smithson)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0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0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80"/>
          <w:sz w:val="18"/>
          <w:highlight w:val="yellow"/>
        </w:rPr>
      </w:pPr>
      <w:r w:rsidRPr="0005442C">
        <w:rPr>
          <w:b/>
          <w:color w:val="0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 xml:space="preserve"> CC (Pages M)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0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0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80"/>
          <w:sz w:val="18"/>
          <w:highlight w:val="yellow"/>
        </w:rPr>
      </w:pPr>
      <w:r w:rsidRPr="0005442C">
        <w:rPr>
          <w:b/>
          <w:color w:val="0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 xml:space="preserve"> CC (Pages R)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0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0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ab/>
        <w:t>10 Mar 1999</w:t>
      </w:r>
    </w:p>
    <w:p w:rsidR="0005442C" w:rsidRPr="0005442C" w:rsidRDefault="0005442C" w:rsidP="000544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80"/>
          <w:sz w:val="18"/>
          <w:highlight w:val="yellow"/>
        </w:rPr>
      </w:pPr>
      <w:r w:rsidRPr="0005442C">
        <w:rPr>
          <w:b/>
          <w:color w:val="000080"/>
          <w:sz w:val="18"/>
          <w:highlight w:val="yellow"/>
        </w:rPr>
        <w:t xml:space="preserve">Meeting – </w:t>
      </w:r>
      <w:smartTag w:uri="urn:schemas-microsoft-com:office:smarttags" w:element="place"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 xml:space="preserve"> CC (Forgione) – Autingo Pty Ltd : Nightclub, </w:t>
      </w:r>
      <w:smartTag w:uri="urn:schemas-microsoft-com:office:smarttags" w:element="address">
        <w:smartTag w:uri="urn:schemas-microsoft-com:office:smarttags" w:element="Street">
          <w:r w:rsidRPr="0005442C">
            <w:rPr>
              <w:b/>
              <w:color w:val="000080"/>
              <w:sz w:val="18"/>
              <w:highlight w:val="yellow"/>
            </w:rPr>
            <w:t>338 Middleton Road</w:t>
          </w:r>
        </w:smartTag>
        <w:r w:rsidRPr="0005442C">
          <w:rPr>
            <w:b/>
            <w:color w:val="000080"/>
            <w:sz w:val="18"/>
            <w:highlight w:val="yellow"/>
          </w:rPr>
          <w:t xml:space="preserve">, </w:t>
        </w:r>
        <w:smartTag w:uri="urn:schemas-microsoft-com:office:smarttags" w:element="City">
          <w:r w:rsidRPr="0005442C">
            <w:rPr>
              <w:b/>
              <w:color w:val="000080"/>
              <w:sz w:val="18"/>
              <w:highlight w:val="yellow"/>
            </w:rPr>
            <w:t>Albany</w:t>
          </w:r>
        </w:smartTag>
      </w:smartTag>
      <w:r w:rsidRPr="0005442C">
        <w:rPr>
          <w:b/>
          <w:color w:val="000080"/>
          <w:sz w:val="18"/>
          <w:highlight w:val="yellow"/>
        </w:rPr>
        <w:tab/>
        <w:t>10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PlaceName">
        <w:r w:rsidRPr="004C5EC1">
          <w:rPr>
            <w:color w:val="CC0000"/>
            <w:sz w:val="18"/>
          </w:rPr>
          <w:t>Christ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Church</w:t>
        </w:r>
      </w:smartTag>
      <w:r w:rsidRPr="004C5EC1">
        <w:rPr>
          <w:color w:val="CC0000"/>
          <w:sz w:val="18"/>
        </w:rPr>
        <w:t xml:space="preserve"> Chronicle (Editor) – Rainbow 2000 &amp;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Re-enactment 2001</w:t>
      </w:r>
      <w:r w:rsidRPr="004C5EC1">
        <w:rPr>
          <w:color w:val="CC0000"/>
          <w:sz w:val="18"/>
        </w:rPr>
        <w:tab/>
        <w:t>10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Smithson Mayoral Candidate &amp; Rainbow 2000</w:t>
      </w:r>
      <w:r w:rsidRPr="004C5EC1">
        <w:rPr>
          <w:sz w:val="18"/>
        </w:rPr>
        <w:tab/>
        <w:t>11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Smithson Mayoral Candidate &amp; Rainbow 2000</w:t>
      </w:r>
      <w:r w:rsidRPr="004C5EC1">
        <w:rPr>
          <w:sz w:val="18"/>
        </w:rPr>
        <w:tab/>
        <w:t>11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Ratepayers &amp; Residents Assoc. (Pres.Wroth) – Decline Rainbow 2000 Brief</w:t>
      </w:r>
      <w:r w:rsidRPr="004C5EC1">
        <w:rPr>
          <w:color w:val="CC0000"/>
          <w:sz w:val="18"/>
        </w:rPr>
        <w:tab/>
        <w:t>11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Office of the Prime Minister (Considine) – Acknowledge Rainbow 2000</w:t>
      </w:r>
      <w:r w:rsidRPr="004C5EC1">
        <w:rPr>
          <w:b/>
          <w:bCs/>
          <w:color w:val="CC0000"/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99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Council – Electoral Roll Closes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Albany Advertiser (Gill)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AGS Weekender (Black)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RadioWest HotFM Albany (Wyatt)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Radio National 6AL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(Butcher)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GWN Television Albany (Forrest)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The Australian (Rothwell)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ABW 2 Television (Jordan)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Media Statement – TVW 7 Television (La Cras) – Vancouver port transport costs neutral</w:t>
      </w:r>
      <w:r w:rsidRPr="007D1DC9">
        <w:rPr>
          <w:sz w:val="18"/>
          <w:lang w:val="fr-FR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STW 9 Television (Rogers)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NEW 10 Television (Blunden)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(Murray)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The Esperance Express (Taylor)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Manjimup Bridgetown Times (Panzich)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The Sunday Times (Crisp)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(Rechichi)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WIN 9 Television (</w:t>
      </w:r>
      <w:smartTag w:uri="urn:schemas-microsoft-com:office:smarttags" w:element="City">
        <w:r w:rsidRPr="004C5EC1">
          <w:rPr>
            <w:sz w:val="18"/>
          </w:rPr>
          <w:t>Denton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Southern Money (Monterosso) – Rainbow 2000 Dollars Stack Up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Southern Money (Monterosso)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port transport costs neutral</w:t>
      </w:r>
      <w:r w:rsidRPr="004C5EC1">
        <w:rPr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>Facsimile – Hon John Howard MHR (Prime Minister) – Rainbow 2000 Dollars Stack Up</w:t>
      </w:r>
      <w:r w:rsidRPr="004C5EC1">
        <w:rPr>
          <w:color w:val="0000FF"/>
          <w:sz w:val="18"/>
        </w:rPr>
        <w:tab/>
        <w:t>12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C5EC1">
        <w:rPr>
          <w:color w:val="0000FF"/>
          <w:sz w:val="18"/>
        </w:rPr>
        <w:t xml:space="preserve">Facsimile – Hon John Howard MHR (Prime Minister)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</w:rPr>
            <w:t>Vancouver</w:t>
          </w:r>
        </w:smartTag>
      </w:smartTag>
      <w:r w:rsidRPr="004C5EC1">
        <w:rPr>
          <w:color w:val="0000FF"/>
          <w:sz w:val="18"/>
        </w:rPr>
        <w:t xml:space="preserve"> port transport costs neutral</w:t>
      </w:r>
      <w:r w:rsidRPr="004C5EC1">
        <w:rPr>
          <w:color w:val="0000FF"/>
          <w:sz w:val="18"/>
        </w:rPr>
        <w:tab/>
        <w:t>12 Mar 1999</w:t>
      </w:r>
    </w:p>
    <w:p w:rsidR="00CA6964" w:rsidRPr="00A22529" w:rsidRDefault="00CA6964" w:rsidP="00CA696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22529">
        <w:rPr>
          <w:b/>
          <w:sz w:val="18"/>
        </w:rPr>
        <w:t>Article</w:t>
      </w:r>
      <w:r>
        <w:rPr>
          <w:b/>
          <w:sz w:val="18"/>
        </w:rPr>
        <w:t xml:space="preserve"> – The Australian (Focus</w:t>
      </w:r>
      <w:r w:rsidRPr="00A22529">
        <w:rPr>
          <w:b/>
          <w:sz w:val="18"/>
        </w:rPr>
        <w:t xml:space="preserve">, Page 27) – </w:t>
      </w:r>
      <w:r>
        <w:rPr>
          <w:b/>
          <w:sz w:val="18"/>
        </w:rPr>
        <w:t>Big picture man (Neil Smithson, Mayoral)</w:t>
      </w:r>
      <w:r w:rsidRPr="00A22529">
        <w:rPr>
          <w:b/>
          <w:sz w:val="18"/>
        </w:rPr>
        <w:tab/>
        <w:t>13 Mar 1999</w:t>
      </w:r>
    </w:p>
    <w:p w:rsidR="00CA6964" w:rsidRPr="00A22529" w:rsidRDefault="00CA6964" w:rsidP="00CA696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22529">
        <w:rPr>
          <w:b/>
          <w:sz w:val="18"/>
        </w:rPr>
        <w:t>Article</w:t>
      </w:r>
      <w:r>
        <w:rPr>
          <w:b/>
          <w:sz w:val="18"/>
        </w:rPr>
        <w:t xml:space="preserve"> – The Australian (Focus</w:t>
      </w:r>
      <w:r w:rsidRPr="00A22529">
        <w:rPr>
          <w:b/>
          <w:sz w:val="18"/>
        </w:rPr>
        <w:t>, Page 27) – Rainbow 2000 Strategy</w:t>
      </w:r>
      <w:r>
        <w:rPr>
          <w:b/>
          <w:sz w:val="18"/>
        </w:rPr>
        <w:t xml:space="preserve"> (Smithson Planning)</w:t>
      </w:r>
      <w:r w:rsidRPr="00A22529">
        <w:rPr>
          <w:b/>
          <w:sz w:val="18"/>
        </w:rPr>
        <w:tab/>
        <w:t>13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– Annual Business Meeting</w:t>
      </w:r>
      <w:r w:rsidRPr="004C5EC1">
        <w:rPr>
          <w:sz w:val="18"/>
        </w:rPr>
        <w:tab/>
        <w:t>15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Cwealth HR Inquiry into Infrastructure &amp; Regional Development - Acknowledgement</w:t>
      </w:r>
      <w:r w:rsidRPr="004C5EC1">
        <w:rPr>
          <w:color w:val="CC0000"/>
          <w:sz w:val="18"/>
        </w:rPr>
        <w:tab/>
        <w:t>15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RAPI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Qld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State</w:t>
          </w:r>
        </w:smartTag>
      </w:smartTag>
      <w:r w:rsidRPr="004C5EC1">
        <w:rPr>
          <w:color w:val="CC0000"/>
          <w:sz w:val="18"/>
        </w:rPr>
        <w:t xml:space="preserve"> Conference 1999 Convenor (Lane) – Involvement in Conference</w:t>
      </w:r>
      <w:r w:rsidRPr="004C5EC1">
        <w:rPr>
          <w:color w:val="CC0000"/>
          <w:sz w:val="18"/>
        </w:rPr>
        <w:tab/>
        <w:t>15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RAPI Qld State Conference 1999 – Willing to participate : Rainbow 2000 Strategy</w:t>
      </w:r>
      <w:r w:rsidRPr="004C5EC1">
        <w:rPr>
          <w:sz w:val="18"/>
        </w:rPr>
        <w:tab/>
        <w:t>16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(Rothwell) – Thank you for Mayoral &amp; Rainbow 2000 coverage</w:t>
      </w:r>
      <w:r w:rsidRPr="004C5EC1">
        <w:rPr>
          <w:sz w:val="18"/>
        </w:rPr>
        <w:tab/>
        <w:t>16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David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Syme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College</w:t>
          </w:r>
        </w:smartTag>
      </w:smartTag>
      <w:r w:rsidRPr="004C5EC1">
        <w:rPr>
          <w:color w:val="CC0000"/>
          <w:sz w:val="18"/>
        </w:rPr>
        <w:t xml:space="preserve"> (Seale) – Promoting National System of Political Economy</w:t>
      </w:r>
      <w:r w:rsidRPr="004C5EC1">
        <w:rPr>
          <w:color w:val="CC0000"/>
          <w:sz w:val="18"/>
        </w:rPr>
        <w:tab/>
        <w:t>17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Office of the Prime Minister (Kerslake) – Decline Rainbow 2000 meeting</w:t>
      </w:r>
      <w:r w:rsidRPr="004C5EC1">
        <w:rPr>
          <w:b/>
          <w:bCs/>
          <w:color w:val="CC0000"/>
          <w:sz w:val="18"/>
        </w:rPr>
        <w:tab/>
        <w:t>17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bookmarkStart w:id="7" w:name="OLE_LINK1"/>
      <w:r w:rsidRPr="004C5EC1">
        <w:rPr>
          <w:color w:val="CC0000"/>
          <w:sz w:val="18"/>
        </w:rPr>
        <w:t>Letter from – WIN Television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Denton</w:t>
          </w:r>
        </w:smartTag>
      </w:smartTag>
      <w:r w:rsidRPr="004C5EC1">
        <w:rPr>
          <w:color w:val="CC0000"/>
          <w:sz w:val="18"/>
        </w:rPr>
        <w:t>) – Unable to do Rainbow 2000 interview (Technical)</w:t>
      </w:r>
      <w:r w:rsidRPr="004C5EC1">
        <w:rPr>
          <w:color w:val="CC0000"/>
          <w:sz w:val="18"/>
        </w:rPr>
        <w:tab/>
        <w:t>18 Mar 1999</w:t>
      </w:r>
    </w:p>
    <w:bookmarkEnd w:id="7"/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Cherie Daniels – </w:t>
      </w:r>
      <w:smartTag w:uri="urn:schemas-microsoft-com:office:smarttags" w:element="PlaceName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Senior High School</w:t>
        </w:r>
      </w:smartTag>
      <w:r w:rsidRPr="004C5EC1">
        <w:rPr>
          <w:color w:val="CC0000"/>
          <w:sz w:val="18"/>
        </w:rPr>
        <w:t xml:space="preserve"> Research Student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Foreshore</w:t>
      </w:r>
      <w:r w:rsidRPr="004C5EC1">
        <w:rPr>
          <w:color w:val="CC0000"/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to Editor – Albany Advertiser – Response to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Transport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(Johnson) media statement</w:t>
      </w:r>
      <w:r w:rsidRPr="004C5EC1">
        <w:rPr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39) – Rotary International GSE (</w:t>
      </w:r>
      <w:smartTag w:uri="urn:schemas-microsoft-com:office:smarttags" w:element="State">
        <w:r w:rsidRPr="004C5EC1">
          <w:rPr>
            <w:sz w:val="18"/>
          </w:rPr>
          <w:t>Texas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Smithson Mayoral Candidate &amp; Rainbow 2000</w:t>
      </w:r>
      <w:r w:rsidRPr="004C5EC1">
        <w:rPr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Smithson Mayoral Candidate &amp; Rainbow 2000</w:t>
      </w:r>
      <w:r w:rsidRPr="004C5EC1">
        <w:rPr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99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Council – Nominations Open</w:t>
      </w:r>
      <w:r w:rsidRPr="004C5EC1">
        <w:rPr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Robert Holmes-a-Court Foundation (Carrigan) – Rainbow 2000 &amp; Albany 2001</w:t>
      </w:r>
      <w:r w:rsidRPr="004C5EC1">
        <w:rPr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Fire &amp; Emergency Service Authority (Station Commander Albany) – R2000</w:t>
      </w:r>
      <w:r w:rsidRPr="004C5EC1">
        <w:rPr>
          <w:b/>
          <w:bCs/>
          <w:sz w:val="18"/>
        </w:rPr>
        <w:tab/>
        <w:t>18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Ardross Estates (Hoffman) – Rainbow 2000 &amp; Albany 2001</w:t>
      </w:r>
      <w:r w:rsidRPr="004C5EC1">
        <w:rPr>
          <w:sz w:val="18"/>
        </w:rPr>
        <w:tab/>
        <w:t>19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Estate Development Co. (Dodd) – Rainbow 2000 &amp; Albany 2001</w:t>
      </w:r>
      <w:r w:rsidRPr="004C5EC1">
        <w:rPr>
          <w:sz w:val="18"/>
        </w:rPr>
        <w:tab/>
        <w:t>19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Goundrey Wines (Bendatt) – Rainbow 2000 &amp; Albany 2001</w:t>
      </w:r>
      <w:r w:rsidRPr="004C5EC1">
        <w:rPr>
          <w:sz w:val="18"/>
        </w:rPr>
        <w:tab/>
        <w:t>19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Cherie Daniels (ASHS) – Rainbow 2000 &amp; Albany 2001</w:t>
      </w:r>
      <w:r w:rsidRPr="004C5EC1">
        <w:rPr>
          <w:sz w:val="18"/>
        </w:rPr>
        <w:tab/>
        <w:t>19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77)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CEO</w:t>
      </w:r>
      <w:r w:rsidRPr="004C5EC1">
        <w:rPr>
          <w:sz w:val="18"/>
        </w:rPr>
        <w:tab/>
        <w:t>20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Fremantle Herald (Page 3) – Conspiracy theory appoints CEO (Mair, Melville)</w:t>
      </w:r>
      <w:r w:rsidRPr="004C5EC1">
        <w:rPr>
          <w:sz w:val="18"/>
        </w:rPr>
        <w:tab/>
        <w:t>20 Mar 1999</w:t>
      </w:r>
    </w:p>
    <w:p w:rsidR="00AB4D60" w:rsidRPr="002F276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2F2760">
        <w:rPr>
          <w:b/>
          <w:bCs/>
          <w:color w:val="CC0000"/>
          <w:sz w:val="18"/>
        </w:rPr>
        <w:t xml:space="preserve">Letter from – </w:t>
      </w:r>
      <w:hyperlink r:id="rId25" w:history="1">
        <w:r w:rsidRPr="002F2760">
          <w:rPr>
            <w:rStyle w:val="Hyperlink"/>
            <w:b/>
            <w:bCs/>
            <w:color w:val="CC0000"/>
            <w:sz w:val="18"/>
          </w:rPr>
          <w:t>Transport WA (</w:t>
        </w:r>
        <w:r w:rsidR="002F2760">
          <w:rPr>
            <w:rStyle w:val="Hyperlink"/>
            <w:b/>
            <w:bCs/>
            <w:color w:val="CC0000"/>
            <w:sz w:val="18"/>
          </w:rPr>
          <w:t xml:space="preserve">Dick, </w:t>
        </w:r>
        <w:r w:rsidRPr="002F2760">
          <w:rPr>
            <w:rStyle w:val="Hyperlink"/>
            <w:b/>
            <w:bCs/>
            <w:color w:val="CC0000"/>
            <w:sz w:val="18"/>
          </w:rPr>
          <w:t>Director Maritime Policy)</w:t>
        </w:r>
      </w:hyperlink>
      <w:r w:rsidRPr="002F2760">
        <w:rPr>
          <w:b/>
          <w:bCs/>
          <w:color w:val="CC0000"/>
          <w:sz w:val="18"/>
        </w:rPr>
        <w:t xml:space="preserve"> – Support GS media statement</w:t>
      </w:r>
      <w:r w:rsidRPr="002F2760">
        <w:rPr>
          <w:b/>
          <w:bCs/>
          <w:color w:val="CC0000"/>
          <w:sz w:val="18"/>
        </w:rPr>
        <w:tab/>
        <w:t>22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 xml:space="preserve">File Note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000099"/>
              <w:sz w:val="18"/>
            </w:rPr>
            <w:t>Albany</w:t>
          </w:r>
        </w:smartTag>
      </w:smartTag>
      <w:r w:rsidRPr="004C5EC1">
        <w:rPr>
          <w:color w:val="000099"/>
          <w:sz w:val="18"/>
        </w:rPr>
        <w:t xml:space="preserve"> City Council : Position Description (CEO)</w:t>
      </w:r>
      <w:r w:rsidRPr="004C5EC1">
        <w:rPr>
          <w:color w:val="000099"/>
          <w:sz w:val="18"/>
        </w:rPr>
        <w:tab/>
        <w:t>22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Transport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(Dick) – Rainbow 2000 Regional Strategy &amp; Albany 2001</w:t>
      </w:r>
      <w:r w:rsidRPr="004C5EC1">
        <w:rPr>
          <w:sz w:val="18"/>
        </w:rPr>
        <w:tab/>
        <w:t>22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State Cabinet (18) – Rainbow 2000 Regional Strategy &amp; Albany 2001</w:t>
      </w:r>
      <w:r w:rsidRPr="004C5EC1">
        <w:rPr>
          <w:sz w:val="18"/>
        </w:rPr>
        <w:tab/>
        <w:t>22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Federal Members (26) – Rainbow 2000 Regional Strategy &amp; Albany 2001</w:t>
      </w:r>
      <w:r w:rsidRPr="004C5EC1">
        <w:rPr>
          <w:sz w:val="18"/>
        </w:rPr>
        <w:tab/>
        <w:t>22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Developers keen to discuss school site (Coles Target)</w:t>
      </w:r>
      <w:r w:rsidRPr="004C5EC1">
        <w:rPr>
          <w:sz w:val="18"/>
        </w:rPr>
        <w:tab/>
        <w:t>23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Knight joins mayoral race</w:t>
      </w:r>
      <w:r w:rsidRPr="004C5EC1">
        <w:rPr>
          <w:sz w:val="18"/>
        </w:rPr>
        <w:tab/>
        <w:t>23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Stay call on Target plaza plan (12 month extension)</w:t>
      </w:r>
      <w:r w:rsidRPr="004C5EC1">
        <w:rPr>
          <w:sz w:val="18"/>
        </w:rPr>
        <w:tab/>
        <w:t>23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British Consul-General WA (Horne) – Congratulations on ‘Big Picture Man’</w:t>
      </w:r>
      <w:r w:rsidRPr="004C5EC1">
        <w:rPr>
          <w:color w:val="CC0000"/>
          <w:sz w:val="18"/>
        </w:rPr>
        <w:tab/>
        <w:t>23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RadioWest HotFM (Wyatt) – Unable to do Rainbow 2000 interview (Technical)</w:t>
      </w:r>
      <w:r w:rsidRPr="004C5EC1">
        <w:rPr>
          <w:color w:val="CC0000"/>
          <w:sz w:val="18"/>
        </w:rPr>
        <w:tab/>
        <w:t>23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Accountancy Services PL (Beard) – Purchase order for Rainbow 2000 Documents</w:t>
      </w:r>
      <w:r w:rsidRPr="004C5EC1">
        <w:rPr>
          <w:color w:val="CC0000"/>
          <w:sz w:val="18"/>
        </w:rPr>
        <w:tab/>
        <w:t>24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accord to ‘set the tone’ (Noongar Alliance)</w:t>
      </w:r>
      <w:r w:rsidRPr="004C5EC1">
        <w:rPr>
          <w:sz w:val="18"/>
        </w:rPr>
        <w:tab/>
        <w:t>25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Port relocation paid for in plan (Smithson, SP)</w:t>
      </w:r>
      <w:r w:rsidRPr="004C5EC1">
        <w:rPr>
          <w:sz w:val="18"/>
        </w:rPr>
        <w:tab/>
        <w:t>25 Mar 1999</w:t>
      </w:r>
    </w:p>
    <w:p w:rsidR="00131FF9" w:rsidRPr="004C5EC1" w:rsidRDefault="00131FF9" w:rsidP="00131FF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City">
        <w:r>
          <w:rPr>
            <w:b/>
            <w:bCs/>
            <w:sz w:val="18"/>
          </w:rPr>
          <w:t>Albany</w:t>
        </w:r>
      </w:smartTag>
      <w:r>
        <w:rPr>
          <w:b/>
          <w:bCs/>
          <w:sz w:val="18"/>
        </w:rPr>
        <w:t xml:space="preserve"> Tourist Bureau (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>)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25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Sporting Associations (62) – Smithson Mayoral &amp;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sz w:val="18"/>
        </w:rPr>
        <w:t>Strategy</w:t>
      </w:r>
      <w:r w:rsidRPr="004C5EC1">
        <w:rPr>
          <w:sz w:val="18"/>
        </w:rPr>
        <w:tab/>
        <w:t>25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Dept Sport &amp; Recreation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– Smithson Mayoral &amp;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sz w:val="18"/>
        </w:rPr>
        <w:t>Strategy</w:t>
      </w:r>
      <w:r w:rsidRPr="004C5EC1">
        <w:rPr>
          <w:sz w:val="18"/>
        </w:rPr>
        <w:tab/>
        <w:t>25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Leisure &amp; Aquatic Centre – Smithson Mayoral &amp;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sz w:val="18"/>
        </w:rPr>
        <w:t>Strategy</w:t>
      </w:r>
      <w:r w:rsidRPr="004C5EC1">
        <w:rPr>
          <w:sz w:val="18"/>
        </w:rPr>
        <w:tab/>
        <w:t>25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Nicolas Rothwell (Journalist) – Complimentary copy of Heaven &amp; Earth novel</w:t>
      </w:r>
      <w:r w:rsidRPr="004C5EC1">
        <w:rPr>
          <w:color w:val="CC0000"/>
          <w:sz w:val="18"/>
        </w:rPr>
        <w:tab/>
        <w:t>26 Mar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Wilson Tuckey MHR (O’Connor) – Acknowledge Rainbow 2000</w:t>
      </w:r>
      <w:r w:rsidRPr="004C5EC1">
        <w:rPr>
          <w:color w:val="CC0000"/>
          <w:sz w:val="18"/>
        </w:rPr>
        <w:tab/>
        <w:t>26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Wesfarmers Limited (Ardagh) – Remove from Rainbow 2000 mailing list</w:t>
      </w:r>
      <w:r w:rsidRPr="004C5EC1">
        <w:rPr>
          <w:color w:val="CC0000"/>
          <w:sz w:val="18"/>
        </w:rPr>
        <w:tab/>
        <w:t>26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Morgan &amp; Banks Executive Selection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: CEO</w:t>
      </w:r>
      <w:r w:rsidRPr="004C5EC1">
        <w:rPr>
          <w:color w:val="CC0000"/>
          <w:sz w:val="18"/>
        </w:rPr>
        <w:tab/>
        <w:t>27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Winston Crane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Liberal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Jim McKiernan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Labor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Barry Haase MHR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Kalgoorlie</w:t>
          </w:r>
        </w:smartTag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Colin Barnett MLA (Resources Development)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Doug Shave MLA (Lands)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Julie Bishop MHR (Curtin)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Paul Omodei MLA (Local Government) – Acknowledge Rainbow 2000</w:t>
      </w:r>
      <w:r w:rsidRPr="004C5EC1">
        <w:rPr>
          <w:color w:val="CC0000"/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Albany Advertiser (Gill)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AGS Weekender (Black)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RadioWest HotFM Albany (Wyatt)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Radio National 6AL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(Butcher)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GWN Television Albany (Forrest)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Australian (Rothwell)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ABW 2 Television (Jordan)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TVW 7 Television (La Cras)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STW 9 Television (Rogers)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NEW 10 Television (Blunden)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(Murray)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Esperance Express (Taylor)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Manjimup Bridgetown Times (Panzich)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Sunday Times (Crisp)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(Rechichi)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WIN 9 Television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Denton</w:t>
          </w:r>
        </w:smartTag>
      </w:smartTag>
      <w:r w:rsidRPr="004C5EC1">
        <w:rPr>
          <w:sz w:val="18"/>
        </w:rPr>
        <w:t>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Sydney Morning Herald (McGeough) – 3 Options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Age (Golwenda)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Courier Mail (Mitchell)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The </w:t>
      </w:r>
      <w:smartTag w:uri="urn:schemas-microsoft-com:office:smarttags" w:element="City">
        <w:smartTag w:uri="urn:schemas-microsoft-com:office:smarttags" w:element="place">
          <w:r w:rsidRPr="004C5EC1">
            <w:rPr>
              <w:i/>
              <w:iCs/>
              <w:sz w:val="18"/>
            </w:rPr>
            <w:t>Adelaide</w:t>
          </w:r>
        </w:smartTag>
      </w:smartTag>
      <w:r w:rsidRPr="004C5EC1">
        <w:rPr>
          <w:sz w:val="18"/>
        </w:rPr>
        <w:t xml:space="preserve"> Advertiser (Mansell)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Canberra Times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Waterford</w:t>
          </w:r>
        </w:smartTag>
      </w:smartTag>
      <w:r w:rsidRPr="004C5EC1">
        <w:rPr>
          <w:sz w:val="18"/>
        </w:rPr>
        <w:t>) – 3 Options for port – stay &amp; die or relocate</w:t>
      </w:r>
      <w:r w:rsidRPr="004C5EC1">
        <w:rPr>
          <w:sz w:val="18"/>
        </w:rPr>
        <w:tab/>
        <w:t>29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>Letter from – Jann McFarlane MHR (</w:t>
      </w:r>
      <w:smartTag w:uri="urn:schemas-microsoft-com:office:smarttags" w:element="place">
        <w:r w:rsidRPr="004C5EC1">
          <w:rPr>
            <w:color w:val="CC0000"/>
            <w:sz w:val="18"/>
          </w:rPr>
          <w:t>Stirling</w:t>
        </w:r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30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Ross Lightfoot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Liberal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30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Tourism bodies to look at marketing overhaul (SRTA)</w:t>
      </w:r>
      <w:r w:rsidRPr="004C5EC1">
        <w:rPr>
          <w:sz w:val="18"/>
        </w:rPr>
        <w:tab/>
        <w:t>30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‘Rainbow’ brightens poll (McKeough,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to Editor – Albany Advertiser – Response to ‘Rainbow’ brightens poll (McKeough,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1999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The Bulletin Magazine (Page 113) – Seidler’s Viennese Vision</w:t>
      </w:r>
      <w:r w:rsidRPr="007D1DC9">
        <w:rPr>
          <w:sz w:val="18"/>
          <w:lang w:val="fr-FR"/>
        </w:rPr>
        <w:tab/>
        <w:t>30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ABC Television Landline (McIntyre) – Rainbow 2000 Regional Strategy</w:t>
      </w:r>
      <w:r w:rsidRPr="004C5EC1">
        <w:rPr>
          <w:sz w:val="18"/>
        </w:rPr>
        <w:tab/>
        <w:t>30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Kodak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(Stiffle) – Acknowledge Rainbow 2000 : decline involvement</w:t>
      </w:r>
      <w:r w:rsidRPr="004C5EC1">
        <w:rPr>
          <w:color w:val="CC0000"/>
          <w:sz w:val="18"/>
        </w:rPr>
        <w:tab/>
        <w:t>31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Historical Society (Inglis) – Acknowledge Rainbow 2000 : decline briefing</w:t>
      </w:r>
      <w:r w:rsidRPr="004C5EC1">
        <w:rPr>
          <w:color w:val="CC0000"/>
          <w:sz w:val="18"/>
        </w:rPr>
        <w:tab/>
        <w:t>31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Max Evans MLC (Finance) – Acknowledge Rainbow 2000</w:t>
      </w:r>
      <w:r w:rsidRPr="004C5EC1">
        <w:rPr>
          <w:color w:val="CC0000"/>
          <w:sz w:val="18"/>
        </w:rPr>
        <w:tab/>
        <w:t>31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Rhonda Parker MLA (Community Services) – Acknowledge Rainbow 2000</w:t>
      </w:r>
      <w:r w:rsidRPr="004C5EC1">
        <w:rPr>
          <w:color w:val="CC0000"/>
          <w:sz w:val="18"/>
        </w:rPr>
        <w:tab/>
        <w:t>31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Historical Society – Resp</w:t>
      </w:r>
      <w:r w:rsidR="00B53CED">
        <w:rPr>
          <w:sz w:val="18"/>
        </w:rPr>
        <w:t xml:space="preserve">onse to Inglis letter &amp; impact </w:t>
      </w:r>
      <w:r w:rsidRPr="004C5EC1">
        <w:rPr>
          <w:sz w:val="18"/>
        </w:rPr>
        <w:t xml:space="preserve">on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Hanover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ab/>
        <w:t>31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National Trust of Australia (WA) – Copy of AHS letters</w:t>
      </w:r>
      <w:r w:rsidRPr="004C5EC1">
        <w:rPr>
          <w:sz w:val="18"/>
        </w:rPr>
        <w:tab/>
        <w:t>31 Mar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Heritage Council of Western Australia (Baxter) – Copy of AHS &amp; NTWA letters</w:t>
      </w:r>
      <w:r w:rsidRPr="004C5EC1">
        <w:rPr>
          <w:sz w:val="18"/>
        </w:rPr>
        <w:tab/>
        <w:t>31 Mar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A fool and his money …. (Beeck,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Bus the link to foreshore plan (Pope, Emu Point)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Bus the link to foreshore plan (Parr,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Foreshore folly (Faulkner, Bussleton)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Relocation cost not prohibitive (Smithson, SP)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New life for an old club (The Albany Club)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Commerce &amp; Trade – Purchase order (33025) for Rainbow 2000 Documents</w:t>
      </w:r>
      <w:r w:rsidRPr="004C5EC1">
        <w:rPr>
          <w:color w:val="CC0000"/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Kim Hames MLA (Housing, Water &amp; Aboriginal) – Acknowledge Rainbow 2000</w:t>
      </w:r>
      <w:r w:rsidRPr="004C5EC1">
        <w:rPr>
          <w:color w:val="CC0000"/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Graham Kierath MLA (Planning &amp; Heritage) – Acknowledge Rainbow 2000</w:t>
      </w:r>
      <w:r w:rsidRPr="004C5EC1">
        <w:rPr>
          <w:color w:val="CC0000"/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99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Council – Nominations Close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99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– Mayoral Advertising Program</w:t>
      </w:r>
      <w:r w:rsidRPr="004C5EC1">
        <w:rPr>
          <w:sz w:val="18"/>
        </w:rPr>
        <w:tab/>
        <w:t>01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Albany Ratepayers &amp; Residents Assoc. (Pres.Wroth) – Candidates invitation</w:t>
      </w:r>
      <w:r w:rsidRPr="004C5EC1">
        <w:rPr>
          <w:color w:val="CC0000"/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Peter Foss MLC (Attorney-General) – Acknowledge Rainbow 2000</w:t>
      </w:r>
      <w:r w:rsidRPr="004C5EC1">
        <w:rPr>
          <w:color w:val="CC0000"/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Mike Board MLA (Works &amp; Services) – Acknowledge Rainbow 2000</w:t>
      </w:r>
      <w:r w:rsidRPr="004C5EC1">
        <w:rPr>
          <w:color w:val="CC0000"/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Mike Board MLA (Works &amp; Services) – Schedule of Community Participation</w:t>
      </w:r>
      <w:r w:rsidRPr="004C5EC1">
        <w:rPr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LAC (Sporton) – Acknowledge Rainbow 2000 : not ACC endorsed</w:t>
      </w:r>
      <w:r w:rsidRPr="004C5EC1">
        <w:rPr>
          <w:color w:val="CC0000"/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IEAust GS (Hale) – Acknowledge Albany 2001 &amp; Rainbow 2000</w:t>
      </w:r>
      <w:r w:rsidRPr="004C5EC1">
        <w:rPr>
          <w:color w:val="CC0000"/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Leisure &amp; Aquatic Centre (Sporton) – Rainbow 2000 Regional Strategy</w:t>
      </w:r>
      <w:r w:rsidRPr="004C5EC1">
        <w:rPr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Tender result – Great Southern VET Review 1999 (WA Dept Education &amp; Training) – Unsuccessful</w:t>
      </w:r>
      <w:r w:rsidRPr="004C5EC1">
        <w:rPr>
          <w:color w:val="CC0000"/>
          <w:sz w:val="18"/>
        </w:rPr>
        <w:tab/>
        <w:t>06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b/>
            <w:bCs/>
            <w:color w:val="CC0000"/>
            <w:sz w:val="18"/>
          </w:rPr>
          <w:t>Albany</w:t>
        </w:r>
      </w:smartTag>
      <w:r w:rsidRPr="004C5EC1">
        <w:rPr>
          <w:b/>
          <w:bCs/>
          <w:color w:val="CC0000"/>
          <w:sz w:val="18"/>
        </w:rPr>
        <w:t xml:space="preserve"> Merchants Association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Wellington</w:t>
          </w:r>
        </w:smartTag>
      </w:smartTag>
      <w:r w:rsidRPr="004C5EC1">
        <w:rPr>
          <w:b/>
          <w:bCs/>
          <w:color w:val="CC0000"/>
          <w:sz w:val="18"/>
        </w:rPr>
        <w:t>) – Invitation to Mayoral review</w:t>
      </w:r>
      <w:r w:rsidRPr="004C5EC1">
        <w:rPr>
          <w:b/>
          <w:bCs/>
          <w:color w:val="CC0000"/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r w:rsidRPr="004C5EC1">
          <w:rPr>
            <w:snapToGrid w:val="0"/>
            <w:color w:val="000000"/>
            <w:sz w:val="18"/>
          </w:rPr>
          <w:t>Albany</w:t>
        </w:r>
      </w:smartTag>
      <w:r w:rsidRPr="004C5EC1">
        <w:rPr>
          <w:snapToGrid w:val="0"/>
          <w:color w:val="000000"/>
          <w:sz w:val="18"/>
        </w:rPr>
        <w:t xml:space="preserve"> Merchants’ Association (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Wellington</w:t>
          </w:r>
        </w:smartTag>
      </w:smartTag>
      <w:r w:rsidRPr="004C5EC1">
        <w:rPr>
          <w:snapToGrid w:val="0"/>
          <w:color w:val="000000"/>
          <w:sz w:val="18"/>
        </w:rPr>
        <w:t xml:space="preserve">) </w:t>
      </w:r>
      <w:r w:rsidRPr="004C5EC1">
        <w:rPr>
          <w:sz w:val="18"/>
        </w:rPr>
        <w:t>– Rainbow 2000 Strategy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napToGrid w:val="0"/>
              <w:color w:val="000000"/>
              <w:sz w:val="18"/>
            </w:rPr>
            <w:t>Albany</w:t>
          </w:r>
        </w:smartTag>
        <w:r w:rsidRPr="004C5EC1">
          <w:rPr>
            <w:snapToGrid w:val="0"/>
            <w:color w:val="00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napToGrid w:val="0"/>
              <w:color w:val="000000"/>
              <w:sz w:val="18"/>
            </w:rPr>
            <w:t>City</w:t>
          </w:r>
        </w:smartTag>
      </w:smartTag>
      <w:r w:rsidRPr="004C5EC1">
        <w:rPr>
          <w:snapToGrid w:val="0"/>
          <w:color w:val="000000"/>
          <w:sz w:val="18"/>
        </w:rPr>
        <w:t xml:space="preserve"> Heart (Burcher) </w:t>
      </w:r>
      <w:r w:rsidRPr="004C5EC1">
        <w:rPr>
          <w:sz w:val="18"/>
        </w:rPr>
        <w:t>– Rainbow 2000 Strategy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Letter – Albany Advertiser – Copy of </w:t>
      </w:r>
      <w:r w:rsidRPr="004C5EC1">
        <w:rPr>
          <w:snapToGrid w:val="0"/>
          <w:color w:val="000000"/>
          <w:sz w:val="18"/>
        </w:rPr>
        <w:t>AMA (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Wellington</w:t>
          </w:r>
        </w:smartTag>
      </w:smartTag>
      <w:r w:rsidRPr="004C5EC1">
        <w:rPr>
          <w:snapToGrid w:val="0"/>
          <w:color w:val="000000"/>
          <w:sz w:val="18"/>
        </w:rPr>
        <w:t>) letter</w:t>
      </w:r>
      <w:r w:rsidRPr="004C5EC1">
        <w:rPr>
          <w:sz w:val="18"/>
        </w:rPr>
        <w:t>– Rainbow 2000 Strategy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Letter – AGS Weekender – Copy of </w:t>
      </w:r>
      <w:r w:rsidRPr="004C5EC1">
        <w:rPr>
          <w:snapToGrid w:val="0"/>
          <w:color w:val="000000"/>
          <w:sz w:val="18"/>
        </w:rPr>
        <w:t>AMA (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Wellington</w:t>
          </w:r>
        </w:smartTag>
      </w:smartTag>
      <w:r w:rsidRPr="004C5EC1">
        <w:rPr>
          <w:snapToGrid w:val="0"/>
          <w:color w:val="000000"/>
          <w:sz w:val="18"/>
        </w:rPr>
        <w:t>) letter</w:t>
      </w:r>
      <w:r w:rsidRPr="004C5EC1">
        <w:rPr>
          <w:sz w:val="18"/>
        </w:rPr>
        <w:t>– Rainbow 2000 Strategy</w:t>
      </w:r>
      <w:r w:rsidRPr="004C5EC1">
        <w:rPr>
          <w:sz w:val="18"/>
        </w:rPr>
        <w:tab/>
        <w:t>07 Apr 1999</w:t>
      </w:r>
    </w:p>
    <w:p w:rsidR="00131FF9" w:rsidRPr="004C5EC1" w:rsidRDefault="00131FF9" w:rsidP="00131FF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Western Districts Progress Assoc. (Elleker)</w:t>
      </w:r>
      <w:r w:rsidRPr="004C5EC1">
        <w:rPr>
          <w:b/>
          <w:bCs/>
          <w:sz w:val="18"/>
        </w:rPr>
        <w:t xml:space="preserve"> –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Lynn Charlesworth – Albany Windfarm Proposal (Candidates position)</w:t>
      </w:r>
      <w:r w:rsidRPr="004C5EC1">
        <w:rPr>
          <w:color w:val="CC0000"/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Western Power (Ebert) – Comments on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Windfarm Proposal</w:t>
      </w:r>
      <w:r w:rsidRPr="004C5EC1">
        <w:rPr>
          <w:color w:val="CC0000"/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Western Districts Progress Assoc. (Don Mears) – Questions of Mayoral candidates</w:t>
      </w:r>
      <w:r w:rsidRPr="004C5EC1">
        <w:rPr>
          <w:color w:val="CC0000"/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Western Districts Progress Assoc. (Don Mears) – Questions of Mayoral candidates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Facsimile – Western Power (Dr Paul Ebert)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Windfarm Proposal and Rainbow 2000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>Letter – Lynn Charlesworth – Albany Windfarm Proposal response and Rainbow 2000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>Facsimile – Western Power (Dr Paul Ebert) – Albany Windfarm Proposal response (Charlesworth)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>Letter – Albany Residents &amp; Ratepayers Assoc. (Wroth) – Accept invitation to meet candidates</w:t>
      </w:r>
      <w:r w:rsidRPr="004C5EC1">
        <w:rPr>
          <w:sz w:val="18"/>
        </w:rPr>
        <w:tab/>
        <w:t>07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 – Candidate Profile (Neil Smithson)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Mayoral Elections 1999</w:t>
      </w:r>
      <w:r w:rsidRPr="004C5EC1">
        <w:rPr>
          <w:sz w:val="18"/>
        </w:rPr>
        <w:tab/>
        <w:t>08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 – How to Vote Card (Neil Smithson)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Mayoral Elections 1999</w:t>
      </w:r>
      <w:r w:rsidRPr="004C5EC1">
        <w:rPr>
          <w:sz w:val="18"/>
        </w:rPr>
        <w:tab/>
        <w:t>08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Farm Fresh Supermarkets (Spanbroek) – Invitation to advertise at centre</w:t>
      </w:r>
      <w:r w:rsidRPr="004C5EC1">
        <w:rPr>
          <w:color w:val="CC0000"/>
          <w:sz w:val="18"/>
        </w:rPr>
        <w:tab/>
        <w:t>08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Daryl Williams MHR (Tangney) – Acknowledge Rainbow 2000</w:t>
      </w:r>
      <w:r w:rsidRPr="004C5EC1">
        <w:rPr>
          <w:color w:val="CC0000"/>
          <w:sz w:val="18"/>
        </w:rPr>
        <w:tab/>
        <w:t>08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Rainbow 2000 Exhibition</w:t>
      </w:r>
      <w:r w:rsidRPr="004C5EC1">
        <w:rPr>
          <w:sz w:val="18"/>
        </w:rPr>
        <w:tab/>
        <w:t>08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Rainbow 2000 Exhibition</w:t>
      </w:r>
      <w:r w:rsidRPr="004C5EC1">
        <w:rPr>
          <w:sz w:val="18"/>
        </w:rPr>
        <w:tab/>
        <w:t>08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Colin Barnett MLA (Resources Development) – Refer Rainbow 2000 to GSDC</w:t>
      </w:r>
      <w:r w:rsidRPr="004C5EC1">
        <w:rPr>
          <w:b/>
          <w:bCs/>
          <w:color w:val="CC0000"/>
          <w:sz w:val="18"/>
        </w:rPr>
        <w:tab/>
        <w:t>09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color w:val="CC0000"/>
              <w:sz w:val="18"/>
            </w:rPr>
            <w:t>Richard Court</w:t>
          </w:r>
        </w:smartTag>
      </w:smartTag>
      <w:r w:rsidRPr="004C5EC1">
        <w:rPr>
          <w:b/>
          <w:bCs/>
          <w:color w:val="CC0000"/>
          <w:sz w:val="18"/>
        </w:rPr>
        <w:t xml:space="preserve"> MLA (Premier) – Acknowledge Rainbow 2000</w:t>
      </w:r>
      <w:r w:rsidRPr="004C5EC1">
        <w:rPr>
          <w:b/>
          <w:bCs/>
          <w:color w:val="CC0000"/>
          <w:sz w:val="18"/>
        </w:rPr>
        <w:tab/>
        <w:t>09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Interview – WIN Television – Candidate Profile</w:t>
      </w:r>
      <w:r w:rsidRPr="004C5EC1">
        <w:rPr>
          <w:sz w:val="18"/>
        </w:rPr>
        <w:tab/>
        <w:t>09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Dr Geetha Mendis – Comments on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Windfarm Proposal</w:t>
      </w:r>
      <w:r w:rsidRPr="004C5EC1">
        <w:rPr>
          <w:color w:val="CC0000"/>
          <w:sz w:val="18"/>
        </w:rPr>
        <w:tab/>
        <w:t>10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Margaret Hotop – Commitment against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Albany Ring Road</w:t>
          </w:r>
        </w:smartTag>
      </w:smartTag>
      <w:r w:rsidRPr="004C5EC1">
        <w:rPr>
          <w:color w:val="CC0000"/>
          <w:sz w:val="18"/>
        </w:rPr>
        <w:t xml:space="preserve"> (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Link Rd</w:t>
          </w:r>
        </w:smartTag>
      </w:smartTag>
      <w:r w:rsidRPr="004C5EC1">
        <w:rPr>
          <w:color w:val="CC0000"/>
          <w:sz w:val="18"/>
        </w:rPr>
        <w:t xml:space="preserve"> / George St)</w:t>
      </w:r>
      <w:r w:rsidRPr="004C5EC1">
        <w:rPr>
          <w:color w:val="CC0000"/>
          <w:sz w:val="18"/>
        </w:rPr>
        <w:tab/>
        <w:t>12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ARRRAG (Hotop) – Commitment to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&amp; Rainbow 2000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Merchants’ Association General Meeting </w:t>
      </w:r>
      <w:r w:rsidRPr="004C5EC1">
        <w:rPr>
          <w:sz w:val="18"/>
        </w:rPr>
        <w:t>– Rainbow 2000 Strategy</w:t>
      </w:r>
      <w:r w:rsidRPr="004C5EC1">
        <w:rPr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Bowling Club Inc.</w:t>
      </w:r>
      <w:r w:rsidRPr="00131FF9">
        <w:rPr>
          <w:b/>
          <w:sz w:val="18"/>
        </w:rPr>
        <w:t xml:space="preserve"> (ALAC)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Darts Association Inc. 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Golf Club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Junior Soccer Association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Ladies Darts Association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131FF9">
            <w:rPr>
              <w:b/>
              <w:snapToGrid w:val="0"/>
              <w:color w:val="000000"/>
              <w:sz w:val="18"/>
            </w:rPr>
            <w:t>Albany</w:t>
          </w:r>
        </w:smartTag>
      </w:smartTag>
      <w:r w:rsidRPr="00131FF9">
        <w:rPr>
          <w:b/>
          <w:snapToGrid w:val="0"/>
          <w:color w:val="000000"/>
          <w:sz w:val="18"/>
        </w:rPr>
        <w:t xml:space="preserve"> Shotokan Karate Club 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Softball Association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131FF9">
            <w:rPr>
              <w:b/>
              <w:snapToGrid w:val="0"/>
              <w:color w:val="000000"/>
              <w:sz w:val="18"/>
            </w:rPr>
            <w:t>Albany</w:t>
          </w:r>
        </w:smartTag>
      </w:smartTag>
      <w:r w:rsidRPr="00131FF9">
        <w:rPr>
          <w:b/>
          <w:snapToGrid w:val="0"/>
          <w:color w:val="000000"/>
          <w:sz w:val="18"/>
        </w:rPr>
        <w:t xml:space="preserve"> Squash Centre 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Squash Club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131FF9">
            <w:rPr>
              <w:b/>
              <w:sz w:val="18"/>
            </w:rPr>
            <w:t>Albany</w:t>
          </w:r>
        </w:smartTag>
      </w:smartTag>
      <w:r w:rsidRPr="00131FF9">
        <w:rPr>
          <w:b/>
          <w:sz w:val="18"/>
        </w:rPr>
        <w:t xml:space="preserve"> Surf Life Saving Club Inc.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Swimming Club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131FF9">
            <w:rPr>
              <w:b/>
              <w:snapToGrid w:val="0"/>
              <w:color w:val="000000"/>
              <w:sz w:val="18"/>
            </w:rPr>
            <w:t>Albany</w:t>
          </w:r>
        </w:smartTag>
      </w:smartTag>
      <w:r w:rsidRPr="00131FF9">
        <w:rPr>
          <w:b/>
          <w:snapToGrid w:val="0"/>
          <w:color w:val="000000"/>
          <w:sz w:val="18"/>
        </w:rPr>
        <w:t xml:space="preserve"> Ten Pin Bowl 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Ten Pin Bowling Association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napToGrid w:val="0"/>
          <w:color w:val="000000"/>
          <w:sz w:val="18"/>
        </w:rPr>
      </w:pPr>
      <w:r w:rsidRPr="00131FF9">
        <w:rPr>
          <w:b/>
          <w:sz w:val="18"/>
        </w:rPr>
        <w:t xml:space="preserve">Presentation – </w:t>
      </w:r>
      <w:r w:rsidRPr="00131FF9">
        <w:rPr>
          <w:b/>
          <w:snapToGrid w:val="0"/>
          <w:color w:val="000000"/>
          <w:sz w:val="18"/>
        </w:rPr>
        <w:t>Albany Water Skiing Club Inc.</w:t>
      </w:r>
      <w:r w:rsidRPr="00131FF9">
        <w:rPr>
          <w:b/>
          <w:sz w:val="18"/>
        </w:rPr>
        <w:t xml:space="preserve">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Great Southern Cricket Association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Great Southern Soccer Association </w:t>
      </w:r>
      <w:r w:rsidRPr="00131FF9">
        <w:rPr>
          <w:b/>
          <w:snapToGrid w:val="0"/>
          <w:color w:val="000000"/>
          <w:sz w:val="18"/>
        </w:rPr>
        <w:t>(</w:t>
      </w:r>
      <w:r w:rsidRPr="00131FF9">
        <w:rPr>
          <w:b/>
          <w:sz w:val="18"/>
        </w:rPr>
        <w:t xml:space="preserve">ALAC)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10) – DoTaRS : Rural Plan, a Federal Government Initiative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30) – BHP Minerals Exploration Licence E70-2210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&amp; Districts Trotting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</w:t>
          </w:r>
          <w:r w:rsidRPr="004C5EC1">
            <w:rPr>
              <w:snapToGrid w:val="0"/>
              <w:color w:val="000000"/>
              <w:sz w:val="18"/>
            </w:rPr>
            <w:t>lbany</w:t>
          </w:r>
        </w:smartTag>
      </w:smartTag>
      <w:r w:rsidRPr="004C5EC1">
        <w:rPr>
          <w:snapToGrid w:val="0"/>
          <w:color w:val="000000"/>
          <w:sz w:val="18"/>
        </w:rPr>
        <w:t xml:space="preserve"> 4WD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Albany Angling Club Inc.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Athletic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Aussie Masters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Basketball Association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Billiards &amp; Snooker Association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BMX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Boating &amp; Offshore Fishing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Bridge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Cricket Association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Cycling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 xml:space="preserve">Lawn Tennis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Australia</w:t>
          </w:r>
        </w:smartTag>
      </w:smartTag>
      <w:r w:rsidRPr="004C5EC1">
        <w:rPr>
          <w:snapToGrid w:val="0"/>
          <w:color w:val="000000"/>
          <w:sz w:val="18"/>
        </w:rPr>
        <w:t xml:space="preserve"> (WA) Inc.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Leisure &amp; Aquatic Centre Management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Pistol Club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Racing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Rifle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Scuba Diving Academy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Soapbox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Soccer Federation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Speedway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Sprint Kart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napToGrid w:val="0"/>
              <w:color w:val="000000"/>
              <w:sz w:val="18"/>
            </w:rPr>
            <w:t>Albany</w:t>
          </w:r>
        </w:smartTag>
      </w:smartTag>
      <w:r w:rsidRPr="004C5EC1">
        <w:rPr>
          <w:snapToGrid w:val="0"/>
          <w:color w:val="000000"/>
          <w:sz w:val="18"/>
        </w:rPr>
        <w:t xml:space="preserve"> Taekwondo Club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Teeball Association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Triathlon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Albany Turf Club &amp; Equestrian Association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Volleyball Association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Albany Water Polo Association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Collingwood Park Cricket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Denmark-Walpole Football Club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Emu Point Bowling &amp; Tennis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Great Southern Australian Rules Football League Association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Great Southern Hockey Association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Submission – Great Southern Lawn Bowls Association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Great Southern Street Machine Association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Middleton Beach Bowling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North Albany Football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Princess Royal Sailing Club Inc.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Railways Football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napToGrid w:val="0"/>
              <w:color w:val="000000"/>
              <w:sz w:val="18"/>
            </w:rPr>
            <w:t>Rainbow</w:t>
          </w:r>
        </w:smartTag>
        <w:r w:rsidRPr="004C5EC1">
          <w:rPr>
            <w:snapToGrid w:val="0"/>
            <w:color w:val="00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napToGrid w:val="0"/>
              <w:color w:val="000000"/>
              <w:sz w:val="18"/>
            </w:rPr>
            <w:t>Coast</w:t>
          </w:r>
        </w:smartTag>
      </w:smartTag>
      <w:r w:rsidRPr="004C5EC1">
        <w:rPr>
          <w:snapToGrid w:val="0"/>
          <w:color w:val="000000"/>
          <w:sz w:val="18"/>
        </w:rPr>
        <w:t xml:space="preserve"> Raiders Basketball Team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Royals Football &amp; Sporting Club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Sporting Shooters' Association of Australia Inc.</w:t>
      </w:r>
      <w:r w:rsidRPr="004C5EC1">
        <w:rPr>
          <w:sz w:val="18"/>
        </w:rPr>
        <w:t xml:space="preserve"> </w:t>
      </w:r>
      <w:r w:rsidRPr="004C5EC1">
        <w:rPr>
          <w:snapToGrid w:val="0"/>
          <w:color w:val="000000"/>
          <w:sz w:val="18"/>
        </w:rPr>
        <w:t>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WA Ministry of Sport &amp; Recreation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Submission – </w:t>
      </w:r>
      <w:r w:rsidRPr="004C5EC1">
        <w:rPr>
          <w:snapToGrid w:val="0"/>
          <w:color w:val="000000"/>
          <w:sz w:val="18"/>
        </w:rPr>
        <w:t>WA State Masters' Games Association (</w:t>
      </w:r>
      <w:r w:rsidRPr="004C5EC1">
        <w:rPr>
          <w:sz w:val="18"/>
        </w:rPr>
        <w:t>ALAC) –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Facsimile – </w:t>
      </w:r>
      <w:r w:rsidRPr="004C5EC1">
        <w:rPr>
          <w:snapToGrid w:val="0"/>
          <w:color w:val="000000"/>
          <w:sz w:val="18"/>
        </w:rPr>
        <w:t>RadioWest &amp; HotFM</w:t>
      </w:r>
      <w:r w:rsidRPr="004C5EC1">
        <w:rPr>
          <w:sz w:val="18"/>
        </w:rPr>
        <w:t xml:space="preserve"> – Advertisement for Mayoral Campaign &amp; Rainbow 2000 Strategy</w:t>
      </w:r>
      <w:r w:rsidRPr="004C5EC1">
        <w:rPr>
          <w:sz w:val="18"/>
        </w:rPr>
        <w:tab/>
        <w:t>13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>Facsimile – Dr Geetha Mendis – Albany Windfarm Proposal response and Rainbow 2000</w:t>
      </w:r>
      <w:r w:rsidRPr="004C5EC1">
        <w:rPr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Hon Richard Court</w:t>
          </w:r>
        </w:smartTag>
      </w:smartTag>
      <w:r w:rsidRPr="004C5EC1">
        <w:rPr>
          <w:sz w:val="18"/>
        </w:rPr>
        <w:t xml:space="preserve"> MLA (Premier) – Comments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Windfarm Proposal</w:t>
      </w:r>
      <w:r w:rsidRPr="004C5EC1">
        <w:rPr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Facsimile – Hon Colin Barnett MLA (Res.Dev.) – Comments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Windfarm Proposal</w:t>
      </w:r>
      <w:r w:rsidRPr="004C5EC1">
        <w:rPr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 xml:space="preserve">Facsimile – Hon Cheryl Edwardes MLA (Environment) – Comments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Windfarm Proposal</w:t>
      </w:r>
      <w:r w:rsidRPr="004C5EC1">
        <w:rPr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napToGrid w:val="0"/>
          <w:color w:val="000000"/>
          <w:sz w:val="18"/>
        </w:rPr>
      </w:pPr>
      <w:r w:rsidRPr="004C5EC1">
        <w:rPr>
          <w:sz w:val="18"/>
        </w:rPr>
        <w:t>Promotional – Western Power – Western Power’s regional wind energy systems</w:t>
      </w:r>
      <w:r w:rsidRPr="004C5EC1">
        <w:rPr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Interview – Radio National 6AL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Mayoral Candidate Profile</w:t>
      </w:r>
      <w:r w:rsidRPr="004C5EC1">
        <w:rPr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Fluor Daniel Australia (Sinclair) – Acknowledge Albany 2001 &amp; Rainbow 2000</w:t>
      </w:r>
      <w:r w:rsidRPr="004C5EC1">
        <w:rPr>
          <w:color w:val="CC0000"/>
          <w:sz w:val="18"/>
        </w:rPr>
        <w:tab/>
        <w:t>14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Lower Kalgan Progress Assoc. (Hutchinson) – Mayoral candidates session</w:t>
      </w:r>
      <w:r w:rsidRPr="004C5EC1">
        <w:rPr>
          <w:color w:val="CC0000"/>
          <w:sz w:val="18"/>
        </w:rPr>
        <w:tab/>
        <w:t>14 Apr 1999</w:t>
      </w:r>
    </w:p>
    <w:p w:rsidR="00AB4D60" w:rsidRPr="00001CC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01CCF">
        <w:rPr>
          <w:b/>
          <w:sz w:val="18"/>
        </w:rPr>
        <w:t xml:space="preserve">Presentation – Albany Waterways Management Authority – </w:t>
      </w:r>
      <w:r w:rsidR="00001CCF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001CCF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001CCF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001CCF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001CCF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001CCF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001CCF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001CCF" w:rsidRPr="00001CCF">
        <w:rPr>
          <w:b/>
          <w:color w:val="003300"/>
          <w:sz w:val="18"/>
          <w:szCs w:val="18"/>
        </w:rPr>
        <w:t xml:space="preserve"> </w:t>
      </w:r>
      <w:r w:rsidR="00001CCF" w:rsidRPr="00001CCF">
        <w:rPr>
          <w:b/>
          <w:sz w:val="18"/>
          <w:szCs w:val="18"/>
        </w:rPr>
        <w:t>2000</w:t>
      </w:r>
      <w:r w:rsidR="00001CCF" w:rsidRPr="00001CCF">
        <w:rPr>
          <w:b/>
          <w:sz w:val="18"/>
          <w:szCs w:val="18"/>
          <w:vertAlign w:val="superscript"/>
        </w:rPr>
        <w:t xml:space="preserve">© </w:t>
      </w:r>
      <w:r w:rsidRPr="00001CCF">
        <w:rPr>
          <w:b/>
          <w:sz w:val="18"/>
        </w:rPr>
        <w:t>Regional Strategy</w:t>
      </w:r>
      <w:r w:rsidRPr="00001CCF">
        <w:rPr>
          <w:b/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Criddle to inspect ring road options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Slow going for drilling rig (WH Sirus)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Coastal area not right location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Hickman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Bretagne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France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Wind tower height understated (Pickup, Elleker)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PER needed for wind farm (Charlesworth, Gledhow)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Rainbow 2000 Exhibition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40) – Anzacs : where it all began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15) – Albany City Council elections – Candidate profiles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Rainbow 2000 Exhibition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15) – Alison Goode for Mayor</w:t>
      </w:r>
      <w:r w:rsidRPr="004C5EC1">
        <w:rPr>
          <w:sz w:val="18"/>
        </w:rPr>
        <w:tab/>
        <w:t>15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Colin Barnett MLA (Resources Development)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Windfarm</w:t>
      </w:r>
      <w:r w:rsidRPr="004C5EC1">
        <w:rPr>
          <w:color w:val="CC0000"/>
          <w:sz w:val="18"/>
        </w:rPr>
        <w:tab/>
        <w:t>16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Colin Barnett MLA (Resources Development) – Albany City Council elections</w:t>
      </w:r>
      <w:r w:rsidRPr="004C5EC1">
        <w:rPr>
          <w:sz w:val="18"/>
        </w:rPr>
        <w:tab/>
        <w:t>16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Angela Mende (Kempsey, NSW) – Comments on ‘phasing out the dole’</w:t>
      </w:r>
      <w:r w:rsidRPr="004C5EC1">
        <w:rPr>
          <w:color w:val="CC0000"/>
          <w:sz w:val="18"/>
        </w:rPr>
        <w:tab/>
        <w:t>16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Angela Mende (Kempsey, NSW) – Response to her comments on ‘phasing out the dole’</w:t>
      </w:r>
      <w:r w:rsidRPr="004C5EC1">
        <w:rPr>
          <w:sz w:val="18"/>
        </w:rPr>
        <w:tab/>
        <w:t>16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 Farm Public Meeting – Elleker Hall</w:t>
      </w:r>
      <w:r w:rsidRPr="004C5EC1">
        <w:rPr>
          <w:sz w:val="18"/>
        </w:rPr>
        <w:tab/>
        <w:t>18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Radio Hot FM &amp; 6VA – Rainbow 2000 Strategy &amp; Exhibition</w:t>
      </w:r>
      <w:r w:rsidRPr="004C5EC1">
        <w:rPr>
          <w:sz w:val="18"/>
        </w:rPr>
        <w:tab/>
        <w:t>19-30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Western Districts Progress Assoc. (Don Mears) – Mayoral candidate response</w:t>
      </w:r>
      <w:r w:rsidRPr="004C5EC1">
        <w:rPr>
          <w:sz w:val="18"/>
        </w:rPr>
        <w:tab/>
        <w:t>19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ITC Ltd (Wettenhall) – Request election policy statement for farm forestry</w:t>
      </w:r>
      <w:r w:rsidRPr="004C5EC1">
        <w:rPr>
          <w:color w:val="CC0000"/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ITC Ltd (Wettenhall) – Mayoral candidate response &amp; Rainbow 2000</w:t>
      </w:r>
      <w:r w:rsidRPr="004C5EC1">
        <w:rPr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APFL : Copy ITC Ltd (Wettenhall) response &amp; Rainbow 2000</w:t>
      </w:r>
      <w:r w:rsidRPr="004C5EC1">
        <w:rPr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TimberCorp : Copy ITC Ltd (Wettenhall) response &amp; Rainbow 2000</w:t>
      </w:r>
      <w:r w:rsidRPr="004C5EC1">
        <w:rPr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Kevin Prince MLA : Copy ITC Ltd (Wettenhall) response &amp; Rainbow 2000</w:t>
      </w:r>
      <w:r w:rsidRPr="004C5EC1">
        <w:rPr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APH&amp;FPG (Barton) – Request election policy statement for waterfront</w:t>
      </w:r>
      <w:r w:rsidRPr="004C5EC1">
        <w:rPr>
          <w:color w:val="CC0000"/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APH&amp;FPG (Barton) – Mayoral candidate response &amp; Rainbow 2000</w:t>
      </w:r>
      <w:r w:rsidRPr="004C5EC1">
        <w:rPr>
          <w:sz w:val="18"/>
        </w:rPr>
        <w:tab/>
        <w:t>20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Great Southern Finance Association </w:t>
      </w:r>
      <w:r w:rsidR="00131FF9">
        <w:rPr>
          <w:b/>
          <w:sz w:val="18"/>
        </w:rPr>
        <w:t>(</w:t>
      </w:r>
      <w:smartTag w:uri="urn:schemas-microsoft-com:office:smarttags" w:element="City">
        <w:smartTag w:uri="urn:schemas-microsoft-com:office:smarttags" w:element="place">
          <w:r w:rsidR="00131FF9">
            <w:rPr>
              <w:b/>
              <w:sz w:val="18"/>
            </w:rPr>
            <w:t>Albany</w:t>
          </w:r>
        </w:smartTag>
      </w:smartTag>
      <w:r w:rsidR="00131FF9">
        <w:rPr>
          <w:b/>
          <w:sz w:val="18"/>
        </w:rPr>
        <w:t xml:space="preserve">) </w:t>
      </w:r>
      <w:r w:rsidRPr="00131FF9">
        <w:rPr>
          <w:b/>
          <w:sz w:val="18"/>
        </w:rPr>
        <w:t xml:space="preserve">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20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City">
        <w:smartTag w:uri="urn:schemas-microsoft-com:office:smarttags" w:element="place">
          <w:r w:rsidRPr="00131FF9">
            <w:rPr>
              <w:b/>
              <w:sz w:val="18"/>
            </w:rPr>
            <w:t>Albany</w:t>
          </w:r>
        </w:smartTag>
      </w:smartTag>
      <w:r w:rsidRPr="00131FF9">
        <w:rPr>
          <w:b/>
          <w:sz w:val="18"/>
        </w:rPr>
        <w:t xml:space="preserve"> Residents’ &amp; Ratepayers’ Association – Mayoral Public Forum</w:t>
      </w:r>
      <w:r w:rsidRPr="00131FF9">
        <w:rPr>
          <w:b/>
          <w:sz w:val="18"/>
        </w:rPr>
        <w:tab/>
        <w:t>20 Apr 1999</w:t>
      </w:r>
    </w:p>
    <w:p w:rsidR="00AB4D60" w:rsidRPr="004C5EC1" w:rsidRDefault="00B33C13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Book</w:t>
      </w:r>
      <w:r w:rsidR="00AB4D60" w:rsidRPr="004C5EC1">
        <w:rPr>
          <w:b/>
          <w:bCs/>
          <w:sz w:val="18"/>
        </w:rPr>
        <w:t xml:space="preserve"> – </w:t>
      </w:r>
      <w:smartTag w:uri="urn:schemas-microsoft-com:office:smarttags" w:element="City">
        <w:r w:rsidR="00AB4D60" w:rsidRPr="004C5EC1">
          <w:rPr>
            <w:b/>
            <w:bCs/>
            <w:sz w:val="18"/>
          </w:rPr>
          <w:t>Albany</w:t>
        </w:r>
      </w:smartTag>
      <w:r w:rsidR="00AB4D60" w:rsidRPr="004C5EC1">
        <w:rPr>
          <w:b/>
          <w:bCs/>
          <w:sz w:val="18"/>
        </w:rPr>
        <w:t xml:space="preserve"> : Port with a past and a future (Les Johnson) – </w:t>
      </w:r>
      <w:smartTag w:uri="urn:schemas-microsoft-com:office:smarttags" w:element="place">
        <w:smartTag w:uri="urn:schemas-microsoft-com:office:smarttags" w:element="PlaceName">
          <w:r w:rsidR="00AB4D60" w:rsidRPr="004C5EC1">
            <w:rPr>
              <w:b/>
              <w:bCs/>
              <w:sz w:val="18"/>
            </w:rPr>
            <w:t>Albany</w:t>
          </w:r>
        </w:smartTag>
        <w:r w:rsidR="00AB4D60"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="00AB4D60" w:rsidRPr="004C5EC1">
            <w:rPr>
              <w:b/>
              <w:bCs/>
              <w:sz w:val="18"/>
            </w:rPr>
            <w:t>Port</w:t>
          </w:r>
        </w:smartTag>
      </w:smartTag>
      <w:r w:rsidR="00AB4D60" w:rsidRPr="004C5EC1">
        <w:rPr>
          <w:b/>
          <w:bCs/>
          <w:sz w:val="18"/>
        </w:rPr>
        <w:t xml:space="preserve"> Authority</w:t>
      </w:r>
      <w:r w:rsidR="00AB4D60" w:rsidRPr="004C5EC1">
        <w:rPr>
          <w:b/>
          <w:bCs/>
          <w:sz w:val="18"/>
        </w:rPr>
        <w:tab/>
        <w:t>20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Norman Moore MLC (Tourism) – Acknowledge Rainbow 2000 Regional Strategy</w:t>
      </w:r>
      <w:r w:rsidRPr="004C5EC1">
        <w:rPr>
          <w:color w:val="CC0000"/>
          <w:sz w:val="18"/>
        </w:rPr>
        <w:tab/>
        <w:t>21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WA Science &amp; Technology Forum</w:t>
      </w:r>
      <w:r w:rsidRPr="004C5EC1">
        <w:rPr>
          <w:sz w:val="18"/>
        </w:rPr>
        <w:tab/>
        <w:t>21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r w:rsidRPr="00131FF9">
          <w:rPr>
            <w:b/>
            <w:sz w:val="18"/>
          </w:rPr>
          <w:t>Kalgan</w:t>
        </w:r>
      </w:smartTag>
      <w:r w:rsidRPr="00131FF9">
        <w:rPr>
          <w:b/>
          <w:sz w:val="18"/>
        </w:rPr>
        <w:t xml:space="preserve"> Progress Association – Mayoral Public Forum</w:t>
      </w:r>
      <w:r w:rsidRPr="00131FF9">
        <w:rPr>
          <w:b/>
          <w:sz w:val="18"/>
        </w:rPr>
        <w:tab/>
        <w:t>21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RAPI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 (</w:t>
      </w:r>
      <w:smartTag w:uri="urn:schemas-microsoft-com:office:smarttags" w:element="City">
        <w:r w:rsidRPr="004C5EC1">
          <w:rPr>
            <w:color w:val="CC0000"/>
            <w:sz w:val="18"/>
          </w:rPr>
          <w:t>Jennings</w:t>
        </w:r>
      </w:smartTag>
      <w:r w:rsidRPr="004C5EC1">
        <w:rPr>
          <w:color w:val="CC0000"/>
          <w:sz w:val="18"/>
        </w:rPr>
        <w:t xml:space="preserve">) – State Planning Conference 2001: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regional possibility</w:t>
      </w:r>
      <w:r w:rsidRPr="004C5EC1">
        <w:rPr>
          <w:color w:val="CC0000"/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Rainbow 2000 Exhibition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Starters ready, lights on, runners in the barrier (Sutherland)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CBD cultural precinct mooted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Poll comment offends (Hardy-Atkins, Morrison, Barber, King)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11) – Mayoral candidate profiles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47) – Albany Ring Road Action Group – Thank you to candidates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Cautious public support for wind farm plan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Hundreds march in protest of foreshore plan</w:t>
      </w:r>
      <w:r w:rsidRPr="004C5EC1">
        <w:rPr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Exhibition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Town Hall</w:t>
          </w:r>
        </w:smartTag>
      </w:smartTag>
      <w:r w:rsidRPr="004C5EC1">
        <w:rPr>
          <w:b/>
          <w:bCs/>
          <w:sz w:val="18"/>
        </w:rPr>
        <w:t xml:space="preserve"> – Rainbow 2000 Regional Strategy &amp; Mayoral Campaign</w:t>
      </w:r>
      <w:r w:rsidRPr="004C5EC1">
        <w:rPr>
          <w:b/>
          <w:bCs/>
          <w:sz w:val="18"/>
        </w:rPr>
        <w:tab/>
        <w:t>22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(Anthony) – Ageing population to strain tax system</w:t>
      </w:r>
      <w:r w:rsidRPr="004C5EC1">
        <w:rPr>
          <w:sz w:val="18"/>
        </w:rPr>
        <w:tab/>
        <w:t>24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40) – Retail trading (Woolworths Albany Closed 26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>)</w:t>
      </w:r>
      <w:r w:rsidRPr="004C5EC1">
        <w:rPr>
          <w:sz w:val="18"/>
        </w:rPr>
        <w:tab/>
        <w:t>24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1999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1999</w:t>
      </w:r>
    </w:p>
    <w:p w:rsidR="00AB4D60" w:rsidRPr="00F80A8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F80A81">
        <w:rPr>
          <w:b/>
          <w:color w:val="CC0000"/>
          <w:sz w:val="18"/>
        </w:rPr>
        <w:t>Letter from – Management Solutions (SEGRA Convenor) – Invitation to keynote 1999 Conference</w:t>
      </w:r>
      <w:r w:rsidRPr="00F80A81">
        <w:rPr>
          <w:b/>
          <w:color w:val="CC0000"/>
          <w:sz w:val="18"/>
        </w:rPr>
        <w:tab/>
        <w:t>26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hyperlink r:id="rId26" w:history="1">
        <w:r w:rsidRPr="00884123">
          <w:rPr>
            <w:rStyle w:val="Hyperlink"/>
            <w:sz w:val="18"/>
          </w:rPr>
          <w:t>a Joint Gift to the Mayor of Albany</w:t>
        </w:r>
      </w:hyperlink>
      <w:r w:rsidRPr="004C5EC1">
        <w:rPr>
          <w:sz w:val="18"/>
        </w:rPr>
        <w:t xml:space="preserve">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</w:t>
      </w:r>
      <w:r w:rsidRPr="004C5EC1">
        <w:rPr>
          <w:sz w:val="18"/>
        </w:rPr>
        <w:tab/>
        <w:t>27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hyperlink r:id="rId27" w:history="1">
        <w:r w:rsidR="00884123" w:rsidRPr="00884123">
          <w:rPr>
            <w:rStyle w:val="Hyperlink"/>
            <w:sz w:val="18"/>
          </w:rPr>
          <w:t>a Joint Gift to the Mayor of Albany</w:t>
        </w:r>
      </w:hyperlink>
      <w:r w:rsidR="00884123" w:rsidRPr="004C5EC1">
        <w:rPr>
          <w:sz w:val="18"/>
        </w:rPr>
        <w:t xml:space="preserve"> </w:t>
      </w:r>
      <w:r w:rsidRPr="004C5EC1">
        <w:rPr>
          <w:sz w:val="18"/>
        </w:rPr>
        <w:t>– Albany Port User Liaison Group</w:t>
      </w:r>
      <w:r w:rsidRPr="004C5EC1">
        <w:rPr>
          <w:sz w:val="18"/>
        </w:rPr>
        <w:tab/>
        <w:t>27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hyperlink r:id="rId28" w:history="1">
        <w:r w:rsidR="00884123" w:rsidRPr="00884123">
          <w:rPr>
            <w:rStyle w:val="Hyperlink"/>
            <w:sz w:val="18"/>
          </w:rPr>
          <w:t>a Joint Gift to the Mayor of Albany</w:t>
        </w:r>
      </w:hyperlink>
      <w:r w:rsidR="00884123" w:rsidRPr="004C5EC1">
        <w:rPr>
          <w:sz w:val="18"/>
        </w:rPr>
        <w:t xml:space="preserve"> </w:t>
      </w:r>
      <w:r w:rsidRPr="004C5EC1">
        <w:rPr>
          <w:sz w:val="18"/>
        </w:rPr>
        <w:t xml:space="preserve">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</w:t>
      </w:r>
      <w:r w:rsidRPr="004C5EC1">
        <w:rPr>
          <w:sz w:val="18"/>
        </w:rPr>
        <w:tab/>
        <w:t>27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hyperlink r:id="rId29" w:history="1">
        <w:r w:rsidR="00884123" w:rsidRPr="00884123">
          <w:rPr>
            <w:rStyle w:val="Hyperlink"/>
            <w:sz w:val="18"/>
          </w:rPr>
          <w:t>a Joint Gift to the Mayor of Albany</w:t>
        </w:r>
      </w:hyperlink>
      <w:r w:rsidR="00884123" w:rsidRPr="004C5EC1">
        <w:rPr>
          <w:sz w:val="18"/>
        </w:rPr>
        <w:t xml:space="preserve"> </w:t>
      </w:r>
      <w:r w:rsidRPr="004C5EC1">
        <w:rPr>
          <w:sz w:val="18"/>
        </w:rPr>
        <w:t xml:space="preserve">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</w:t>
      </w:r>
      <w:r w:rsidRPr="004C5EC1">
        <w:rPr>
          <w:sz w:val="18"/>
        </w:rPr>
        <w:tab/>
        <w:t>27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PlaceName">
          <w:r w:rsidRPr="00131FF9">
            <w:rPr>
              <w:b/>
              <w:sz w:val="18"/>
            </w:rPr>
            <w:t>Albany</w:t>
          </w:r>
        </w:smartTag>
        <w:r w:rsidRPr="00131FF9">
          <w:rPr>
            <w:b/>
            <w:sz w:val="18"/>
          </w:rPr>
          <w:t xml:space="preserve"> </w:t>
        </w:r>
        <w:smartTag w:uri="urn:schemas-microsoft-com:office:smarttags" w:element="PlaceName">
          <w:r w:rsidRPr="00131FF9">
            <w:rPr>
              <w:b/>
              <w:sz w:val="18"/>
            </w:rPr>
            <w:t>TAFE</w:t>
          </w:r>
        </w:smartTag>
        <w:r w:rsidRPr="00131FF9">
          <w:rPr>
            <w:b/>
            <w:sz w:val="18"/>
          </w:rPr>
          <w:t xml:space="preserve"> </w:t>
        </w:r>
        <w:smartTag w:uri="urn:schemas-microsoft-com:office:smarttags" w:element="PlaceType">
          <w:r w:rsidRPr="00131FF9">
            <w:rPr>
              <w:b/>
              <w:sz w:val="18"/>
            </w:rPr>
            <w:t>College</w:t>
          </w:r>
        </w:smartTag>
      </w:smartTag>
      <w:r w:rsidRPr="00131FF9">
        <w:rPr>
          <w:b/>
          <w:sz w:val="18"/>
        </w:rPr>
        <w:t xml:space="preserve"> – Hospitality &amp; Tourism Students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Strategy</w:t>
      </w:r>
      <w:r w:rsidRPr="00131FF9">
        <w:rPr>
          <w:b/>
          <w:sz w:val="18"/>
        </w:rPr>
        <w:tab/>
        <w:t>27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131FF9">
            <w:rPr>
              <w:b/>
              <w:sz w:val="18"/>
            </w:rPr>
            <w:t>Albany</w:t>
          </w:r>
        </w:smartTag>
      </w:smartTag>
      <w:r w:rsidRPr="00131FF9">
        <w:rPr>
          <w:b/>
          <w:sz w:val="18"/>
        </w:rPr>
        <w:t xml:space="preserve"> Historical Society (Old Gaol)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 xml:space="preserve">© </w:t>
      </w:r>
      <w:r w:rsidR="00131FF9" w:rsidRPr="004C5EC1">
        <w:rPr>
          <w:b/>
          <w:bCs/>
          <w:sz w:val="18"/>
        </w:rPr>
        <w:t>Regional Strategy</w:t>
      </w:r>
      <w:r w:rsidRPr="00131FF9">
        <w:rPr>
          <w:b/>
          <w:sz w:val="18"/>
        </w:rPr>
        <w:tab/>
        <w:t>27 Apr 1999</w:t>
      </w:r>
    </w:p>
    <w:p w:rsidR="00AB4D60" w:rsidRPr="00131FF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1FF9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131FF9">
            <w:rPr>
              <w:b/>
              <w:sz w:val="18"/>
            </w:rPr>
            <w:t>Albany</w:t>
          </w:r>
        </w:smartTag>
      </w:smartTag>
      <w:r w:rsidRPr="00131FF9">
        <w:rPr>
          <w:b/>
          <w:sz w:val="18"/>
        </w:rPr>
        <w:t xml:space="preserve"> Chamber of Commerce &amp; Industry (Members Forum) – </w:t>
      </w:r>
      <w:r w:rsidR="00131FF9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131FF9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131FF9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131FF9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131FF9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131FF9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131FF9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131FF9" w:rsidRPr="00001CCF">
        <w:rPr>
          <w:b/>
          <w:color w:val="003300"/>
          <w:sz w:val="18"/>
          <w:szCs w:val="18"/>
        </w:rPr>
        <w:t xml:space="preserve"> </w:t>
      </w:r>
      <w:r w:rsidR="00131FF9" w:rsidRPr="00001CCF">
        <w:rPr>
          <w:b/>
          <w:sz w:val="18"/>
          <w:szCs w:val="18"/>
        </w:rPr>
        <w:t>2000</w:t>
      </w:r>
      <w:r w:rsidR="00131FF9" w:rsidRPr="00001CCF">
        <w:rPr>
          <w:b/>
          <w:sz w:val="18"/>
          <w:szCs w:val="18"/>
          <w:vertAlign w:val="superscript"/>
        </w:rPr>
        <w:t>©</w:t>
      </w:r>
      <w:r w:rsidRPr="00131FF9">
        <w:rPr>
          <w:b/>
          <w:sz w:val="18"/>
        </w:rPr>
        <w:tab/>
        <w:t>29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relocation concept ecologically unviable (Inglis,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In favour of wind farm plan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Schur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 lose rail link to steam train tourists</w:t>
      </w:r>
      <w:r w:rsidRPr="004C5EC1">
        <w:rPr>
          <w:sz w:val="18"/>
        </w:rPr>
        <w:tab/>
        <w:t>29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Accord blocks houses / visionary, says Prince</w:t>
      </w:r>
      <w:r w:rsidRPr="004C5EC1">
        <w:rPr>
          <w:sz w:val="18"/>
        </w:rPr>
        <w:tab/>
        <w:t>30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Australian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(Withers) – Rainbow 2000 Regional Strategy</w:t>
      </w:r>
      <w:r w:rsidRPr="004C5EC1">
        <w:rPr>
          <w:sz w:val="18"/>
        </w:rPr>
        <w:tab/>
        <w:t>30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Statement – Rainbow 2000 Project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Employment Synopsis</w:t>
      </w:r>
      <w:r w:rsidRPr="004C5EC1">
        <w:rPr>
          <w:b/>
          <w:bCs/>
          <w:color w:val="800000"/>
          <w:sz w:val="18"/>
          <w:highlight w:val="yellow"/>
        </w:rPr>
        <w:tab/>
        <w:t>30 Apr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Facsimile – John Howard MHR (Prime Minister) – Rainbow 2000 &amp; Employment Synopsis</w:t>
      </w:r>
      <w:r w:rsidRPr="004C5EC1">
        <w:rPr>
          <w:b/>
          <w:bCs/>
          <w:sz w:val="18"/>
        </w:rPr>
        <w:tab/>
        <w:t>30 Apr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(Page 16) – The lost cities of our hinterland (Rothwell)</w:t>
      </w:r>
      <w:r w:rsidRPr="004C5EC1">
        <w:rPr>
          <w:sz w:val="18"/>
        </w:rPr>
        <w:tab/>
        <w:t>01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Program - SEGRA 1999 – Maroochydore</w:t>
      </w:r>
      <w:r w:rsidRPr="004C5EC1">
        <w:rPr>
          <w:sz w:val="18"/>
        </w:rPr>
        <w:tab/>
        <w:t>01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1999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– Election Day</w:t>
      </w:r>
      <w:r w:rsidRPr="004C5EC1">
        <w:rPr>
          <w:sz w:val="18"/>
        </w:rPr>
        <w:tab/>
        <w:t>01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Chris Evans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Labor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) – Acknowledge Rainbow 2000</w:t>
      </w:r>
      <w:r w:rsidRPr="004C5EC1">
        <w:rPr>
          <w:color w:val="CC0000"/>
          <w:sz w:val="18"/>
        </w:rPr>
        <w:tab/>
        <w:t>05 May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WA State Budget 2000 – Securing our future (Transport / Roads &amp; Infrastructure)</w:t>
      </w:r>
      <w:r w:rsidRPr="004C5EC1">
        <w:rPr>
          <w:sz w:val="18"/>
        </w:rPr>
        <w:tab/>
        <w:t>May 1999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The Esplanade Hotel Legends Club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03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City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first council</w:t>
      </w:r>
      <w:r w:rsidRPr="004C5EC1">
        <w:rPr>
          <w:sz w:val="18"/>
        </w:rPr>
        <w:tab/>
        <w:t>04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City’s first mayor thanks anti-development stance</w:t>
      </w:r>
      <w:r w:rsidRPr="004C5EC1">
        <w:rPr>
          <w:sz w:val="18"/>
        </w:rPr>
        <w:tab/>
        <w:t>04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Foreshore support shrinks</w:t>
      </w:r>
      <w:r w:rsidRPr="004C5EC1">
        <w:rPr>
          <w:sz w:val="18"/>
        </w:rPr>
        <w:tab/>
        <w:t>04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Election result a ‘green backlash’ (Denmark SC)</w:t>
      </w:r>
      <w:r w:rsidRPr="004C5EC1">
        <w:rPr>
          <w:sz w:val="18"/>
        </w:rPr>
        <w:tab/>
        <w:t>04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Election results in ‘lost opportunity’ (Amato,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Harbour reclamation ‘easy way out’ (Kemp,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Time to rejoice (Paver,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Sad end to grand vision ? (Gill,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Reclamation still an issue (Gill,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Rizzo &amp; Associates – Proposal for consultancy support : Albany Commercial Strategy</w:t>
      </w:r>
      <w:r w:rsidRPr="004C5EC1">
        <w:rPr>
          <w:sz w:val="18"/>
        </w:rPr>
        <w:tab/>
        <w:t>07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3) – Poll tips foreshore future : politicians</w:t>
      </w:r>
      <w:r w:rsidRPr="004C5EC1">
        <w:rPr>
          <w:sz w:val="18"/>
        </w:rPr>
        <w:tab/>
        <w:t>07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Goode choice for Mayor</w:t>
      </w:r>
      <w:r w:rsidRPr="004C5EC1">
        <w:rPr>
          <w:sz w:val="18"/>
        </w:rPr>
        <w:tab/>
        <w:t>07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No more shopping centres (Albany City Heart)</w:t>
      </w:r>
      <w:r w:rsidRPr="004C5EC1">
        <w:rPr>
          <w:sz w:val="18"/>
        </w:rPr>
        <w:tab/>
        <w:t>13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Office National Tourism (McCarthy) – Albany 2001 Re-enactment unsuccessful</w:t>
      </w:r>
      <w:r w:rsidRPr="004C5EC1">
        <w:rPr>
          <w:color w:val="CC0000"/>
          <w:sz w:val="18"/>
        </w:rPr>
        <w:tab/>
        <w:t>17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Science &amp; Technology Forum</w:t>
      </w:r>
      <w:r w:rsidRPr="004C5EC1">
        <w:rPr>
          <w:sz w:val="18"/>
        </w:rPr>
        <w:tab/>
        <w:t>19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(99016) – Consulting services to Review Commercial Strategy</w:t>
      </w:r>
      <w:r w:rsidRPr="004C5EC1">
        <w:rPr>
          <w:sz w:val="18"/>
        </w:rPr>
        <w:tab/>
        <w:t>19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Albany City Council (Mayor Goode) – Request to present Rainbow 2000 to Council</w:t>
      </w:r>
      <w:r w:rsidRPr="004C5EC1">
        <w:rPr>
          <w:sz w:val="18"/>
        </w:rPr>
        <w:tab/>
        <w:t>19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Foreshore tag ‘unwarranted’</w:t>
      </w:r>
      <w:r w:rsidRPr="004C5EC1">
        <w:rPr>
          <w:sz w:val="18"/>
        </w:rPr>
        <w:tab/>
        <w:t>20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PlaceName">
        <w:r w:rsidRPr="004C5EC1">
          <w:rPr>
            <w:sz w:val="18"/>
          </w:rPr>
          <w:t>First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City</w:t>
        </w:r>
      </w:smartTag>
      <w:r w:rsidRPr="004C5EC1">
        <w:rPr>
          <w:sz w:val="18"/>
        </w:rPr>
        <w:t xml:space="preserve"> mayor a good listener (Barton,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City Council (Mayor Goode) – Request to present Rainbow 2000 to Council</w:t>
      </w:r>
      <w:r w:rsidRPr="004C5EC1">
        <w:rPr>
          <w:sz w:val="18"/>
        </w:rPr>
        <w:tab/>
        <w:t>21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SA Office Deputy Premier (Hockey) – Development Assessment Panel Model (DAPM)</w:t>
      </w:r>
      <w:r w:rsidRPr="004C5EC1">
        <w:rPr>
          <w:sz w:val="18"/>
        </w:rPr>
        <w:tab/>
        <w:t>24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Rhonda Parker MLA (Community Services) – Acknowledge Rainbow 2000</w:t>
      </w:r>
      <w:r w:rsidRPr="004C5EC1">
        <w:rPr>
          <w:color w:val="CC0000"/>
          <w:sz w:val="18"/>
        </w:rPr>
        <w:tab/>
        <w:t>24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Cr calls for late item ban (Cr Milton Evans)</w:t>
      </w:r>
      <w:r w:rsidRPr="004C5EC1">
        <w:rPr>
          <w:sz w:val="18"/>
        </w:rPr>
        <w:tab/>
        <w:t>25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6) – Transport rules set for overhaul</w:t>
      </w:r>
      <w:r w:rsidRPr="004C5EC1">
        <w:rPr>
          <w:sz w:val="18"/>
        </w:rPr>
        <w:tab/>
        <w:t>25 May 1999</w:t>
      </w:r>
    </w:p>
    <w:p w:rsidR="006C445F" w:rsidRPr="004C5EC1" w:rsidRDefault="006C445F" w:rsidP="006C445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</w:t>
      </w:r>
      <w:r w:rsidR="00617AED" w:rsidRPr="004C5EC1">
        <w:rPr>
          <w:b/>
          <w:color w:val="FF0000"/>
          <w:sz w:val="18"/>
          <w:highlight w:val="yellow"/>
        </w:rPr>
        <w:t>Aboriginal</w:t>
      </w:r>
      <w:r w:rsidRPr="004C5EC1">
        <w:rPr>
          <w:b/>
          <w:color w:val="FF0000"/>
          <w:sz w:val="18"/>
          <w:highlight w:val="yellow"/>
        </w:rPr>
        <w:t xml:space="preserve"> Reconciliation – State Govt.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color w:val="FF0000"/>
              <w:sz w:val="18"/>
              <w:highlight w:val="yellow"/>
            </w:rPr>
            <w:t>Queensland</w:t>
          </w:r>
        </w:smartTag>
      </w:smartTag>
      <w:r w:rsidRPr="004C5EC1">
        <w:rPr>
          <w:b/>
          <w:color w:val="FF0000"/>
          <w:sz w:val="18"/>
          <w:highlight w:val="yellow"/>
        </w:rPr>
        <w:t xml:space="preserve"> (Peter Beattie, Premier)</w:t>
      </w:r>
      <w:r w:rsidRPr="004C5EC1">
        <w:rPr>
          <w:b/>
          <w:color w:val="FF0000"/>
          <w:sz w:val="18"/>
          <w:highlight w:val="yellow"/>
        </w:rPr>
        <w:tab/>
        <w:t>26 May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3300"/>
          <w:sz w:val="18"/>
        </w:rPr>
      </w:pPr>
      <w:r w:rsidRPr="00884123">
        <w:rPr>
          <w:b/>
          <w:bCs/>
          <w:color w:val="003300"/>
          <w:sz w:val="18"/>
        </w:rPr>
        <w:t>Letter – Hon Murray Criddle MLC (Transport) – Rainbow 2000 Regional Strategy</w:t>
      </w:r>
      <w:r w:rsidRPr="00884123">
        <w:rPr>
          <w:b/>
          <w:bCs/>
          <w:color w:val="003300"/>
          <w:sz w:val="18"/>
        </w:rPr>
        <w:tab/>
        <w:t>26 May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884123">
        <w:rPr>
          <w:b/>
          <w:bCs/>
          <w:color w:val="0000FF"/>
          <w:sz w:val="18"/>
        </w:rPr>
        <w:t>Letter – Hon Graham Kierath MLA (Planning) – Rainbow 2000 Regional Strategy</w:t>
      </w:r>
      <w:r w:rsidRPr="00884123">
        <w:rPr>
          <w:b/>
          <w:bCs/>
          <w:color w:val="0000FF"/>
          <w:sz w:val="18"/>
        </w:rPr>
        <w:tab/>
        <w:t>26 May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884123">
        <w:rPr>
          <w:b/>
          <w:bCs/>
          <w:color w:val="0000FF"/>
          <w:sz w:val="18"/>
        </w:rPr>
        <w:t>Letter – Hon Kevin Prince MLA (</w:t>
      </w:r>
      <w:smartTag w:uri="urn:schemas-microsoft-com:office:smarttags" w:element="City">
        <w:smartTag w:uri="urn:schemas-microsoft-com:office:smarttags" w:element="place">
          <w:r w:rsidRPr="00884123">
            <w:rPr>
              <w:b/>
              <w:bCs/>
              <w:color w:val="0000FF"/>
              <w:sz w:val="18"/>
            </w:rPr>
            <w:t>Albany</w:t>
          </w:r>
        </w:smartTag>
      </w:smartTag>
      <w:r w:rsidRPr="00884123">
        <w:rPr>
          <w:b/>
          <w:bCs/>
          <w:color w:val="0000FF"/>
          <w:sz w:val="18"/>
        </w:rPr>
        <w:t>) – Rainbow 2000 Regional Strategy</w:t>
      </w:r>
      <w:r w:rsidRPr="00884123">
        <w:rPr>
          <w:b/>
          <w:bCs/>
          <w:color w:val="0000FF"/>
          <w:sz w:val="18"/>
        </w:rPr>
        <w:tab/>
        <w:t>26 May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884123">
        <w:rPr>
          <w:b/>
          <w:bCs/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884123">
            <w:rPr>
              <w:b/>
              <w:bCs/>
              <w:color w:val="0000FF"/>
              <w:sz w:val="18"/>
            </w:rPr>
            <w:t>Hon Richard Court</w:t>
          </w:r>
        </w:smartTag>
      </w:smartTag>
      <w:r w:rsidRPr="00884123">
        <w:rPr>
          <w:b/>
          <w:bCs/>
          <w:color w:val="0000FF"/>
          <w:sz w:val="18"/>
        </w:rPr>
        <w:t xml:space="preserve"> MLA (Premier) – Rainbow 2000 Regional Strategy</w:t>
      </w:r>
      <w:r w:rsidRPr="00884123">
        <w:rPr>
          <w:b/>
          <w:bCs/>
          <w:color w:val="0000FF"/>
          <w:sz w:val="18"/>
        </w:rPr>
        <w:tab/>
        <w:t>26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Ring Road Debate : Residents push chips on rail</w:t>
      </w:r>
      <w:r w:rsidRPr="004C5EC1">
        <w:rPr>
          <w:sz w:val="18"/>
        </w:rPr>
        <w:tab/>
        <w:t>27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Ring Road Debate : Mill not aligned to ring road : George</w:t>
      </w:r>
      <w:r w:rsidRPr="004C5EC1">
        <w:rPr>
          <w:sz w:val="18"/>
        </w:rPr>
        <w:tab/>
        <w:t>27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Ring Road Debate : Minister backs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 xml:space="preserve"> site</w:t>
      </w:r>
      <w:r w:rsidRPr="004C5EC1">
        <w:rPr>
          <w:sz w:val="18"/>
        </w:rPr>
        <w:tab/>
        <w:t>27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Woodchip industry is ‘not a pariah’ : George</w:t>
      </w:r>
      <w:r w:rsidRPr="004C5EC1">
        <w:rPr>
          <w:sz w:val="18"/>
        </w:rPr>
        <w:tab/>
        <w:t>27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Western Power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Wind Farm Proposal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 Plaza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28-29 May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Western Power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 Farm Proposal (Elleker Progress Hall)</w:t>
      </w:r>
      <w:r w:rsidRPr="004C5EC1">
        <w:rPr>
          <w:sz w:val="18"/>
        </w:rPr>
        <w:tab/>
        <w:t>30 May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Launch of </w:t>
      </w:r>
      <w:hyperlink r:id="rId30" w:history="1">
        <w:r w:rsidRPr="004C5EC1">
          <w:rPr>
            <w:rStyle w:val="Hyperlink"/>
            <w:sz w:val="18"/>
          </w:rPr>
          <w:t>www.smithsonplanning.com.au</w:t>
        </w:r>
      </w:hyperlink>
      <w:r w:rsidRPr="004C5EC1">
        <w:rPr>
          <w:sz w:val="18"/>
        </w:rPr>
        <w:t xml:space="preserve"> – Rainbow 2000 Regional Strategy</w:t>
      </w:r>
      <w:r w:rsidRPr="004C5EC1">
        <w:rPr>
          <w:sz w:val="18"/>
        </w:rPr>
        <w:tab/>
        <w:t>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NT Dept Industry &amp; Business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Gardner</w:t>
          </w:r>
        </w:smartTag>
      </w:smartTag>
      <w:r w:rsidRPr="004C5EC1">
        <w:rPr>
          <w:sz w:val="18"/>
        </w:rPr>
        <w:t>) – Development Assessment Panel Model (DAPM)</w:t>
      </w:r>
      <w:r w:rsidRPr="004C5EC1">
        <w:rPr>
          <w:sz w:val="18"/>
        </w:rPr>
        <w:tab/>
        <w:t>03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Employment campaign faces opposition (AEDU)</w:t>
      </w:r>
      <w:r w:rsidRPr="004C5EC1">
        <w:rPr>
          <w:sz w:val="18"/>
        </w:rPr>
        <w:tab/>
        <w:t>03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Technology &amp; Industry Advisory Council (White) – Feedback from Seminar</w:t>
      </w:r>
      <w:r w:rsidRPr="004C5EC1">
        <w:rPr>
          <w:color w:val="CC0000"/>
          <w:sz w:val="18"/>
        </w:rPr>
        <w:tab/>
        <w:t>04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Technology &amp; Industry Advisory Council : Else-where-ability (Probert)</w:t>
      </w:r>
      <w:r w:rsidRPr="004C5EC1">
        <w:rPr>
          <w:b/>
          <w:bCs/>
          <w:sz w:val="18"/>
        </w:rPr>
        <w:tab/>
        <w:t>04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WA Dept Education &amp; Training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Aquaculture Centre</w:t>
      </w:r>
      <w:r w:rsidRPr="004C5EC1">
        <w:rPr>
          <w:sz w:val="18"/>
        </w:rPr>
        <w:tab/>
        <w:t>04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Mt.Martin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Regional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Botanical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06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Main Roads &amp; GSDC – Road maintenance services</w:t>
      </w:r>
      <w:r w:rsidRPr="004C5EC1">
        <w:rPr>
          <w:sz w:val="18"/>
        </w:rPr>
        <w:tab/>
        <w:t>10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(New Airport - Hoax)</w:t>
      </w:r>
      <w:r w:rsidRPr="004C5EC1">
        <w:rPr>
          <w:sz w:val="18"/>
        </w:rPr>
        <w:tab/>
        <w:t>10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40) – Proposed Canola Crushing Plant (P995142)</w:t>
      </w:r>
      <w:r w:rsidRPr="004C5EC1">
        <w:rPr>
          <w:sz w:val="18"/>
        </w:rPr>
        <w:tab/>
        <w:t>10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42)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(Coordinator)</w:t>
      </w:r>
      <w:r w:rsidRPr="004C5EC1">
        <w:rPr>
          <w:sz w:val="18"/>
        </w:rPr>
        <w:tab/>
        <w:t>10 Jun 1999</w:t>
      </w:r>
    </w:p>
    <w:p w:rsidR="00AB4D60" w:rsidRPr="003009A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3009AC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3009AC">
            <w:rPr>
              <w:b/>
              <w:bCs/>
              <w:color w:val="CC0000"/>
              <w:sz w:val="18"/>
            </w:rPr>
            <w:t>Albany</w:t>
          </w:r>
        </w:smartTag>
      </w:smartTag>
      <w:r w:rsidR="00B160E2" w:rsidRPr="003009AC">
        <w:rPr>
          <w:b/>
          <w:bCs/>
          <w:color w:val="CC0000"/>
          <w:sz w:val="18"/>
        </w:rPr>
        <w:t xml:space="preserve"> CC</w:t>
      </w:r>
      <w:r w:rsidRPr="003009AC">
        <w:rPr>
          <w:b/>
          <w:bCs/>
          <w:color w:val="CC0000"/>
          <w:sz w:val="18"/>
        </w:rPr>
        <w:t xml:space="preserve"> (Goode) </w:t>
      </w:r>
      <w:hyperlink r:id="rId31" w:history="1">
        <w:r w:rsidRPr="003009AC">
          <w:rPr>
            <w:rStyle w:val="Hyperlink"/>
            <w:b/>
            <w:bCs/>
            <w:color w:val="CC0000"/>
            <w:sz w:val="18"/>
          </w:rPr>
          <w:t>– Accept briefing on Rainbow 2000 when able</w:t>
        </w:r>
      </w:hyperlink>
      <w:r w:rsidRPr="003009AC">
        <w:rPr>
          <w:b/>
          <w:bCs/>
          <w:color w:val="CC0000"/>
          <w:sz w:val="18"/>
        </w:rPr>
        <w:tab/>
        <w:t>14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Chamber of Commerce &amp; Industry (Chantor) – Thank you for Rainbow 2000</w:t>
      </w:r>
      <w:r w:rsidRPr="004C5EC1">
        <w:rPr>
          <w:color w:val="CC0000"/>
          <w:sz w:val="18"/>
        </w:rPr>
        <w:tab/>
        <w:t>15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65) – Property : Location the common link in renewal process</w:t>
      </w:r>
      <w:r w:rsidRPr="004C5EC1">
        <w:rPr>
          <w:sz w:val="18"/>
        </w:rPr>
        <w:tab/>
        <w:t>16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65) – Tourism vital to SW future, councils told</w:t>
      </w:r>
      <w:r w:rsidRPr="004C5EC1">
        <w:rPr>
          <w:sz w:val="18"/>
        </w:rPr>
        <w:tab/>
        <w:t>16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Setback for port containerisation plan</w:t>
      </w:r>
      <w:r w:rsidRPr="004C5EC1">
        <w:rPr>
          <w:sz w:val="18"/>
        </w:rPr>
        <w:tab/>
        <w:t>17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12) – Kierath : I have a dream for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19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44) – Residents unveil Leighton plan</w:t>
      </w:r>
      <w:r w:rsidRPr="004C5EC1">
        <w:rPr>
          <w:sz w:val="18"/>
        </w:rPr>
        <w:tab/>
        <w:t>19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Vic Dept Infrastructure (Allen) – Development Assessment Panel Model (DAPM)</w:t>
      </w:r>
      <w:r w:rsidRPr="004C5EC1">
        <w:rPr>
          <w:sz w:val="18"/>
        </w:rPr>
        <w:tab/>
        <w:t>21 Jun 1999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PlaceName">
          <w:r w:rsidRPr="004C4402">
            <w:rPr>
              <w:b/>
              <w:sz w:val="18"/>
            </w:rPr>
            <w:t>Goode</w:t>
          </w:r>
        </w:smartTag>
        <w:r w:rsidRPr="004C4402">
          <w:rPr>
            <w:b/>
            <w:sz w:val="18"/>
          </w:rPr>
          <w:t xml:space="preserve"> </w:t>
        </w:r>
        <w:smartTag w:uri="urn:schemas-microsoft-com:office:smarttags" w:element="PlaceType">
          <w:r w:rsidRPr="004C4402">
            <w:rPr>
              <w:b/>
              <w:sz w:val="18"/>
            </w:rPr>
            <w:t>Beach</w:t>
          </w:r>
        </w:smartTag>
      </w:smartTag>
      <w:r w:rsidRPr="004C4402">
        <w:rPr>
          <w:b/>
          <w:sz w:val="18"/>
        </w:rPr>
        <w:t xml:space="preserve"> Progress Association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23 Jun 1999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PlaceName">
          <w:r w:rsidRPr="004C4402">
            <w:rPr>
              <w:b/>
              <w:sz w:val="18"/>
            </w:rPr>
            <w:t>South</w:t>
          </w:r>
        </w:smartTag>
        <w:r w:rsidRPr="004C4402">
          <w:rPr>
            <w:b/>
            <w:sz w:val="18"/>
          </w:rPr>
          <w:t xml:space="preserve"> </w:t>
        </w:r>
        <w:smartTag w:uri="urn:schemas-microsoft-com:office:smarttags" w:element="PlaceType">
          <w:r w:rsidRPr="004C4402">
            <w:rPr>
              <w:b/>
              <w:sz w:val="18"/>
            </w:rPr>
            <w:t>Coast</w:t>
          </w:r>
        </w:smartTag>
      </w:smartTag>
      <w:r w:rsidRPr="004C4402">
        <w:rPr>
          <w:b/>
          <w:sz w:val="18"/>
        </w:rPr>
        <w:t xml:space="preserve"> Progress Association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23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1) – Kierath makes grab for planning power (Appeals)</w:t>
      </w:r>
      <w:r w:rsidRPr="004C5EC1">
        <w:rPr>
          <w:sz w:val="18"/>
        </w:rPr>
        <w:tab/>
        <w:t>25 Jun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(Big Weekend) – Welcome back Ritter (Perth City Planner)</w:t>
      </w:r>
      <w:r w:rsidRPr="004C5EC1">
        <w:rPr>
          <w:sz w:val="18"/>
        </w:rPr>
        <w:tab/>
        <w:t>26 Jun 1999</w:t>
      </w:r>
    </w:p>
    <w:p w:rsidR="00AB4D60" w:rsidRPr="003009A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3009AC">
        <w:rPr>
          <w:b/>
          <w:bCs/>
          <w:color w:val="CC0000"/>
          <w:sz w:val="18"/>
        </w:rPr>
        <w:t xml:space="preserve">Letter from – Hon Murray Criddle </w:t>
      </w:r>
      <w:r w:rsidR="00C266BD">
        <w:rPr>
          <w:b/>
          <w:bCs/>
          <w:color w:val="CC0000"/>
          <w:sz w:val="18"/>
        </w:rPr>
        <w:t xml:space="preserve">MLC </w:t>
      </w:r>
      <w:r w:rsidRPr="003009AC">
        <w:rPr>
          <w:b/>
          <w:bCs/>
          <w:color w:val="CC0000"/>
          <w:sz w:val="18"/>
        </w:rPr>
        <w:t xml:space="preserve">(Transport) – </w:t>
      </w:r>
      <w:hyperlink r:id="rId32" w:history="1">
        <w:r w:rsidRPr="003009AC">
          <w:rPr>
            <w:rStyle w:val="Hyperlink"/>
            <w:b/>
            <w:bCs/>
            <w:color w:val="CC0000"/>
            <w:sz w:val="18"/>
          </w:rPr>
          <w:t>Albany port relocation not an option</w:t>
        </w:r>
      </w:hyperlink>
      <w:r w:rsidRPr="003009AC">
        <w:rPr>
          <w:b/>
          <w:bCs/>
          <w:color w:val="CC0000"/>
          <w:sz w:val="18"/>
        </w:rPr>
        <w:tab/>
        <w:t>29 Jun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6) – Special Edition</w:t>
      </w:r>
      <w:r w:rsidRPr="004C5EC1">
        <w:rPr>
          <w:sz w:val="18"/>
        </w:rPr>
        <w:tab/>
        <w:t>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Christ Church Chronicle (Walkabout) – Smithson contest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mayoral election</w:t>
      </w:r>
      <w:r w:rsidRPr="004C5EC1">
        <w:rPr>
          <w:sz w:val="18"/>
        </w:rPr>
        <w:tab/>
        <w:t>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Council ‘misled’ (Dufty,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CBD has say on Heart rate</w:t>
      </w:r>
      <w:r w:rsidRPr="004C5EC1">
        <w:rPr>
          <w:sz w:val="18"/>
        </w:rPr>
        <w:tab/>
        <w:t>01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Albany City Heart : Do you know how little we cost ?</w:t>
      </w:r>
      <w:r w:rsidRPr="004C5EC1">
        <w:rPr>
          <w:sz w:val="18"/>
        </w:rPr>
        <w:tab/>
        <w:t>01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16) – Novel approach to raising green issues (Shavian) </w:t>
      </w:r>
      <w:r w:rsidRPr="004C5EC1">
        <w:rPr>
          <w:sz w:val="18"/>
        </w:rPr>
        <w:tab/>
        <w:t>01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Minerals &amp; Energy – Dangerous Goods Transport Reform</w:t>
      </w:r>
      <w:r w:rsidRPr="004C5EC1">
        <w:rPr>
          <w:sz w:val="18"/>
        </w:rPr>
        <w:tab/>
        <w:t>01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Weekend Australian (Page 8) – PM backs attack on ‘welfare culture’ </w:t>
      </w:r>
      <w:r w:rsidRPr="004C5EC1">
        <w:rPr>
          <w:sz w:val="18"/>
        </w:rPr>
        <w:tab/>
        <w:t>03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8) – PM eyes poverty trap </w:t>
      </w:r>
      <w:r w:rsidRPr="004C5EC1">
        <w:rPr>
          <w:sz w:val="18"/>
        </w:rPr>
        <w:tab/>
        <w:t>03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Southern Cross Forum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Wheatbelt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DC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Narrogin Forum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Wheatbelt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DC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Mill motion rushed : Councillor regrets move (Cr Evans)</w:t>
      </w:r>
      <w:r w:rsidRPr="004C5EC1">
        <w:rPr>
          <w:sz w:val="18"/>
        </w:rPr>
        <w:tab/>
        <w:t>13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Residents not wanted on committee (Albany Ring Road)</w:t>
      </w:r>
      <w:r w:rsidRPr="004C5EC1">
        <w:rPr>
          <w:sz w:val="18"/>
        </w:rPr>
        <w:tab/>
        <w:t>13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We’ll push for rail : Criddle</w:t>
      </w:r>
      <w:r w:rsidRPr="004C5EC1">
        <w:rPr>
          <w:sz w:val="18"/>
        </w:rPr>
        <w:tab/>
        <w:t>13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4) – Forum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(Regional Development)</w:t>
      </w:r>
      <w:r w:rsidRPr="004C5EC1">
        <w:rPr>
          <w:sz w:val="18"/>
        </w:rPr>
        <w:tab/>
        <w:t>13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22) : CBH Corporate Restructure (Cooperative to Company)</w:t>
      </w:r>
      <w:r w:rsidRPr="004C5EC1">
        <w:rPr>
          <w:sz w:val="18"/>
        </w:rPr>
        <w:tab/>
        <w:t>15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16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Hon Richard Court</w:t>
          </w:r>
        </w:smartTag>
      </w:smartTag>
      <w:r w:rsidRPr="004C5EC1">
        <w:rPr>
          <w:b/>
          <w:bCs/>
          <w:sz w:val="18"/>
        </w:rPr>
        <w:t xml:space="preserve"> MLA (Premier) – Rainbow 2000 Regional Strategy</w:t>
      </w:r>
      <w:r w:rsidRPr="004C5EC1">
        <w:rPr>
          <w:b/>
          <w:bCs/>
          <w:sz w:val="18"/>
        </w:rPr>
        <w:tab/>
        <w:t>17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lastRenderedPageBreak/>
        <w:t>Letter – Hon Cheryl Edwardes MLA (Environment) – Rainbow 2000 Regional Strategy</w:t>
      </w:r>
      <w:r w:rsidRPr="004C5EC1">
        <w:rPr>
          <w:b/>
          <w:bCs/>
          <w:sz w:val="18"/>
        </w:rPr>
        <w:tab/>
        <w:t>17 Jul 1999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  <w:lang w:val="fr-FR"/>
        </w:rPr>
      </w:pPr>
      <w:r w:rsidRPr="007D1DC9">
        <w:rPr>
          <w:b/>
          <w:bCs/>
          <w:sz w:val="18"/>
          <w:lang w:val="fr-FR"/>
        </w:rPr>
        <w:t xml:space="preserve">Media Statement – Hon Kevin Prince MLA (Albany) – </w:t>
      </w:r>
      <w:hyperlink r:id="rId33" w:history="1">
        <w:r w:rsidRPr="007D1DC9">
          <w:rPr>
            <w:rStyle w:val="Hyperlink"/>
            <w:b/>
            <w:bCs/>
            <w:sz w:val="18"/>
            <w:lang w:val="fr-FR"/>
          </w:rPr>
          <w:t>Multi-user port infrastructure</w:t>
        </w:r>
      </w:hyperlink>
      <w:r w:rsidRPr="007D1DC9">
        <w:rPr>
          <w:b/>
          <w:bCs/>
          <w:sz w:val="18"/>
          <w:lang w:val="fr-FR"/>
        </w:rPr>
        <w:tab/>
        <w:t>17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Mandurah Forum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Peel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DC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– Strategic Planning Workshop</w:t>
      </w:r>
      <w:r w:rsidRPr="004C5EC1">
        <w:rPr>
          <w:sz w:val="18"/>
        </w:rPr>
        <w:tab/>
        <w:t>20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 xml:space="preserve"> chip mill site gets green light</w:t>
      </w:r>
      <w:r w:rsidRPr="004C5EC1">
        <w:rPr>
          <w:sz w:val="18"/>
        </w:rPr>
        <w:tab/>
        <w:t>20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Site decision prompts rail call</w:t>
      </w:r>
      <w:r w:rsidRPr="004C5EC1">
        <w:rPr>
          <w:sz w:val="18"/>
        </w:rPr>
        <w:tab/>
        <w:t>20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Geraldton Forum (Mid-West DC)</w:t>
      </w:r>
      <w:r w:rsidRPr="004C5EC1">
        <w:rPr>
          <w:sz w:val="18"/>
        </w:rPr>
        <w:tab/>
        <w:t>21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Carnarvon Forum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Gascoyne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DC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Residents urge coastal protection </w:t>
      </w:r>
      <w:r w:rsidRPr="004C5EC1">
        <w:rPr>
          <w:sz w:val="18"/>
        </w:rPr>
        <w:tab/>
        <w:t>22 Jul 1999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Seminar – WA Dept Regional Development : Karratha Forum (Pilbara DC)</w:t>
      </w:r>
      <w:r w:rsidRPr="007D1DC9">
        <w:rPr>
          <w:sz w:val="18"/>
          <w:lang w:val="sv-SE"/>
        </w:rPr>
        <w:tab/>
        <w:t>22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Kununurra Forum (KDC)</w:t>
      </w:r>
      <w:r w:rsidRPr="004C5EC1">
        <w:rPr>
          <w:sz w:val="18"/>
        </w:rPr>
        <w:tab/>
        <w:t>22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Broome Forum (KDC)</w:t>
      </w:r>
      <w:r w:rsidRPr="004C5EC1">
        <w:rPr>
          <w:sz w:val="18"/>
        </w:rPr>
        <w:tab/>
        <w:t>23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Paul Omodei (Local Government) – Acknowledge Rainbow 2000 &amp; Albany 2001</w:t>
      </w:r>
      <w:r w:rsidRPr="004C5EC1">
        <w:rPr>
          <w:color w:val="CC0000"/>
          <w:sz w:val="18"/>
        </w:rPr>
        <w:tab/>
        <w:t>26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Colin Barnett (Resources Dev.) – Acknowledge Rainbow 2000 &amp; Albany 2001</w:t>
      </w:r>
      <w:r w:rsidRPr="004C5EC1">
        <w:rPr>
          <w:color w:val="CC0000"/>
          <w:sz w:val="18"/>
        </w:rPr>
        <w:tab/>
        <w:t>26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WA Dept Regional Development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 xml:space="preserve"> Forum (GEDC)</w:t>
      </w:r>
      <w:r w:rsidRPr="004C5EC1">
        <w:rPr>
          <w:sz w:val="18"/>
        </w:rPr>
        <w:tab/>
        <w:t>28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Esperance Forum (GEDC)</w:t>
      </w:r>
      <w:r w:rsidRPr="004C5EC1">
        <w:rPr>
          <w:sz w:val="18"/>
        </w:rPr>
        <w:tab/>
        <w:t>28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Timber companies back chips on road</w:t>
      </w:r>
      <w:r w:rsidRPr="004C5EC1">
        <w:rPr>
          <w:sz w:val="18"/>
        </w:rPr>
        <w:tab/>
        <w:t>29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PlaceName">
        <w:r w:rsidRPr="004C5EC1">
          <w:rPr>
            <w:sz w:val="18"/>
          </w:rPr>
          <w:t>Anzac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Park</w:t>
        </w:r>
      </w:smartTag>
      <w:r w:rsidRPr="004C5EC1">
        <w:rPr>
          <w:sz w:val="18"/>
        </w:rPr>
        <w:t xml:space="preserve"> is one of the best ideas (Demarteau,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Residents prepare for fight following chip mill decision </w:t>
      </w:r>
      <w:r w:rsidRPr="004C5EC1">
        <w:rPr>
          <w:sz w:val="18"/>
        </w:rPr>
        <w:tab/>
        <w:t>29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Frenchman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 development plan upheld </w:t>
      </w:r>
      <w:r w:rsidRPr="004C5EC1">
        <w:rPr>
          <w:sz w:val="18"/>
        </w:rPr>
        <w:tab/>
        <w:t>29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Norman Moore (Tourism) – Acknowledge Rainbow 2000 &amp; Albany 2001</w:t>
      </w:r>
      <w:r w:rsidRPr="004C5EC1">
        <w:rPr>
          <w:color w:val="CC0000"/>
          <w:sz w:val="18"/>
        </w:rPr>
        <w:tab/>
        <w:t>30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Max Evans (Finance) – Acknowledge Rainbow 2000 &amp; Albany 2001</w:t>
      </w:r>
      <w:r w:rsidRPr="004C5EC1">
        <w:rPr>
          <w:color w:val="CC0000"/>
          <w:sz w:val="18"/>
        </w:rPr>
        <w:tab/>
        <w:t>30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Doug Shave (Lands) – Acknowledge Rainbow 2000 &amp; Albany 2001</w:t>
      </w:r>
      <w:r w:rsidRPr="004C5EC1">
        <w:rPr>
          <w:color w:val="CC0000"/>
          <w:sz w:val="18"/>
        </w:rPr>
        <w:tab/>
        <w:t>30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Invitation – WA Dept Regional Development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Forum (GSDC)</w:t>
      </w:r>
      <w:r w:rsidRPr="004C5EC1">
        <w:rPr>
          <w:sz w:val="18"/>
        </w:rPr>
        <w:tab/>
        <w:t>30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WA Dept Regional Development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Forum (GSDC)</w:t>
      </w:r>
      <w:r w:rsidRPr="004C5EC1">
        <w:rPr>
          <w:sz w:val="18"/>
        </w:rPr>
        <w:tab/>
        <w:t>30 Jul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Regional Development : Bunbury Forum (SWDC)</w:t>
      </w:r>
      <w:r w:rsidRPr="004C5EC1">
        <w:rPr>
          <w:sz w:val="18"/>
        </w:rPr>
        <w:tab/>
        <w:t>30 Jul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7) – Preparing the way</w:t>
      </w:r>
      <w:r w:rsidRPr="004C5EC1">
        <w:rPr>
          <w:sz w:val="18"/>
        </w:rPr>
        <w:tab/>
        <w:t>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884123">
        <w:rPr>
          <w:b/>
          <w:bCs/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884123">
            <w:rPr>
              <w:b/>
              <w:bCs/>
              <w:color w:val="0000FF"/>
              <w:sz w:val="18"/>
            </w:rPr>
            <w:t>Hon Richard Court</w:t>
          </w:r>
        </w:smartTag>
      </w:smartTag>
      <w:r w:rsidRPr="00884123">
        <w:rPr>
          <w:b/>
          <w:bCs/>
          <w:color w:val="0000FF"/>
          <w:sz w:val="18"/>
        </w:rPr>
        <w:t xml:space="preserve"> MLA (Premier) – Rainbow 2000 Regional Strategy</w:t>
      </w:r>
      <w:r w:rsidRPr="00884123">
        <w:rPr>
          <w:b/>
          <w:bCs/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884123">
        <w:rPr>
          <w:b/>
          <w:bCs/>
          <w:color w:val="0000FF"/>
          <w:sz w:val="18"/>
        </w:rPr>
        <w:t>Letter – Hon John Howard MHR (Prime Minister) – Rainbow 2000 Regional Strategy</w:t>
      </w:r>
      <w:r w:rsidRPr="00884123">
        <w:rPr>
          <w:b/>
          <w:bCs/>
          <w:color w:val="0000FF"/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Federal Members (26) – Rainbow 2000 Regional Strategy</w:t>
      </w:r>
      <w:r w:rsidRPr="004C5EC1">
        <w:rPr>
          <w:b/>
          <w:bCs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Hon Kim Beazley MHR (Brand)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Julie Bishop MHR (Curtin)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Hon Graham Edwards MHR (Cowan)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Jane Gerick MHR (Canning)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Barry Haase MHR (</w:t>
      </w:r>
      <w:smartTag w:uri="urn:schemas-microsoft-com:office:smarttags" w:element="City">
        <w:smartTag w:uri="urn:schemas-microsoft-com:office:smarttags" w:element="place">
          <w:r w:rsidRPr="00884123">
            <w:rPr>
              <w:color w:val="0000FF"/>
              <w:sz w:val="18"/>
            </w:rPr>
            <w:t>Kalgoorlie</w:t>
          </w:r>
        </w:smartTag>
      </w:smartTag>
      <w:r w:rsidRPr="00884123">
        <w:rPr>
          <w:color w:val="0000FF"/>
          <w:sz w:val="18"/>
        </w:rPr>
        <w:t>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Hon Carman Lawrence MHR (Fremantle)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Jann MacFarlane MHR (</w:t>
      </w:r>
      <w:smartTag w:uri="urn:schemas-microsoft-com:office:smarttags" w:element="place">
        <w:r w:rsidRPr="00884123">
          <w:rPr>
            <w:color w:val="0000FF"/>
            <w:sz w:val="18"/>
          </w:rPr>
          <w:t>Stirling</w:t>
        </w:r>
      </w:smartTag>
      <w:r w:rsidRPr="00884123">
        <w:rPr>
          <w:color w:val="0000FF"/>
          <w:sz w:val="18"/>
        </w:rPr>
        <w:t>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Judi Moylan MHR (Pearce)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Geoff Prosser MHR (Forrest)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Stephen Smith MHR (</w:t>
      </w:r>
      <w:smartTag w:uri="urn:schemas-microsoft-com:office:smarttags" w:element="City">
        <w:smartTag w:uri="urn:schemas-microsoft-com:office:smarttags" w:element="place">
          <w:r w:rsidRPr="00884123">
            <w:rPr>
              <w:color w:val="FF0000"/>
              <w:sz w:val="18"/>
            </w:rPr>
            <w:t>Perth</w:t>
          </w:r>
        </w:smartTag>
      </w:smartTag>
      <w:r w:rsidRPr="00884123">
        <w:rPr>
          <w:color w:val="FF0000"/>
          <w:sz w:val="18"/>
        </w:rPr>
        <w:t>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Wilson Tuckey MHR (O’Connor)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Dr Mal Washer MHR (Moore)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Kim Wilkie MHR (Swan)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Daryl Williams MHR (Tangney)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Senator the Hon Mark Bishop (Labor)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Senator the Hon Peter Cook (Labor)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Senator the Hon Alan Eggleston (Liberal)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Senator the Hon Chris Ellison (Liberal)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Senator the Hon Chris Evans (Labor)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884123">
        <w:rPr>
          <w:color w:val="663300"/>
          <w:sz w:val="18"/>
        </w:rPr>
        <w:t>Letter – Senator the Hon Brian Greig (Democrat) – Rainbow 2000 Regional Strategy</w:t>
      </w:r>
      <w:r w:rsidRPr="00884123">
        <w:rPr>
          <w:color w:val="663300"/>
          <w:sz w:val="18"/>
        </w:rPr>
        <w:tab/>
        <w:t>02 Aug 1999</w:t>
      </w:r>
    </w:p>
    <w:p w:rsidR="0074313E" w:rsidRPr="00884123" w:rsidRDefault="0074313E" w:rsidP="007431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884123">
        <w:rPr>
          <w:color w:val="663300"/>
          <w:sz w:val="18"/>
        </w:rPr>
        <w:t>Letter – Senator the Hon Andrew Murray (Democrat) – Rainbow 2000 Regional Strategy</w:t>
      </w:r>
      <w:r w:rsidRPr="00884123">
        <w:rPr>
          <w:color w:val="6633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Senator the Hon Ian Campbell (Liberal)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Senator the Hon Winston Crane (Liberal)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Senator the Hon Sue Knowles (Liberal)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Senator the Hon Ross Lightfoot (Liberal) – Rainbow 2000 Regional Strategy</w:t>
      </w:r>
      <w:r w:rsidRPr="00884123">
        <w:rPr>
          <w:color w:val="0000FF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884123">
        <w:rPr>
          <w:color w:val="008000"/>
          <w:sz w:val="18"/>
        </w:rPr>
        <w:lastRenderedPageBreak/>
        <w:t>Letter – Senator the Hon Dee Margetts (Greens WA) – Rainbow 2000 Regional Strategy</w:t>
      </w:r>
      <w:r w:rsidRPr="00884123">
        <w:rPr>
          <w:color w:val="008000"/>
          <w:sz w:val="18"/>
        </w:rPr>
        <w:tab/>
        <w:t>02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Senator the Hon Jim McKiernan (Labor) – Rainbow 2000 Regional Strategy</w:t>
      </w:r>
      <w:r w:rsidRPr="00884123">
        <w:rPr>
          <w:color w:val="FF0000"/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Environment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(Beale) – Rainbow 2000 Regional Strategy</w:t>
      </w:r>
      <w:r w:rsidRPr="004C5EC1">
        <w:rPr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Australian Heritage Commission (Reville) – Rainbow 2000 Regional Strategy</w:t>
      </w:r>
      <w:r w:rsidRPr="004C5EC1">
        <w:rPr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Christ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Church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Grammar School</w:t>
          </w:r>
        </w:smartTag>
      </w:smartTag>
      <w:r w:rsidRPr="004C5EC1">
        <w:rPr>
          <w:sz w:val="18"/>
        </w:rPr>
        <w:t xml:space="preserve"> (OBA) – Rainbow 2000 Update</w:t>
      </w:r>
      <w:r w:rsidRPr="004C5EC1">
        <w:rPr>
          <w:sz w:val="18"/>
        </w:rPr>
        <w:tab/>
        <w:t>02 Aug 1999</w:t>
      </w:r>
    </w:p>
    <w:p w:rsidR="00AB4D60" w:rsidRPr="00F80A8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F80A81">
        <w:rPr>
          <w:b/>
          <w:color w:val="CC0000"/>
          <w:sz w:val="18"/>
        </w:rPr>
        <w:t>Letter from – Management Solutions (SEGRA Convenor) – Confirmation keynote 1999 Conference</w:t>
      </w:r>
      <w:r w:rsidRPr="00F80A81">
        <w:rPr>
          <w:b/>
          <w:color w:val="CC0000"/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Christ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Church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Grammar School</w:t>
          </w:r>
        </w:smartTag>
      </w:smartTag>
      <w:r w:rsidRPr="004C5EC1">
        <w:rPr>
          <w:sz w:val="18"/>
        </w:rPr>
        <w:t xml:space="preserve"> (OBA) – Rainbow 2000 Update</w:t>
      </w:r>
      <w:r w:rsidRPr="004C5EC1">
        <w:rPr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ACoCI (Wilson) – Rainbow 2000 Briefing Note for 10 Aug (circulated without 2 pages)</w:t>
      </w:r>
      <w:r w:rsidRPr="004C5EC1">
        <w:rPr>
          <w:sz w:val="18"/>
        </w:rPr>
        <w:tab/>
        <w:t>02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breaks new trading record</w:t>
      </w:r>
      <w:r w:rsidRPr="004C5EC1">
        <w:rPr>
          <w:sz w:val="18"/>
        </w:rPr>
        <w:tab/>
        <w:t>03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Cowan addresses regional policy</w:t>
      </w:r>
      <w:r w:rsidRPr="004C5EC1">
        <w:rPr>
          <w:sz w:val="18"/>
        </w:rPr>
        <w:tab/>
        <w:t>03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Middle Australia (Hughes) – Launch of new political party</w:t>
      </w:r>
      <w:r w:rsidRPr="004C5EC1">
        <w:rPr>
          <w:color w:val="CC0000"/>
          <w:sz w:val="18"/>
        </w:rPr>
        <w:tab/>
        <w:t>03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Middle Australia Inc. – Rainbow 2000 Regional Strategy</w:t>
      </w:r>
      <w:r w:rsidRPr="004C5EC1">
        <w:rPr>
          <w:sz w:val="18"/>
        </w:rPr>
        <w:tab/>
        <w:t>03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Royal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</w:t>
          </w:r>
        </w:smartTag>
      </w:smartTag>
      <w:r w:rsidRPr="004C5EC1">
        <w:rPr>
          <w:sz w:val="18"/>
        </w:rPr>
        <w:t xml:space="preserve"> Planning Institute (Brockett) – Rainbow 2000 Regional Strategy &amp; SEGRA</w:t>
      </w:r>
      <w:r w:rsidRPr="004C5EC1">
        <w:rPr>
          <w:sz w:val="18"/>
        </w:rPr>
        <w:tab/>
        <w:t>04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Govt guarantee to mill ‘makes rail more likely’</w:t>
      </w:r>
      <w:r w:rsidRPr="004C5EC1">
        <w:rPr>
          <w:sz w:val="18"/>
        </w:rPr>
        <w:tab/>
        <w:t>05 Aug 1999</w:t>
      </w:r>
    </w:p>
    <w:p w:rsidR="00AB4D60" w:rsidRPr="00E80D1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80D18">
        <w:rPr>
          <w:b/>
          <w:sz w:val="18"/>
        </w:rPr>
        <w:t xml:space="preserve">Article – </w:t>
      </w:r>
      <w:smartTag w:uri="urn:schemas-microsoft-com:office:smarttags" w:element="City">
        <w:r w:rsidRPr="00E80D18">
          <w:rPr>
            <w:b/>
            <w:sz w:val="18"/>
          </w:rPr>
          <w:t>Albany</w:t>
        </w:r>
      </w:smartTag>
      <w:r w:rsidRPr="00E80D18">
        <w:rPr>
          <w:b/>
          <w:sz w:val="18"/>
        </w:rPr>
        <w:t xml:space="preserve"> Advertiser (Page 7) – Street talk : </w:t>
      </w:r>
      <w:smartTag w:uri="urn:schemas-microsoft-com:office:smarttags" w:element="place">
        <w:smartTag w:uri="urn:schemas-microsoft-com:office:smarttags" w:element="PlaceName">
          <w:r w:rsidRPr="00E80D18">
            <w:rPr>
              <w:b/>
              <w:sz w:val="18"/>
            </w:rPr>
            <w:t>Anzac</w:t>
          </w:r>
        </w:smartTag>
        <w:r w:rsidRPr="00E80D18">
          <w:rPr>
            <w:b/>
            <w:sz w:val="18"/>
          </w:rPr>
          <w:t xml:space="preserve"> </w:t>
        </w:r>
        <w:smartTag w:uri="urn:schemas-microsoft-com:office:smarttags" w:element="PlaceType">
          <w:r w:rsidRPr="00E80D18">
            <w:rPr>
              <w:b/>
              <w:sz w:val="18"/>
            </w:rPr>
            <w:t>Memorial Park</w:t>
          </w:r>
        </w:smartTag>
      </w:smartTag>
      <w:r w:rsidRPr="00E80D18">
        <w:rPr>
          <w:b/>
          <w:sz w:val="18"/>
        </w:rPr>
        <w:t xml:space="preserve"> on foreshore</w:t>
      </w:r>
      <w:r w:rsidRPr="00E80D18">
        <w:rPr>
          <w:b/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Trucks bad for us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Strategy to keep bush in IT race</w:t>
      </w:r>
      <w:r w:rsidRPr="004C5EC1">
        <w:rPr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Arts council welcomes support from city </w:t>
      </w:r>
      <w:r w:rsidRPr="004C5EC1">
        <w:rPr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to consider developing concerns (Greens WA) </w:t>
      </w:r>
      <w:r w:rsidRPr="004C5EC1">
        <w:rPr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Kim Hames (Housing) – Acknowledge Rainbow 2000 &amp; Albany 2001</w:t>
      </w:r>
      <w:r w:rsidRPr="004C5EC1">
        <w:rPr>
          <w:color w:val="CC0000"/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 Richard Court</w:t>
          </w:r>
        </w:smartTag>
      </w:smartTag>
      <w:r w:rsidRPr="004C5EC1">
        <w:rPr>
          <w:color w:val="CC0000"/>
          <w:sz w:val="18"/>
        </w:rPr>
        <w:t xml:space="preserve"> (Premier) – Acknowledge Rainbow 2000 &amp; Albany 2001</w:t>
      </w:r>
      <w:r w:rsidRPr="004C5EC1">
        <w:rPr>
          <w:color w:val="CC0000"/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Mike Board (Works &amp; Services) – Regional Buying Compact</w:t>
      </w:r>
      <w:r w:rsidRPr="004C5EC1">
        <w:rPr>
          <w:sz w:val="18"/>
        </w:rPr>
        <w:tab/>
        <w:t>05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Sorry PM vows action on forests </w:t>
      </w:r>
      <w:r w:rsidRPr="004C5EC1">
        <w:rPr>
          <w:sz w:val="18"/>
        </w:rPr>
        <w:tab/>
        <w:t>07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Royal Town Planning Institute (Brockett) – Request copy of Rainbow 2000</w:t>
      </w:r>
      <w:r w:rsidRPr="004C5EC1">
        <w:rPr>
          <w:color w:val="CC0000"/>
          <w:sz w:val="18"/>
        </w:rPr>
        <w:tab/>
        <w:t>09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  <w:highlight w:val="yellow"/>
        </w:rPr>
      </w:pPr>
      <w:r w:rsidRPr="004C5EC1">
        <w:rPr>
          <w:b/>
          <w:bCs/>
          <w:color w:val="0000FF"/>
          <w:sz w:val="18"/>
          <w:highlight w:val="yellow"/>
        </w:rPr>
        <w:t xml:space="preserve">Resolution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0000FF"/>
              <w:sz w:val="18"/>
              <w:highlight w:val="yellow"/>
            </w:rPr>
            <w:t>Albany</w:t>
          </w:r>
        </w:smartTag>
      </w:smartTag>
      <w:r w:rsidRPr="004C5EC1">
        <w:rPr>
          <w:b/>
          <w:bCs/>
          <w:color w:val="0000FF"/>
          <w:sz w:val="18"/>
          <w:highlight w:val="yellow"/>
        </w:rPr>
        <w:t xml:space="preserve"> Chamber of Commerce &amp; Industry – </w:t>
      </w:r>
      <w:hyperlink r:id="rId34" w:history="1">
        <w:r w:rsidRPr="0019187F">
          <w:rPr>
            <w:rStyle w:val="Hyperlink"/>
            <w:b/>
            <w:bCs/>
            <w:sz w:val="18"/>
            <w:highlight w:val="yellow"/>
          </w:rPr>
          <w:t>Refer R2000 to ACC &amp; State</w:t>
        </w:r>
      </w:hyperlink>
      <w:r w:rsidRPr="004C5EC1">
        <w:rPr>
          <w:b/>
          <w:bCs/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(Arnott – Spinning Mills)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(Carroll – Esplanade Hotel)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(Claughton – Snow &amp; Associates)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(Davies – WA Farmers Federation)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(Dufty – Orana Shopping Centre)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 xml:space="preserve">Resolution Unanimous – ACoCI (Emery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00FF"/>
              <w:sz w:val="18"/>
              <w:highlight w:val="yellow"/>
            </w:rPr>
            <w:t>Albany</w:t>
          </w:r>
        </w:smartTag>
        <w:r w:rsidRPr="004C5EC1">
          <w:rPr>
            <w:color w:val="0000FF"/>
            <w:sz w:val="18"/>
            <w:highlight w:val="yellow"/>
          </w:rPr>
          <w:t xml:space="preserve"> </w:t>
        </w:r>
        <w:smartTag w:uri="urn:schemas-microsoft-com:office:smarttags" w:element="PlaceType">
          <w:r w:rsidRPr="004C5EC1">
            <w:rPr>
              <w:color w:val="0000FF"/>
              <w:sz w:val="18"/>
              <w:highlight w:val="yellow"/>
            </w:rPr>
            <w:t>Port</w:t>
          </w:r>
        </w:smartTag>
      </w:smartTag>
      <w:r w:rsidRPr="004C5EC1">
        <w:rPr>
          <w:color w:val="0000FF"/>
          <w:sz w:val="18"/>
          <w:highlight w:val="yellow"/>
        </w:rPr>
        <w:t xml:space="preserve"> Authority)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(Fagents – 1</w:t>
      </w:r>
      <w:r w:rsidRPr="004C5EC1">
        <w:rPr>
          <w:color w:val="0000FF"/>
          <w:sz w:val="18"/>
          <w:highlight w:val="yellow"/>
          <w:vertAlign w:val="superscript"/>
        </w:rPr>
        <w:t>st</w:t>
      </w:r>
      <w:r w:rsidRPr="004C5EC1">
        <w:rPr>
          <w:color w:val="0000FF"/>
          <w:sz w:val="18"/>
          <w:highlight w:val="yellow"/>
        </w:rPr>
        <w:t xml:space="preserve"> National Real Estate)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(Forgione – Building Design)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(Hall – Halls Haulage)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(Hare – West Coast HiFi)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 xml:space="preserve">Resolution Unanimous – ACoCI (Houwelling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  <w:highlight w:val="yellow"/>
            </w:rPr>
            <w:t>Albany</w:t>
          </w:r>
        </w:smartTag>
      </w:smartTag>
      <w:r w:rsidRPr="004C5EC1">
        <w:rPr>
          <w:color w:val="0000FF"/>
          <w:sz w:val="18"/>
          <w:highlight w:val="yellow"/>
        </w:rPr>
        <w:t xml:space="preserve"> Drycleaners)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(Juers – Water Corp)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(Knox – Barnesby Ford)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(Leeder – G&amp;S Leeder Homes)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(Monterosso – Woods Monterosso)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(Overton – Southern Right Safety)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(Rozlapa – GS TAFE)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(Sharp – McDonalds Restaurant)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 xml:space="preserve">Resolution Unanimous – ACoCI (Smith – Travel Inn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  <w:highlight w:val="yellow"/>
            </w:rPr>
            <w:t>Albany</w:t>
          </w:r>
        </w:smartTag>
      </w:smartTag>
      <w:r w:rsidRPr="004C5EC1">
        <w:rPr>
          <w:color w:val="0000FF"/>
          <w:sz w:val="18"/>
          <w:highlight w:val="yellow"/>
        </w:rPr>
        <w:t>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(Walker – TimberCorp)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(Watson – Castlereagh Villas)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00FF"/>
              <w:sz w:val="18"/>
              <w:highlight w:val="yellow"/>
            </w:rPr>
            <w:t>Wilson</w:t>
          </w:r>
        </w:smartTag>
      </w:smartTag>
      <w:r w:rsidRPr="004C5EC1">
        <w:rPr>
          <w:color w:val="0000FF"/>
          <w:sz w:val="18"/>
          <w:highlight w:val="yellow"/>
        </w:rPr>
        <w:t xml:space="preserve"> – Wilson Farm Machinery)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highlight w:val="yellow"/>
        </w:rPr>
      </w:pPr>
      <w:r w:rsidRPr="004C5EC1">
        <w:rPr>
          <w:color w:val="0000FF"/>
          <w:sz w:val="18"/>
          <w:highlight w:val="yellow"/>
        </w:rPr>
        <w:t>Resolution Unanimous – ACoCI (Wilson – CEO &amp; Councillor) – Refer R2000 to ACC &amp; State</w:t>
      </w:r>
      <w:r w:rsidRPr="004C5EC1">
        <w:rPr>
          <w:color w:val="0000FF"/>
          <w:sz w:val="18"/>
          <w:highlight w:val="yellow"/>
        </w:rPr>
        <w:tab/>
        <w:t>10 Aug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Promotional – WA Dept Commerce &amp; Trade : A Draft Regional Development Policy for WA</w:t>
      </w:r>
      <w:r w:rsidRPr="004C5EC1">
        <w:rPr>
          <w:sz w:val="18"/>
        </w:rPr>
        <w:tab/>
        <w:t>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pledge boosts bid for dive wreck (HMAS Perth)</w:t>
      </w:r>
      <w:r w:rsidRPr="004C5EC1">
        <w:rPr>
          <w:sz w:val="18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Heart, members, critic in heated row (Phillips)</w:t>
      </w:r>
      <w:r w:rsidRPr="004C5EC1">
        <w:rPr>
          <w:sz w:val="18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Kierath ‘insult’ upsets mayor (Goode)</w:t>
      </w:r>
      <w:r w:rsidRPr="004C5EC1">
        <w:rPr>
          <w:sz w:val="18"/>
        </w:rPr>
        <w:tab/>
        <w:t>12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Winston Crane (Liberal) – Acknowledge Rainbow 2000</w:t>
      </w:r>
      <w:r w:rsidRPr="004C5EC1">
        <w:rPr>
          <w:color w:val="CC0000"/>
          <w:sz w:val="18"/>
        </w:rPr>
        <w:tab/>
        <w:t>12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11) – Tree top walk catalyst for town’s popularity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Time to discover the real truth (Ford, Manjimup)</w:t>
      </w:r>
      <w:r w:rsidRPr="004C5EC1">
        <w:rPr>
          <w:sz w:val="18"/>
        </w:rPr>
        <w:tab/>
        <w:t>12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Statement expected to attract industry investors (Timber 2002)</w:t>
      </w:r>
      <w:r w:rsidRPr="004C5EC1">
        <w:rPr>
          <w:sz w:val="18"/>
        </w:rPr>
        <w:tab/>
        <w:t>12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WA Health : Infill sewerage program in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Country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12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Wilson Tuckey MHR (O’Connor) – Acknowledge Rainbow 2000</w:t>
      </w:r>
      <w:r w:rsidRPr="004C5EC1">
        <w:rPr>
          <w:color w:val="CC0000"/>
          <w:sz w:val="18"/>
        </w:rPr>
        <w:tab/>
        <w:t>17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Very cold very Viennese makes need for new centre very clear </w:t>
      </w:r>
      <w:r w:rsidRPr="004C5EC1">
        <w:rPr>
          <w:sz w:val="18"/>
        </w:rPr>
        <w:tab/>
        <w:t>17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Alternative ring road to be studied (Marmion, Main Roads WA) </w:t>
      </w:r>
      <w:r w:rsidRPr="004C5EC1">
        <w:rPr>
          <w:sz w:val="18"/>
        </w:rPr>
        <w:tab/>
        <w:t>17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Hon. Richard Court</w:t>
          </w:r>
        </w:smartTag>
      </w:smartTag>
      <w:r w:rsidRPr="004C5EC1">
        <w:rPr>
          <w:color w:val="CC0000"/>
          <w:sz w:val="18"/>
        </w:rPr>
        <w:t xml:space="preserve"> MLA (Premier) – Acknowledge Rainbow 2000</w:t>
      </w:r>
      <w:r w:rsidRPr="004C5EC1">
        <w:rPr>
          <w:color w:val="CC0000"/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City asked to rally for 2001 service </w:t>
      </w:r>
      <w:r w:rsidRPr="004C5EC1">
        <w:rPr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Sell off deplored (Wheeler, Wanneroo) </w:t>
      </w:r>
      <w:r w:rsidRPr="004C5EC1">
        <w:rPr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Still waters run deep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City budget lifts rural rates 15%</w:t>
      </w:r>
      <w:r w:rsidRPr="004C5EC1">
        <w:rPr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Anzac 2001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(Public Notices) – defining Albany Foreshore Project (Community Reps)</w:t>
      </w:r>
      <w:r w:rsidRPr="004C5EC1">
        <w:rPr>
          <w:sz w:val="18"/>
        </w:rPr>
        <w:tab/>
        <w:t>19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Timber 2002 Inc. – Endorsement of Management Committee (Peacock)</w:t>
      </w:r>
      <w:r w:rsidRPr="004C5EC1">
        <w:rPr>
          <w:sz w:val="18"/>
        </w:rPr>
        <w:tab/>
        <w:t>20 Aug 1999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Great Southern Finance Group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(Rothwell) – Rainbow 2000 Regional Strategy &amp; SEGRA 1999</w:t>
      </w:r>
      <w:r w:rsidRPr="004C5EC1">
        <w:rPr>
          <w:sz w:val="18"/>
        </w:rPr>
        <w:tab/>
        <w:t>20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Sue Knowles (Liberal) – Acknowledge Rainbow 2000 &amp; SEGRA 1999</w:t>
      </w:r>
      <w:r w:rsidRPr="004C5EC1">
        <w:rPr>
          <w:color w:val="CC0000"/>
          <w:sz w:val="18"/>
        </w:rPr>
        <w:tab/>
        <w:t>23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Name">
        <w:r w:rsidRPr="004C5EC1">
          <w:rPr>
            <w:color w:val="CC0000"/>
            <w:sz w:val="18"/>
          </w:rPr>
          <w:t>Cairns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Port</w:t>
        </w:r>
      </w:smartTag>
      <w:r w:rsidRPr="004C5EC1">
        <w:rPr>
          <w:color w:val="CC0000"/>
          <w:sz w:val="18"/>
        </w:rPr>
        <w:t xml:space="preserve"> Authority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Cairns</w:t>
          </w:r>
        </w:smartTag>
      </w:smartTag>
      <w:r w:rsidRPr="004C5EC1">
        <w:rPr>
          <w:color w:val="CC0000"/>
          <w:sz w:val="18"/>
        </w:rPr>
        <w:t xml:space="preserve"> Cityport : Impact Assessment Study (CD-Rom)</w:t>
      </w:r>
      <w:r w:rsidRPr="004C5EC1">
        <w:rPr>
          <w:color w:val="CC0000"/>
          <w:sz w:val="18"/>
        </w:rPr>
        <w:tab/>
        <w:t>24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46) – Freeway row put city on new path (G.B.Arrington)</w:t>
      </w:r>
      <w:r w:rsidRPr="004C5EC1">
        <w:rPr>
          <w:sz w:val="18"/>
        </w:rPr>
        <w:tab/>
        <w:t>25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Users’ Liaison Group (Peacock) – Offer to Rainbow 2000 Update</w:t>
      </w:r>
      <w:r w:rsidRPr="004C5EC1">
        <w:rPr>
          <w:sz w:val="18"/>
        </w:rPr>
        <w:tab/>
        <w:t>26 Aug 1999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19187F">
        <w:rPr>
          <w:b/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19187F">
            <w:rPr>
              <w:b/>
              <w:color w:val="CC0000"/>
              <w:sz w:val="18"/>
            </w:rPr>
            <w:t>Albany</w:t>
          </w:r>
        </w:smartTag>
      </w:smartTag>
      <w:r w:rsidRPr="0019187F">
        <w:rPr>
          <w:b/>
          <w:color w:val="CC0000"/>
          <w:sz w:val="18"/>
        </w:rPr>
        <w:t xml:space="preserve"> </w:t>
      </w:r>
      <w:r w:rsidR="0019187F" w:rsidRPr="0019187F">
        <w:rPr>
          <w:b/>
          <w:color w:val="CC0000"/>
          <w:sz w:val="18"/>
        </w:rPr>
        <w:t>CC</w:t>
      </w:r>
      <w:r w:rsidRPr="0019187F">
        <w:rPr>
          <w:b/>
          <w:color w:val="CC0000"/>
          <w:sz w:val="18"/>
        </w:rPr>
        <w:t xml:space="preserve"> (Jefferies) – Copy </w:t>
      </w:r>
      <w:r w:rsidR="0019187F" w:rsidRPr="0019187F">
        <w:rPr>
          <w:b/>
          <w:color w:val="CC0000"/>
          <w:sz w:val="18"/>
        </w:rPr>
        <w:t xml:space="preserve">: </w:t>
      </w:r>
      <w:hyperlink r:id="rId35" w:history="1">
        <w:r w:rsidR="0019187F" w:rsidRPr="0019187F">
          <w:rPr>
            <w:rStyle w:val="Hyperlink"/>
            <w:b/>
            <w:color w:val="CC0000"/>
            <w:sz w:val="18"/>
          </w:rPr>
          <w:t>R</w:t>
        </w:r>
        <w:r w:rsidRPr="0019187F">
          <w:rPr>
            <w:rStyle w:val="Hyperlink"/>
            <w:b/>
            <w:color w:val="CC0000"/>
            <w:sz w:val="18"/>
          </w:rPr>
          <w:t>egional development submission to GSDC</w:t>
        </w:r>
      </w:hyperlink>
      <w:r w:rsidRPr="0019187F">
        <w:rPr>
          <w:b/>
          <w:color w:val="CC0000"/>
          <w:sz w:val="18"/>
        </w:rPr>
        <w:tab/>
        <w:t>26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Muriel Patterson MLC – Question to Max Evans : Govt policy on gambling</w:t>
      </w:r>
      <w:r w:rsidRPr="004C5EC1">
        <w:rPr>
          <w:color w:val="CC0000"/>
          <w:sz w:val="18"/>
        </w:rPr>
        <w:tab/>
        <w:t>27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Commonwealth Dept Defence (AVM David Rogers) – Rainbow 2000 Strategy &amp; SEGRA</w:t>
      </w:r>
      <w:r w:rsidRPr="004C5EC1">
        <w:rPr>
          <w:sz w:val="18"/>
        </w:rPr>
        <w:tab/>
        <w:t>30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Australian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(Withers) – Rainbow 2000 Strategy &amp; SEGRA 1999</w:t>
      </w:r>
      <w:r w:rsidRPr="004C5EC1">
        <w:rPr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Alex Somlyay MHR (Fairfax)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Warren Entsch MHR (Leichhardt)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Senator Amanda Vanstone (Justice)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Senator Robert Hill (Environment)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Senator John Herron (Indigenous)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Senator Warwick Parer (Resources &amp; Energy)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Alexander Downer MHR (Foreign Affairs)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Bruce Scott MHR (Veteran Affairs)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Senator Ian MacDonald (Regional Services)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John Moore MHR (Defence)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Peter Costello MHR (Treasurer)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John Howard MHR (Prime Minister) – Rainbow 2000 Strategy &amp; SEGRA 1999</w:t>
      </w:r>
      <w:r w:rsidRPr="00884123">
        <w:rPr>
          <w:color w:val="0000FF"/>
          <w:sz w:val="18"/>
        </w:rPr>
        <w:tab/>
        <w:t>30 Aug 1999</w:t>
      </w:r>
    </w:p>
    <w:p w:rsidR="00AB4D60" w:rsidRPr="00EB47C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B47C0">
        <w:rPr>
          <w:b/>
          <w:sz w:val="18"/>
        </w:rPr>
        <w:t>Letter – Albany Ecumenical Group (Battye) – Rainbow 2000 Strategy &amp; SEGRA 1999</w:t>
      </w:r>
      <w:r w:rsidRPr="00EB47C0">
        <w:rPr>
          <w:b/>
          <w:sz w:val="18"/>
        </w:rPr>
        <w:tab/>
        <w:t>30 Aug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Community Development </w:t>
      </w:r>
      <w:smartTag w:uri="urn:schemas-microsoft-com:office:smarttags" w:element="City">
        <w:r w:rsidRPr="004C5EC1">
          <w:rPr>
            <w:sz w:val="18"/>
          </w:rPr>
          <w:t>Alliance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Davis</w:t>
          </w:r>
        </w:smartTag>
      </w:smartTag>
      <w:r w:rsidRPr="004C5EC1">
        <w:rPr>
          <w:sz w:val="18"/>
        </w:rPr>
        <w:t>) – Woodchip Industry</w:t>
      </w:r>
      <w:r w:rsidRPr="004C5EC1">
        <w:rPr>
          <w:sz w:val="18"/>
        </w:rPr>
        <w:tab/>
        <w:t>31 Aug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WA Main Roads &amp; WA Transport – Transform WA (Priority Transport Program)</w:t>
      </w:r>
      <w:r w:rsidRPr="004C5EC1">
        <w:rPr>
          <w:sz w:val="18"/>
        </w:rPr>
        <w:tab/>
        <w:t>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The Australian Newspaper : This living century (CD-Rom)</w:t>
      </w:r>
      <w:r w:rsidRPr="004C5EC1">
        <w:rPr>
          <w:sz w:val="18"/>
        </w:rPr>
        <w:tab/>
        <w:t>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Ministry for Planning Newsletter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gears up for local planning strategy</w:t>
      </w:r>
      <w:r w:rsidRPr="004C5EC1">
        <w:rPr>
          <w:sz w:val="18"/>
        </w:rPr>
        <w:tab/>
        <w:t>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Town jetty space at a premium</w:t>
      </w:r>
      <w:r w:rsidRPr="004C5EC1">
        <w:rPr>
          <w:sz w:val="18"/>
        </w:rPr>
        <w:tab/>
        <w:t>02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Mill truck spell out bleak future (Sims,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Fenn’s letter did not tell the whole story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Digging to provide sewerage to plant (Canola / Port)</w:t>
      </w:r>
      <w:r w:rsidRPr="004C5EC1">
        <w:rPr>
          <w:sz w:val="18"/>
        </w:rPr>
        <w:tab/>
        <w:t>02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City Council (Hammond) – Request to brief on Rainbow 2000 Strategy &amp; SEGRA</w:t>
      </w:r>
      <w:r w:rsidRPr="004C5EC1">
        <w:rPr>
          <w:sz w:val="18"/>
        </w:rPr>
        <w:tab/>
        <w:t>02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Richard Court MLA (Premier) – Request to brief on Rainbow 2000 Strategy &amp; SEGRA</w:t>
      </w:r>
      <w:r w:rsidRPr="004C5EC1">
        <w:rPr>
          <w:sz w:val="18"/>
        </w:rPr>
        <w:tab/>
        <w:t>02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Weekend Extra (Page 6) – Rainbow 2000 Regional Strategy</w:t>
      </w:r>
      <w:r w:rsidRPr="004C5EC1">
        <w:rPr>
          <w:sz w:val="18"/>
        </w:rPr>
        <w:tab/>
        <w:t>03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6) – Rainbow 2000 in national spotlight (SEGRA 1999)</w:t>
      </w:r>
      <w:r w:rsidRPr="004C5EC1">
        <w:rPr>
          <w:sz w:val="18"/>
        </w:rPr>
        <w:tab/>
        <w:t>03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Frustrated Skywest manager decides he’ll fly the coop (Thomas)</w:t>
      </w:r>
      <w:r w:rsidRPr="004C5EC1">
        <w:rPr>
          <w:sz w:val="18"/>
        </w:rPr>
        <w:tab/>
        <w:t>04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36) – City voice backs tidal power plan (Hyde)</w:t>
      </w:r>
      <w:r w:rsidRPr="004C5EC1">
        <w:rPr>
          <w:sz w:val="18"/>
        </w:rPr>
        <w:tab/>
        <w:t>04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Radio National 6AL – Rainbow 2000 Strategy &amp; SEGRA 1999</w:t>
      </w:r>
      <w:r w:rsidRPr="004C5EC1">
        <w:rPr>
          <w:sz w:val="18"/>
        </w:rPr>
        <w:tab/>
        <w:t>06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Amanda Vanstone (Justice) – Acknowledge Rainbow 2000 &amp; SEGRA 1999</w:t>
      </w:r>
      <w:r w:rsidRPr="004C5EC1">
        <w:rPr>
          <w:color w:val="CC0000"/>
          <w:sz w:val="18"/>
        </w:rPr>
        <w:tab/>
        <w:t>06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WA Dept Health : Infill sewerage program in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Country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07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1) – Toxic site clean-up bill in millions : DEP (Foreshore)</w:t>
      </w:r>
      <w:r w:rsidRPr="004C5EC1">
        <w:rPr>
          <w:sz w:val="18"/>
        </w:rPr>
        <w:tab/>
        <w:t>09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Food, cloths, housewares push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prices 5pc above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09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Authorities disown clean-up bill (Foreshore)</w:t>
      </w:r>
      <w:r w:rsidRPr="004C5EC1">
        <w:rPr>
          <w:sz w:val="18"/>
        </w:rPr>
        <w:tab/>
        <w:t>09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Developers ‘disgusted’ (Kelly, Foreshore)</w:t>
      </w:r>
      <w:r w:rsidRPr="004C5EC1">
        <w:rPr>
          <w:sz w:val="18"/>
        </w:rPr>
        <w:tab/>
        <w:t>09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Cruise liner lure is out (Emery)</w:t>
      </w:r>
      <w:r w:rsidRPr="004C5EC1">
        <w:rPr>
          <w:sz w:val="18"/>
        </w:rPr>
        <w:tab/>
        <w:t>09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Funds available for tourism initiatives (Tuckey MHR)</w:t>
      </w:r>
      <w:r w:rsidRPr="004C5EC1">
        <w:rPr>
          <w:sz w:val="18"/>
        </w:rPr>
        <w:tab/>
        <w:t>09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Environment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(Holesgrove) – Acknowledge Rainbow 2000 &amp; SEGRA 1999</w:t>
      </w:r>
      <w:r w:rsidRPr="004C5EC1">
        <w:rPr>
          <w:color w:val="CC0000"/>
          <w:sz w:val="18"/>
        </w:rPr>
        <w:tab/>
        <w:t>10 Sep 1999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r w:rsidRPr="0019187F">
          <w:rPr>
            <w:b/>
            <w:bCs/>
            <w:color w:val="CC0000"/>
            <w:sz w:val="18"/>
          </w:rPr>
          <w:t>Albany</w:t>
        </w:r>
      </w:smartTag>
      <w:r w:rsidR="006862C9" w:rsidRPr="0019187F">
        <w:rPr>
          <w:b/>
          <w:bCs/>
          <w:color w:val="CC0000"/>
          <w:sz w:val="18"/>
        </w:rPr>
        <w:t xml:space="preserve"> CC</w:t>
      </w:r>
      <w:r w:rsidRPr="0019187F">
        <w:rPr>
          <w:b/>
          <w:bCs/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19187F">
            <w:rPr>
              <w:b/>
              <w:bCs/>
              <w:color w:val="CC0000"/>
              <w:sz w:val="18"/>
            </w:rPr>
            <w:t>Hammond</w:t>
          </w:r>
        </w:smartTag>
      </w:smartTag>
      <w:r w:rsidRPr="0019187F">
        <w:rPr>
          <w:b/>
          <w:bCs/>
          <w:color w:val="CC0000"/>
          <w:sz w:val="18"/>
        </w:rPr>
        <w:t xml:space="preserve">) – </w:t>
      </w:r>
      <w:hyperlink r:id="rId36" w:history="1">
        <w:r w:rsidRPr="0019187F">
          <w:rPr>
            <w:rStyle w:val="Hyperlink"/>
            <w:b/>
            <w:bCs/>
            <w:color w:val="CC0000"/>
            <w:sz w:val="18"/>
          </w:rPr>
          <w:t>Decline briefing on Rainbow 2000 Strategy</w:t>
        </w:r>
      </w:hyperlink>
      <w:r w:rsidRPr="0019187F">
        <w:rPr>
          <w:b/>
          <w:bCs/>
          <w:color w:val="CC0000"/>
          <w:sz w:val="18"/>
        </w:rPr>
        <w:tab/>
        <w:t>10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Weekend Australian – Melbourne Port Corporation (CEO)</w:t>
      </w:r>
      <w:r w:rsidRPr="004C5EC1">
        <w:rPr>
          <w:sz w:val="18"/>
        </w:rPr>
        <w:tab/>
        <w:t>11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3</w:t>
      </w:r>
      <w:r w:rsidRPr="004C5EC1">
        <w:rPr>
          <w:sz w:val="18"/>
          <w:vertAlign w:val="superscript"/>
        </w:rPr>
        <w:t>rd</w:t>
      </w:r>
      <w:r w:rsidRPr="004C5EC1">
        <w:rPr>
          <w:sz w:val="18"/>
        </w:rPr>
        <w:t xml:space="preserve"> National SEGRA 1999 (Maroochydore, Qld) – Vision &amp; imagination in regions</w:t>
      </w:r>
      <w:r w:rsidRPr="004C5EC1">
        <w:rPr>
          <w:sz w:val="18"/>
        </w:rPr>
        <w:tab/>
        <w:t>15-17 Sep 1999</w:t>
      </w:r>
    </w:p>
    <w:p w:rsidR="004C4402" w:rsidRPr="004C5EC1" w:rsidRDefault="004C4402" w:rsidP="004C440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Sustainable Economic Growth Regional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Congress 1999 – Maroochy</w:t>
      </w:r>
      <w:r w:rsidRPr="004C5EC1">
        <w:rPr>
          <w:b/>
          <w:bCs/>
          <w:sz w:val="18"/>
        </w:rPr>
        <w:tab/>
        <w:t>15 Sep 1999</w:t>
      </w:r>
    </w:p>
    <w:p w:rsidR="004C4402" w:rsidRPr="004C5EC1" w:rsidRDefault="004C4402" w:rsidP="004C440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r>
        <w:rPr>
          <w:b/>
          <w:bCs/>
          <w:sz w:val="18"/>
        </w:rPr>
        <w:t>SEGRA Congress (</w:t>
      </w:r>
      <w:r w:rsidRPr="004C5EC1">
        <w:rPr>
          <w:b/>
          <w:bCs/>
          <w:sz w:val="18"/>
        </w:rPr>
        <w:t>Maroochy</w:t>
      </w:r>
      <w:r>
        <w:rPr>
          <w:b/>
          <w:bCs/>
          <w:sz w:val="18"/>
        </w:rPr>
        <w:t xml:space="preserve">dore) - </w:t>
      </w:r>
      <w:r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Pr="00001CCF">
        <w:rPr>
          <w:b/>
          <w:color w:val="003300"/>
          <w:sz w:val="18"/>
          <w:szCs w:val="18"/>
        </w:rPr>
        <w:t xml:space="preserve"> </w:t>
      </w:r>
      <w:r w:rsidRPr="00001CCF">
        <w:rPr>
          <w:b/>
          <w:sz w:val="18"/>
          <w:szCs w:val="18"/>
        </w:rPr>
        <w:t>2000</w:t>
      </w:r>
      <w:r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15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Calls to keep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nuclear free</w:t>
      </w:r>
      <w:r w:rsidRPr="004C5EC1">
        <w:rPr>
          <w:sz w:val="18"/>
        </w:rPr>
        <w:tab/>
        <w:t>16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</w:t>
      </w:r>
      <w:smartTag w:uri="urn:schemas-microsoft-com:office:smarttags" w:element="place">
        <w:r w:rsidRPr="004C5EC1">
          <w:rPr>
            <w:sz w:val="18"/>
          </w:rPr>
          <w:t>Lot</w:t>
        </w:r>
      </w:smartTag>
      <w:r w:rsidRPr="004C5EC1">
        <w:rPr>
          <w:sz w:val="18"/>
        </w:rPr>
        <w:t xml:space="preserve"> 401 decision delayed again</w:t>
      </w:r>
      <w:r w:rsidRPr="004C5EC1">
        <w:rPr>
          <w:sz w:val="18"/>
        </w:rPr>
        <w:tab/>
        <w:t>16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Youth outlook needed : Slater (Noongars off welfare)</w:t>
      </w:r>
      <w:r w:rsidRPr="004C5EC1">
        <w:rPr>
          <w:sz w:val="18"/>
        </w:rPr>
        <w:tab/>
        <w:t>16 Sep 1999</w:t>
      </w:r>
    </w:p>
    <w:p w:rsidR="00AB4D60" w:rsidRPr="004C5EC1" w:rsidRDefault="006862C9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Memo from – </w:t>
      </w:r>
      <w:smartTag w:uri="urn:schemas-microsoft-com:office:smarttags" w:element="City">
        <w:r w:rsidR="00AB4D60"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</w:t>
      </w:r>
      <w:r w:rsidR="00AB4D60" w:rsidRPr="004C5EC1">
        <w:rPr>
          <w:color w:val="CC0000"/>
          <w:sz w:val="18"/>
        </w:rPr>
        <w:t xml:space="preserve"> (Fenn) – </w:t>
      </w:r>
      <w:smartTag w:uri="urn:schemas-microsoft-com:office:smarttags" w:element="City">
        <w:smartTag w:uri="urn:schemas-microsoft-com:office:smarttags" w:element="place">
          <w:r w:rsidR="00AB4D60" w:rsidRPr="004C5EC1">
            <w:rPr>
              <w:color w:val="CC0000"/>
              <w:sz w:val="18"/>
            </w:rPr>
            <w:t>Albany</w:t>
          </w:r>
        </w:smartTag>
      </w:smartTag>
      <w:r w:rsidR="00AB4D60" w:rsidRPr="004C5EC1">
        <w:rPr>
          <w:color w:val="CC0000"/>
          <w:sz w:val="18"/>
        </w:rPr>
        <w:t xml:space="preserve"> Woodchip Mill : Development Status</w:t>
      </w:r>
      <w:r w:rsidR="00AB4D60" w:rsidRPr="004C5EC1">
        <w:rPr>
          <w:color w:val="CC0000"/>
          <w:sz w:val="18"/>
        </w:rPr>
        <w:tab/>
        <w:t>17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Hon. Richard Court</w:t>
          </w:r>
        </w:smartTag>
      </w:smartTag>
      <w:r w:rsidRPr="004C5EC1">
        <w:rPr>
          <w:color w:val="CC0000"/>
          <w:sz w:val="18"/>
        </w:rPr>
        <w:t xml:space="preserve"> MLA (Premier) – Acknowledge Rainbow 2000 &amp; SEGRA 1999</w:t>
      </w:r>
      <w:r w:rsidRPr="004C5EC1">
        <w:rPr>
          <w:color w:val="CC0000"/>
          <w:sz w:val="18"/>
        </w:rPr>
        <w:tab/>
        <w:t>22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Govt funds gasworks site study</w:t>
      </w:r>
      <w:r w:rsidRPr="004C5EC1">
        <w:rPr>
          <w:sz w:val="18"/>
        </w:rPr>
        <w:tab/>
        <w:t>23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City council offers support for rural subdivision</w:t>
      </w:r>
      <w:r w:rsidRPr="004C5EC1">
        <w:rPr>
          <w:sz w:val="18"/>
        </w:rPr>
        <w:tab/>
        <w:t>23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Interview – Radio National 6AL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SEGRA 1999 Congress Feedback</w:t>
      </w:r>
      <w:r w:rsidRPr="004C5EC1">
        <w:rPr>
          <w:sz w:val="18"/>
        </w:rPr>
        <w:tab/>
        <w:t>27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Mike Board MLA (Works) – Regional Buying Compact / Development Policy</w:t>
      </w:r>
      <w:r w:rsidRPr="004C5EC1">
        <w:rPr>
          <w:color w:val="CC0000"/>
          <w:sz w:val="18"/>
        </w:rPr>
        <w:tab/>
        <w:t>28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Graham Kierath MLA (Planning) – CERA Conference : Future Perth economy</w:t>
      </w:r>
      <w:r w:rsidRPr="004C5EC1">
        <w:rPr>
          <w:color w:val="CC0000"/>
          <w:sz w:val="18"/>
        </w:rPr>
        <w:tab/>
        <w:t>28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Terry Budge (BankWest) – CERA Conference : Future Perth economy</w:t>
      </w:r>
      <w:r w:rsidRPr="004C5EC1">
        <w:rPr>
          <w:color w:val="CC0000"/>
          <w:sz w:val="18"/>
        </w:rPr>
        <w:tab/>
        <w:t>28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GSACC (Wiegele) – GS Community Youth Committee : 2029 Forum</w:t>
      </w:r>
      <w:r w:rsidRPr="004C5EC1">
        <w:rPr>
          <w:color w:val="CC0000"/>
          <w:sz w:val="18"/>
        </w:rPr>
        <w:tab/>
        <w:t>28 Sep 1999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Australian Heritage Commission (Reville) – </w:t>
      </w:r>
      <w:hyperlink r:id="rId37" w:history="1">
        <w:r w:rsidRPr="0019187F">
          <w:rPr>
            <w:rStyle w:val="Hyperlink"/>
            <w:b/>
            <w:bCs/>
            <w:color w:val="CC0000"/>
            <w:sz w:val="18"/>
          </w:rPr>
          <w:t>Rainbow 2000 Regional Strategy</w:t>
        </w:r>
      </w:hyperlink>
      <w:r w:rsidRPr="0019187F">
        <w:rPr>
          <w:b/>
          <w:bCs/>
          <w:color w:val="CC0000"/>
          <w:sz w:val="18"/>
        </w:rPr>
        <w:tab/>
        <w:t>29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b/>
            <w:bCs/>
            <w:color w:val="CC0000"/>
            <w:sz w:val="18"/>
          </w:rPr>
          <w:t>Albany</w:t>
        </w:r>
      </w:smartTag>
      <w:r w:rsidRPr="004C5EC1">
        <w:rPr>
          <w:b/>
          <w:bCs/>
          <w:color w:val="CC0000"/>
          <w:sz w:val="18"/>
        </w:rPr>
        <w:t xml:space="preserve"> Chamber of Commerce &amp; Industry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CC0000"/>
              <w:sz w:val="18"/>
            </w:rPr>
            <w:t>Wilson</w:t>
          </w:r>
        </w:smartTag>
      </w:smartTag>
      <w:r w:rsidRPr="004C5EC1">
        <w:rPr>
          <w:b/>
          <w:bCs/>
          <w:color w:val="CC0000"/>
          <w:sz w:val="18"/>
        </w:rPr>
        <w:t>) – Rainbow 2000 Strategy</w:t>
      </w:r>
      <w:r w:rsidRPr="004C5EC1">
        <w:rPr>
          <w:b/>
          <w:bCs/>
          <w:color w:val="CC0000"/>
          <w:sz w:val="18"/>
        </w:rPr>
        <w:tab/>
        <w:t>29 Sep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Lake Grace SC (Hale) – Appoint own Town Planner to review TPS 3</w:t>
      </w:r>
      <w:r w:rsidRPr="004C5EC1">
        <w:rPr>
          <w:color w:val="CC0000"/>
          <w:sz w:val="18"/>
        </w:rPr>
        <w:tab/>
        <w:t>30 Sep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Port can’t reject nuclear waste (Emery)</w:t>
      </w:r>
      <w:r w:rsidRPr="004C5EC1">
        <w:rPr>
          <w:sz w:val="18"/>
        </w:rPr>
        <w:tab/>
        <w:t>01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Albany Port User Liaison Group (Peacock) – Decline Rainbow 2000 Strategy</w:t>
      </w:r>
      <w:r w:rsidRPr="004C5EC1">
        <w:rPr>
          <w:b/>
          <w:bCs/>
          <w:color w:val="CC0000"/>
          <w:sz w:val="18"/>
        </w:rPr>
        <w:tab/>
        <w:t>01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ABC Radio National (McNamara) : Rainbow 2000 &amp; SEGRA 1999</w:t>
      </w:r>
      <w:r w:rsidRPr="004C5EC1">
        <w:rPr>
          <w:sz w:val="18"/>
        </w:rPr>
        <w:tab/>
        <w:t>02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ABC Radio </w:t>
      </w:r>
      <w:smartTag w:uri="urn:schemas-microsoft-com:office:smarttags" w:element="Stat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Bartlett</w:t>
          </w:r>
        </w:smartTag>
      </w:smartTag>
      <w:r w:rsidRPr="004C5EC1">
        <w:rPr>
          <w:sz w:val="18"/>
        </w:rPr>
        <w:t>) : Rainbow 2000 &amp; SEGRA 1999</w:t>
      </w:r>
      <w:r w:rsidRPr="004C5EC1">
        <w:rPr>
          <w:sz w:val="18"/>
        </w:rPr>
        <w:tab/>
        <w:t>02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GSACC : GS Community Youth Committee : 2029 Forum</w:t>
      </w:r>
      <w:r w:rsidRPr="004C5EC1">
        <w:rPr>
          <w:sz w:val="18"/>
        </w:rPr>
        <w:tab/>
        <w:t>02 Oct 1999</w:t>
      </w:r>
    </w:p>
    <w:p w:rsidR="00EB47C0" w:rsidRPr="0019187F" w:rsidRDefault="00EB47C0" w:rsidP="00EB47C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19187F">
            <w:rPr>
              <w:b/>
              <w:bCs/>
              <w:color w:val="CC0000"/>
              <w:sz w:val="18"/>
            </w:rPr>
            <w:t>Albany</w:t>
          </w:r>
        </w:smartTag>
      </w:smartTag>
      <w:r w:rsidRPr="0019187F">
        <w:rPr>
          <w:b/>
          <w:bCs/>
          <w:color w:val="CC0000"/>
          <w:sz w:val="18"/>
        </w:rPr>
        <w:t xml:space="preserve"> Ministers Fraternal (Ps Baty) – </w:t>
      </w:r>
      <w:hyperlink r:id="rId38" w:history="1">
        <w:r w:rsidRPr="0019187F">
          <w:rPr>
            <w:rStyle w:val="Hyperlink"/>
            <w:b/>
            <w:bCs/>
            <w:color w:val="CC0000"/>
            <w:sz w:val="18"/>
          </w:rPr>
          <w:t>Decline Rainbow 2000 Strategy</w:t>
        </w:r>
      </w:hyperlink>
      <w:r w:rsidRPr="0019187F">
        <w:rPr>
          <w:b/>
          <w:bCs/>
          <w:color w:val="CC0000"/>
          <w:sz w:val="18"/>
        </w:rPr>
        <w:tab/>
        <w:t>04 Oct 1999</w:t>
      </w:r>
    </w:p>
    <w:p w:rsidR="00EB47C0" w:rsidRPr="0019187F" w:rsidRDefault="00EB47C0" w:rsidP="00EB47C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19187F">
            <w:rPr>
              <w:b/>
              <w:bCs/>
              <w:color w:val="CC0000"/>
              <w:sz w:val="18"/>
            </w:rPr>
            <w:t>Albany</w:t>
          </w:r>
        </w:smartTag>
      </w:smartTag>
      <w:r w:rsidRPr="0019187F">
        <w:rPr>
          <w:b/>
          <w:bCs/>
          <w:color w:val="CC0000"/>
          <w:sz w:val="18"/>
        </w:rPr>
        <w:t xml:space="preserve"> </w:t>
      </w:r>
      <w:r>
        <w:rPr>
          <w:b/>
          <w:bCs/>
          <w:color w:val="CC0000"/>
          <w:sz w:val="18"/>
        </w:rPr>
        <w:t>Ecumenical Group</w:t>
      </w:r>
      <w:r w:rsidRPr="0019187F">
        <w:rPr>
          <w:b/>
          <w:bCs/>
          <w:color w:val="CC0000"/>
          <w:sz w:val="18"/>
        </w:rPr>
        <w:t xml:space="preserve"> (Ps Baty) – </w:t>
      </w:r>
      <w:hyperlink r:id="rId39" w:history="1">
        <w:r w:rsidRPr="0019187F">
          <w:rPr>
            <w:rStyle w:val="Hyperlink"/>
            <w:b/>
            <w:bCs/>
            <w:color w:val="CC0000"/>
            <w:sz w:val="18"/>
          </w:rPr>
          <w:t>Decline Rainbow 2000 Strategy</w:t>
        </w:r>
      </w:hyperlink>
      <w:r w:rsidRPr="0019187F">
        <w:rPr>
          <w:b/>
          <w:bCs/>
          <w:color w:val="CC0000"/>
          <w:sz w:val="18"/>
        </w:rPr>
        <w:tab/>
        <w:t>04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04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expenditure statement – Rainbow 2000 Regional Strategy &amp; SEGRA 1999</w:t>
      </w:r>
      <w:r w:rsidRPr="004C5EC1">
        <w:rPr>
          <w:color w:val="000099"/>
          <w:sz w:val="18"/>
        </w:rPr>
        <w:tab/>
        <w:t>04 Oct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GSACC (Wiegele) – Thank you for participating in Albany Youth 2029 Forum</w:t>
      </w:r>
      <w:r w:rsidRPr="004C5EC1">
        <w:rPr>
          <w:color w:val="CC0000"/>
          <w:sz w:val="18"/>
        </w:rPr>
        <w:tab/>
        <w:t>04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Senator MacDonald : Federal boost for future of 13 regional communities</w:t>
      </w:r>
      <w:r w:rsidRPr="004C5EC1">
        <w:rPr>
          <w:sz w:val="18"/>
        </w:rPr>
        <w:tab/>
        <w:t>07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John Anderson MHR : Federal boost for future of 13 regional communities</w:t>
      </w:r>
      <w:r w:rsidRPr="004C5EC1">
        <w:rPr>
          <w:sz w:val="18"/>
        </w:rPr>
        <w:tab/>
        <w:t>07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8) – World tour for jobs plan (Tokyu Corporation)</w:t>
      </w:r>
      <w:r w:rsidRPr="004C5EC1">
        <w:rPr>
          <w:sz w:val="18"/>
        </w:rPr>
        <w:tab/>
        <w:t>09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Tunnel route plan gets thumbs down</w:t>
      </w:r>
      <w:r w:rsidRPr="004C5EC1">
        <w:rPr>
          <w:sz w:val="18"/>
        </w:rPr>
        <w:tab/>
        <w:t>12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Group to ask for mill road incentives</w:t>
      </w:r>
      <w:r w:rsidRPr="004C5EC1">
        <w:rPr>
          <w:sz w:val="18"/>
        </w:rPr>
        <w:tab/>
        <w:t>12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moves on foreshore (focus group)</w:t>
      </w:r>
      <w:r w:rsidRPr="004C5EC1">
        <w:rPr>
          <w:sz w:val="18"/>
        </w:rPr>
        <w:tab/>
        <w:t>14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Criddle restates rail preference</w:t>
      </w:r>
      <w:r w:rsidRPr="004C5EC1">
        <w:rPr>
          <w:sz w:val="18"/>
        </w:rPr>
        <w:tab/>
        <w:t>14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Minister (Criddle) to be quizzed on port road numbers</w:t>
      </w:r>
      <w:r w:rsidRPr="004C5EC1">
        <w:rPr>
          <w:sz w:val="18"/>
        </w:rPr>
        <w:tab/>
        <w:t>14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APA boss claims port can handle future</w:t>
      </w:r>
      <w:r w:rsidRPr="004C5EC1">
        <w:rPr>
          <w:sz w:val="18"/>
        </w:rPr>
        <w:tab/>
        <w:t>14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(Outside Run) – Time to seize reins from the donkeys (Carman)</w:t>
      </w:r>
      <w:r w:rsidRPr="004C5EC1">
        <w:rPr>
          <w:sz w:val="18"/>
        </w:rPr>
        <w:tab/>
        <w:t>16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Draft 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Banks (NAB, WestPac, ANZ, C’wealth, BankWest, Home) – Rainbow 2000</w:t>
      </w:r>
      <w:r w:rsidRPr="004C5EC1">
        <w:rPr>
          <w:sz w:val="18"/>
        </w:rPr>
        <w:tab/>
        <w:t>19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RegLIS 99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Regional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Land</w:t>
          </w:r>
        </w:smartTag>
      </w:smartTag>
      <w:r w:rsidRPr="004C5EC1">
        <w:rPr>
          <w:sz w:val="18"/>
        </w:rPr>
        <w:t xml:space="preserve"> Information Seminar : Great Southern Land</w:t>
      </w:r>
      <w:r w:rsidRPr="004C5EC1">
        <w:rPr>
          <w:sz w:val="18"/>
        </w:rPr>
        <w:tab/>
        <w:t>22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Trucking figures don’t add up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, Little Grove)</w:t>
      </w:r>
      <w:r w:rsidRPr="004C5EC1">
        <w:rPr>
          <w:sz w:val="18"/>
        </w:rPr>
        <w:tab/>
        <w:t>21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Keep a pretty face upon this place (Cooper, Redmond)</w:t>
      </w:r>
      <w:r w:rsidRPr="004C5EC1">
        <w:rPr>
          <w:sz w:val="18"/>
        </w:rPr>
        <w:tab/>
        <w:t>21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Regional growth puts pressure on water supplies (WaterCorp)</w:t>
      </w:r>
      <w:r w:rsidRPr="004C5EC1">
        <w:rPr>
          <w:sz w:val="18"/>
        </w:rPr>
        <w:tab/>
        <w:t>21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The Melbourne Age (Page 4) – The new cabinet (Bracks State Government)</w:t>
      </w:r>
      <w:r w:rsidRPr="004C5EC1">
        <w:rPr>
          <w:sz w:val="18"/>
        </w:rPr>
        <w:tab/>
        <w:t>23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Future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: Economy – Committee for Economic Development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25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Draft Document for Aboriginal Reconciliation</w:t>
      </w:r>
      <w:r w:rsidRPr="004C5EC1">
        <w:rPr>
          <w:sz w:val="18"/>
        </w:rPr>
        <w:tab/>
        <w:t>25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Facsimile – Local Govt Planners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Assoc.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(Penheiro) – Request to brief on Rainbow 2000</w:t>
      </w:r>
      <w:r w:rsidRPr="004C5EC1">
        <w:rPr>
          <w:b/>
          <w:bCs/>
          <w:sz w:val="18"/>
        </w:rPr>
        <w:tab/>
        <w:t>25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WA State Cabinet (16) – Rainbow 2000 Update &amp; Albany Banking Reference</w:t>
      </w:r>
      <w:r w:rsidRPr="00884123">
        <w:rPr>
          <w:color w:val="0000FF"/>
          <w:sz w:val="18"/>
        </w:rPr>
        <w:tab/>
        <w:t>25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884123">
            <w:rPr>
              <w:color w:val="0000FF"/>
              <w:sz w:val="18"/>
            </w:rPr>
            <w:t>Hon. Richard Court</w:t>
          </w:r>
        </w:smartTag>
      </w:smartTag>
      <w:r w:rsidRPr="00884123">
        <w:rPr>
          <w:color w:val="0000FF"/>
          <w:sz w:val="18"/>
        </w:rPr>
        <w:t xml:space="preserve"> (Premier) – Rainbow 2000 Update &amp; Albany Banking Reference</w:t>
      </w:r>
      <w:r w:rsidRPr="00884123">
        <w:rPr>
          <w:color w:val="0000FF"/>
          <w:sz w:val="18"/>
        </w:rPr>
        <w:tab/>
        <w:t>25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Hon. Geoff Gallop (Opposition) – Rainbow 2000 Update &amp; Albany Banking Reference</w:t>
      </w:r>
      <w:r w:rsidRPr="00884123">
        <w:rPr>
          <w:color w:val="FF0000"/>
          <w:sz w:val="18"/>
        </w:rPr>
        <w:tab/>
        <w:t>25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Federal Cabinet – Rainbow 2000 Update &amp; GS Banking Reference</w:t>
      </w:r>
      <w:r w:rsidRPr="00884123">
        <w:rPr>
          <w:color w:val="0000FF"/>
          <w:sz w:val="18"/>
        </w:rPr>
        <w:tab/>
        <w:t>25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WA Federal Members – Rainbow 2000 Update &amp; GS Banking Reference</w:t>
      </w:r>
      <w:r w:rsidRPr="00884123">
        <w:rPr>
          <w:color w:val="0000FF"/>
          <w:sz w:val="18"/>
        </w:rPr>
        <w:tab/>
        <w:t>25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Corporate 100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Rainbow 2000 Update &amp; GS Banking Reference</w:t>
      </w:r>
      <w:r w:rsidRPr="004C5EC1">
        <w:rPr>
          <w:sz w:val="18"/>
        </w:rPr>
        <w:tab/>
        <w:t>25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National Australia Bank Albany (Schmidt) – OK with Rainbow 2000 letter</w:t>
      </w:r>
      <w:r w:rsidRPr="004C5EC1">
        <w:rPr>
          <w:color w:val="CC0000"/>
          <w:sz w:val="18"/>
        </w:rPr>
        <w:tab/>
        <w:t>26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WestPac Bank Albany (Nixon) – OK with Rainbow 2000 letter</w:t>
      </w:r>
      <w:r w:rsidRPr="004C5EC1">
        <w:rPr>
          <w:color w:val="CC0000"/>
          <w:sz w:val="18"/>
        </w:rPr>
        <w:tab/>
        <w:t>26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BankWest Albany (Sprigg) – OK with Rainbow 2000 letter</w:t>
      </w:r>
      <w:r w:rsidRPr="004C5EC1">
        <w:rPr>
          <w:color w:val="CC0000"/>
          <w:sz w:val="18"/>
        </w:rPr>
        <w:tab/>
        <w:t>26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ANZ Bank Albany (Claessen) – Unable to endorse Rainbow 2000 letter</w:t>
      </w:r>
      <w:r w:rsidRPr="004C5EC1">
        <w:rPr>
          <w:color w:val="CC0000"/>
          <w:sz w:val="18"/>
        </w:rPr>
        <w:tab/>
        <w:t>26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Commonwealth Bank Albany (Bassett) – Unable to endorse Rainbow 2000 letter</w:t>
      </w:r>
      <w:r w:rsidRPr="004C5EC1">
        <w:rPr>
          <w:color w:val="CC0000"/>
          <w:sz w:val="18"/>
        </w:rPr>
        <w:tab/>
        <w:t>26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Walking Together : Draft Document for Aboriginal Reconciliation</w:t>
      </w:r>
      <w:r w:rsidRPr="004C5EC1">
        <w:rPr>
          <w:sz w:val="18"/>
        </w:rPr>
        <w:tab/>
        <w:t>26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(Goode) – Rainbow 2000 Update &amp; Albany Banking Reference</w:t>
      </w:r>
      <w:r w:rsidRPr="004C5EC1">
        <w:rPr>
          <w:sz w:val="18"/>
        </w:rPr>
        <w:tab/>
        <w:t>27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(All Councillors) – Rainbow 2000 Update &amp; Albany Banking Reference</w:t>
      </w:r>
      <w:r w:rsidRPr="004C5EC1">
        <w:rPr>
          <w:sz w:val="18"/>
        </w:rPr>
        <w:tab/>
        <w:t>27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GSACC – Rainbow 2000 Update &amp; Albany Banking Reference</w:t>
      </w:r>
      <w:r w:rsidRPr="004C5EC1">
        <w:rPr>
          <w:sz w:val="18"/>
        </w:rPr>
        <w:tab/>
        <w:t>27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Great Southern LGAs – Rainbow 2000 Update &amp; Albany Banking Reference</w:t>
      </w:r>
      <w:r w:rsidRPr="004C5EC1">
        <w:rPr>
          <w:b/>
          <w:bCs/>
          <w:sz w:val="18"/>
        </w:rPr>
        <w:tab/>
        <w:t>27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P&amp;O Ports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(Kaleveld) – Change of address details for Fremantle operations</w:t>
      </w:r>
      <w:r w:rsidRPr="004C5EC1">
        <w:rPr>
          <w:color w:val="CC0000"/>
          <w:sz w:val="18"/>
        </w:rPr>
        <w:tab/>
        <w:t>28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Westrail sale key to chip plan : Criddle</w:t>
      </w:r>
      <w:r w:rsidRPr="004C5EC1">
        <w:rPr>
          <w:sz w:val="18"/>
        </w:rPr>
        <w:tab/>
        <w:t>28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Meeting ‘disappointing’ (Community Alliance)</w:t>
      </w:r>
      <w:r w:rsidRPr="004C5EC1">
        <w:rPr>
          <w:sz w:val="18"/>
        </w:rPr>
        <w:tab/>
        <w:t>28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Foreshore harmony targeted</w:t>
      </w:r>
      <w:r w:rsidRPr="004C5EC1">
        <w:rPr>
          <w:sz w:val="18"/>
        </w:rPr>
        <w:tab/>
        <w:t>28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(Public Notices) – TPS 3-Amt 206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Inner Western Ring Road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Another attempt to sway public on vision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future</w:t>
      </w:r>
      <w:r w:rsidRPr="004C5EC1">
        <w:rPr>
          <w:sz w:val="18"/>
        </w:rPr>
        <w:tab/>
        <w:t>28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Hon. Dr Geoff Gallop (Opposition) – WA Shadow Cabinet</w:t>
      </w:r>
      <w:r w:rsidRPr="004C5EC1">
        <w:rPr>
          <w:color w:val="CC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0000"/>
          <w:sz w:val="18"/>
        </w:rPr>
      </w:pPr>
      <w:r w:rsidRPr="00884123">
        <w:rPr>
          <w:b/>
          <w:bCs/>
          <w:color w:val="FF0000"/>
          <w:sz w:val="18"/>
        </w:rPr>
        <w:t>Letter – State Shadow Cabinet (29) – Rainbow 2000 Update</w:t>
      </w:r>
      <w:r w:rsidRPr="00884123">
        <w:rPr>
          <w:b/>
          <w:bCs/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Hon Dr Geoff Gallop (Opposition Leader)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Eric Ripper MLA (Treasury, Energy &amp; Accountability)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Tom Stephens MLC (Lands, Aboriginal Affairs)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Nick Griffiths MLC (Finance, Racing &amp; Gaming)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Megan Anwyl MLA (Youth, Volunteer Services)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Clive Brown MLA (Commerce, Trade &amp; Small Business)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Alan Carpenter MLA (Education , Family &amp; Children)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Kim Chance MLC (Primary Industry &amp; Fisheries)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John Cowdell MLC (Parliamentary &amp; Electoral Affairs)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Ted Cunningham MLA (Opposition Whip)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Cheryl Davenport MLC (Seniors)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Ed Derner MLC (Communications &amp; IT)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Dr Judy Edwards MLA (Environment, Water Resources &amp; Urban)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Larry Graham MLA (Northern Regional Development)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Julian Grill MLA (Mines, Resources Development)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John Halden MLC (Prisons)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Tom Helm MLC (Works &amp; Services)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John Kobelke MLA (Labour Relations, Freedom of Information)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Jim McGinty MLA (Attorney-General, Justice, Fair Trading)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Mark McGowan MLA (Tourism, Local Govt, Heritage, Sport &amp; Rec.)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Sheila McHale MLA (Health)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Alannah MacTiernan MLA (Transport &amp; Planning)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Norm Malborough MLA (Southern Regional Development)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Ljiljanna Ravlich MLC (Public Sector Mgmt, Education &amp; Training)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  <w:lang w:val="sv-SE"/>
        </w:rPr>
      </w:pPr>
      <w:r w:rsidRPr="007D1DC9">
        <w:rPr>
          <w:color w:val="FF0000"/>
          <w:sz w:val="18"/>
          <w:lang w:val="sv-SE"/>
        </w:rPr>
        <w:t>Letter – Fred Riebeling MLA (Pilbara) – Rainbow 2000 Update</w:t>
      </w:r>
      <w:r w:rsidRPr="007D1DC9">
        <w:rPr>
          <w:color w:val="FF0000"/>
          <w:sz w:val="18"/>
          <w:lang w:val="sv-SE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Michelle Roberts MLA (Police &amp; Emergency Services)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Bob Thomas MLC (Opposition Whip &amp; Great Southern)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t>Letter – Ken Travers MLC (Housing &amp; Disability Services)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884123">
        <w:rPr>
          <w:color w:val="FF0000"/>
          <w:sz w:val="18"/>
        </w:rPr>
        <w:lastRenderedPageBreak/>
        <w:t>Letter – Diana Warnock MLA (Women’s Interests, Multicultural &amp; Ethnic) – Rainbow 2000 Update</w:t>
      </w:r>
      <w:r w:rsidRPr="00884123">
        <w:rPr>
          <w:color w:val="FF0000"/>
          <w:sz w:val="18"/>
        </w:rPr>
        <w:tab/>
        <w:t>29 Oct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0000"/>
          <w:sz w:val="18"/>
        </w:rPr>
      </w:pPr>
      <w:r w:rsidRPr="00884123">
        <w:rPr>
          <w:b/>
          <w:bCs/>
          <w:color w:val="FF0000"/>
          <w:sz w:val="18"/>
        </w:rPr>
        <w:t>Letter – Federal Shadow Cabinet – Rainbow 2000 Update</w:t>
      </w:r>
      <w:r w:rsidRPr="00884123">
        <w:rPr>
          <w:b/>
          <w:bCs/>
          <w:color w:val="FF0000"/>
          <w:sz w:val="18"/>
        </w:rPr>
        <w:tab/>
        <w:t>29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City to move on office site merge</w:t>
      </w:r>
      <w:r w:rsidRPr="004C5EC1">
        <w:rPr>
          <w:sz w:val="18"/>
        </w:rPr>
        <w:tab/>
        <w:t>29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6) – Call for $1b in regional aid ignored (Regional Summit)</w:t>
      </w:r>
      <w:r w:rsidRPr="004C5EC1">
        <w:rPr>
          <w:sz w:val="18"/>
        </w:rPr>
        <w:tab/>
        <w:t>30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55)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 xml:space="preserve"> rail plan stirs hope in bush</w:t>
      </w:r>
      <w:r w:rsidRPr="004C5EC1">
        <w:rPr>
          <w:sz w:val="18"/>
        </w:rPr>
        <w:tab/>
        <w:t>30 Oct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55) – Mateship is ruining rural communities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Anderson</w:t>
          </w:r>
        </w:smartTag>
      </w:smartTag>
      <w:r w:rsidRPr="004C5EC1">
        <w:rPr>
          <w:sz w:val="18"/>
        </w:rPr>
        <w:tab/>
        <w:t>30 Oct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Commerce &amp; Trade (Issue 5) – Outback Snapshots : Shutterbugs capture regions</w:t>
      </w:r>
      <w:r w:rsidRPr="004C5EC1">
        <w:rPr>
          <w:sz w:val="18"/>
        </w:rPr>
        <w:tab/>
        <w:t>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Wilson Tuckey MHR (O’Connor) – Acknowledge Rainbow 2000 Update</w:t>
      </w:r>
      <w:r w:rsidRPr="004C5EC1">
        <w:rPr>
          <w:color w:val="CC0000"/>
          <w:sz w:val="18"/>
        </w:rPr>
        <w:tab/>
        <w:t>01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Doug Shave MLA (Lands) – Acknowledge Rainbow 2000 Update</w:t>
      </w:r>
      <w:r w:rsidRPr="004C5EC1">
        <w:rPr>
          <w:color w:val="CC0000"/>
          <w:sz w:val="18"/>
        </w:rPr>
        <w:tab/>
        <w:t>01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Colin Barnett MLA (Resources) – Acknowledge Rainbow 2000 Update</w:t>
      </w:r>
      <w:r w:rsidRPr="004C5EC1">
        <w:rPr>
          <w:color w:val="CC0000"/>
          <w:sz w:val="18"/>
        </w:rPr>
        <w:tab/>
        <w:t>01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Councillor censured (Cr Dufty)</w:t>
      </w:r>
      <w:r w:rsidRPr="004C5EC1">
        <w:rPr>
          <w:sz w:val="18"/>
        </w:rPr>
        <w:tab/>
        <w:t>02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17) – Big future seen for smaller farms</w:t>
      </w:r>
      <w:r w:rsidRPr="004C5EC1">
        <w:rPr>
          <w:sz w:val="18"/>
        </w:rPr>
        <w:tab/>
        <w:t>02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Rhonda Parker MLA (Family) – Acknowledge Rainbow 2000 Update</w:t>
      </w:r>
      <w:r w:rsidRPr="004C5EC1">
        <w:rPr>
          <w:color w:val="CC0000"/>
          <w:sz w:val="18"/>
        </w:rPr>
        <w:tab/>
        <w:t>03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State RAPI (WA) – Challenges for the new millennium (Dunsborough)</w:t>
      </w:r>
      <w:r w:rsidRPr="004C5EC1">
        <w:rPr>
          <w:sz w:val="18"/>
        </w:rPr>
        <w:tab/>
        <w:t>03-05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Ship visits welcome (Emery /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Hammond</w:t>
          </w:r>
        </w:smartTag>
      </w:smartTag>
      <w:r w:rsidRPr="004C5EC1">
        <w:rPr>
          <w:sz w:val="18"/>
        </w:rPr>
        <w:t xml:space="preserve"> : USS Kinkaid)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An unforgettable preamble (Smart,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Petrol station rezone beats commercial strategy review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Group to thrash out transport concerns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Strategy meeting (Commercial) workshop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place">
        <w:r w:rsidRPr="004C5EC1">
          <w:rPr>
            <w:sz w:val="18"/>
          </w:rPr>
          <w:t>Holiday</w:t>
        </w:r>
      </w:smartTag>
      <w:r w:rsidRPr="004C5EC1">
        <w:rPr>
          <w:sz w:val="18"/>
        </w:rPr>
        <w:t xml:space="preserve"> accommodation mooted for foreshore (Enright)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Report finds port plan economically viable (containers)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North Road</w:t>
          </w:r>
        </w:smartTag>
      </w:smartTag>
      <w:r w:rsidRPr="004C5EC1">
        <w:rPr>
          <w:sz w:val="18"/>
        </w:rPr>
        <w:t xml:space="preserve"> tipped for multi-million dollar civic centre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Albany Accord Group (Foreshore Design Considerations &amp; Input)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ANZ Corporate (Matseo) – Rainbow 2000 Update</w:t>
      </w:r>
      <w:r w:rsidRPr="004C5EC1">
        <w:rPr>
          <w:sz w:val="18"/>
        </w:rPr>
        <w:tab/>
        <w:t>04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Telstra Corporation (Jeffery : GM Sponsorship) – Decline R2000 &amp; A2001</w:t>
      </w:r>
      <w:r w:rsidRPr="004C5EC1">
        <w:rPr>
          <w:color w:val="CC0000"/>
          <w:sz w:val="18"/>
        </w:rPr>
        <w:tab/>
        <w:t>05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Main Roads targets west ring road plan</w:t>
      </w:r>
      <w:r w:rsidRPr="004C5EC1">
        <w:rPr>
          <w:sz w:val="18"/>
        </w:rPr>
        <w:tab/>
        <w:t>05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3) – Cuthbert land plan foiled by ring road routes</w:t>
      </w:r>
      <w:r w:rsidRPr="004C5EC1">
        <w:rPr>
          <w:sz w:val="18"/>
        </w:rPr>
        <w:tab/>
        <w:t>05 Nov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  <w:highlight w:val="cyan"/>
        </w:rPr>
      </w:pPr>
      <w:r w:rsidRPr="00884123">
        <w:rPr>
          <w:b/>
          <w:bCs/>
          <w:color w:val="0000FF"/>
          <w:sz w:val="18"/>
          <w:highlight w:val="cyan"/>
        </w:rPr>
        <w:t>Letter – Australian Diplomatic Missions (78) – Rainbow 2000 / Albany 2001 Update</w:t>
      </w:r>
      <w:r w:rsidRPr="00884123">
        <w:rPr>
          <w:b/>
          <w:bCs/>
          <w:color w:val="0000FF"/>
          <w:sz w:val="18"/>
          <w:highlight w:val="cyan"/>
        </w:rPr>
        <w:tab/>
        <w:t>05 Nov 1999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  <w:highlight w:val="cyan"/>
        </w:rPr>
      </w:pPr>
      <w:r w:rsidRPr="00884123">
        <w:rPr>
          <w:b/>
          <w:bCs/>
          <w:color w:val="0000FF"/>
          <w:sz w:val="18"/>
          <w:highlight w:val="cyan"/>
        </w:rPr>
        <w:t>Letter – Foreign Diplomatic Missions (19) – Rainbow 2000 / Albany 2001 Update</w:t>
      </w:r>
      <w:r w:rsidRPr="00884123">
        <w:rPr>
          <w:b/>
          <w:bCs/>
          <w:color w:val="0000FF"/>
          <w:sz w:val="18"/>
          <w:highlight w:val="cyan"/>
        </w:rPr>
        <w:tab/>
        <w:t>05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Weekend Australian (Page 19) – Draft EIS : Naval Munitions, Twofold Bay,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Eden</w:t>
          </w:r>
        </w:smartTag>
      </w:smartTag>
      <w:r w:rsidRPr="004C5EC1">
        <w:rPr>
          <w:sz w:val="18"/>
        </w:rPr>
        <w:tab/>
        <w:t>06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– Commonwealth Reference Group : Welfare Reform</w:t>
      </w:r>
      <w:r w:rsidRPr="004C5EC1">
        <w:rPr>
          <w:sz w:val="18"/>
        </w:rPr>
        <w:tab/>
        <w:t>06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Melbourne Age – Tourism outperforms mining &amp; farming</w:t>
      </w:r>
      <w:r w:rsidRPr="004C5EC1">
        <w:rPr>
          <w:sz w:val="18"/>
        </w:rPr>
        <w:tab/>
        <w:t>06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Melbourne Age – Promotion of ocean rewarded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Victoria</w:t>
          </w:r>
        </w:smartTag>
      </w:smartTag>
      <w:r w:rsidRPr="004C5EC1">
        <w:rPr>
          <w:sz w:val="18"/>
        </w:rPr>
        <w:t>’s Great Ocean Road)</w:t>
      </w:r>
      <w:r w:rsidRPr="004C5EC1">
        <w:rPr>
          <w:sz w:val="18"/>
        </w:rPr>
        <w:tab/>
        <w:t>06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SW must build solid reputation : expert (SW Focus 2000)</w:t>
      </w:r>
      <w:r w:rsidRPr="004C5EC1">
        <w:rPr>
          <w:sz w:val="18"/>
        </w:rPr>
        <w:tab/>
        <w:t>06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61) – New mill offers end to pulp fiction</w:t>
      </w:r>
      <w:r w:rsidRPr="004C5EC1">
        <w:rPr>
          <w:sz w:val="18"/>
        </w:rPr>
        <w:tab/>
        <w:t>06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Sony Corporation (Warman : Sponsorship) – Decline R2000 &amp; A2001</w:t>
      </w:r>
      <w:r w:rsidRPr="004C5EC1">
        <w:rPr>
          <w:color w:val="CC0000"/>
          <w:sz w:val="18"/>
        </w:rPr>
        <w:tab/>
        <w:t>08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GS Land &amp; Environmental Management Group Xmas Luncheon – Rainbow 2000</w:t>
      </w:r>
      <w:r w:rsidRPr="004C5EC1">
        <w:rPr>
          <w:sz w:val="18"/>
        </w:rPr>
        <w:tab/>
        <w:t>08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City</w:t>
          </w:r>
        </w:smartTag>
      </w:smartTag>
      <w:r w:rsidRPr="004C5EC1">
        <w:rPr>
          <w:color w:val="CC0000"/>
          <w:sz w:val="18"/>
        </w:rPr>
        <w:t xml:space="preserve"> Heart (Burcher) – Albany Accord Group &amp; Foreshore Comments</w:t>
      </w:r>
      <w:r w:rsidRPr="004C5EC1">
        <w:rPr>
          <w:color w:val="CC0000"/>
          <w:sz w:val="18"/>
        </w:rPr>
        <w:tab/>
        <w:t>09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Investors launch tree farm writ</w:t>
      </w:r>
      <w:r w:rsidRPr="004C5EC1">
        <w:rPr>
          <w:sz w:val="18"/>
        </w:rPr>
        <w:tab/>
        <w:t>09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99"/>
          <w:sz w:val="18"/>
        </w:rPr>
      </w:pPr>
      <w:r w:rsidRPr="004C5EC1">
        <w:rPr>
          <w:b/>
          <w:bCs/>
          <w:color w:val="000099"/>
          <w:sz w:val="18"/>
        </w:rPr>
        <w:t>File Note – GS College TAFE (Industrial Design Students) – Rainbow 2000 Application</w:t>
      </w:r>
      <w:r w:rsidRPr="004C5EC1">
        <w:rPr>
          <w:b/>
          <w:bCs/>
          <w:color w:val="000099"/>
          <w:sz w:val="18"/>
        </w:rPr>
        <w:tab/>
        <w:t>09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GS College TAFE (Industrial Design Students) – Rainbow 2000 Update</w:t>
      </w:r>
      <w:r w:rsidRPr="004C5EC1">
        <w:rPr>
          <w:sz w:val="18"/>
        </w:rPr>
        <w:tab/>
        <w:t>10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Kevin Prince MLA (Emergency) – Acknowledge FESA Chairperson</w:t>
      </w:r>
      <w:r w:rsidRPr="004C5EC1">
        <w:rPr>
          <w:color w:val="CC0000"/>
          <w:sz w:val="18"/>
        </w:rPr>
        <w:tab/>
        <w:t>10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Tourist units on foreshore tick list</w:t>
      </w:r>
      <w:r w:rsidRPr="004C5EC1">
        <w:rPr>
          <w:sz w:val="18"/>
        </w:rPr>
        <w:tab/>
        <w:t>11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Call to delay mill site decision (Sharp MLC)</w:t>
      </w:r>
      <w:r w:rsidRPr="004C5EC1">
        <w:rPr>
          <w:sz w:val="18"/>
        </w:rPr>
        <w:tab/>
        <w:t>11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12) – Positive response to restructure (CBH, Watson)</w:t>
      </w:r>
      <w:r w:rsidRPr="004C5EC1">
        <w:rPr>
          <w:sz w:val="18"/>
        </w:rPr>
        <w:tab/>
        <w:t>11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Ian Campbell (Liberal) – Acknowledge Rainbow 2000 &amp; SEGRA 1999</w:t>
      </w:r>
      <w:r w:rsidRPr="004C5EC1">
        <w:rPr>
          <w:color w:val="CC0000"/>
          <w:sz w:val="18"/>
        </w:rPr>
        <w:tab/>
        <w:t>11 Nov 1999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19187F">
            <w:rPr>
              <w:b/>
              <w:bCs/>
              <w:color w:val="CC0000"/>
              <w:sz w:val="18"/>
            </w:rPr>
            <w:t>Hon Richard Court</w:t>
          </w:r>
        </w:smartTag>
      </w:smartTag>
      <w:r w:rsidRPr="0019187F">
        <w:rPr>
          <w:b/>
          <w:bCs/>
          <w:color w:val="CC0000"/>
          <w:sz w:val="18"/>
        </w:rPr>
        <w:t xml:space="preserve"> MLA (Premier) – </w:t>
      </w:r>
      <w:hyperlink r:id="rId40" w:history="1">
        <w:r w:rsidRPr="0019187F">
          <w:rPr>
            <w:rStyle w:val="Hyperlink"/>
            <w:b/>
            <w:bCs/>
            <w:color w:val="CC0000"/>
            <w:sz w:val="18"/>
          </w:rPr>
          <w:t>Acknowledge Rainbow 2000</w:t>
        </w:r>
      </w:hyperlink>
      <w:r w:rsidRPr="0019187F">
        <w:rPr>
          <w:b/>
          <w:bCs/>
          <w:color w:val="CC0000"/>
          <w:sz w:val="18"/>
        </w:rPr>
        <w:tab/>
        <w:t>12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Show – Rainbow 2000 Regional Strategy</w:t>
      </w:r>
      <w:r w:rsidRPr="004C5EC1">
        <w:rPr>
          <w:sz w:val="18"/>
        </w:rPr>
        <w:tab/>
        <w:t>12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Bunbury</w:t>
          </w:r>
        </w:smartTag>
      </w:smartTag>
      <w:r w:rsidRPr="004C5EC1">
        <w:rPr>
          <w:color w:val="CC0000"/>
          <w:sz w:val="18"/>
        </w:rPr>
        <w:t xml:space="preserve"> (Whittaker) – Acknowledge Rainbow 2000</w:t>
      </w:r>
      <w:r w:rsidRPr="004C5EC1">
        <w:rPr>
          <w:color w:val="CC0000"/>
          <w:sz w:val="18"/>
        </w:rPr>
        <w:tab/>
        <w:t>15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Dr Judy Edwards MLA (Opposition Environment) – Acknowledge Rainbow 2000</w:t>
      </w:r>
      <w:r w:rsidRPr="004C5EC1">
        <w:rPr>
          <w:color w:val="CC0000"/>
          <w:sz w:val="18"/>
        </w:rPr>
        <w:tab/>
        <w:t>15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Hon Richard Court</w:t>
          </w:r>
        </w:smartTag>
      </w:smartTag>
      <w:r w:rsidRPr="004C5EC1">
        <w:rPr>
          <w:b/>
          <w:bCs/>
          <w:sz w:val="18"/>
        </w:rPr>
        <w:t xml:space="preserve"> MLA (Premier) – Rainbow 2000 &amp; port access management</w:t>
      </w:r>
      <w:r w:rsidRPr="004C5EC1">
        <w:rPr>
          <w:b/>
          <w:bCs/>
          <w:sz w:val="18"/>
        </w:rPr>
        <w:tab/>
        <w:t>15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Liberal Party of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Branch (3 Motions) – Rainbow 2000 Update</w:t>
      </w:r>
      <w:r w:rsidRPr="004C5EC1">
        <w:rPr>
          <w:sz w:val="18"/>
        </w:rPr>
        <w:tab/>
        <w:t>15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Michael Pemberton (ACoCI) – Development of new Civic Administration Centre</w:t>
      </w:r>
      <w:r w:rsidRPr="004C5EC1">
        <w:rPr>
          <w:color w:val="CC0000"/>
          <w:sz w:val="18"/>
        </w:rPr>
        <w:tab/>
        <w:t>15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CC (Item 13.2.4) – Development of new Civic Administration Centre</w:t>
      </w:r>
      <w:r w:rsidRPr="004C5EC1">
        <w:rPr>
          <w:sz w:val="18"/>
        </w:rPr>
        <w:tab/>
        <w:t>16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to spend $7m on offices</w:t>
      </w:r>
      <w:r w:rsidRPr="004C5EC1">
        <w:rPr>
          <w:sz w:val="18"/>
        </w:rPr>
        <w:tab/>
        <w:t>16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3) – Bank opens its doors (Bendigo Bank, Tambellup)</w:t>
      </w:r>
      <w:r w:rsidRPr="004C5EC1">
        <w:rPr>
          <w:sz w:val="18"/>
        </w:rPr>
        <w:tab/>
        <w:t>16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Chamber protest delays City office site decision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future comfortable 50 years down the track (Enright)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Put ratepayers first, Councillors (Hands, Lower King)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Heed our advice and save the harbour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Beauty at risk (Austin, Big Grove)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Let matter rest, foreshore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, Little Grove)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Industry expected to boom from gas pipeline extension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Concern expressed over council relocation plans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City provides funding boost for dive wreck bid</w:t>
      </w:r>
      <w:r w:rsidRPr="004C5EC1">
        <w:rPr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RSL Anzac 2001 Celebration Committee – Albany 2001 Re-enactment</w:t>
      </w:r>
      <w:r w:rsidRPr="004C5EC1">
        <w:rPr>
          <w:b/>
          <w:bCs/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Wilson Tuckey MHR (O’Connor) – Acknowledge Rainbow 2000 &amp; Albany 2001</w:t>
      </w:r>
      <w:r w:rsidRPr="004C5EC1">
        <w:rPr>
          <w:color w:val="CC0000"/>
          <w:sz w:val="18"/>
        </w:rPr>
        <w:tab/>
        <w:t>18 Nov 1999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>Presentation – WA Water Corporation (</w:t>
      </w:r>
      <w:smartTag w:uri="urn:schemas-microsoft-com:office:smarttags" w:element="place">
        <w:smartTag w:uri="urn:schemas-microsoft-com:office:smarttags" w:element="City">
          <w:r w:rsidRPr="004C4402">
            <w:rPr>
              <w:b/>
              <w:sz w:val="18"/>
            </w:rPr>
            <w:t>Albany</w:t>
          </w:r>
        </w:smartTag>
      </w:smartTag>
      <w:r w:rsidRPr="004C4402">
        <w:rPr>
          <w:b/>
          <w:sz w:val="18"/>
        </w:rPr>
        <w:t xml:space="preserve">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18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(Page 12) – Why swap monopolies from public to private ?</w:t>
      </w:r>
      <w:r w:rsidRPr="004C5EC1">
        <w:rPr>
          <w:sz w:val="18"/>
        </w:rPr>
        <w:tab/>
        <w:t>20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Magazine (Page 35) – Sea change ahead</w:t>
      </w:r>
      <w:r w:rsidRPr="004C5EC1">
        <w:rPr>
          <w:sz w:val="18"/>
        </w:rPr>
        <w:tab/>
        <w:t>20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color w:val="CC0000"/>
              <w:sz w:val="18"/>
            </w:rPr>
            <w:t>Hon Richard Court</w:t>
          </w:r>
        </w:smartTag>
      </w:smartTag>
      <w:r w:rsidRPr="004C5EC1">
        <w:rPr>
          <w:b/>
          <w:bCs/>
          <w:color w:val="CC0000"/>
          <w:sz w:val="18"/>
        </w:rPr>
        <w:t xml:space="preserve"> MLA (Premier) – Acknowledge Rainbow 2000</w:t>
      </w:r>
      <w:r w:rsidRPr="004C5EC1">
        <w:rPr>
          <w:b/>
          <w:bCs/>
          <w:color w:val="CC0000"/>
          <w:sz w:val="18"/>
        </w:rPr>
        <w:tab/>
        <w:t>22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Cheryl Edwardes MLA (Environment) – Acknowledge Rainbow 2000</w:t>
      </w:r>
      <w:r w:rsidRPr="004C5EC1">
        <w:rPr>
          <w:color w:val="CC0000"/>
          <w:sz w:val="18"/>
        </w:rPr>
        <w:tab/>
        <w:t>22 Nov 1999</w:t>
      </w:r>
    </w:p>
    <w:p w:rsidR="00AB4D60" w:rsidRPr="004C5EC1" w:rsidRDefault="00B160E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="00AB4D60"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 (Fenn)</w:t>
      </w:r>
      <w:r w:rsidR="00AB4D60" w:rsidRPr="004C5EC1">
        <w:rPr>
          <w:color w:val="CC0000"/>
          <w:sz w:val="18"/>
        </w:rPr>
        <w:t xml:space="preserve"> – Invitation to </w:t>
      </w:r>
      <w:smartTag w:uri="urn:schemas-microsoft-com:office:smarttags" w:element="City">
        <w:smartTag w:uri="urn:schemas-microsoft-com:office:smarttags" w:element="place">
          <w:r w:rsidR="00AB4D60" w:rsidRPr="004C5EC1">
            <w:rPr>
              <w:color w:val="CC0000"/>
              <w:sz w:val="18"/>
            </w:rPr>
            <w:t>Albany</w:t>
          </w:r>
        </w:smartTag>
      </w:smartTag>
      <w:r w:rsidR="00AB4D60" w:rsidRPr="004C5EC1">
        <w:rPr>
          <w:color w:val="CC0000"/>
          <w:sz w:val="18"/>
        </w:rPr>
        <w:t xml:space="preserve"> Commercial Strategy Review</w:t>
      </w:r>
      <w:r w:rsidR="00AB4D60" w:rsidRPr="004C5EC1">
        <w:rPr>
          <w:color w:val="CC0000"/>
          <w:sz w:val="18"/>
        </w:rPr>
        <w:tab/>
        <w:t>22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Clive Brown MLA (State Development) – Acknowledge Rainbow 2000</w:t>
      </w:r>
      <w:r w:rsidRPr="004C5EC1">
        <w:rPr>
          <w:color w:val="CC0000"/>
          <w:sz w:val="18"/>
        </w:rPr>
        <w:tab/>
        <w:t>22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Papua New Guinea</w:t>
          </w:r>
        </w:smartTag>
      </w:smartTag>
      <w:r w:rsidRPr="004C5EC1">
        <w:rPr>
          <w:color w:val="CC0000"/>
          <w:sz w:val="18"/>
        </w:rPr>
        <w:t xml:space="preserve"> High Commisison (Lohia) – Acknowledge Albany 2001 Rainbow 2000</w:t>
      </w:r>
      <w:r w:rsidRPr="004C5EC1">
        <w:rPr>
          <w:color w:val="CC0000"/>
          <w:sz w:val="18"/>
        </w:rPr>
        <w:tab/>
        <w:t>22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Ministry for Planning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 – Invitation to WA Rural Land Use Policy</w:t>
      </w:r>
      <w:r w:rsidRPr="004C5EC1">
        <w:rPr>
          <w:color w:val="CC0000"/>
          <w:sz w:val="18"/>
        </w:rPr>
        <w:tab/>
        <w:t>23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Fear voiced over future of harbour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Report rejects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city office bid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Albany Advertiser (Page 2) – City springs a $7.1m surprise (Smithson, AA)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option ignored : Cr (Dufty)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Airport users body formed (Hannington)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Group focussed on ring road answer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Albany Economic Development Unit’s power revoked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Build city office on foreshore (Smith,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Put wind towers in context (Thwaites,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Focus group opens doors : public welcome (Enright)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21) – Port welcomes Anzac program</w:t>
      </w:r>
      <w:r w:rsidRPr="004C5EC1">
        <w:rPr>
          <w:sz w:val="18"/>
        </w:rPr>
        <w:tab/>
        <w:t>25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Winston Crane (Liberal) – Acknowledge Rainbow 2000 &amp; SEGRA 1999</w:t>
      </w:r>
      <w:r w:rsidRPr="004C5EC1">
        <w:rPr>
          <w:color w:val="CC0000"/>
          <w:sz w:val="18"/>
        </w:rPr>
        <w:tab/>
        <w:t>29 Nov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John Herron (Minister ATSIA) – Acknowledge Rainbow 2000</w:t>
      </w:r>
      <w:r w:rsidRPr="004C5EC1">
        <w:rPr>
          <w:color w:val="CC0000"/>
          <w:sz w:val="18"/>
        </w:rPr>
        <w:tab/>
        <w:t>30 Nov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Max Evans MLC (Finance) – Acknowledge Rainbow 2000 &amp; Website</w:t>
      </w:r>
      <w:r w:rsidRPr="004C5EC1">
        <w:rPr>
          <w:color w:val="CC0000"/>
          <w:sz w:val="18"/>
        </w:rPr>
        <w:tab/>
        <w:t>01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Broome Shire Council (Katona) – Unsuccessful at State of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CC0000"/>
              <w:sz w:val="18"/>
            </w:rPr>
            <w:t>Environment</w:t>
          </w:r>
        </w:smartTag>
      </w:smartTag>
      <w:r w:rsidRPr="004C5EC1">
        <w:rPr>
          <w:color w:val="CC0000"/>
          <w:sz w:val="18"/>
        </w:rPr>
        <w:t xml:space="preserve"> Report</w:t>
      </w:r>
      <w:r w:rsidRPr="004C5EC1">
        <w:rPr>
          <w:color w:val="CC0000"/>
          <w:sz w:val="18"/>
        </w:rPr>
        <w:tab/>
        <w:t>03 Dec 1999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Ministry for Planning – First policy for Aboriginal ‘towns’</w:t>
      </w:r>
      <w:r w:rsidRPr="004C5EC1">
        <w:rPr>
          <w:sz w:val="18"/>
        </w:rPr>
        <w:tab/>
        <w:t>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WA Ministry for Planning – Future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(Issue 8) – Albany 2020 : Charting our course</w:t>
      </w:r>
      <w:r w:rsidRPr="004C5EC1">
        <w:rPr>
          <w:sz w:val="18"/>
        </w:rPr>
        <w:tab/>
        <w:t>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News (Issue 1) – The Voice of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</w:t>
      </w:r>
      <w:r w:rsidRPr="004C5EC1">
        <w:rPr>
          <w:sz w:val="18"/>
        </w:rPr>
        <w:tab/>
        <w:t>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Commonsense needed for town’s future (Cummings, King River)</w:t>
      </w:r>
      <w:r w:rsidRPr="004C5EC1">
        <w:rPr>
          <w:sz w:val="18"/>
        </w:rPr>
        <w:tab/>
        <w:t>02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Harbour concerns disputed (Bolt,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Commonwealth Dept CITA (Peisley) – Acknowledge Rainbow 2000</w:t>
      </w:r>
      <w:r w:rsidRPr="004C5EC1">
        <w:rPr>
          <w:color w:val="CC0000"/>
          <w:sz w:val="18"/>
        </w:rPr>
        <w:tab/>
        <w:t>03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Foreshore plans in limbo after cancellation</w:t>
      </w:r>
      <w:r w:rsidRPr="004C5EC1">
        <w:rPr>
          <w:sz w:val="18"/>
        </w:rPr>
        <w:tab/>
        <w:t>07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City of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 Review</w:t>
      </w:r>
      <w:r w:rsidRPr="004C5EC1">
        <w:rPr>
          <w:sz w:val="18"/>
        </w:rPr>
        <w:tab/>
        <w:t>07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Notes – Hassell Planning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 Review</w:t>
      </w:r>
      <w:r w:rsidRPr="004C5EC1">
        <w:rPr>
          <w:sz w:val="18"/>
        </w:rPr>
        <w:tab/>
        <w:t>07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– Hassell Planning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 Review</w:t>
      </w:r>
      <w:r w:rsidRPr="004C5EC1">
        <w:rPr>
          <w:sz w:val="18"/>
        </w:rPr>
        <w:tab/>
        <w:t>07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Options should be considered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09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Renowned professor speaks on road network (Newman)</w:t>
      </w:r>
      <w:r w:rsidRPr="004C5EC1">
        <w:rPr>
          <w:sz w:val="18"/>
        </w:rPr>
        <w:tab/>
        <w:t>09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18) – Heritage building enters a new phase (Pyrmont House)</w:t>
      </w:r>
      <w:r w:rsidRPr="004C5EC1">
        <w:rPr>
          <w:sz w:val="18"/>
        </w:rPr>
        <w:tab/>
        <w:t>09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WA Ministry for Planning &amp;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Agriculture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WA Rural Land Use Policy</w:t>
      </w:r>
      <w:r w:rsidRPr="004C5EC1">
        <w:rPr>
          <w:sz w:val="18"/>
        </w:rPr>
        <w:tab/>
        <w:t>10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Company to rethink discount store plan (MCS)</w:t>
      </w:r>
      <w:r w:rsidRPr="004C5EC1">
        <w:rPr>
          <w:sz w:val="18"/>
        </w:rPr>
        <w:tab/>
        <w:t>14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3) – City growth care urged (Hassell : Mossel &amp; Tutte)</w:t>
      </w:r>
      <w:r w:rsidRPr="004C5EC1">
        <w:rPr>
          <w:sz w:val="18"/>
        </w:rPr>
        <w:tab/>
        <w:t>14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City advised to back $20m development (KingOpen)</w:t>
      </w:r>
      <w:r w:rsidRPr="004C5EC1">
        <w:rPr>
          <w:sz w:val="18"/>
        </w:rPr>
        <w:tab/>
        <w:t>14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Swiss option for hospitality students (GS TAFE)</w:t>
      </w:r>
      <w:r w:rsidRPr="004C5EC1">
        <w:rPr>
          <w:sz w:val="18"/>
        </w:rPr>
        <w:tab/>
        <w:t>14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‘Everyone’ not responsible for landcare (Luscombe, Woogie)</w:t>
      </w:r>
      <w:r w:rsidRPr="004C5EC1">
        <w:rPr>
          <w:sz w:val="18"/>
        </w:rPr>
        <w:tab/>
        <w:t>14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to Editor – AGS Weekender – Port expansion and response to growth</w:t>
      </w:r>
      <w:r w:rsidRPr="004C5EC1">
        <w:rPr>
          <w:sz w:val="18"/>
        </w:rPr>
        <w:tab/>
        <w:t>14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Luncheon – Great Southern Land &amp; Environmental Management Group – Rainbow 2000 Strategy</w:t>
      </w:r>
      <w:r w:rsidRPr="004C5EC1">
        <w:rPr>
          <w:sz w:val="18"/>
        </w:rPr>
        <w:tab/>
        <w:t>15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Environmental Law Association (Conference Abstract) – Rainbow 2000</w:t>
      </w:r>
      <w:r w:rsidRPr="004C5EC1">
        <w:rPr>
          <w:sz w:val="18"/>
        </w:rPr>
        <w:tab/>
        <w:t>15 Dec 1999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19187F">
        <w:rPr>
          <w:b/>
          <w:color w:val="CC0000"/>
          <w:sz w:val="18"/>
        </w:rPr>
        <w:t xml:space="preserve">Letter from – Senator Natasha Stott-Despoja (Democrat SA) – </w:t>
      </w:r>
      <w:hyperlink r:id="rId41" w:history="1">
        <w:r w:rsidRPr="0019187F">
          <w:rPr>
            <w:rStyle w:val="Hyperlink"/>
            <w:b/>
            <w:color w:val="CC0000"/>
            <w:sz w:val="18"/>
          </w:rPr>
          <w:t>Acknowledge Rainbow 2000</w:t>
        </w:r>
      </w:hyperlink>
      <w:r w:rsidRPr="0019187F">
        <w:rPr>
          <w:b/>
          <w:color w:val="CC0000"/>
          <w:sz w:val="18"/>
        </w:rPr>
        <w:tab/>
        <w:t>15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Oji Paper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Wood Fibre Export Project (CWA Hall)</w:t>
      </w:r>
      <w:r w:rsidRPr="004C5EC1">
        <w:rPr>
          <w:sz w:val="18"/>
        </w:rPr>
        <w:tab/>
        <w:t>15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Oji Paper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Wood Fibre Export Project (CWA Hall)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Millers opt to put woodchips on rail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Mill plans put to public : group applauds decision on rail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New rail technology embraced (transferable locomotives)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Strategy officer appointed (Whitington)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Anzac march may move to foreshore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Wind farm an eco-winner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Evans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Environment)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Sand Patch claim disputed (King, Emu Point)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Woodchips likely to go by rail (George, APEC)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Academic extols virtues of rail, community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Plea to save the harbour (Cummings, King River)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Sacrifice to be made (Smithson, SP)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Ring road saga inflamed (</w:t>
      </w:r>
      <w:smartTag w:uri="urn:schemas-microsoft-com:office:smarttags" w:element="City">
        <w:r w:rsidRPr="004C5EC1">
          <w:rPr>
            <w:sz w:val="18"/>
          </w:rPr>
          <w:t>Davis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Lack of support for Orana centre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needs to catch up (Hills, Lower King)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Meeting cancelled (Albany Foreshore Focus Group)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A century of evidence ignored : port</w:t>
      </w:r>
      <w:r w:rsidRPr="004C5EC1">
        <w:rPr>
          <w:sz w:val="18"/>
        </w:rPr>
        <w:tab/>
        <w:t>16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City approves giant Farm Fresh proposal</w:t>
      </w:r>
      <w:r w:rsidRPr="004C5EC1">
        <w:rPr>
          <w:sz w:val="18"/>
        </w:rPr>
        <w:tab/>
        <w:t>17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Hon. Mike Board MLA (Planning) – Planning reform in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22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to Editor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Advertiser – Tim Mitchell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Foreshore Development Proposal</w:t>
      </w:r>
      <w:r w:rsidRPr="004C5EC1">
        <w:rPr>
          <w:color w:val="CC0000"/>
          <w:sz w:val="18"/>
        </w:rPr>
        <w:tab/>
        <w:t>22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Cheryl Edwardes MLA (Environment) – EPA Board membership unsuccessful</w:t>
      </w:r>
      <w:r w:rsidRPr="004C5EC1">
        <w:rPr>
          <w:color w:val="CC0000"/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Band home loan pledges ‘broken’ (Knight,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Public did sway choice (</w:t>
      </w:r>
      <w:smartTag w:uri="urn:schemas-microsoft-com:office:smarttags" w:element="City">
        <w:r w:rsidRPr="004C5EC1">
          <w:rPr>
            <w:sz w:val="18"/>
          </w:rPr>
          <w:t>Davis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Reclamation plan a bomb for harbour (Mills,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City move lost in space (Cole,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Successful bid a result of community support</w:t>
      </w:r>
      <w:r w:rsidRPr="004C5EC1">
        <w:rPr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Wind farm decision attracts a favourable response</w:t>
      </w:r>
      <w:r w:rsidRPr="004C5EC1">
        <w:rPr>
          <w:sz w:val="18"/>
        </w:rPr>
        <w:tab/>
        <w:t>23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Project doubts harm image : ACCI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City welcomes warship ‘gift’ (HMAS Perth)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Doors close on an era in arts (Campbell, AAC)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Value local knowledge (Hands, Lower King)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City has forgotten voters (Mackay,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Crowds welcome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arrival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Record to boost port promotion (Emery)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Problems expected from reclamation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Memories and more : Hon Kevin Prince MLA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Memories and more : Mayor Alison Goode, Albany CC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Memories and more : Supt. Merv Pegler, WA Police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Memories and more : Pam Thorley, Aboriginal Affairs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Memories and more : Harry Riggs, Ex-Albany Shire President</w:t>
      </w:r>
      <w:r w:rsidRPr="004C5EC1">
        <w:rPr>
          <w:sz w:val="18"/>
        </w:rPr>
        <w:tab/>
        <w:t>30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Memories and more : Peter Cook, GSDC</w:t>
      </w:r>
      <w:r w:rsidRPr="004C5EC1">
        <w:rPr>
          <w:sz w:val="18"/>
        </w:rPr>
        <w:tab/>
        <w:t>30 Dec 1999</w:t>
      </w:r>
    </w:p>
    <w:p w:rsidR="00AB4D60" w:rsidRPr="004C5EC1" w:rsidRDefault="00B160E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="00AB4D60"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</w:t>
      </w:r>
      <w:r w:rsidR="00AB4D60" w:rsidRPr="004C5EC1">
        <w:rPr>
          <w:color w:val="CC0000"/>
          <w:sz w:val="18"/>
        </w:rPr>
        <w:t xml:space="preserve"> (Baesjou) – Commercial Strategy (Summary of Outcomes)</w:t>
      </w:r>
      <w:r w:rsidR="00AB4D60" w:rsidRPr="004C5EC1">
        <w:rPr>
          <w:color w:val="CC0000"/>
          <w:sz w:val="18"/>
        </w:rPr>
        <w:tab/>
        <w:t>31 Dec 1999</w:t>
      </w:r>
    </w:p>
    <w:p w:rsidR="00C136F2" w:rsidRPr="004C5EC1" w:rsidRDefault="00C136F2" w:rsidP="00C136F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(Page 5) : The last paper of the Century (pictorial retrospective)</w:t>
      </w:r>
      <w:r w:rsidRPr="004C5EC1">
        <w:rPr>
          <w:color w:val="FF3300"/>
          <w:sz w:val="18"/>
        </w:rPr>
        <w:tab/>
        <w:t>31 Dec 1999</w:t>
      </w:r>
    </w:p>
    <w:p w:rsidR="00C136F2" w:rsidRPr="00E63282" w:rsidRDefault="00C136F2" w:rsidP="00C136F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E63282">
        <w:rPr>
          <w:b/>
          <w:color w:val="FF3300"/>
          <w:sz w:val="18"/>
        </w:rPr>
        <w:t xml:space="preserve">Liftout – </w:t>
      </w:r>
      <w:smartTag w:uri="urn:schemas-microsoft-com:office:smarttags" w:element="City">
        <w:r w:rsidRPr="00E63282">
          <w:rPr>
            <w:b/>
            <w:color w:val="FF3300"/>
            <w:sz w:val="18"/>
          </w:rPr>
          <w:t>Albany</w:t>
        </w:r>
      </w:smartTag>
      <w:r w:rsidRPr="00E63282">
        <w:rPr>
          <w:b/>
          <w:color w:val="FF3300"/>
          <w:sz w:val="18"/>
        </w:rPr>
        <w:t xml:space="preserve"> Advertiser (Page 5) : </w:t>
      </w:r>
      <w:smartTag w:uri="urn:schemas-microsoft-com:office:smarttags" w:element="country-region">
        <w:smartTag w:uri="urn:schemas-microsoft-com:office:smarttags" w:element="place">
          <w:r w:rsidRPr="00E63282">
            <w:rPr>
              <w:b/>
              <w:color w:val="FF3300"/>
              <w:sz w:val="18"/>
            </w:rPr>
            <w:t>America</w:t>
          </w:r>
        </w:smartTag>
      </w:smartTag>
      <w:r w:rsidRPr="00E63282">
        <w:rPr>
          <w:b/>
          <w:color w:val="FF3300"/>
          <w:sz w:val="18"/>
        </w:rPr>
        <w:t>’s Great White Fleet (11 Sep 1908)</w:t>
      </w:r>
      <w:r w:rsidRPr="00E63282">
        <w:rPr>
          <w:b/>
          <w:color w:val="FF3300"/>
          <w:sz w:val="18"/>
        </w:rPr>
        <w:tab/>
        <w:t>31 Dec 1999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Last Anzacs – Earnest Stocanne (105, Fr) : French Expeditionary Corps : 17</w:t>
      </w:r>
      <w:r w:rsidRPr="004C5EC1">
        <w:rPr>
          <w:bCs/>
          <w:sz w:val="18"/>
          <w:vertAlign w:val="superscript"/>
        </w:rPr>
        <w:t>th</w:t>
      </w:r>
      <w:r w:rsidRPr="004C5EC1">
        <w:rPr>
          <w:bCs/>
          <w:sz w:val="18"/>
        </w:rPr>
        <w:t xml:space="preserve"> Artillery Regiment</w:t>
      </w:r>
      <w:r w:rsidRPr="004C5EC1">
        <w:rPr>
          <w:bCs/>
          <w:sz w:val="18"/>
        </w:rPr>
        <w:tab/>
        <w:t>Dec 1999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Newsletter – WA CALM – South Coast Management Group (Green)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One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(Issue 1)</w:t>
      </w:r>
      <w:r w:rsidRPr="004C5EC1">
        <w:rPr>
          <w:sz w:val="18"/>
        </w:rPr>
        <w:tab/>
        <w:t>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Millennium Edition (Page 5) – First newspaper of the century</w:t>
      </w:r>
      <w:r w:rsidRPr="004C5EC1">
        <w:rPr>
          <w:sz w:val="18"/>
        </w:rPr>
        <w:tab/>
        <w:t>01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Millennium Edition (Page 5) – Smithson Planning &amp; Rainbow 2000</w:t>
      </w:r>
      <w:r w:rsidRPr="004C5EC1">
        <w:rPr>
          <w:sz w:val="18"/>
        </w:rPr>
        <w:tab/>
        <w:t>01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Leanne Knight : Regional Development PhD Student (Qld) : Rainbow 2000</w:t>
      </w:r>
      <w:r w:rsidRPr="004C5EC1">
        <w:rPr>
          <w:color w:val="CC0000"/>
          <w:sz w:val="18"/>
        </w:rPr>
        <w:tab/>
        <w:t>03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Project Abstract : Rainbow 2000 Regional Strategy</w:t>
      </w:r>
      <w:r w:rsidRPr="004C5EC1">
        <w:rPr>
          <w:sz w:val="18"/>
        </w:rPr>
        <w:tab/>
        <w:t>05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</w:rPr>
      </w:pPr>
      <w:r w:rsidRPr="004C5EC1">
        <w:rPr>
          <w:b/>
          <w:bCs/>
          <w:color w:val="800000"/>
          <w:sz w:val="18"/>
        </w:rPr>
        <w:t>Abstract – Rainbow 2000 Strategy – Albany 2001 Re-enactment : A Major Event</w:t>
      </w:r>
      <w:r w:rsidRPr="004C5EC1">
        <w:rPr>
          <w:b/>
          <w:bCs/>
          <w:color w:val="800000"/>
          <w:sz w:val="18"/>
        </w:rPr>
        <w:tab/>
        <w:t>05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</w:rPr>
      </w:pPr>
      <w:r w:rsidRPr="004C5EC1">
        <w:rPr>
          <w:b/>
          <w:bCs/>
          <w:color w:val="800000"/>
          <w:sz w:val="18"/>
        </w:rPr>
        <w:t>Program – Rainbow 2000 Strategy – Albany 2001 Re-enactment : A Major Event</w:t>
      </w:r>
      <w:r w:rsidRPr="004C5EC1">
        <w:rPr>
          <w:b/>
          <w:bCs/>
          <w:color w:val="800000"/>
          <w:sz w:val="18"/>
        </w:rPr>
        <w:tab/>
        <w:t>05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</w:rPr>
      </w:pPr>
      <w:r w:rsidRPr="004C5EC1">
        <w:rPr>
          <w:b/>
          <w:bCs/>
          <w:color w:val="800000"/>
          <w:sz w:val="18"/>
        </w:rPr>
        <w:t>Budget – Rainbow 2000 Strategy – Albany 2001 Re-enactment : A Major Event</w:t>
      </w:r>
      <w:r w:rsidRPr="004C5EC1">
        <w:rPr>
          <w:b/>
          <w:bCs/>
          <w:color w:val="800000"/>
          <w:sz w:val="18"/>
        </w:rPr>
        <w:tab/>
        <w:t>05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Business Centre (Siegel) – Board Membership 2000 (Manning &amp; Cook)</w:t>
      </w:r>
      <w:r w:rsidRPr="004C5EC1">
        <w:rPr>
          <w:b/>
          <w:bCs/>
          <w:sz w:val="18"/>
        </w:rPr>
        <w:tab/>
        <w:t>05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Australian (Rothwell) – Rainbow 2000 Abstract &amp; Web-site Launch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Sydney Morning Herald (McGeough) – R2000 Abstract &amp; Web-site Launch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Age (Golwenda) – Rainbow 2000 Abstract &amp; Web-site Launch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Courier Mail (Mitchell) – Rainbow 2000 Abstract &amp; Web-site Launch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The </w:t>
      </w:r>
      <w:smartTag w:uri="urn:schemas-microsoft-com:office:smarttags" w:element="City">
        <w:smartTag w:uri="urn:schemas-microsoft-com:office:smarttags" w:element="place">
          <w:r w:rsidRPr="004C5EC1">
            <w:rPr>
              <w:i/>
              <w:iCs/>
              <w:sz w:val="18"/>
            </w:rPr>
            <w:t>Adelaide</w:t>
          </w:r>
        </w:smartTag>
      </w:smartTag>
      <w:r w:rsidRPr="004C5EC1">
        <w:rPr>
          <w:sz w:val="18"/>
        </w:rPr>
        <w:t xml:space="preserve"> Advertiser (Mansell) – Rainbow 2000 Abstract &amp; Web-site Launch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Canberra Times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Waterford</w:t>
          </w:r>
        </w:smartTag>
      </w:smartTag>
      <w:r w:rsidRPr="004C5EC1">
        <w:rPr>
          <w:sz w:val="18"/>
        </w:rPr>
        <w:t>) – Rainbow 2000 Abstract &amp; Web-site Launch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record despite grain prices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Building on city agenda (Demarteau, Orana)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Be positive about wreck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Dr Geoff Gallop MLA – Request to brief Shadow Cabinet : Rainbow 2000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John Howard MHR – Request to brief Federal Cabinet : Rainbow 2000</w:t>
      </w:r>
      <w:r w:rsidRPr="004C5EC1">
        <w:rPr>
          <w:sz w:val="18"/>
        </w:rPr>
        <w:tab/>
        <w:t>06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Doug Shave MLA (Fair Trading) – Review of Retail Trading Hours Act 1987</w:t>
      </w:r>
      <w:r w:rsidRPr="004C5EC1">
        <w:rPr>
          <w:color w:val="CC0000"/>
          <w:sz w:val="18"/>
        </w:rPr>
        <w:tab/>
        <w:t>07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Chamber of Commerce &amp; Industry – Michael Pemberton, President</w:t>
      </w:r>
      <w:r w:rsidRPr="004C5EC1">
        <w:rPr>
          <w:color w:val="CC0000"/>
          <w:sz w:val="18"/>
        </w:rPr>
        <w:tab/>
        <w:t>07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ABC Landline (McIntyre) – Rainbow 2000 Abstract &amp; Web-site Launch</w:t>
      </w:r>
      <w:r w:rsidRPr="004C5EC1">
        <w:rPr>
          <w:sz w:val="18"/>
        </w:rPr>
        <w:tab/>
        <w:t>07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CBH Pty Ltd (Menschelyi) – Rainbow 2000 Abstract &amp; Web-site Launch</w:t>
      </w:r>
      <w:r w:rsidRPr="004C5EC1">
        <w:rPr>
          <w:sz w:val="18"/>
        </w:rPr>
        <w:tab/>
        <w:t>07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APBT Pty Ltd (Soon) – Rainbow 2000 Abstract &amp; Web-site Launch</w:t>
      </w:r>
      <w:r w:rsidRPr="004C5EC1">
        <w:rPr>
          <w:sz w:val="18"/>
        </w:rPr>
        <w:tab/>
        <w:t>07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Weiner Abrams &amp; Company (Abrams) – Rainbow 2000 Abstract &amp; Web-site Launch</w:t>
      </w:r>
      <w:r w:rsidRPr="004C5EC1">
        <w:rPr>
          <w:sz w:val="18"/>
        </w:rPr>
        <w:tab/>
        <w:t>07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Paul Omodei MLA (Local Govt) – Rainbow 2000 Abstract &amp; Web-site Launch</w:t>
      </w:r>
      <w:r w:rsidRPr="004C5EC1">
        <w:rPr>
          <w:color w:val="CC0000"/>
          <w:sz w:val="18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Bob Carr (NSW Premier)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Peter Beattie (Qld Premier)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John Olsen (SA Premier)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Steve Bracks (Vic Premier)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Jim Bacon (Tas Premier)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Kate Carnell (ACT Chief Minister)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  <w:highlight w:val="cyan"/>
        </w:rPr>
      </w:pPr>
      <w:r w:rsidRPr="004C5EC1">
        <w:rPr>
          <w:b/>
          <w:bCs/>
          <w:color w:val="006600"/>
          <w:sz w:val="18"/>
          <w:highlight w:val="cyan"/>
        </w:rPr>
        <w:t>Facsimile – Hon Denis Burke (NT Chief Minister) – Rainbow 2000 Abstract &amp; Albany 2001</w:t>
      </w:r>
      <w:r w:rsidRPr="004C5EC1">
        <w:rPr>
          <w:b/>
          <w:bCs/>
          <w:color w:val="006600"/>
          <w:sz w:val="18"/>
          <w:highlight w:val="cyan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Grains Council of Australia : Australian grain handlers contact details</w:t>
      </w:r>
      <w:r w:rsidRPr="004C5EC1">
        <w:rPr>
          <w:color w:val="CC0000"/>
          <w:sz w:val="18"/>
        </w:rPr>
        <w:tab/>
        <w:t>10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Australian Grain Groups – Rainbow 2000 Port Expression of Interest</w:t>
      </w:r>
      <w:r w:rsidRPr="004C5EC1">
        <w:rPr>
          <w:b/>
          <w:bCs/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VIC Grain Ltd (Allen McCallum, Chairman) – Port Expression of Interest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Tasmanian Grain Elevators (Richard Warner, Chairman) – Port Expression of Interest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SA CBH Ltd (Kevin O’Driscoll, Chairman) – Port Expression of Interest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Qld Grain Co Australia Ltd (Rod Birch, Chairman) – Port Expression of Interest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NSW Grain Corp Ltd (Ron Greentree, Chairman) – Port Expression of Interest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(99056) – Consulting services to Local Planning Strategy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(99056) – Consulting services to Local Planning Strategy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direction queried : Administration Centre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Grain receival to set 11m tonne record</w:t>
      </w:r>
      <w:r w:rsidRPr="004C5EC1">
        <w:rPr>
          <w:sz w:val="18"/>
        </w:rPr>
        <w:tab/>
        <w:t>11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Note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 – Smithson Planning to ACoCI</w:t>
      </w:r>
      <w:r w:rsidRPr="004C5EC1">
        <w:rPr>
          <w:sz w:val="18"/>
        </w:rPr>
        <w:tab/>
        <w:t>13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Farina moves on as Labor’s SW choice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2</w:t>
          </w:r>
          <w:r w:rsidRPr="004C5EC1">
            <w:rPr>
              <w:sz w:val="18"/>
              <w:vertAlign w:val="superscript"/>
            </w:rPr>
            <w:t>nd</w:t>
          </w:r>
          <w:r w:rsidRPr="004C5EC1">
            <w:rPr>
              <w:sz w:val="18"/>
            </w:rPr>
            <w:t xml:space="preserve"> Place</w:t>
          </w:r>
        </w:smartTag>
      </w:smartTag>
      <w:r w:rsidRPr="004C5EC1">
        <w:rPr>
          <w:sz w:val="18"/>
        </w:rPr>
        <w:t xml:space="preserve"> on ticket)</w:t>
      </w:r>
      <w:r w:rsidRPr="004C5EC1">
        <w:rPr>
          <w:sz w:val="18"/>
        </w:rPr>
        <w:tab/>
        <w:t>13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new name ‘just as misleading’ (Forest Protection Society)</w:t>
      </w:r>
      <w:r w:rsidRPr="004C5EC1">
        <w:rPr>
          <w:sz w:val="18"/>
        </w:rPr>
        <w:tab/>
        <w:t>13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Drilling starts at toxic foreshore site</w:t>
      </w:r>
      <w:r w:rsidRPr="004C5EC1">
        <w:rPr>
          <w:sz w:val="18"/>
        </w:rPr>
        <w:tab/>
        <w:t>13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Sacrafice would be worthwhile</w:t>
      </w:r>
      <w:r w:rsidRPr="004C5EC1">
        <w:rPr>
          <w:sz w:val="18"/>
        </w:rPr>
        <w:tab/>
        <w:t>13 Jan 2000</w:t>
      </w:r>
    </w:p>
    <w:p w:rsidR="00AB4D60" w:rsidRPr="004C5EC1" w:rsidRDefault="00B160E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="00AB4D60"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</w:t>
      </w:r>
      <w:r w:rsidR="00AB4D60" w:rsidRPr="004C5EC1">
        <w:rPr>
          <w:color w:val="CC0000"/>
          <w:sz w:val="18"/>
        </w:rPr>
        <w:t xml:space="preserve"> (Goode) to ACoCI – Chamber Circular of 6</w:t>
      </w:r>
      <w:r w:rsidR="00AB4D60" w:rsidRPr="004C5EC1">
        <w:rPr>
          <w:color w:val="CC0000"/>
          <w:sz w:val="18"/>
          <w:vertAlign w:val="superscript"/>
        </w:rPr>
        <w:t>th</w:t>
      </w:r>
      <w:r w:rsidR="00AB4D60" w:rsidRPr="004C5EC1">
        <w:rPr>
          <w:color w:val="CC0000"/>
          <w:sz w:val="18"/>
        </w:rPr>
        <w:t xml:space="preserve"> January 2000</w:t>
      </w:r>
      <w:r w:rsidR="00AB4D60" w:rsidRPr="004C5EC1">
        <w:rPr>
          <w:color w:val="CC0000"/>
          <w:sz w:val="18"/>
        </w:rPr>
        <w:tab/>
        <w:t>14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Memo from – Michael Pemberton (ACoCI)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Annual General Meeting of Electors</w:t>
      </w:r>
      <w:r w:rsidRPr="004C5EC1">
        <w:rPr>
          <w:color w:val="CC0000"/>
          <w:sz w:val="18"/>
        </w:rPr>
        <w:tab/>
        <w:t>14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Kevin Prince MLA (Emergency) – FESA Board membership unsuccessful</w:t>
      </w:r>
      <w:r w:rsidRPr="004C5EC1">
        <w:rPr>
          <w:color w:val="CC0000"/>
          <w:sz w:val="18"/>
        </w:rPr>
        <w:tab/>
        <w:t>14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Foundation for Development Cooperation (Scott) – ED application unsuccessful</w:t>
      </w:r>
      <w:r w:rsidRPr="004C5EC1">
        <w:rPr>
          <w:color w:val="CC0000"/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Jim Bacon (Tas Premier) – Acknowledge Rainbow 2000 Strategy</w:t>
      </w:r>
      <w:r w:rsidRPr="004C5EC1">
        <w:rPr>
          <w:b/>
          <w:bCs/>
          <w:color w:val="CC0000"/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John Olsen (SA Premier) – Acknowledge Rainbow 2000 Strategy</w:t>
      </w:r>
      <w:r w:rsidRPr="004C5EC1">
        <w:rPr>
          <w:b/>
          <w:bCs/>
          <w:color w:val="CC0000"/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lastRenderedPageBreak/>
        <w:t>Letter from – Hon Denis Burke (NT Chief Minister) – Acknowledge Rainbow 2000 Strategy</w:t>
      </w:r>
      <w:r w:rsidRPr="004C5EC1">
        <w:rPr>
          <w:b/>
          <w:bCs/>
          <w:color w:val="CC0000"/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Collie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(Miffling) – Development Assessment Panel Model (DAPM)</w:t>
      </w:r>
      <w:r w:rsidRPr="004C5EC1">
        <w:rPr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Donnybrook-Balingup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(Attwood) – Development Assessment Panel Model (DAPM)</w:t>
      </w:r>
      <w:r w:rsidRPr="004C5EC1">
        <w:rPr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Liberal Party of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Branch (Ordinary Meeting 15 Nov 1999)</w:t>
      </w:r>
      <w:r w:rsidRPr="004C5EC1">
        <w:rPr>
          <w:sz w:val="18"/>
        </w:rPr>
        <w:tab/>
        <w:t>17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(Thompson) – Rainbow 2000 Abstract &amp; Web-site Launch</w:t>
      </w:r>
      <w:r w:rsidRPr="004C5EC1">
        <w:rPr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The Sunday Times (Maguire) – Rainbow 2000 Abstract &amp; Web-site Launch</w:t>
      </w:r>
      <w:r w:rsidRPr="004C5EC1">
        <w:rPr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Mayor hits out at chamber</w:t>
      </w:r>
      <w:r w:rsidRPr="004C5EC1">
        <w:rPr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Plea to waive land fees (Skywest)</w:t>
      </w:r>
      <w:r w:rsidRPr="004C5EC1">
        <w:rPr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Article – Albany Advertiser (Page 4) – Consultant resign (Commercial Strategy : Hassell : </w:t>
      </w:r>
      <w:smartTag w:uri="urn:schemas-microsoft-com:office:smarttags" w:element="place">
        <w:r w:rsidRPr="004C5EC1">
          <w:rPr>
            <w:color w:val="FF0066"/>
            <w:sz w:val="18"/>
          </w:rPr>
          <w:t>Mosel</w:t>
        </w:r>
      </w:smartTag>
      <w:r w:rsidRPr="004C5EC1">
        <w:rPr>
          <w:color w:val="FF0066"/>
          <w:sz w:val="18"/>
        </w:rPr>
        <w:t>)</w:t>
      </w:r>
      <w:r w:rsidRPr="004C5EC1">
        <w:rPr>
          <w:color w:val="FF0066"/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17) – Work to start on $25m plant (Canola)</w:t>
      </w:r>
      <w:r w:rsidRPr="004C5EC1">
        <w:rPr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Michael Pemberton (ACoCI)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Commercial Strategy Review</w:t>
      </w:r>
      <w:r w:rsidRPr="004C5EC1">
        <w:rPr>
          <w:color w:val="CC0000"/>
          <w:sz w:val="18"/>
        </w:rPr>
        <w:tab/>
        <w:t>18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Don’t ruin one of south coast’s jewels (Thwaites,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Near misses cause concern : Road Trains (Thobaven,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Chamber president ignorant : Mayor</w:t>
      </w:r>
      <w:r w:rsidRPr="004C5EC1">
        <w:rPr>
          <w:sz w:val="18"/>
        </w:rPr>
        <w:tab/>
        <w:t>13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Noongar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</w:t>
          </w:r>
        </w:smartTag>
      </w:smartTag>
      <w:r w:rsidRPr="004C5EC1">
        <w:rPr>
          <w:color w:val="CC0000"/>
          <w:sz w:val="18"/>
        </w:rPr>
        <w:t xml:space="preserve"> Council (Hoare) – Native Title Wagyl Kaip Claimants</w:t>
      </w:r>
      <w:r w:rsidRPr="004C5EC1">
        <w:rPr>
          <w:color w:val="CC0000"/>
          <w:sz w:val="18"/>
        </w:rPr>
        <w:tab/>
        <w:t>21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(Classified Page 12) – HMAS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Project (Site Supervisor)</w:t>
      </w:r>
      <w:r w:rsidRPr="004C5EC1">
        <w:rPr>
          <w:sz w:val="18"/>
        </w:rPr>
        <w:tab/>
        <w:t>22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52) – Australian cities rise in cost of living poll</w:t>
      </w:r>
      <w:r w:rsidRPr="004C5EC1">
        <w:rPr>
          <w:sz w:val="18"/>
        </w:rPr>
        <w:tab/>
        <w:t>22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52) – Water worries for bigger cities</w:t>
      </w:r>
      <w:r w:rsidRPr="004C5EC1">
        <w:rPr>
          <w:sz w:val="18"/>
        </w:rPr>
        <w:tab/>
        <w:t>22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Bob Carr (NSW Premier) – Acknowledge Rainbow 2000 Strategy</w:t>
      </w:r>
      <w:r w:rsidRPr="004C5EC1">
        <w:rPr>
          <w:b/>
          <w:bCs/>
          <w:color w:val="CC0000"/>
          <w:sz w:val="18"/>
        </w:rPr>
        <w:tab/>
        <w:t>24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Local Government Planners Assoc. WA (Penheiro) – Request to brief on Rainbow 2000</w:t>
      </w:r>
      <w:r w:rsidRPr="004C5EC1">
        <w:rPr>
          <w:sz w:val="18"/>
        </w:rPr>
        <w:tab/>
        <w:t>25 Jan 2000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Hon Steve Bracks (VIC Premier) – </w:t>
      </w:r>
      <w:hyperlink r:id="rId42" w:history="1">
        <w:r w:rsidRPr="0019187F">
          <w:rPr>
            <w:rStyle w:val="Hyperlink"/>
            <w:b/>
            <w:bCs/>
            <w:color w:val="CC0000"/>
            <w:sz w:val="18"/>
          </w:rPr>
          <w:t>Acknowledge Rainbow 2000 Strategy</w:t>
        </w:r>
      </w:hyperlink>
      <w:r w:rsidRPr="0019187F">
        <w:rPr>
          <w:b/>
          <w:bCs/>
          <w:color w:val="CC0000"/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Foundation for Rural &amp; Regional Renewal (Hunter) – CEO application unsuccessful</w:t>
      </w:r>
      <w:r w:rsidRPr="004C5EC1">
        <w:rPr>
          <w:color w:val="CC0000"/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Nation runs on truck wheels (Brown, Lower King)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Give truckies a go (Wilmot,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Cars rule on roads (Logie,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Site has puff for power (Sharp, </w:t>
      </w:r>
      <w:smartTag w:uri="urn:schemas-microsoft-com:office:smarttags" w:element="place">
        <w:r w:rsidRPr="004C5EC1">
          <w:rPr>
            <w:sz w:val="18"/>
          </w:rPr>
          <w:t>SW MLC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Sectors at odds over DDS store location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18) – Funds set for new tourism event (Anzac 2001)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Harbour dredging to be debated at foreshore focus group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Funding to promote eastern gateway (Wellstead)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Consultant appointed for Anzac festival (Jay McDaniell)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49)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TPS 1A : Amt 120 (Other Commercial)</w:t>
      </w:r>
      <w:r w:rsidRPr="004C5EC1">
        <w:rPr>
          <w:sz w:val="18"/>
        </w:rPr>
        <w:tab/>
        <w:t>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High Commission for </w:t>
      </w:r>
      <w:smartTag w:uri="urn:schemas-microsoft-com:office:smarttags" w:element="country-region">
        <w:r w:rsidRPr="004C5EC1">
          <w:rPr>
            <w:sz w:val="18"/>
          </w:rPr>
          <w:t>Great Britain</w:t>
        </w:r>
      </w:smartTag>
      <w:r w:rsidRPr="004C5EC1">
        <w:rPr>
          <w:sz w:val="18"/>
        </w:rPr>
        <w:t xml:space="preserve"> (Horne)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 xml:space="preserve"> 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United States Consulate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(Bunbry)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 xml:space="preserve"> 27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LGPA (Penheiro) – Decline Rainbow 2000 Forum</w:t>
      </w:r>
      <w:r w:rsidRPr="004C5EC1">
        <w:rPr>
          <w:color w:val="CC0000"/>
          <w:sz w:val="18"/>
        </w:rPr>
        <w:tab/>
        <w:t>28 Jan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Esperance Port Authority EIS : Port expansion</w:t>
      </w:r>
      <w:r w:rsidRPr="004C5EC1">
        <w:rPr>
          <w:sz w:val="18"/>
        </w:rPr>
        <w:tab/>
        <w:t>29 Jan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Planning Study (Issue 4) – Rive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Mile Creek Route</w:t>
          </w:r>
        </w:smartTag>
      </w:smartTag>
      <w:r w:rsidRPr="004C5EC1">
        <w:rPr>
          <w:sz w:val="18"/>
        </w:rPr>
        <w:t xml:space="preserve"> Examined</w:t>
      </w:r>
      <w:r w:rsidRPr="004C5EC1">
        <w:rPr>
          <w:sz w:val="18"/>
        </w:rPr>
        <w:tab/>
        <w:t>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Heritage Council (Issue 5) – Great Southern Update</w:t>
      </w:r>
      <w:r w:rsidRPr="004C5EC1">
        <w:rPr>
          <w:sz w:val="18"/>
        </w:rPr>
        <w:tab/>
        <w:t>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Hervey Bay CC (Wallace) – Development Assessment Panel Model (DAPM)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Parramatta</w:t>
          </w:r>
        </w:smartTag>
      </w:smartTag>
      <w:r w:rsidRPr="004C5EC1">
        <w:rPr>
          <w:sz w:val="18"/>
        </w:rPr>
        <w:t xml:space="preserve"> CC (Young) – Development Assessment Panel Model (DAPM)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Devonport CC (Sales) – Development Assessment Panel Model (DAPM)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Carnarvon CoCI (Haggert) – Rainbow 2000 Abstract &amp; Carnarvon Planning Scheme</w:t>
      </w:r>
      <w:r w:rsidRPr="004C5EC1">
        <w:rPr>
          <w:sz w:val="18"/>
        </w:rPr>
        <w:tab/>
        <w:t xml:space="preserve"> 01 Feb 2000</w:t>
      </w:r>
    </w:p>
    <w:p w:rsidR="00AB4D60" w:rsidRPr="0019187F" w:rsidRDefault="00B160E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19187F">
        <w:rPr>
          <w:b/>
          <w:color w:val="CC0000"/>
          <w:sz w:val="18"/>
        </w:rPr>
        <w:t xml:space="preserve">Letter from – </w:t>
      </w:r>
      <w:smartTag w:uri="urn:schemas-microsoft-com:office:smarttags" w:element="City">
        <w:r w:rsidR="00AB4D60" w:rsidRPr="0019187F">
          <w:rPr>
            <w:b/>
            <w:color w:val="CC0000"/>
            <w:sz w:val="18"/>
          </w:rPr>
          <w:t>Albany</w:t>
        </w:r>
      </w:smartTag>
      <w:r w:rsidRPr="0019187F">
        <w:rPr>
          <w:b/>
          <w:color w:val="CC0000"/>
          <w:sz w:val="18"/>
        </w:rPr>
        <w:t xml:space="preserve"> CC</w:t>
      </w:r>
      <w:r w:rsidR="00AB4D60" w:rsidRPr="0019187F">
        <w:rPr>
          <w:b/>
          <w:color w:val="CC0000"/>
          <w:sz w:val="18"/>
        </w:rPr>
        <w:t xml:space="preserve"> (Madigan) – </w:t>
      </w:r>
      <w:hyperlink r:id="rId43" w:history="1">
        <w:r w:rsidR="00AB4D60" w:rsidRPr="0019187F">
          <w:rPr>
            <w:rStyle w:val="Hyperlink"/>
            <w:b/>
            <w:color w:val="CC0000"/>
            <w:sz w:val="18"/>
          </w:rPr>
          <w:t>Albany Anzac Festival Week 2001</w:t>
        </w:r>
      </w:hyperlink>
      <w:r w:rsidR="00AB4D60" w:rsidRPr="0019187F">
        <w:rPr>
          <w:b/>
          <w:color w:val="CC0000"/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22) – Natural Resource Management (National Discussion Paper)</w:t>
      </w:r>
      <w:r w:rsidRPr="004C5EC1">
        <w:rPr>
          <w:sz w:val="18"/>
        </w:rPr>
        <w:tab/>
        <w:t>02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Four injured in two crashes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Frenchman Bay Road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concern at station approval (Peacock)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Group agrees to dredge harbour (AFFG)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Mixed use plan for lot (Proudlove Precinct)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3) – Jetty access assured (Town Jetty and Foreshore Development)</w:t>
      </w:r>
      <w:r w:rsidRPr="004C5EC1">
        <w:rPr>
          <w:sz w:val="18"/>
        </w:rPr>
        <w:tab/>
        <w:t>01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Sister port link to be formalised (Abaratsu, Nichinan,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Foreshore focus group shifts to letters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set to shed staff (Strategic Planning, Jefferies)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Time to back-pedal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, Little Grove)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Article – Albany Advertiser (Page 6) – GST a new profanity (Phillips,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Administration Centre Project : Public Comment Form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to Editor – Albany Advertiser – Smithson Planning response to foreshore development</w:t>
      </w:r>
      <w:r w:rsidRPr="004C5EC1">
        <w:rPr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Foundation for Rural &amp; Regional Renewal (Hunter) – CEO application unsuccessful</w:t>
      </w:r>
      <w:r w:rsidRPr="004C5EC1">
        <w:rPr>
          <w:color w:val="CC0000"/>
          <w:sz w:val="18"/>
        </w:rPr>
        <w:tab/>
        <w:t>03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(Page 11) – Rural voters hold twice the power</w:t>
      </w:r>
      <w:r w:rsidRPr="004C5EC1">
        <w:rPr>
          <w:sz w:val="18"/>
        </w:rPr>
        <w:tab/>
        <w:t>05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4) – Court : We were wrong on Leighton</w:t>
      </w:r>
      <w:r w:rsidRPr="004C5EC1">
        <w:rPr>
          <w:sz w:val="18"/>
        </w:rPr>
        <w:tab/>
        <w:t>05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4) – Planner warned about Kwinana Motorplex site</w:t>
      </w:r>
      <w:r w:rsidRPr="004C5EC1">
        <w:rPr>
          <w:sz w:val="18"/>
        </w:rPr>
        <w:tab/>
        <w:t>05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6) – Court day out gives Libs that sinking feeling (STS Leeuwin)</w:t>
      </w:r>
      <w:r w:rsidRPr="004C5EC1">
        <w:rPr>
          <w:sz w:val="18"/>
        </w:rPr>
        <w:tab/>
        <w:t>05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17) – The issues (comic strip)</w:t>
      </w:r>
      <w:r w:rsidRPr="004C5EC1">
        <w:rPr>
          <w:sz w:val="18"/>
        </w:rPr>
        <w:tab/>
        <w:t>05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Derwent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Valley</w:t>
          </w:r>
        </w:smartTag>
      </w:smartTag>
      <w:r w:rsidRPr="004C5EC1">
        <w:rPr>
          <w:sz w:val="18"/>
        </w:rPr>
        <w:t xml:space="preserve"> Economic Renewal Group (O’Brien) – Rainbow 2000 &amp; DAPM</w:t>
      </w:r>
      <w:r w:rsidRPr="004C5EC1">
        <w:rPr>
          <w:sz w:val="18"/>
        </w:rPr>
        <w:tab/>
        <w:t>07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Skywest Airlines (Jauncey)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 xml:space="preserve"> 07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John Howard MHR (PM) – Acknowledge Rainbow 2000 : refer to Minister</w:t>
      </w:r>
      <w:r w:rsidRPr="004C5EC1">
        <w:rPr>
          <w:b/>
          <w:bCs/>
          <w:color w:val="CC0000"/>
          <w:sz w:val="18"/>
        </w:rPr>
        <w:tab/>
        <w:t>08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Monument’s service ends (Nurses : Prosser &amp; Cleak)</w:t>
      </w:r>
      <w:r w:rsidRPr="004C5EC1">
        <w:rPr>
          <w:sz w:val="18"/>
        </w:rPr>
        <w:tab/>
        <w:t>08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Greens MLC to host talk on impact of plantations</w:t>
      </w:r>
      <w:r w:rsidRPr="004C5EC1">
        <w:rPr>
          <w:sz w:val="18"/>
        </w:rPr>
        <w:tab/>
        <w:t>08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Contracts let for 4 more passing lanes on highway</w:t>
      </w:r>
      <w:r w:rsidRPr="004C5EC1">
        <w:rPr>
          <w:sz w:val="18"/>
        </w:rPr>
        <w:tab/>
        <w:t>08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Council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(Evans) – Rainbow 2000 Regional Strategy (Abstract +)</w:t>
      </w:r>
      <w:r w:rsidRPr="004C5EC1">
        <w:rPr>
          <w:sz w:val="18"/>
        </w:rPr>
        <w:tab/>
        <w:t xml:space="preserve"> 09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Fights thwart focus group : Enright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votes to keep focus group (AFFG)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MLC’s wind poser views get buffeting (Thwaites,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MLC’s wind poser views get buffeting (Hocking,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Development inevitable (Smithson, SP)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Intruders in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Foreshore focus group criticised over representation (Cr Evans)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Memorial to be upgraded (Nurses : Prosser &amp; Cleak)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pushes for an inland terminal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Funding for federation projects (Centenary of Federation 2001)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6) – Albany Plantation Forestry Limited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6) – Smithson Planning : Rainbow 2000 Strategy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33) – More than learning about the environment (Woodbury Boston)</w:t>
      </w:r>
      <w:r w:rsidRPr="004C5EC1">
        <w:rPr>
          <w:sz w:val="18"/>
        </w:rPr>
        <w:tab/>
        <w:t>10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Weekend Extra (Page 1) – Action group renews call to reject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Link Road</w:t>
          </w:r>
        </w:smartTag>
      </w:smartTag>
      <w:r w:rsidRPr="004C5EC1">
        <w:rPr>
          <w:sz w:val="18"/>
        </w:rPr>
        <w:t xml:space="preserve"> option</w:t>
      </w:r>
      <w:r w:rsidRPr="004C5EC1">
        <w:rPr>
          <w:sz w:val="18"/>
        </w:rPr>
        <w:tab/>
        <w:t>11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– Arthur Anderson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Outsourcing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service units</w:t>
      </w:r>
      <w:r w:rsidRPr="004C5EC1">
        <w:rPr>
          <w:sz w:val="18"/>
        </w:rPr>
        <w:tab/>
        <w:t>12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Living Cities : the Urban Stormwater Initiative</w:t>
      </w:r>
      <w:r w:rsidRPr="004C5EC1">
        <w:rPr>
          <w:sz w:val="18"/>
        </w:rPr>
        <w:tab/>
        <w:t>12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Safer Communities : Emergency Mgmt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12 Feb 2000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Hon Peter Beattie MLA (Qld Premier) : </w:t>
      </w:r>
      <w:hyperlink r:id="rId44" w:history="1">
        <w:r w:rsidRPr="0019187F">
          <w:rPr>
            <w:rStyle w:val="Hyperlink"/>
            <w:b/>
            <w:bCs/>
            <w:color w:val="CC0000"/>
            <w:sz w:val="18"/>
          </w:rPr>
          <w:t>Acknowledge Rainbow 2000</w:t>
        </w:r>
      </w:hyperlink>
      <w:r w:rsidRPr="0019187F">
        <w:rPr>
          <w:b/>
          <w:bCs/>
          <w:color w:val="CC0000"/>
          <w:sz w:val="18"/>
        </w:rPr>
        <w:tab/>
        <w:t>14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Carnarvon Shire Council : TPS Review appointed Grey &amp; Lewis</w:t>
      </w:r>
      <w:r w:rsidRPr="004C5EC1">
        <w:rPr>
          <w:color w:val="CC0000"/>
          <w:sz w:val="18"/>
        </w:rPr>
        <w:tab/>
        <w:t>14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Lessee crisis plagues future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sports centre</w:t>
      </w:r>
      <w:r w:rsidRPr="004C5EC1">
        <w:rPr>
          <w:sz w:val="18"/>
        </w:rPr>
        <w:tab/>
        <w:t>15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Boat blazes in dry dock (LFBA Shandara)</w:t>
      </w:r>
      <w:r w:rsidRPr="004C5EC1">
        <w:rPr>
          <w:sz w:val="18"/>
        </w:rPr>
        <w:tab/>
        <w:t>15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Agriculture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(Dearden) : Agricultural land use planning training courses</w:t>
      </w:r>
      <w:r w:rsidRPr="004C5EC1">
        <w:rPr>
          <w:color w:val="CC0000"/>
          <w:sz w:val="18"/>
        </w:rPr>
        <w:tab/>
        <w:t>15 Feb 2000</w:t>
      </w:r>
    </w:p>
    <w:p w:rsidR="00AB4D60" w:rsidRPr="004C5EC1" w:rsidRDefault="006862C9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 w:rsidR="00AB4D60" w:rsidRPr="004C5EC1">
        <w:rPr>
          <w:color w:val="CC0000"/>
          <w:sz w:val="18"/>
        </w:rPr>
        <w:t>Albany</w:t>
      </w:r>
      <w:r w:rsidRPr="004C5EC1">
        <w:rPr>
          <w:color w:val="CC0000"/>
          <w:sz w:val="18"/>
        </w:rPr>
        <w:t xml:space="preserve"> CC</w:t>
      </w:r>
      <w:r w:rsidR="00AB4D60" w:rsidRPr="004C5EC1">
        <w:rPr>
          <w:color w:val="CC0000"/>
          <w:sz w:val="18"/>
        </w:rPr>
        <w:t xml:space="preserve"> (Fenn) : Acknowledge Administration Centre submission</w:t>
      </w:r>
      <w:r w:rsidR="00AB4D60" w:rsidRPr="004C5EC1">
        <w:rPr>
          <w:color w:val="CC0000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884123">
        <w:rPr>
          <w:b/>
          <w:bCs/>
          <w:color w:val="0000FF"/>
          <w:sz w:val="18"/>
        </w:rPr>
        <w:t>Letter – WA State Cabinet – Rainbow 2000 Update &amp; Albany Foreshore Media Articles</w:t>
      </w:r>
      <w:r w:rsidRPr="00884123">
        <w:rPr>
          <w:b/>
          <w:bCs/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884123">
            <w:rPr>
              <w:color w:val="0000FF"/>
              <w:sz w:val="18"/>
            </w:rPr>
            <w:t>Hon Richard Court</w:t>
          </w:r>
        </w:smartTag>
      </w:smartTag>
      <w:r w:rsidRPr="00884123">
        <w:rPr>
          <w:color w:val="0000FF"/>
          <w:sz w:val="18"/>
        </w:rPr>
        <w:t xml:space="preserve"> (Premier) – Rainbow 2000 &amp; </w:t>
      </w:r>
      <w:smartTag w:uri="urn:schemas-microsoft-com:office:smarttags" w:element="City">
        <w:smartTag w:uri="urn:schemas-microsoft-com:office:smarttags" w:element="place">
          <w:r w:rsidRPr="00884123">
            <w:rPr>
              <w:color w:val="0000FF"/>
              <w:sz w:val="18"/>
            </w:rPr>
            <w:t>Albany</w:t>
          </w:r>
        </w:smartTag>
      </w:smartTag>
      <w:r w:rsidRPr="00884123">
        <w:rPr>
          <w:color w:val="0000FF"/>
          <w:sz w:val="18"/>
        </w:rPr>
        <w:t xml:space="preserve">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884123">
        <w:rPr>
          <w:color w:val="003300"/>
          <w:sz w:val="18"/>
        </w:rPr>
        <w:t>Letter – Hon Hendy Cowan (Deputy Premier) – R2000 &amp; Albany Foreshore Media Articles</w:t>
      </w:r>
      <w:r w:rsidRPr="00884123">
        <w:rPr>
          <w:color w:val="003300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Colin Barnett (Resources Dev.)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884123">
        <w:rPr>
          <w:color w:val="003300"/>
          <w:sz w:val="18"/>
        </w:rPr>
        <w:t>Letter – Hon Monty House (Primary Industry) – R2000 &amp; Albany Foreshore Media Articles</w:t>
      </w:r>
      <w:r w:rsidRPr="00884123">
        <w:rPr>
          <w:color w:val="003300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Norman Moore (Tourism)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884123">
        <w:rPr>
          <w:color w:val="003300"/>
          <w:sz w:val="18"/>
        </w:rPr>
        <w:t>Letter – Hon Murray Criddle (Transport) – R2000 &amp; Albany Foreshore Media Articles</w:t>
      </w:r>
      <w:r w:rsidRPr="00884123">
        <w:rPr>
          <w:color w:val="003300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Cheryl Edwardes (Environment)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Doug Shave (Lands)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Kevin Prince (Police &amp; ES)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Graham Kierath (Planning &amp; Heritage)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Peter Foss (Attorney-General)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Kim Hames (Water Resources)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 xml:space="preserve">Letter – Hon </w:t>
      </w:r>
      <w:smartTag w:uri="urn:schemas-microsoft-com:office:smarttags" w:element="place">
        <w:r w:rsidRPr="00884123">
          <w:rPr>
            <w:color w:val="0000FF"/>
            <w:sz w:val="18"/>
          </w:rPr>
          <w:t>John Day</w:t>
        </w:r>
      </w:smartTag>
      <w:r w:rsidRPr="00884123">
        <w:rPr>
          <w:color w:val="0000FF"/>
          <w:sz w:val="18"/>
        </w:rPr>
        <w:t xml:space="preserve"> (Health)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Mike Board (Employment)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Paul Omodei (Local Government)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Letter – Hon D. van de Klashorst (Family &amp; Children)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lastRenderedPageBreak/>
        <w:t>Letter – Hon Rob Johnson (Works &amp; Services) – R2000 &amp; Albany Foreshore Media Articles</w:t>
      </w:r>
      <w:r w:rsidRPr="00884123">
        <w:rPr>
          <w:color w:val="0000FF"/>
          <w:sz w:val="18"/>
        </w:rPr>
        <w:tab/>
        <w:t>16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Holdfast Bay CC (Aylen) – Development Assessment Panel Model (DAPM)</w:t>
      </w:r>
      <w:r w:rsidRPr="004C5EC1">
        <w:rPr>
          <w:sz w:val="18"/>
        </w:rPr>
        <w:tab/>
        <w:t>16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Prof. Brendon Gleeson (UWS) : Australian Urban Planning : new challenges &amp; agendas</w:t>
      </w:r>
      <w:r w:rsidRPr="004C5EC1">
        <w:rPr>
          <w:color w:val="CC0000"/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Steering group turns to western ring road plan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Push for inland freight terminal (ARCDA)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Ring road divides brothers property (Kratochvill, John &amp; Frank)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Woodrise bush ‘regrowth’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Spinning mill ends harbour discharge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Experts should be welcome (Windberg,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Appalled at dredging support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Democracy should prevail (Austin, Big Grove)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Seven question canola survey (Price)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Lanes to help safe passing (Criddle)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24) – New face at Vancouver Arts Centre (O’Neill)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AWMA meeting 16 Dec 1999 (Page 5) – Vancouver Waterways Project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AWMA meeting 16 Dec 1999 (Page 5) – Albany Harbours Planning Committee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AWMA meeting 16 Dec 1999 (Page 5) – Oceanarium Proposal for Princess Royal Harbour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AWMA meeting 16 Dec 1999 (Page 5) – Woolstores to Frenchman Bay Mgmt Plan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New option recommended for ring road (5 mile creek)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Booroondara CC (Johnstone) – Development Assessment Panel Model (DAPM)</w:t>
      </w:r>
      <w:r w:rsidRPr="004C5EC1">
        <w:rPr>
          <w:sz w:val="18"/>
        </w:rPr>
        <w:tab/>
        <w:t>17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NSW Grain Corp Ltd (Ron Greentree, Chairman) – Port Expression of Interest</w:t>
      </w:r>
      <w:r w:rsidRPr="004C5EC1">
        <w:rPr>
          <w:sz w:val="18"/>
        </w:rPr>
        <w:tab/>
        <w:t>18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Call to save grain silos is rejected (Utting)</w:t>
      </w:r>
      <w:r w:rsidRPr="004C5EC1">
        <w:rPr>
          <w:sz w:val="18"/>
        </w:rPr>
        <w:tab/>
        <w:t>19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Minister fears illegals rush (Ruddock)</w:t>
      </w:r>
      <w:r w:rsidRPr="004C5EC1">
        <w:rPr>
          <w:sz w:val="18"/>
        </w:rPr>
        <w:tab/>
        <w:t>19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– 2000 Executive Committee</w:t>
      </w:r>
      <w:r w:rsidRPr="004C5EC1">
        <w:rPr>
          <w:sz w:val="18"/>
        </w:rPr>
        <w:tab/>
        <w:t>21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Hon Richard Court</w:t>
          </w:r>
        </w:smartTag>
      </w:smartTag>
      <w:r w:rsidRPr="004C5EC1">
        <w:rPr>
          <w:sz w:val="18"/>
        </w:rPr>
        <w:t xml:space="preserve"> : Labor leaders Tasmanian forum out of touch</w:t>
      </w:r>
      <w:r w:rsidRPr="004C5EC1">
        <w:rPr>
          <w:sz w:val="18"/>
        </w:rPr>
        <w:tab/>
        <w:t>21 Feb 2000</w:t>
      </w:r>
    </w:p>
    <w:p w:rsidR="00AB4D60" w:rsidRPr="0019187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19187F">
        <w:rPr>
          <w:b/>
          <w:bCs/>
          <w:color w:val="CC0000"/>
          <w:sz w:val="18"/>
        </w:rPr>
        <w:t xml:space="preserve">Letter from – Hon Jim Bacon MLA (TAS Premier) : </w:t>
      </w:r>
      <w:hyperlink r:id="rId45" w:history="1">
        <w:r w:rsidRPr="0019187F">
          <w:rPr>
            <w:rStyle w:val="Hyperlink"/>
            <w:b/>
            <w:bCs/>
            <w:color w:val="CC0000"/>
            <w:sz w:val="18"/>
          </w:rPr>
          <w:t>Acknowledge Rainbow 2000</w:t>
        </w:r>
      </w:hyperlink>
      <w:r w:rsidRPr="0019187F">
        <w:rPr>
          <w:b/>
          <w:bCs/>
          <w:color w:val="CC0000"/>
          <w:sz w:val="18"/>
        </w:rPr>
        <w:tab/>
        <w:t>21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calls for bulk inland terminal study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Senator backs Antarctic link (Lightfoot)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Port ties formalised (Albany &amp; Abaratsu)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Tenders trigger change (Albany Outsourcing)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4) – Federal government grants for regional &amp; rural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CC (Malouf) – Development Assessment Panel Model (DAPM)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Gas Pipeline Working Group – Dongara Bunbury Natural Gas Pipeline SER</w:t>
      </w:r>
      <w:r w:rsidRPr="004C5EC1">
        <w:rPr>
          <w:sz w:val="18"/>
        </w:rPr>
        <w:tab/>
        <w:t>22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WA Parliamentary Liberal Party (Duyfken Shed)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Hon Richard Court</w:t>
          </w:r>
        </w:smartTag>
      </w:smartTag>
      <w:r w:rsidRPr="004C5EC1">
        <w:rPr>
          <w:sz w:val="18"/>
        </w:rPr>
        <w:t xml:space="preserve"> MLA &amp; others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Region Community Development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(CWA Hall) – Blue Gum Plantations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Note – ARCDA Forum (Sharp MLC) – Blue Gum Plantations &amp; Greens WA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Note – ARCDA Forum (Gomm) – Inland Freight Depot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Note – ARCDA Forum (McGready) – Change, Choice &amp; Community : Tree Farms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Note – ARCDA Forum (Schur) – Blue gum plantations : land management &amp; environment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– Western Power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 Farm Feasibility Study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Petition – Rail freight of wood chips to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– Greens WA &amp; Hon Christine Sharp MLC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Sale</w:t>
          </w:r>
        </w:smartTag>
      </w:smartTag>
      <w:r w:rsidRPr="004C5EC1">
        <w:rPr>
          <w:sz w:val="18"/>
        </w:rPr>
        <w:t xml:space="preserve"> puts discount store back on track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Public’s foreshore wishes ‘ignored’ (APULG)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Group’s future in doubt (Lower King Progress Assoc.)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5) – Forum for State MPs (Liberal Party Pre-Parliament)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Ring road report brings saddness (Oksuz,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Report a timely reminder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Chappelle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Photographic contribution to debate (Molgaard, Kendenup)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12 thin end of the wedge (Haydon, Bicton)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Why deregulate ? Dairy Farming (Badger,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Rob Johnson MLA (Works &amp; Services) : Acknowledge Rainbow 2000</w:t>
      </w:r>
      <w:r w:rsidRPr="004C5EC1">
        <w:rPr>
          <w:color w:val="CC0000"/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Colin Barnett MLA (Resources Dev.) : Acknowledge Rainbow 2000</w:t>
      </w:r>
      <w:r w:rsidRPr="004C5EC1">
        <w:rPr>
          <w:color w:val="CC0000"/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Doug Shave MLA (Lands) : Acknowledge Rainbow 2000</w:t>
      </w:r>
      <w:r w:rsidRPr="004C5EC1">
        <w:rPr>
          <w:color w:val="CC0000"/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Group pushes for extended public comment period (Windfarm)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Plan for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air link to 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 xml:space="preserve"> continues (Lightfoot)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University campus grows (Giles-Corti)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Article – AGS Weekender (Page 6) – Public’s wishes made clear at the ballot box (Phillips,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Greater support for inland freight terminal (ARCDA)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Anzac festival plans start to take shape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(½ Page) – Great idea wrong location (Albany Wind Farm)</w:t>
      </w:r>
      <w:r w:rsidRPr="004C5EC1">
        <w:rPr>
          <w:sz w:val="18"/>
        </w:rPr>
        <w:tab/>
        <w:t>24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4C5EC1">
        <w:rPr>
          <w:b/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color w:val="CC0000"/>
              <w:sz w:val="18"/>
            </w:rPr>
            <w:t>Hon Richard Court</w:t>
          </w:r>
        </w:smartTag>
      </w:smartTag>
      <w:r w:rsidRPr="004C5EC1">
        <w:rPr>
          <w:b/>
          <w:color w:val="CC0000"/>
          <w:sz w:val="18"/>
        </w:rPr>
        <w:t xml:space="preserve"> MLA (Premier) : Acknowledge Rainbow 2000</w:t>
      </w:r>
      <w:r w:rsidRPr="004C5EC1">
        <w:rPr>
          <w:b/>
          <w:color w:val="CC0000"/>
          <w:sz w:val="18"/>
        </w:rPr>
        <w:tab/>
        <w:t>25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Norman Moore MLA (Tourism) : Acknowledge Rainbow 2000</w:t>
      </w:r>
      <w:r w:rsidRPr="004C5EC1">
        <w:rPr>
          <w:color w:val="CC0000"/>
          <w:sz w:val="18"/>
        </w:rPr>
        <w:tab/>
        <w:t>25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Western Power (St.Johns Hall)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 Farm Project</w:t>
      </w:r>
      <w:r w:rsidRPr="004C5EC1">
        <w:rPr>
          <w:sz w:val="18"/>
        </w:rPr>
        <w:tab/>
        <w:t>23-26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Western Power (Elleker Hall)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 Farm Project</w:t>
      </w:r>
      <w:r w:rsidRPr="004C5EC1">
        <w:rPr>
          <w:sz w:val="18"/>
        </w:rPr>
        <w:tab/>
        <w:t>27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Western Power (St.Johns Hall)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 Farm Project</w:t>
      </w:r>
      <w:r w:rsidRPr="004C5EC1">
        <w:rPr>
          <w:sz w:val="18"/>
        </w:rPr>
        <w:tab/>
        <w:t>28-29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Program – Australian Capital Cities in the 21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Century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Brisbane</w:t>
          </w:r>
        </w:smartTag>
      </w:smartTag>
      <w:r w:rsidRPr="004C5EC1">
        <w:rPr>
          <w:sz w:val="18"/>
        </w:rPr>
        <w:t>) – Cities on the rebound</w:t>
      </w:r>
      <w:r w:rsidRPr="004C5EC1">
        <w:rPr>
          <w:sz w:val="18"/>
        </w:rPr>
        <w:tab/>
        <w:t>28-29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Orana Development &amp; Employment Council (NSW) : Unsuccessful tender</w:t>
      </w:r>
      <w:r w:rsidRPr="004C5EC1">
        <w:rPr>
          <w:color w:val="CC0000"/>
          <w:sz w:val="18"/>
        </w:rPr>
        <w:tab/>
        <w:t>29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Fiery meeting rejects foreshore park move</w:t>
      </w:r>
      <w:r w:rsidRPr="004C5EC1">
        <w:rPr>
          <w:sz w:val="18"/>
        </w:rPr>
        <w:tab/>
        <w:t>29 Feb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users consider probe (Peacock)</w:t>
      </w:r>
      <w:r w:rsidRPr="004C5EC1">
        <w:rPr>
          <w:sz w:val="18"/>
        </w:rPr>
        <w:tab/>
        <w:t>29 Feb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Yalgoo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(Olsen) : Planning for LG in Murchison Region : Unsuccessful tender</w:t>
      </w:r>
      <w:r w:rsidRPr="004C5EC1">
        <w:rPr>
          <w:color w:val="CC0000"/>
          <w:sz w:val="18"/>
        </w:rPr>
        <w:tab/>
        <w:t>01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01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Chamber of Commerce &amp; Industry :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Administration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Building</w:t>
          </w:r>
        </w:smartTag>
      </w:smartTag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RAPI Western Planner (Vol 17 #1) – Unwelcome competition (Phillips Fox)</w:t>
      </w:r>
      <w:r w:rsidRPr="004C5EC1">
        <w:rPr>
          <w:sz w:val="18"/>
        </w:rPr>
        <w:tab/>
        <w:t>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Deal kills jobs : MLA MacTiernan (Road Care)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Estate deficiencies may be driving industry away (Emery)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Property dispute bound for court (Ray White Albany)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None enjoy foreshore park (Goodwin,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Osborne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no place for industries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Knockers should consider costs (Lavey, Thornlie)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Trust out window (McCarthy, Little Grove)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24) – New yards are state-of-the-art (Forbes)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10) – Foreshore units for sale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Mayor fears foreshore plans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Nutrient levels at their lowest (AWMA)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Foreshore golf course would be saved (Hills, Lower King)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Developments have regional impact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Wright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Call for referendum : foreshore (Shanhun, Spencer Park)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Employment needs to be explored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User group withdraws its support (Peacock)</w:t>
      </w:r>
      <w:r w:rsidRPr="004C5EC1">
        <w:rPr>
          <w:sz w:val="18"/>
        </w:rPr>
        <w:tab/>
        <w:t>02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– Mackay Whitsunday REDC : Regional Outlook Conference 2000 (CQU &amp; ABARE)</w:t>
      </w:r>
      <w:r w:rsidRPr="004C5EC1">
        <w:rPr>
          <w:color w:val="CC0000"/>
          <w:sz w:val="18"/>
        </w:rPr>
        <w:tab/>
        <w:t>03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22) – Revolution is coming : Pramoedya (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(Page 1) – PM open to more migrants</w:t>
      </w:r>
      <w:r w:rsidRPr="004C5EC1">
        <w:rPr>
          <w:sz w:val="18"/>
        </w:rPr>
        <w:tab/>
        <w:t>04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(Page 31) – Chasing rainbows (Broadcast Bands)</w:t>
      </w:r>
      <w:r w:rsidRPr="004C5EC1">
        <w:rPr>
          <w:sz w:val="18"/>
        </w:rPr>
        <w:tab/>
        <w:t>04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Case for inland terminal grows (GSDC)</w:t>
      </w:r>
      <w:r w:rsidRPr="004C5EC1">
        <w:rPr>
          <w:sz w:val="18"/>
        </w:rPr>
        <w:tab/>
        <w:t>07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Peter Foss MLC (Attorney-General) : Acknowledge Rainbow 2000</w:t>
      </w:r>
      <w:r w:rsidRPr="004C5EC1">
        <w:rPr>
          <w:color w:val="CC0000"/>
          <w:sz w:val="18"/>
        </w:rPr>
        <w:tab/>
        <w:t>08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Devonport CC (Sales) – Acknowledge Development Assessment Panel Model (DAPM)</w:t>
      </w:r>
      <w:r w:rsidRPr="004C5EC1">
        <w:rPr>
          <w:color w:val="CC0000"/>
          <w:sz w:val="18"/>
        </w:rPr>
        <w:tab/>
        <w:t>08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– 108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AGM</w:t>
      </w:r>
      <w:r w:rsidRPr="004C5EC1">
        <w:rPr>
          <w:sz w:val="18"/>
        </w:rPr>
        <w:tab/>
        <w:t>08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: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Annual Business Meeting : 15 Mar 1999</w:t>
      </w:r>
      <w:r w:rsidRPr="004C5EC1">
        <w:rPr>
          <w:sz w:val="18"/>
        </w:rPr>
        <w:tab/>
        <w:t>08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Unemployment takes steady drop in region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Hold next meeting on harbour foreshore (Davidson,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Foreshore patience wears thin (Baker, Lower King)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Calls for foreshore referendum (Lloyd,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Calls for foreshore referendum (Holgate, Little Grove)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Mayor more popular than most (Hills, Lower King)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Wind farm rivals surprise (Barrett,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GSDC questions viability of inland freight terminal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Community consensus points to preservation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, Little Grove)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AGS Weekender (Page 4) – Wishes of others to be considered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Ferguson</w:t>
          </w:r>
        </w:smartTag>
      </w:smartTag>
      <w:r w:rsidRPr="004C5EC1">
        <w:rPr>
          <w:sz w:val="18"/>
        </w:rPr>
        <w:t>, Dunsborough)</w:t>
      </w:r>
      <w:r w:rsidRPr="004C5EC1">
        <w:rPr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Facsimile – The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Perth</w:t>
          </w:r>
        </w:smartTag>
      </w:smartTag>
      <w:r w:rsidRPr="004C5EC1">
        <w:rPr>
          <w:b/>
          <w:bCs/>
          <w:sz w:val="18"/>
        </w:rPr>
        <w:t xml:space="preserve"> Real Estate Agent’s Directory (133) – Rainbow 2000 Abstract</w:t>
      </w:r>
      <w:r w:rsidRPr="004C5EC1">
        <w:rPr>
          <w:b/>
          <w:bCs/>
          <w:sz w:val="18"/>
        </w:rPr>
        <w:tab/>
        <w:t>09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17) – Naval focuses fleet at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ab/>
        <w:t>11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Associations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Consulting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Education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Finance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Management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Health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Science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Transport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 – Regional Economic Development : Government – Rainbow 2000 Abstract</w:t>
      </w:r>
      <w:r w:rsidRPr="004C5EC1">
        <w:rPr>
          <w:b/>
          <w:bCs/>
          <w:sz w:val="18"/>
        </w:rPr>
        <w:tab/>
        <w:t>13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Environmentalist fears bushland destruction (Howard)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Unplanned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exit ‘opportunity’ (Jefferies)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‘cat fight’ complaint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Passenger cruise ship to visit (MS Delphin)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Great Southern part of winning show display (Briscoe)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Saleyards opening heralds new era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24) – Former mayor honoured for help with US ties (Knight)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Devonport CC (Sales) – Development Assessment Panel Model (DAPM)</w:t>
      </w:r>
      <w:r w:rsidRPr="004C5EC1">
        <w:rPr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Report by – Albany CoCI (Pemberton) – Annual statement by President &amp; Executive</w:t>
      </w:r>
      <w:r w:rsidRPr="004C5EC1">
        <w:rPr>
          <w:color w:val="CC0000"/>
          <w:sz w:val="18"/>
        </w:rPr>
        <w:tab/>
        <w:t>14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Fertiliser plant hailed as boost to economy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Foreshore figures inaccurate (Windberg,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Frenchman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Let’s have a foreshore with a future (Reddin,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Local should get green light for next shopping complex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‘Metropolis’ ruins Bunbury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Time to end all this foreshore nonsense (Pomfret, Oyster H)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is no place for cottage industries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Familiar face at helm (Kelly, Plantagenet SC)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Captain’s success a credit (Reeves, TS Vancouver)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Councillors disappoint : Cecil &amp; Williams (Barton,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AGS Weekender (Page 4)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’s future needs right choices (Clarke,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16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Piggery approved in city catchment</w:t>
      </w:r>
      <w:r w:rsidRPr="004C5EC1">
        <w:rPr>
          <w:sz w:val="18"/>
        </w:rPr>
        <w:tab/>
        <w:t>17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6) – Bouquet for chamber chiefs (Smithson, AA)</w:t>
      </w:r>
      <w:r w:rsidRPr="004C5EC1">
        <w:rPr>
          <w:sz w:val="18"/>
        </w:rPr>
        <w:tab/>
        <w:t>17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18) – Navy’s island pride a sitting duck in wartime (McFetridge)</w:t>
      </w:r>
      <w:r w:rsidRPr="004C5EC1">
        <w:rPr>
          <w:sz w:val="18"/>
        </w:rPr>
        <w:tab/>
        <w:t>18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36) – Gas firm puts privatisation offer</w:t>
      </w:r>
      <w:r w:rsidRPr="004C5EC1">
        <w:rPr>
          <w:sz w:val="18"/>
        </w:rPr>
        <w:tab/>
        <w:t>18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39) – Japanese go-ahead for woodchip mill (MLA Barnett)</w:t>
      </w:r>
      <w:r w:rsidRPr="004C5EC1">
        <w:rPr>
          <w:sz w:val="18"/>
        </w:rPr>
        <w:tab/>
        <w:t>18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Chip mill expected to bring 1100 jobs (MLA Barnett)</w:t>
      </w:r>
      <w:r w:rsidRPr="004C5EC1">
        <w:rPr>
          <w:sz w:val="18"/>
        </w:rPr>
        <w:tab/>
        <w:t>21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Mulie quotas cut to zero (Bevan)</w:t>
      </w:r>
      <w:r w:rsidRPr="004C5EC1">
        <w:rPr>
          <w:sz w:val="18"/>
        </w:rPr>
        <w:tab/>
        <w:t>21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vote on centre study (impact assessment)</w:t>
      </w:r>
      <w:r w:rsidRPr="004C5EC1">
        <w:rPr>
          <w:sz w:val="18"/>
        </w:rPr>
        <w:tab/>
        <w:t>21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HMAS Perth officially in city hands (MLC Moore)</w:t>
      </w:r>
      <w:r w:rsidRPr="004C5EC1">
        <w:rPr>
          <w:sz w:val="18"/>
        </w:rPr>
        <w:tab/>
        <w:t>21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HMAS Perth officially in city hands (MLC Moore)</w:t>
      </w:r>
      <w:r w:rsidRPr="004C5EC1">
        <w:rPr>
          <w:sz w:val="18"/>
        </w:rPr>
        <w:tab/>
        <w:t>21 Mar 2000</w:t>
      </w:r>
    </w:p>
    <w:p w:rsidR="00AB4D60" w:rsidRPr="003A089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A0892">
        <w:rPr>
          <w:b/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3A0892">
            <w:rPr>
              <w:b/>
              <w:sz w:val="18"/>
            </w:rPr>
            <w:t>Albany</w:t>
          </w:r>
        </w:smartTag>
      </w:smartTag>
      <w:r w:rsidRPr="003A0892">
        <w:rPr>
          <w:b/>
          <w:sz w:val="18"/>
        </w:rPr>
        <w:t xml:space="preserve"> Advertiser (Page 9) – See the </w:t>
      </w:r>
      <w:r w:rsidRPr="003A0892">
        <w:rPr>
          <w:b/>
          <w:bCs/>
          <w:i/>
          <w:iCs/>
          <w:sz w:val="20"/>
        </w:rPr>
        <w:t>bigger picture</w:t>
      </w:r>
      <w:r w:rsidRPr="003A0892">
        <w:rPr>
          <w:b/>
          <w:sz w:val="18"/>
        </w:rPr>
        <w:t xml:space="preserve"> with APFL</w:t>
      </w:r>
      <w:r w:rsidR="003A0892">
        <w:rPr>
          <w:b/>
          <w:sz w:val="18"/>
        </w:rPr>
        <w:t xml:space="preserve"> (Plantations)</w:t>
      </w:r>
      <w:r w:rsidRPr="003A0892">
        <w:rPr>
          <w:b/>
          <w:sz w:val="18"/>
        </w:rPr>
        <w:tab/>
        <w:t>21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Rotary District 9460 President Elects – Rainbow 2000 Abstract</w:t>
      </w:r>
      <w:r w:rsidRPr="004C5EC1">
        <w:rPr>
          <w:sz w:val="18"/>
        </w:rPr>
        <w:tab/>
        <w:t>22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to Editor – AGS Weekender – Rainbow 2000 &amp; Response to D.A.Clarke letter</w:t>
      </w:r>
      <w:r w:rsidRPr="004C5EC1">
        <w:rPr>
          <w:sz w:val="18"/>
        </w:rPr>
        <w:tab/>
        <w:t>22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PlaceName">
        <w:r w:rsidRPr="004C5EC1">
          <w:rPr>
            <w:sz w:val="18"/>
          </w:rPr>
          <w:t>South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Coast</w:t>
        </w:r>
      </w:smartTag>
      <w:r w:rsidRPr="004C5EC1">
        <w:rPr>
          <w:sz w:val="18"/>
        </w:rPr>
        <w:t xml:space="preserve"> Regional Initiative Planning Team (Weaver)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Herbert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(Qld)</w:t>
      </w:r>
      <w:r w:rsidRPr="004C5EC1">
        <w:rPr>
          <w:sz w:val="18"/>
        </w:rPr>
        <w:tab/>
        <w:t>22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: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Annual Business Meeting</w:t>
      </w:r>
      <w:r w:rsidRPr="004C5EC1">
        <w:rPr>
          <w:sz w:val="18"/>
        </w:rPr>
        <w:tab/>
        <w:t>22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The Editor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&amp; Great Southern Weekender ‘Opinion’</w:t>
      </w:r>
      <w:r w:rsidRPr="004C5EC1">
        <w:rPr>
          <w:sz w:val="18"/>
        </w:rPr>
        <w:tab/>
        <w:t>22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Report points to City offices in CBD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Road opponents fight on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location first concern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Some peanuts more equal than others (Cox, CALM)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Road the obstacle (LG &amp; B Backler, Little Grove)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 dysfunctional society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Middleton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sets example (Austin, Big Grove)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Tourist promotion fails Germans (Barton,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48)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Job Futures (HMAS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Divewreck)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Lack of promotion is the main problem (Barton,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Mayor hopes council will ignore foreshore group</w:t>
      </w:r>
      <w:r w:rsidRPr="004C5EC1">
        <w:rPr>
          <w:sz w:val="18"/>
        </w:rPr>
        <w:tab/>
        <w:t>24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GSDC (Pettersen) : Stirling Range Retreat proposal unsuccessful</w:t>
      </w:r>
      <w:r w:rsidRPr="004C5EC1">
        <w:rPr>
          <w:color w:val="CC0000"/>
          <w:sz w:val="18"/>
        </w:rPr>
        <w:tab/>
        <w:t>27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MLA House backs inland freight depot study</w:t>
      </w:r>
      <w:r w:rsidRPr="004C5EC1">
        <w:rPr>
          <w:sz w:val="18"/>
        </w:rPr>
        <w:tab/>
        <w:t>28 Mar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Hon. Muriel Patterson MLC : GPS Work for the Dole Scheme</w:t>
      </w:r>
      <w:r w:rsidRPr="00884123">
        <w:rPr>
          <w:color w:val="0000FF"/>
          <w:sz w:val="18"/>
        </w:rPr>
        <w:tab/>
        <w:t>28 Mar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Hon. Kevin Prince MLA : GPS Work for the Dole Scheme</w:t>
      </w:r>
      <w:r w:rsidRPr="00884123">
        <w:rPr>
          <w:color w:val="0000FF"/>
          <w:sz w:val="18"/>
        </w:rPr>
        <w:tab/>
        <w:t>28 Mar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Hon. Mike Board MLA : GPS Work for the Dole Scheme</w:t>
      </w:r>
      <w:r w:rsidRPr="00884123">
        <w:rPr>
          <w:color w:val="0000FF"/>
          <w:sz w:val="18"/>
        </w:rPr>
        <w:tab/>
        <w:t>28 Mar 2000</w:t>
      </w:r>
    </w:p>
    <w:p w:rsidR="00AB4D60" w:rsidRPr="0088412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884123">
        <w:rPr>
          <w:color w:val="0000FF"/>
          <w:sz w:val="18"/>
        </w:rPr>
        <w:t>Facsimile – Senator the Hon. Ian Campbell : GPS Work for the Dole Scheme</w:t>
      </w:r>
      <w:r w:rsidRPr="00884123">
        <w:rPr>
          <w:color w:val="0000FF"/>
          <w:sz w:val="18"/>
        </w:rPr>
        <w:tab/>
        <w:t>28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Arthur Andersen (Farrell) : Response to questions asked for APA tender</w:t>
      </w:r>
      <w:r w:rsidRPr="004C5EC1">
        <w:rPr>
          <w:color w:val="CC0000"/>
          <w:sz w:val="18"/>
        </w:rPr>
        <w:tab/>
        <w:t>28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Arthur Andersen (Farrell) : Skills matrix for APA tender</w:t>
      </w:r>
      <w:r w:rsidRPr="004C5EC1">
        <w:rPr>
          <w:color w:val="CC0000"/>
          <w:sz w:val="18"/>
        </w:rPr>
        <w:tab/>
        <w:t>28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Arthur Andersen (Farrell) : Assets maintenance schedule for APA tender</w:t>
      </w:r>
      <w:r w:rsidRPr="004C5EC1">
        <w:rPr>
          <w:color w:val="CC0000"/>
          <w:sz w:val="18"/>
        </w:rPr>
        <w:tab/>
        <w:t>28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Local Business Forum : Business Club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/ GSDC / ACoCI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Port access to top focus group report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Hendy’s charge off the mark (Gill,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Foreshore report to favour mix (Fenn, ACC)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Setback proposal rejected (AFFG)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4) – Time to move forward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Mayor visionless lame duck ? (Schanza,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Canola plant rumour crushed (Cook, GSDC)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planning, not scheming, needed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Back Dufty for growth (Dennis,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Commercial precinct a pedestrian hell (Daniels,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‘Link’ already exists for ring road route (Baines,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2000</w:t>
      </w:r>
    </w:p>
    <w:p w:rsidR="003A0892" w:rsidRPr="003A0892" w:rsidRDefault="003A0892" w:rsidP="003A089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A0892">
        <w:rPr>
          <w:b/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3A0892">
            <w:rPr>
              <w:b/>
              <w:sz w:val="18"/>
            </w:rPr>
            <w:t>Albany</w:t>
          </w:r>
        </w:smartTag>
      </w:smartTag>
      <w:r w:rsidRPr="003A0892">
        <w:rPr>
          <w:b/>
          <w:sz w:val="18"/>
        </w:rPr>
        <w:t xml:space="preserve"> Advertiser (Page 9) – See the </w:t>
      </w:r>
      <w:r w:rsidRPr="003A0892">
        <w:rPr>
          <w:b/>
          <w:bCs/>
          <w:i/>
          <w:iCs/>
          <w:sz w:val="20"/>
        </w:rPr>
        <w:t>bigger picture</w:t>
      </w:r>
      <w:r w:rsidRPr="003A0892">
        <w:rPr>
          <w:b/>
          <w:sz w:val="18"/>
        </w:rPr>
        <w:t xml:space="preserve"> with APFL</w:t>
      </w:r>
      <w:r>
        <w:rPr>
          <w:b/>
          <w:sz w:val="18"/>
        </w:rPr>
        <w:t xml:space="preserve"> (Handling)</w:t>
      </w:r>
      <w:r w:rsidRPr="003A0892">
        <w:rPr>
          <w:b/>
          <w:sz w:val="18"/>
        </w:rPr>
        <w:tab/>
      </w:r>
      <w:r>
        <w:rPr>
          <w:b/>
          <w:sz w:val="18"/>
        </w:rPr>
        <w:t>30 Mar</w:t>
      </w:r>
      <w:r w:rsidRPr="003A0892">
        <w:rPr>
          <w:b/>
          <w:sz w:val="18"/>
        </w:rPr>
        <w:t xml:space="preserve">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Image of ‘community’ foreshore expected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AGS Weekender (Page 3) – Single line handles future rail activity (Omodei, Westrail)</w:t>
      </w:r>
      <w:r w:rsidRPr="004C5EC1">
        <w:rPr>
          <w:b/>
          <w:bCs/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Rainbow 2000 here to stay (Smithson, SP)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Group encouraged by ministerial support (Gomm, ARCDA)</w:t>
      </w:r>
      <w:r w:rsidRPr="004C5EC1">
        <w:rPr>
          <w:sz w:val="18"/>
        </w:rPr>
        <w:tab/>
        <w:t>30 Mar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Converting drains into wetlands (Gunby, WRC)</w:t>
      </w:r>
      <w:r w:rsidRPr="004C5EC1">
        <w:rPr>
          <w:sz w:val="18"/>
        </w:rPr>
        <w:tab/>
        <w:t>30 Mar 2000</w:t>
      </w:r>
    </w:p>
    <w:p w:rsidR="009D4C93" w:rsidRPr="004C5EC1" w:rsidRDefault="009D4C93" w:rsidP="009D4C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color w:val="000000"/>
          <w:sz w:val="18"/>
        </w:rPr>
        <w:t xml:space="preserve">Artwork </w:t>
      </w:r>
      <w:r w:rsidRPr="004C5EC1">
        <w:rPr>
          <w:sz w:val="18"/>
        </w:rPr>
        <w:t xml:space="preserve">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Art Prize – The Shaver : Packers Prize Winner (James Tapscott, Morawa)</w:t>
      </w:r>
      <w:r w:rsidRPr="004C5EC1">
        <w:rPr>
          <w:sz w:val="18"/>
        </w:rPr>
        <w:tab/>
        <w:t>Mar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Ministry for Planning Newsletter (Vol 2 # 3) : WAPC celebrates five years</w:t>
      </w:r>
      <w:r w:rsidRPr="004C5EC1">
        <w:rPr>
          <w:sz w:val="18"/>
        </w:rPr>
        <w:tab/>
        <w:t>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Albany CoCI (Wilson) : Executive meeting to discuss Albany Commercial Strategy</w:t>
      </w:r>
      <w:r w:rsidRPr="004C5EC1">
        <w:rPr>
          <w:color w:val="CC0000"/>
          <w:sz w:val="18"/>
        </w:rPr>
        <w:tab/>
        <w:t>03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Emery hits back at critics</w:t>
      </w:r>
      <w:r w:rsidRPr="004C5EC1">
        <w:rPr>
          <w:sz w:val="18"/>
        </w:rPr>
        <w:tab/>
        <w:t>04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Life of change takes new turn (Pettersen)</w:t>
      </w:r>
      <w:r w:rsidRPr="004C5EC1">
        <w:rPr>
          <w:sz w:val="18"/>
        </w:rPr>
        <w:tab/>
        <w:t>04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Cambridge</w:t>
          </w:r>
        </w:smartTag>
      </w:smartTag>
      <w:r w:rsidRPr="004C5EC1">
        <w:rPr>
          <w:sz w:val="18"/>
        </w:rPr>
        <w:t xml:space="preserve"> Town Council Strategic Review Committee – Rainbow 2000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Candidate hopes to make parliament (Luscombe)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Irregularity encouraging (Kemp,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Timely call for integrity (Wainwright,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Fight is on for what is right (Hills, Lower King)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Planning decisions hard to comprehend (Baker, Lower King)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Foresight draws flak (Domney,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Problems still exist despite jobless fall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Extra flights set (Skywest)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Public submissions show strong opposition to wind farm plan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Foreshore parkland preserved for future generations (McCarthy)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52) – Draft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</w:t>
      </w:r>
      <w:r w:rsidRPr="004C5EC1">
        <w:rPr>
          <w:sz w:val="18"/>
        </w:rPr>
        <w:tab/>
        <w:t>06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3) – Foreshore to go ahead without comment : report</w:t>
      </w:r>
      <w:r w:rsidRPr="004C5EC1">
        <w:rPr>
          <w:sz w:val="18"/>
        </w:rPr>
        <w:tab/>
        <w:t>07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14) – Shave wants limit on shopping giants</w:t>
      </w:r>
      <w:r w:rsidRPr="004C5EC1">
        <w:rPr>
          <w:sz w:val="18"/>
        </w:rPr>
        <w:tab/>
        <w:t>08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47) – APA Pre-Qualification to construct Berth’s 5 &amp; 6</w:t>
      </w:r>
      <w:r w:rsidRPr="004C5EC1">
        <w:rPr>
          <w:sz w:val="18"/>
        </w:rPr>
        <w:tab/>
        <w:t>08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Tasmanian RPDC (Scott) : BassLink Joint Advisory Panel proposal unsuccessful</w:t>
      </w:r>
      <w:r w:rsidRPr="004C5EC1">
        <w:rPr>
          <w:color w:val="CC0000"/>
          <w:sz w:val="18"/>
        </w:rPr>
        <w:tab/>
        <w:t>10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 (SEGRA)</w:t>
      </w:r>
      <w:r w:rsidRPr="004C5EC1">
        <w:rPr>
          <w:color w:val="000099"/>
          <w:sz w:val="18"/>
        </w:rPr>
        <w:tab/>
        <w:t>10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TIAC : Science &amp; Technology Forum (Thompson) – Thank you for participating</w:t>
      </w:r>
      <w:r w:rsidRPr="004C5EC1">
        <w:rPr>
          <w:color w:val="CC0000"/>
          <w:sz w:val="18"/>
        </w:rPr>
        <w:tab/>
        <w:t>10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(Page 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Foreshore Redevelopment Project (Smithson, SP)</w:t>
      </w:r>
      <w:r w:rsidRPr="004C5EC1">
        <w:rPr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(Page 20) – Item 12.1.2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Foreshore Redevelopment Project</w:t>
      </w:r>
      <w:r w:rsidRPr="004C5EC1">
        <w:rPr>
          <w:b/>
          <w:bCs/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lastRenderedPageBreak/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(Page 125) – Item 12.1.13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Albany Ring Road</w:t>
          </w:r>
        </w:smartTag>
      </w:smartTag>
      <w:r w:rsidRPr="004C5EC1">
        <w:rPr>
          <w:b/>
          <w:bCs/>
          <w:sz w:val="18"/>
        </w:rPr>
        <w:t xml:space="preserve"> Preferred Alignment</w:t>
      </w:r>
      <w:r w:rsidRPr="004C5EC1">
        <w:rPr>
          <w:b/>
          <w:bCs/>
          <w:sz w:val="18"/>
        </w:rPr>
        <w:tab/>
        <w:t>11 Apr 2000</w:t>
      </w:r>
    </w:p>
    <w:p w:rsidR="0048475B" w:rsidRPr="004C5EC1" w:rsidRDefault="0048475B" w:rsidP="0048475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>
        <w:rPr>
          <w:b/>
          <w:bCs/>
          <w:sz w:val="18"/>
        </w:rPr>
        <w:t>Minutes</w:t>
      </w:r>
      <w:r w:rsidRPr="004C5EC1">
        <w:rPr>
          <w:b/>
          <w:bCs/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</w:t>
      </w:r>
      <w:r>
        <w:rPr>
          <w:b/>
          <w:bCs/>
          <w:sz w:val="18"/>
        </w:rPr>
        <w:t xml:space="preserve">(Item ?) – Resolution to prepare new </w:t>
      </w:r>
      <w:r w:rsidRPr="004C5EC1">
        <w:rPr>
          <w:b/>
          <w:bCs/>
          <w:sz w:val="18"/>
        </w:rPr>
        <w:t>T</w:t>
      </w:r>
      <w:r>
        <w:rPr>
          <w:b/>
          <w:bCs/>
          <w:sz w:val="18"/>
        </w:rPr>
        <w:t xml:space="preserve">own </w:t>
      </w:r>
      <w:r w:rsidRPr="004C5EC1">
        <w:rPr>
          <w:b/>
          <w:bCs/>
          <w:sz w:val="18"/>
        </w:rPr>
        <w:t>P</w:t>
      </w:r>
      <w:r>
        <w:rPr>
          <w:b/>
          <w:bCs/>
          <w:sz w:val="18"/>
        </w:rPr>
        <w:t xml:space="preserve">lanning </w:t>
      </w:r>
      <w:r w:rsidRPr="004C5EC1">
        <w:rPr>
          <w:b/>
          <w:bCs/>
          <w:sz w:val="18"/>
        </w:rPr>
        <w:t>S</w:t>
      </w:r>
      <w:r>
        <w:rPr>
          <w:b/>
          <w:bCs/>
          <w:sz w:val="18"/>
        </w:rPr>
        <w:t>cheme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11 Apr</w:t>
      </w:r>
      <w:r w:rsidRPr="004C5EC1">
        <w:rPr>
          <w:b/>
          <w:bCs/>
          <w:sz w:val="18"/>
        </w:rPr>
        <w:t xml:space="preserve">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Murray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: Study brief for Economic &amp; Employment Strategy</w:t>
      </w:r>
      <w:r w:rsidRPr="004C5EC1">
        <w:rPr>
          <w:color w:val="CC0000"/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Cash request denied (APULG &amp; ARRA)</w:t>
      </w:r>
      <w:r w:rsidRPr="004C5EC1">
        <w:rPr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Funds to aid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sinking</w:t>
      </w:r>
      <w:r w:rsidRPr="004C5EC1">
        <w:rPr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Rezone rejected (Albany CC – Ring Road pending)</w:t>
      </w:r>
      <w:r w:rsidRPr="004C5EC1">
        <w:rPr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Albany CoCI : Executive to discuss Draft Albany Commercial Strategy</w:t>
      </w:r>
      <w:r w:rsidRPr="004C5EC1">
        <w:rPr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Derwent Valley Economic Renewal Group (O’Brien) – Decline DAPM proposal</w:t>
      </w:r>
      <w:r w:rsidRPr="004C5EC1">
        <w:rPr>
          <w:color w:val="CC0000"/>
          <w:sz w:val="18"/>
        </w:rPr>
        <w:tab/>
        <w:t>11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Senator Judith Troeth (Vic) – Community consultation with policy makers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Mayor stalls foreshore development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Culture alive and well in the bush (Smithson, AA)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Decision delayed another 42 days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Expert to discuss diesel dangers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7) – Street talk : Do we need more foreshore consultation ?</w:t>
      </w:r>
      <w:r w:rsidRPr="004C5EC1">
        <w:rPr>
          <w:b/>
          <w:bCs/>
          <w:sz w:val="18"/>
        </w:rPr>
        <w:tab/>
        <w:t>13 Apr 2000</w:t>
      </w:r>
    </w:p>
    <w:p w:rsidR="00AB4D60" w:rsidRPr="003A089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A0892">
        <w:rPr>
          <w:b/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3A0892">
            <w:rPr>
              <w:b/>
              <w:sz w:val="18"/>
            </w:rPr>
            <w:t>Albany</w:t>
          </w:r>
        </w:smartTag>
      </w:smartTag>
      <w:r w:rsidRPr="003A0892">
        <w:rPr>
          <w:b/>
          <w:sz w:val="18"/>
        </w:rPr>
        <w:t xml:space="preserve"> Advertiser (Page 9) – See the </w:t>
      </w:r>
      <w:r w:rsidRPr="003A0892">
        <w:rPr>
          <w:b/>
          <w:bCs/>
          <w:i/>
          <w:iCs/>
          <w:sz w:val="20"/>
        </w:rPr>
        <w:t>bigger picture</w:t>
      </w:r>
      <w:r w:rsidRPr="003A0892">
        <w:rPr>
          <w:b/>
          <w:sz w:val="18"/>
        </w:rPr>
        <w:t xml:space="preserve"> with APFL</w:t>
      </w:r>
      <w:r w:rsidR="003A0892">
        <w:rPr>
          <w:b/>
          <w:sz w:val="18"/>
        </w:rPr>
        <w:t xml:space="preserve"> (Port Operations)</w:t>
      </w:r>
      <w:r w:rsidRPr="003A0892">
        <w:rPr>
          <w:b/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Wind farm plan given Council nod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Planning to protect pristine coastline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Draft strategy favours CBD department store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Rezoning request supported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Primary School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Council to scrutinise foreshore group report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Labor candidate endorsed (Luscombe)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(Wilson) – GPS Work for the Dole Scheme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(Wilson) –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13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2) – Route for Anzac parade changes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WIN Television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GWN Television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ABC Television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RadioWest / HotFM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Radio National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Community Radio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Omninet ISP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IINet ISP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Fullcomp ISP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Albanyis ISP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WestNet ISP : ACoCI Great </w:t>
      </w:r>
      <w:smartTag w:uri="urn:schemas-microsoft-com:office:smarttags" w:element="place">
        <w:r w:rsidRPr="004C5EC1">
          <w:rPr>
            <w:sz w:val="18"/>
          </w:rPr>
          <w:t>Southern Media</w:t>
        </w:r>
      </w:smartTag>
      <w:r w:rsidRPr="004C5EC1">
        <w:rPr>
          <w:sz w:val="18"/>
        </w:rPr>
        <w:t xml:space="preserve"> Expo 2000</w:t>
      </w:r>
      <w:r w:rsidRPr="004C5EC1">
        <w:rPr>
          <w:sz w:val="18"/>
        </w:rPr>
        <w:tab/>
        <w:t>14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12) – Bush needs billions : infrastructure group</w:t>
      </w:r>
      <w:r w:rsidRPr="004C5EC1">
        <w:rPr>
          <w:sz w:val="18"/>
        </w:rPr>
        <w:tab/>
        <w:t>15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Relocation of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Broome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International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(PER)</w:t>
      </w:r>
      <w:r w:rsidRPr="004C5EC1">
        <w:rPr>
          <w:sz w:val="18"/>
        </w:rPr>
        <w:tab/>
        <w:t>15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EoI Board Membership </w:t>
      </w:r>
      <w:r w:rsidRPr="004C5EC1">
        <w:rPr>
          <w:sz w:val="18"/>
        </w:rPr>
        <w:tab/>
        <w:t>15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(Page 57)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Bunbury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EoI Board Membership </w:t>
      </w:r>
      <w:r w:rsidRPr="004C5EC1">
        <w:rPr>
          <w:sz w:val="18"/>
        </w:rPr>
        <w:tab/>
        <w:t>15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Groups blast mayor over delay</w:t>
      </w:r>
      <w:r w:rsidRPr="004C5EC1">
        <w:rPr>
          <w:sz w:val="18"/>
        </w:rPr>
        <w:tab/>
        <w:t>18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Tree entries high (Plantagenet SC Plantation Policy)</w:t>
      </w:r>
      <w:r w:rsidRPr="004C5EC1">
        <w:rPr>
          <w:sz w:val="18"/>
        </w:rPr>
        <w:tab/>
        <w:t>18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Bid to raise wreck funds</w:t>
      </w:r>
      <w:r w:rsidRPr="004C5EC1">
        <w:rPr>
          <w:sz w:val="18"/>
        </w:rPr>
        <w:tab/>
        <w:t>18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Larry Anthony MHR : Local solutions to local problems</w:t>
      </w:r>
      <w:r w:rsidRPr="004C5EC1">
        <w:rPr>
          <w:sz w:val="18"/>
        </w:rPr>
        <w:tab/>
        <w:t>19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Lobby group calls for air quality monitoring (ARCDA)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Marching along a new path</w:t>
      </w:r>
      <w:r w:rsidRPr="004C5EC1">
        <w:rPr>
          <w:sz w:val="18"/>
        </w:rPr>
        <w:tab/>
        <w:t>20 Apr 2000</w:t>
      </w:r>
    </w:p>
    <w:p w:rsidR="00AB4D60" w:rsidRPr="00B00E0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00E0C">
        <w:rPr>
          <w:b/>
          <w:sz w:val="18"/>
        </w:rPr>
        <w:t xml:space="preserve">Article – AGS Weekender (Page 4) – Sailors to be part of services : HMNZS Te Mana in </w:t>
      </w:r>
      <w:smartTag w:uri="urn:schemas-microsoft-com:office:smarttags" w:element="City">
        <w:smartTag w:uri="urn:schemas-microsoft-com:office:smarttags" w:element="place">
          <w:r w:rsidRPr="00B00E0C">
            <w:rPr>
              <w:b/>
              <w:sz w:val="18"/>
            </w:rPr>
            <w:t>Albany</w:t>
          </w:r>
        </w:smartTag>
      </w:smartTag>
      <w:r w:rsidRPr="00B00E0C">
        <w:rPr>
          <w:b/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Local treasures being lost to a growing concern (Harley,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Seek support for rezoning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Orana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(Demarteau, Orana)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Money would be well spent on referendum (Hills, Lower King)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Target plans are on track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&amp; groups seek full EPA survey of mill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Assessment call a surprise (George, APFL)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City acted in haste (Charlesworth, Gledhow)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Decision goes against consultant’s findings (Ring Road)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Critics miss economic message (Johnson, Lower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Reception – HMNZS Te Mana (#1 Berth : </w:t>
      </w:r>
      <w:smartTag w:uri="urn:schemas-microsoft-com:office:smarttags" w:element="place">
        <w:smartTag w:uri="urn:schemas-microsoft-com:office:smarttags" w:element="PlaceType">
          <w:r w:rsidRPr="004C5EC1">
            <w:rPr>
              <w:b/>
              <w:bCs/>
              <w:color w:val="CC0000"/>
              <w:sz w:val="18"/>
            </w:rPr>
            <w:t>Port</w:t>
          </w:r>
        </w:smartTag>
        <w:r w:rsidRPr="004C5EC1">
          <w:rPr>
            <w:b/>
            <w:bCs/>
            <w:color w:val="CC0000"/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>)</w:t>
      </w:r>
      <w:r w:rsidRPr="004C5EC1">
        <w:rPr>
          <w:b/>
          <w:bCs/>
          <w:color w:val="CC0000"/>
          <w:sz w:val="18"/>
        </w:rPr>
        <w:tab/>
        <w:t>20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1) – Foreshore front and centre on Anzac Day</w:t>
      </w:r>
      <w:r w:rsidRPr="004C5EC1">
        <w:rPr>
          <w:sz w:val="18"/>
        </w:rPr>
        <w:tab/>
        <w:t>25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Opponents challenge ring road decision</w:t>
      </w:r>
      <w:r w:rsidRPr="004C5EC1">
        <w:rPr>
          <w:sz w:val="18"/>
        </w:rPr>
        <w:tab/>
        <w:t>25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Move ‘ will negate work’ (Enright, AFFG)</w:t>
      </w:r>
      <w:r w:rsidRPr="004C5EC1">
        <w:rPr>
          <w:sz w:val="18"/>
        </w:rPr>
        <w:tab/>
        <w:t>25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Maritime heritage in yacht race (Etheridge, AMHA)</w:t>
      </w:r>
      <w:r w:rsidRPr="004C5EC1">
        <w:rPr>
          <w:sz w:val="18"/>
        </w:rPr>
        <w:tab/>
        <w:t>25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seeks project manager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Berry</w:t>
          </w:r>
        </w:smartTag>
      </w:smartTag>
      <w:r w:rsidRPr="004C5EC1">
        <w:rPr>
          <w:sz w:val="18"/>
        </w:rPr>
        <w:t>, AEDU CEO)</w:t>
      </w:r>
      <w:r w:rsidRPr="004C5EC1">
        <w:rPr>
          <w:sz w:val="18"/>
        </w:rPr>
        <w:tab/>
        <w:t>25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Noisy minority the wreckers, again (</w:t>
      </w:r>
      <w:smartTag w:uri="urn:schemas-microsoft-com:office:smarttags" w:element="City">
        <w:r w:rsidRPr="004C5EC1">
          <w:rPr>
            <w:sz w:val="18"/>
          </w:rPr>
          <w:t>Holland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Apr 2000</w:t>
      </w:r>
    </w:p>
    <w:p w:rsidR="00DC3F7A" w:rsidRPr="004C5EC1" w:rsidRDefault="00DC3F7A" w:rsidP="00DC3F7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2000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2000</w:t>
      </w:r>
    </w:p>
    <w:p w:rsidR="00DC3F7A" w:rsidRPr="004C5EC1" w:rsidRDefault="00DC3F7A" w:rsidP="00DC3F7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>
        <w:rPr>
          <w:b/>
          <w:bCs/>
          <w:sz w:val="18"/>
        </w:rPr>
        <w:t>Receipt</w:t>
      </w:r>
      <w:r w:rsidRPr="004C5EC1">
        <w:rPr>
          <w:b/>
          <w:bCs/>
          <w:sz w:val="18"/>
        </w:rPr>
        <w:t xml:space="preserve"> – </w:t>
      </w:r>
      <w:r>
        <w:rPr>
          <w:b/>
          <w:bCs/>
          <w:sz w:val="18"/>
        </w:rPr>
        <w:t xml:space="preserve">City of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18"/>
            </w:rPr>
            <w:t>Albany</w:t>
          </w:r>
        </w:smartTag>
      </w:smartTag>
      <w:r>
        <w:rPr>
          <w:b/>
          <w:bCs/>
          <w:sz w:val="18"/>
        </w:rPr>
        <w:t xml:space="preserve"> Art Prize</w:t>
      </w:r>
      <w:r w:rsidRPr="004C5EC1">
        <w:rPr>
          <w:b/>
          <w:bCs/>
          <w:sz w:val="18"/>
        </w:rPr>
        <w:t xml:space="preserve"> – </w:t>
      </w:r>
      <w:r>
        <w:rPr>
          <w:b/>
          <w:bCs/>
          <w:sz w:val="18"/>
        </w:rPr>
        <w:t>Self Portrait : James Tapscott ($1000 Packers Award)</w:t>
      </w:r>
      <w:r w:rsidRPr="004C5EC1">
        <w:rPr>
          <w:b/>
          <w:bCs/>
          <w:sz w:val="18"/>
        </w:rPr>
        <w:tab/>
        <w:t>2</w:t>
      </w:r>
      <w:r>
        <w:rPr>
          <w:b/>
          <w:bCs/>
          <w:sz w:val="18"/>
        </w:rPr>
        <w:t>6</w:t>
      </w:r>
      <w:r w:rsidRPr="004C5EC1">
        <w:rPr>
          <w:b/>
          <w:bCs/>
          <w:sz w:val="18"/>
        </w:rPr>
        <w:t xml:space="preserve">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Agriculture : Building Better Business (Lester) – Register of Consultants</w:t>
      </w:r>
      <w:r w:rsidRPr="004C5EC1">
        <w:rPr>
          <w:color w:val="CC0000"/>
          <w:sz w:val="18"/>
        </w:rPr>
        <w:tab/>
        <w:t>26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Extract from – WA EPA : Environmental Assessment Report – Transport of Chip Logs and Chips</w:t>
      </w:r>
      <w:r w:rsidRPr="004C5EC1">
        <w:rPr>
          <w:color w:val="CC0000"/>
          <w:sz w:val="18"/>
        </w:rPr>
        <w:tab/>
        <w:t>26 Apr 2000</w:t>
      </w:r>
    </w:p>
    <w:p w:rsidR="00AB4D60" w:rsidRPr="00B00E0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00E0C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B00E0C">
            <w:rPr>
              <w:b/>
              <w:sz w:val="18"/>
            </w:rPr>
            <w:t>Albany</w:t>
          </w:r>
        </w:smartTag>
      </w:smartTag>
      <w:r w:rsidRPr="00B00E0C">
        <w:rPr>
          <w:b/>
          <w:sz w:val="18"/>
        </w:rPr>
        <w:t xml:space="preserve"> Advertiser (Page 1) – Anzac spirit dawns on City</w:t>
      </w:r>
      <w:r w:rsidRPr="00B00E0C">
        <w:rPr>
          <w:b/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chip mill stand ‘an embrassment’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Powers extended (</w:t>
      </w:r>
      <w:smartTag w:uri="urn:schemas-microsoft-com:office:smarttags" w:element="City">
        <w:r w:rsidRPr="004C5EC1">
          <w:rPr>
            <w:sz w:val="18"/>
          </w:rPr>
          <w:t>Hammond</w:t>
        </w:r>
      </w:smartTag>
      <w:r w:rsidRPr="004C5EC1">
        <w:rPr>
          <w:sz w:val="18"/>
        </w:rPr>
        <w:t xml:space="preserve">, CEO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Buffer information sought before rezone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Ring road ruling has rat aroma (</w:t>
      </w:r>
      <w:smartTag w:uri="urn:schemas-microsoft-com:office:smarttags" w:element="City">
        <w:r w:rsidRPr="004C5EC1">
          <w:rPr>
            <w:sz w:val="18"/>
          </w:rPr>
          <w:t>Lincoln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Ring road ruling has rat aroma (Jackman, Gledhow)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Port reply answered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Ensuring city’s future is on the right track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Developing stronger ties across the ocean (Rotary GSE Brazil)</w:t>
      </w:r>
      <w:r w:rsidRPr="004C5EC1">
        <w:rPr>
          <w:sz w:val="18"/>
        </w:rPr>
        <w:tab/>
        <w:t>27 Apr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8) – Special Edition</w:t>
      </w:r>
      <w:r w:rsidRPr="004C5EC1">
        <w:rPr>
          <w:sz w:val="18"/>
        </w:rPr>
        <w:tab/>
        <w:t>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News</w:t>
      </w:r>
      <w:r w:rsidRPr="004C5EC1">
        <w:rPr>
          <w:sz w:val="18"/>
        </w:rPr>
        <w:tab/>
        <w:t>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Melbourne City Council : Tender for Panel Organisational Development unsuccessful</w:t>
      </w:r>
      <w:r w:rsidRPr="004C5EC1">
        <w:rPr>
          <w:color w:val="CC0000"/>
          <w:sz w:val="18"/>
        </w:rPr>
        <w:tab/>
        <w:t>01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CC : AEDU Minutes 10 Mar 2000 – Rainbow 2000 Presentation</w:t>
      </w:r>
      <w:r w:rsidRPr="004C5EC1">
        <w:rPr>
          <w:b/>
          <w:bCs/>
          <w:color w:val="CC0000"/>
          <w:sz w:val="18"/>
        </w:rPr>
        <w:tab/>
        <w:t>01 May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Brochure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: Charting our course (strategic plan)</w:t>
      </w:r>
      <w:r w:rsidRPr="004C5EC1">
        <w:rPr>
          <w:b/>
          <w:bCs/>
          <w:sz w:val="18"/>
        </w:rPr>
        <w:tab/>
        <w:t>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Albany Commercial Strategy submission</w:t>
      </w:r>
      <w:r w:rsidRPr="004C5EC1">
        <w:rPr>
          <w:sz w:val="18"/>
        </w:rPr>
        <w:tab/>
        <w:t>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Work for the Dole GPS Scheme</w:t>
      </w:r>
      <w:r w:rsidRPr="004C5EC1">
        <w:rPr>
          <w:sz w:val="18"/>
        </w:rPr>
        <w:tab/>
        <w:t>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Advertisper (Page 1) – Council withdraws mill survey appeal</w:t>
      </w:r>
      <w:r w:rsidRPr="004C5EC1">
        <w:rPr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Appeals lodged over informal assessment</w:t>
      </w:r>
      <w:r w:rsidRPr="004C5EC1">
        <w:rPr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Tourism nets $2m revenue for region</w:t>
      </w:r>
      <w:r w:rsidRPr="004C5EC1">
        <w:rPr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Time for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 come alive (Saunier,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Seating needed at Anzac venue (Blake,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Executive : Draft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 Submission</w:t>
      </w:r>
      <w:r w:rsidRPr="004C5EC1">
        <w:rPr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Michael Pemberton (ACoCI President) – Albany 2020 : Charting our course</w:t>
      </w:r>
      <w:r w:rsidRPr="004C5EC1">
        <w:rPr>
          <w:color w:val="CC0000"/>
          <w:sz w:val="18"/>
        </w:rPr>
        <w:tab/>
        <w:t>02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Woodchip appeal withdrawn (Albany City Council)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Port defended (Emery, APA)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Friends have eyes on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Seppings</w:t>
          </w:r>
        </w:smartTag>
      </w:smartTag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Plans to ensure future of bushland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‘Passe’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</w:t>
          </w:r>
        </w:smartTag>
      </w:smartTag>
      <w:r w:rsidRPr="004C5EC1">
        <w:rPr>
          <w:sz w:val="18"/>
        </w:rPr>
        <w:t xml:space="preserve"> mall idea rejected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Council firm on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Link Road</w:t>
          </w:r>
        </w:smartTag>
      </w:smartTag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Clearer foreshore picture emerges (Tulloch,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Nature set for another win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Street talk : Should part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become pedestrian mall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Objective ring road findings disregarded</w:t>
      </w:r>
      <w:r w:rsidRPr="004C5EC1">
        <w:rPr>
          <w:sz w:val="18"/>
        </w:rPr>
        <w:tab/>
        <w:t>04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GSDC (Hoekstra) : Nomination package for Board membership</w:t>
      </w:r>
      <w:r w:rsidRPr="004C5EC1">
        <w:rPr>
          <w:color w:val="CC0000"/>
          <w:sz w:val="18"/>
        </w:rPr>
        <w:tab/>
        <w:t>08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PrintForce (Brightman) : Publication ‘Exclusive Properties Australia’ not proceeding</w:t>
      </w:r>
      <w:r w:rsidRPr="004C5EC1">
        <w:rPr>
          <w:color w:val="CC0000"/>
          <w:sz w:val="18"/>
        </w:rPr>
        <w:tab/>
        <w:t>08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Larry Anthony MHR : Local solutions to local problems – Rainbow 2000</w:t>
      </w:r>
      <w:r w:rsidRPr="004C5EC1">
        <w:rPr>
          <w:sz w:val="18"/>
        </w:rPr>
        <w:tab/>
        <w:t>08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Mill bond firm : City</w:t>
      </w:r>
      <w:r w:rsidRPr="004C5EC1">
        <w:rPr>
          <w:sz w:val="18"/>
        </w:rPr>
        <w:tab/>
        <w:t>09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$1.5m complex approved (Foreshore Apartments)</w:t>
      </w:r>
      <w:r w:rsidRPr="004C5EC1">
        <w:rPr>
          <w:sz w:val="18"/>
        </w:rPr>
        <w:tab/>
        <w:t>09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Meeting on future of waste (WA DEP)</w:t>
      </w:r>
      <w:r w:rsidRPr="004C5EC1">
        <w:rPr>
          <w:sz w:val="18"/>
        </w:rPr>
        <w:tab/>
        <w:t>09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Tree policy support bid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Public furore over foreshore plan dominates discussion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Port chief warns over development decisions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AGS Weekender (Page 5) – Record month for building activity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Festival success spurs annual plans (Giles, ACC)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Road funding needs doubling (Hammond, ACC)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Western Power will have open slather (Thwaites,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Questions unanswered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Street talk : Should aerial spraying of tree farms be banned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Strategy’s emphasis on CBD is out of date (Stephens,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 xml:space="preserve"> Shire Council Economic Development Unit – Rainbow 2000</w:t>
      </w:r>
      <w:r w:rsidRPr="004C5EC1">
        <w:rPr>
          <w:sz w:val="18"/>
        </w:rPr>
        <w:tab/>
        <w:t>11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Cambridge Town Council (Partridge) : Tender for Master Plan unsuccessful</w:t>
      </w:r>
      <w:r w:rsidRPr="004C5EC1">
        <w:rPr>
          <w:color w:val="CC0000"/>
          <w:sz w:val="18"/>
        </w:rPr>
        <w:tab/>
        <w:t>12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Aboriginal Reconciliation : CAR vs the Prime Minister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26) – </w:t>
      </w:r>
      <w:smartTag w:uri="urn:schemas-microsoft-com:office:smarttags" w:element="place">
        <w:r w:rsidRPr="004C5EC1">
          <w:rPr>
            <w:sz w:val="18"/>
          </w:rPr>
          <w:t>Murray River</w:t>
        </w:r>
      </w:smartTag>
      <w:r w:rsidRPr="004C5EC1">
        <w:rPr>
          <w:sz w:val="18"/>
        </w:rPr>
        <w:t xml:space="preserve"> scheme turns the salt tide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27) – Germane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France</w:t>
          </w:r>
        </w:smartTag>
      </w:smartTag>
      <w:r w:rsidRPr="004C5EC1">
        <w:rPr>
          <w:sz w:val="18"/>
        </w:rPr>
        <w:t>, merci (Travel Review)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States agree to cut planning red tape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80)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Planning Officer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80) – Shire of Jerramungup : CEO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Shire of Ravensthorpe LPS Tender (DRD RFT 767)</w:t>
      </w:r>
      <w:r w:rsidRPr="004C5EC1">
        <w:rPr>
          <w:sz w:val="18"/>
        </w:rPr>
        <w:tab/>
        <w:t>13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Figure X.7 – </w:t>
      </w:r>
      <w:r w:rsidR="00B33C13" w:rsidRPr="004C5EC1">
        <w:rPr>
          <w:b/>
          <w:bCs/>
          <w:color w:val="800000"/>
          <w:sz w:val="18"/>
          <w:highlight w:val="yellow"/>
        </w:rPr>
        <w:t xml:space="preserve">Rainbow 2000 Strategy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800000"/>
              <w:sz w:val="18"/>
              <w:highlight w:val="yellow"/>
            </w:rPr>
            <w:t>Albany</w:t>
          </w:r>
        </w:smartTag>
        <w:r w:rsidRPr="004C5EC1">
          <w:rPr>
            <w:b/>
            <w:bCs/>
            <w:color w:val="800000"/>
            <w:sz w:val="18"/>
            <w:highlight w:val="yellow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color w:val="800000"/>
              <w:sz w:val="18"/>
              <w:highlight w:val="yellow"/>
            </w:rPr>
            <w:t>International</w:t>
          </w:r>
        </w:smartTag>
        <w:r w:rsidRPr="004C5EC1">
          <w:rPr>
            <w:b/>
            <w:bCs/>
            <w:color w:val="800000"/>
            <w:sz w:val="18"/>
            <w:highlight w:val="yellow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800000"/>
              <w:sz w:val="18"/>
              <w:highlight w:val="yellow"/>
            </w:rPr>
            <w:t>Airport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Plan</w:t>
      </w:r>
      <w:r w:rsidRPr="004C5EC1">
        <w:rPr>
          <w:b/>
          <w:bCs/>
          <w:color w:val="800000"/>
          <w:sz w:val="18"/>
          <w:highlight w:val="yellow"/>
        </w:rPr>
        <w:tab/>
        <w:t>15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Murray EDU (Leach) : Tender for Economic &amp; Employment Strategy unsuccessful</w:t>
      </w:r>
      <w:r w:rsidRPr="004C5EC1">
        <w:rPr>
          <w:color w:val="CC0000"/>
          <w:sz w:val="18"/>
        </w:rPr>
        <w:tab/>
        <w:t>15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Submission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Chamber of Commerce &amp; Industry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Commercial Strategy</w:t>
      </w:r>
      <w:r w:rsidRPr="004C5EC1">
        <w:rPr>
          <w:b/>
          <w:bCs/>
          <w:sz w:val="18"/>
        </w:rPr>
        <w:tab/>
        <w:t>15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ERS Pty Ltd (Hattingh) : Cumulative noise assessment (</w:t>
      </w:r>
      <w:smartTag w:uri="urn:schemas-microsoft-com:office:smarttags" w:element="place"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  <w:r w:rsidRPr="004C5EC1">
          <w:rPr>
            <w:color w:val="CC0000"/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Esperance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15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74313E">
        <w:rPr>
          <w:b/>
          <w:bCs/>
          <w:color w:val="0000FF"/>
          <w:sz w:val="18"/>
        </w:rPr>
        <w:t>Facsimile – WA Federal Members – Rainbow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b/>
              <w:bCs/>
              <w:color w:val="0000FF"/>
              <w:sz w:val="18"/>
            </w:rPr>
            <w:t>Albany</w:t>
          </w:r>
        </w:smartTag>
        <w:r w:rsidRPr="0074313E">
          <w:rPr>
            <w:b/>
            <w:bCs/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b/>
              <w:bCs/>
              <w:color w:val="0000FF"/>
              <w:sz w:val="18"/>
            </w:rPr>
            <w:t>International</w:t>
          </w:r>
        </w:smartTag>
        <w:r w:rsidRPr="0074313E">
          <w:rPr>
            <w:b/>
            <w:bCs/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b/>
              <w:bCs/>
              <w:color w:val="0000FF"/>
              <w:sz w:val="18"/>
            </w:rPr>
            <w:t>Airport</w:t>
          </w:r>
        </w:smartTag>
      </w:smartTag>
      <w:r w:rsidRPr="0074313E">
        <w:rPr>
          <w:b/>
          <w:bCs/>
          <w:color w:val="0000FF"/>
          <w:sz w:val="18"/>
        </w:rPr>
        <w:t>)</w:t>
      </w:r>
      <w:r w:rsidRPr="0074313E">
        <w:rPr>
          <w:b/>
          <w:bCs/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Barry Haase (</w:t>
      </w:r>
      <w:smartTag w:uri="urn:schemas-microsoft-com:office:smarttags" w:element="City">
        <w:r w:rsidRPr="0074313E">
          <w:rPr>
            <w:color w:val="0000FF"/>
            <w:sz w:val="18"/>
          </w:rPr>
          <w:t>Kalgoorlie</w:t>
        </w:r>
      </w:smartTag>
      <w:r w:rsidRPr="0074313E">
        <w:rPr>
          <w:color w:val="0000FF"/>
          <w:sz w:val="18"/>
        </w:rPr>
        <w:t>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Julie Bishop (Curtin)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Daryl Williams (Tangney)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Mal Washer (Moore)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Wilson Tuckey (O’Connor)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Geoff Prosser (For</w:t>
      </w:r>
      <w:r w:rsidR="00E0510B" w:rsidRPr="0074313E">
        <w:rPr>
          <w:color w:val="0000FF"/>
          <w:sz w:val="18"/>
        </w:rPr>
        <w:t>r</w:t>
      </w:r>
      <w:r w:rsidRPr="0074313E">
        <w:rPr>
          <w:color w:val="0000FF"/>
          <w:sz w:val="18"/>
        </w:rPr>
        <w:t>est)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74313E" w:rsidRPr="0074313E" w:rsidRDefault="0074313E" w:rsidP="007431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Hon Judi Moylan (Pearce)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Senator Chris Ellison (Liberal)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Senator Ian Campbell (Liberal)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Senator Winston Crane (Liberal)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Senator Ross Lightfoot (Liberal)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Senator Sue Knowles (Liberal)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74313E">
        <w:rPr>
          <w:color w:val="0000FF"/>
          <w:sz w:val="18"/>
        </w:rPr>
        <w:t>Facsimile – Senator Alan Eggleston (Liberal)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0000FF"/>
              <w:sz w:val="18"/>
            </w:rPr>
            <w:t>Albany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0000FF"/>
              <w:sz w:val="18"/>
            </w:rPr>
            <w:t>International</w:t>
          </w:r>
        </w:smartTag>
        <w:r w:rsidRPr="0074313E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0000FF"/>
              <w:sz w:val="18"/>
            </w:rPr>
            <w:t>Airport</w:t>
          </w:r>
        </w:smartTag>
      </w:smartTag>
      <w:r w:rsidRPr="0074313E">
        <w:rPr>
          <w:color w:val="0000FF"/>
          <w:sz w:val="18"/>
        </w:rPr>
        <w:t>)</w:t>
      </w:r>
      <w:r w:rsidRPr="0074313E">
        <w:rPr>
          <w:color w:val="0000FF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Hon Kim Wilkie (Swan)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Hon Jann MacFarlane (Stirling)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Hon Carmen Lawrence (Fremantle)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Hon Jane Gerick (Canning)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Hon Stephen Smith (</w:t>
      </w:r>
      <w:smartTag w:uri="urn:schemas-microsoft-com:office:smarttags" w:element="City">
        <w:r w:rsidRPr="0074313E">
          <w:rPr>
            <w:color w:val="FF0000"/>
            <w:sz w:val="18"/>
          </w:rPr>
          <w:t>Perth</w:t>
        </w:r>
      </w:smartTag>
      <w:r w:rsidRPr="0074313E">
        <w:rPr>
          <w:color w:val="FF0000"/>
          <w:sz w:val="18"/>
        </w:rPr>
        <w:t>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74313E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Facsimile – Hon K</w:t>
      </w:r>
      <w:r w:rsidR="00AB4D60" w:rsidRPr="0074313E">
        <w:rPr>
          <w:color w:val="FF0000"/>
          <w:sz w:val="18"/>
        </w:rPr>
        <w:t>im Bea</w:t>
      </w:r>
      <w:r>
        <w:rPr>
          <w:color w:val="FF0000"/>
          <w:sz w:val="18"/>
        </w:rPr>
        <w:t>z</w:t>
      </w:r>
      <w:r w:rsidR="00AB4D60" w:rsidRPr="0074313E">
        <w:rPr>
          <w:color w:val="FF0000"/>
          <w:sz w:val="18"/>
        </w:rPr>
        <w:t>ley (Brand) : R 2000 Update (</w:t>
      </w:r>
      <w:smartTag w:uri="urn:schemas-microsoft-com:office:smarttags" w:element="place">
        <w:smartTag w:uri="urn:schemas-microsoft-com:office:smarttags" w:element="PlaceName">
          <w:r w:rsidR="00AB4D60" w:rsidRPr="0074313E">
            <w:rPr>
              <w:color w:val="FF0000"/>
              <w:sz w:val="18"/>
            </w:rPr>
            <w:t>Albany</w:t>
          </w:r>
        </w:smartTag>
        <w:r w:rsidR="00AB4D60"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="00AB4D60" w:rsidRPr="0074313E">
            <w:rPr>
              <w:color w:val="FF0000"/>
              <w:sz w:val="18"/>
            </w:rPr>
            <w:t>International</w:t>
          </w:r>
        </w:smartTag>
        <w:r w:rsidR="00AB4D60"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="00AB4D60" w:rsidRPr="0074313E">
            <w:rPr>
              <w:color w:val="FF0000"/>
              <w:sz w:val="18"/>
            </w:rPr>
            <w:t>Airport</w:t>
          </w:r>
        </w:smartTag>
      </w:smartTag>
      <w:r w:rsidR="00AB4D60" w:rsidRPr="0074313E">
        <w:rPr>
          <w:color w:val="FF0000"/>
          <w:sz w:val="18"/>
        </w:rPr>
        <w:t>)</w:t>
      </w:r>
      <w:r w:rsidR="00AB4D60" w:rsidRPr="0074313E">
        <w:rPr>
          <w:color w:val="FF0000"/>
          <w:sz w:val="18"/>
        </w:rPr>
        <w:tab/>
        <w:t>16 May 2000</w:t>
      </w:r>
    </w:p>
    <w:p w:rsidR="0074313E" w:rsidRPr="0074313E" w:rsidRDefault="0074313E" w:rsidP="007431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74313E">
        <w:rPr>
          <w:color w:val="663300"/>
          <w:sz w:val="18"/>
        </w:rPr>
        <w:t>Facsimile – Senator Andrew Murray (Democrat)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663300"/>
              <w:sz w:val="18"/>
            </w:rPr>
            <w:t>Albany</w:t>
          </w:r>
        </w:smartTag>
        <w:r w:rsidRPr="0074313E">
          <w:rPr>
            <w:color w:val="6633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663300"/>
              <w:sz w:val="18"/>
            </w:rPr>
            <w:t>International</w:t>
          </w:r>
        </w:smartTag>
        <w:r w:rsidRPr="0074313E">
          <w:rPr>
            <w:color w:val="6633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663300"/>
              <w:sz w:val="18"/>
            </w:rPr>
            <w:t>Airport</w:t>
          </w:r>
        </w:smartTag>
      </w:smartTag>
      <w:r w:rsidRPr="0074313E">
        <w:rPr>
          <w:color w:val="663300"/>
          <w:sz w:val="18"/>
        </w:rPr>
        <w:t>)</w:t>
      </w:r>
      <w:r w:rsidRPr="0074313E">
        <w:rPr>
          <w:color w:val="663300"/>
          <w:sz w:val="18"/>
        </w:rPr>
        <w:tab/>
        <w:t>16 May 2000</w:t>
      </w:r>
    </w:p>
    <w:p w:rsidR="0074313E" w:rsidRPr="0074313E" w:rsidRDefault="0074313E" w:rsidP="007431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74313E">
        <w:rPr>
          <w:color w:val="663300"/>
          <w:sz w:val="18"/>
        </w:rPr>
        <w:t xml:space="preserve">Facsimile – Senator </w:t>
      </w:r>
      <w:r w:rsidRPr="00884123">
        <w:rPr>
          <w:color w:val="663300"/>
          <w:sz w:val="18"/>
        </w:rPr>
        <w:t xml:space="preserve">Brian Greig </w:t>
      </w:r>
      <w:r w:rsidRPr="0074313E">
        <w:rPr>
          <w:color w:val="663300"/>
          <w:sz w:val="18"/>
        </w:rPr>
        <w:t>(Democrat)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663300"/>
              <w:sz w:val="18"/>
            </w:rPr>
            <w:t>Albany</w:t>
          </w:r>
        </w:smartTag>
        <w:r w:rsidRPr="0074313E">
          <w:rPr>
            <w:color w:val="6633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663300"/>
              <w:sz w:val="18"/>
            </w:rPr>
            <w:t>International</w:t>
          </w:r>
        </w:smartTag>
        <w:r w:rsidRPr="0074313E">
          <w:rPr>
            <w:color w:val="6633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663300"/>
              <w:sz w:val="18"/>
            </w:rPr>
            <w:t>Airport</w:t>
          </w:r>
        </w:smartTag>
      </w:smartTag>
      <w:r w:rsidRPr="0074313E">
        <w:rPr>
          <w:color w:val="663300"/>
          <w:sz w:val="18"/>
        </w:rPr>
        <w:t>)</w:t>
      </w:r>
      <w:r w:rsidRPr="0074313E">
        <w:rPr>
          <w:color w:val="6633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Senator Jim McKiernan (Labor)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Senator Chris Evans (Labor)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Senator Mark Bishop (Labor)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74313E">
        <w:rPr>
          <w:color w:val="FF0000"/>
          <w:sz w:val="18"/>
        </w:rPr>
        <w:t>Facsimile – Senator Peter Cook (Labor) : R 2000 Update (</w:t>
      </w:r>
      <w:smartTag w:uri="urn:schemas-microsoft-com:office:smarttags" w:element="place">
        <w:smartTag w:uri="urn:schemas-microsoft-com:office:smarttags" w:element="PlaceName">
          <w:r w:rsidRPr="0074313E">
            <w:rPr>
              <w:color w:val="FF0000"/>
              <w:sz w:val="18"/>
            </w:rPr>
            <w:t>Albany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74313E">
            <w:rPr>
              <w:color w:val="FF0000"/>
              <w:sz w:val="18"/>
            </w:rPr>
            <w:t>International</w:t>
          </w:r>
        </w:smartTag>
        <w:r w:rsidRPr="0074313E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74313E">
            <w:rPr>
              <w:color w:val="FF0000"/>
              <w:sz w:val="18"/>
            </w:rPr>
            <w:t>Airport</w:t>
          </w:r>
        </w:smartTag>
      </w:smartTag>
      <w:r w:rsidRPr="0074313E">
        <w:rPr>
          <w:color w:val="FF0000"/>
          <w:sz w:val="18"/>
        </w:rPr>
        <w:t>)</w:t>
      </w:r>
      <w:r w:rsidRPr="0074313E">
        <w:rPr>
          <w:color w:val="FF0000"/>
          <w:sz w:val="18"/>
        </w:rPr>
        <w:tab/>
        <w:t>16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RAAF Base Pearce (WC Peter Sapwell) : RAAF Base Willyung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Major projects boosted (Pemberton, ACoCI)</w:t>
      </w:r>
      <w:r w:rsidRPr="004C5EC1">
        <w:rPr>
          <w:sz w:val="18"/>
        </w:rPr>
        <w:tab/>
        <w:t>16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Plantations to vary towns’ futures (Kelly, Curtin Uni)</w:t>
      </w:r>
      <w:r w:rsidRPr="004C5EC1">
        <w:rPr>
          <w:sz w:val="18"/>
        </w:rPr>
        <w:tab/>
        <w:t>16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27) – Native forests : Liberals for Forests meeting</w:t>
      </w:r>
      <w:r w:rsidRPr="004C5EC1">
        <w:rPr>
          <w:sz w:val="18"/>
        </w:rPr>
        <w:tab/>
        <w:t>16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Peet &amp; Co. (Tony Lennon) : New land syndicate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17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Criddle may decide road route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Fourth try for Dufty (Orana Shopping Centre)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Shopping centre views appreciated (Demarteau, Orana)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Support for mall behind the times (Waterman, ACH)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Cable car – for a change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Advert – Albany Advertiser (Page 22) – Albany 2020 : Charting our course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14) – Privatisation likely (Emery,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Port</w:t>
          </w:r>
        </w:smartTag>
      </w:smartTag>
      <w:r w:rsidRPr="004C5EC1">
        <w:rPr>
          <w:b/>
          <w:bCs/>
          <w:sz w:val="18"/>
        </w:rPr>
        <w:t xml:space="preserve"> Authority)</w:t>
      </w:r>
      <w:r w:rsidRPr="004C5EC1">
        <w:rPr>
          <w:b/>
          <w:bCs/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Ring road decision deferred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Mall idea should be skipped completely (Waterman, ACH)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Pedestrian mall benefit to business (Sweeney,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DDS ideas sought (ROLGAG, Orana / Lockyer / Gledhow)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Region will benefit from State Budget : Prince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Milestone for regional development (Cook, GSDC)</w:t>
      </w:r>
      <w:r w:rsidRPr="004C5EC1">
        <w:rPr>
          <w:sz w:val="18"/>
        </w:rPr>
        <w:tab/>
        <w:t>18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Winston Crane : Acknowledge Rainbow 2000 Update</w:t>
      </w:r>
      <w:r w:rsidRPr="004C5EC1">
        <w:rPr>
          <w:color w:val="CC0000"/>
          <w:sz w:val="18"/>
        </w:rPr>
        <w:tab/>
        <w:t>19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Liberals for Forests (Dr Keith Woollard) : Immediate cessation of old growth logging</w:t>
      </w:r>
      <w:r w:rsidRPr="004C5EC1">
        <w:rPr>
          <w:sz w:val="18"/>
        </w:rPr>
        <w:tab/>
        <w:t>19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Muriel Patterson MLC : Acknowledge election to President, Albany Branch</w:t>
      </w:r>
      <w:r w:rsidRPr="004C5EC1">
        <w:rPr>
          <w:color w:val="CC0000"/>
          <w:sz w:val="18"/>
        </w:rPr>
        <w:tab/>
        <w:t>19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Great Australian Bight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Marine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(EA Mgmt Plan)</w:t>
      </w:r>
      <w:r w:rsidRPr="004C5EC1">
        <w:rPr>
          <w:sz w:val="18"/>
        </w:rPr>
        <w:tab/>
        <w:t>20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DoTaRS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Adelaide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Noise Insulation Program</w:t>
      </w:r>
      <w:r w:rsidRPr="004C5EC1">
        <w:rPr>
          <w:sz w:val="18"/>
        </w:rPr>
        <w:tab/>
        <w:t>20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DoTaRS Understanding Rural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Program</w:t>
      </w:r>
      <w:r w:rsidRPr="004C5EC1">
        <w:rPr>
          <w:sz w:val="18"/>
        </w:rPr>
        <w:tab/>
        <w:t>20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Skyrail Rainforest Cableway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Cairns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Wilson Tuckey MHR : Acknowledge Rainbow 2000 Update</w:t>
      </w:r>
      <w:r w:rsidRPr="004C5EC1">
        <w:rPr>
          <w:color w:val="CC0000"/>
          <w:sz w:val="18"/>
        </w:rPr>
        <w:tab/>
        <w:t>22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Barry House MLC : Acknowledge election to President, Albany Branch</w:t>
      </w:r>
      <w:r w:rsidRPr="004C5EC1">
        <w:rPr>
          <w:color w:val="CC0000"/>
          <w:sz w:val="18"/>
        </w:rPr>
        <w:tab/>
        <w:t>23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Julie Bishop MHR : Acknowledge Rainbow 2000 Update</w:t>
      </w:r>
      <w:r w:rsidRPr="004C5EC1">
        <w:rPr>
          <w:color w:val="CC0000"/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Curtin Correspondence (Issue 6) – Julie Bishop MHR (Special Budget Edition)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tips ‘modified’ plans to foreshore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Flyover ‘just an option’ (Marmion, Main Roads)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Shire chief moves on (Brown, Jerramungup SC)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Training Higher priority (Prince, Police Minister)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Council urged to move forward on foreshore development plan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Mall will not work (Hoeliger,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Safe and workable concept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(Phillips,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Foreshore parkland is just a bad joke (Mitchell, Mt.Clarence)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Orana shopping centre decision deferred (Commercial Strategy)</w:t>
      </w:r>
      <w:r w:rsidRPr="004C5EC1">
        <w:rPr>
          <w:sz w:val="18"/>
        </w:rPr>
        <w:tab/>
        <w:t>25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Economic Development Committee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High Commission for </w:t>
      </w:r>
      <w:smartTag w:uri="urn:schemas-microsoft-com:office:smarttags" w:element="country-region">
        <w:r w:rsidRPr="004C5EC1">
          <w:rPr>
            <w:sz w:val="18"/>
          </w:rPr>
          <w:t>Great Britain</w:t>
        </w:r>
      </w:smartTag>
      <w:r w:rsidRPr="004C5EC1">
        <w:rPr>
          <w:sz w:val="18"/>
        </w:rPr>
        <w:t xml:space="preserve"> (Horne)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ab/>
        <w:t xml:space="preserve"> 26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United States Consulate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(Bunbry)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ab/>
        <w:t xml:space="preserve"> 26 May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15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Liberal Party (WA Div) : 2001 Pre-selection candidates for South-West MLCs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Federal Members (26)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State Members (80)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Anzac 2001 Corporate Sponsors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Historical Society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Merchants Association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Authority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Residents &amp; Ratepayers Assoc. – Rainbow 2000 Update (State Election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Plantation Forest Company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Tourist Bureau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Commercial Bulk Handling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 Association Independent Retirees – Rainbow 2000 Update (State Election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Great Southern LGAs (13) – Rainbow 2000 Update (State Election Policy Options)</w:t>
      </w:r>
      <w:r w:rsidRPr="004C5EC1">
        <w:rPr>
          <w:sz w:val="18"/>
        </w:rPr>
        <w:tab/>
        <w:t>29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Timbercorp to lodge appeals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– Rainbow 2000 Update (State Election Policy Options)</w:t>
      </w:r>
      <w:r w:rsidRPr="004C5EC1">
        <w:rPr>
          <w:sz w:val="18"/>
        </w:rPr>
        <w:tab/>
        <w:t>31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Councillors (15) – Rainbow 2000 Update (State Election Policy Options)</w:t>
      </w:r>
      <w:r w:rsidRPr="004C5EC1">
        <w:rPr>
          <w:sz w:val="18"/>
        </w:rPr>
        <w:tab/>
        <w:t>31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– Rainbow 2000 Update (State Election Options)</w:t>
      </w:r>
      <w:r w:rsidRPr="004C5EC1">
        <w:rPr>
          <w:sz w:val="18"/>
        </w:rPr>
        <w:tab/>
        <w:t>31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ACoCI Executive Committee – Rainbow 2000 Update (State Election Options)</w:t>
      </w:r>
      <w:r w:rsidRPr="004C5EC1">
        <w:rPr>
          <w:sz w:val="18"/>
        </w:rPr>
        <w:tab/>
        <w:t>31 May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(6 Pages) – Rainbow 2000 Regional Strategy</w:t>
      </w:r>
      <w:r w:rsidRPr="004C5EC1">
        <w:rPr>
          <w:color w:val="000080"/>
          <w:sz w:val="18"/>
        </w:rPr>
        <w:tab/>
        <w:t>31 May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GSDC chief moves on (Cook)</w:t>
      </w:r>
      <w:r w:rsidRPr="004C5EC1">
        <w:rPr>
          <w:sz w:val="18"/>
        </w:rPr>
        <w:tab/>
        <w:t>01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Chamber : Dept Store is good news from bad plan</w:t>
      </w:r>
      <w:r w:rsidRPr="004C5EC1">
        <w:rPr>
          <w:sz w:val="18"/>
        </w:rPr>
        <w:tab/>
        <w:t>01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AGS Weekender (Page 3) – Confusion surrounds redevelopment plans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Coles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Plaza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School listed but not safe as houses</w:t>
      </w:r>
      <w:r w:rsidRPr="004C5EC1">
        <w:rPr>
          <w:sz w:val="18"/>
        </w:rPr>
        <w:tab/>
        <w:t>01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Ian Campbell : Acknowledge Rainbow 2000 Update</w:t>
      </w:r>
      <w:r w:rsidRPr="004C5EC1">
        <w:rPr>
          <w:color w:val="CC0000"/>
          <w:sz w:val="18"/>
        </w:rPr>
        <w:tab/>
        <w:t>01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Vision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unveiled (Kierath MLA)</w:t>
      </w:r>
      <w:r w:rsidRPr="004C5EC1">
        <w:rPr>
          <w:sz w:val="18"/>
        </w:rPr>
        <w:tab/>
        <w:t>05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Conflict claim follows criticisms of strategy</w:t>
      </w:r>
      <w:r w:rsidRPr="004C5EC1">
        <w:rPr>
          <w:sz w:val="18"/>
        </w:rPr>
        <w:tab/>
        <w:t>06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denies chamber claims (Baesjou)</w:t>
      </w:r>
      <w:r w:rsidRPr="004C5EC1">
        <w:rPr>
          <w:sz w:val="18"/>
        </w:rPr>
        <w:tab/>
        <w:t>06 Jun 2000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Albany Advertiser (Page 3) – Port privatisation</w:t>
      </w:r>
      <w:r w:rsidRPr="007D1DC9">
        <w:rPr>
          <w:sz w:val="18"/>
          <w:lang w:val="fr-FR"/>
        </w:rPr>
        <w:tab/>
        <w:t>06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John Hammond (Barnett MLA) : Acknowledge Rainbow 2000 Update</w:t>
      </w:r>
      <w:r w:rsidRPr="004C5EC1">
        <w:rPr>
          <w:color w:val="CC0000"/>
          <w:sz w:val="18"/>
        </w:rPr>
        <w:tab/>
        <w:t>06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John Kime (Omodei MLA) : Acknowledge Rainbow 2000 Update</w:t>
      </w:r>
      <w:r w:rsidRPr="004C5EC1">
        <w:rPr>
          <w:color w:val="CC0000"/>
          <w:sz w:val="18"/>
        </w:rPr>
        <w:tab/>
        <w:t>06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Peter Middleton (van de Klashorst MLA) : Acknowledge Rainbow 2000 Update</w:t>
      </w:r>
      <w:r w:rsidRPr="004C5EC1">
        <w:rPr>
          <w:color w:val="CC0000"/>
          <w:sz w:val="18"/>
        </w:rPr>
        <w:tab/>
        <w:t>06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NELA WA (Wiitkuhn) : Planning Appeals Bill 1999</w:t>
      </w:r>
      <w:r w:rsidRPr="004C5EC1">
        <w:rPr>
          <w:color w:val="CC0000"/>
          <w:sz w:val="18"/>
        </w:rPr>
        <w:tab/>
        <w:t>06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NELA WA (McLeod &amp; Co) : Planning Appeals Bill 1999</w:t>
      </w:r>
      <w:r w:rsidRPr="004C5EC1">
        <w:rPr>
          <w:sz w:val="18"/>
        </w:rPr>
        <w:tab/>
        <w:t>07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Groups unites to take on planners (Duggan, Com-Net)</w:t>
      </w:r>
      <w:r w:rsidRPr="004C5EC1">
        <w:rPr>
          <w:sz w:val="18"/>
        </w:rPr>
        <w:tab/>
        <w:t>07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Advertiser : Response to letters &amp; commercial strategy conflict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Chamber slates City commercial strategy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Second-rate phone links stifle region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Enright fears lobby power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Woodchip impact broad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Early port plan of interest : Tydeman 1948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Austin</w:t>
          </w:r>
        </w:smartTag>
      </w:smartTag>
      <w:r w:rsidRPr="004C5EC1">
        <w:rPr>
          <w:sz w:val="18"/>
        </w:rPr>
        <w:t>, Big Grove)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Public needs ignored (Stuurstraat,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CBD pays for City Heart (Waterman, ACH)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Esperance impresses (Baker, Lower King)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English planning a good example (Stephens,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Turn-around in representation (Blake,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Community thought on foreshore (Barton,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Reconciliation is in our hands</w:t>
      </w:r>
      <w:r w:rsidRPr="004C5EC1">
        <w:rPr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Murray</w:t>
        </w:r>
      </w:smartTag>
      <w:r w:rsidRPr="004C5EC1">
        <w:rPr>
          <w:color w:val="CC0000"/>
          <w:sz w:val="18"/>
        </w:rPr>
        <w:t xml:space="preserve"> Nixon MLC : Acknowledge Rainbow 2000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Update &amp; Geraldton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/ City</w:t>
      </w:r>
      <w:r w:rsidRPr="004C5EC1">
        <w:rPr>
          <w:color w:val="CC0000"/>
          <w:sz w:val="18"/>
        </w:rPr>
        <w:tab/>
        <w:t>08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Mark Thompson (Board MLA) : Acknowledge Rainbow 2000 Update</w:t>
      </w:r>
      <w:r w:rsidRPr="004C5EC1">
        <w:rPr>
          <w:color w:val="CC0000"/>
          <w:sz w:val="18"/>
        </w:rPr>
        <w:tab/>
        <w:t>09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Mapswest : Harley &amp; Hedderwick Surveyors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aerial photography</w:t>
      </w:r>
      <w:r w:rsidRPr="004C5EC1">
        <w:rPr>
          <w:sz w:val="18"/>
        </w:rPr>
        <w:tab/>
        <w:t>09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Barry House MLC : Acknowledge Rainbow 2000 Update</w:t>
      </w:r>
      <w:r w:rsidRPr="004C5EC1">
        <w:rPr>
          <w:color w:val="CC0000"/>
          <w:sz w:val="18"/>
        </w:rPr>
        <w:tab/>
        <w:t>12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Woodchip industry set to bring jobs bonanza (Peacock)</w:t>
      </w:r>
      <w:r w:rsidRPr="004C5EC1">
        <w:rPr>
          <w:sz w:val="18"/>
        </w:rPr>
        <w:tab/>
        <w:t>13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Illness puts Prince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hospital</w:t>
      </w:r>
      <w:r w:rsidRPr="004C5EC1">
        <w:rPr>
          <w:sz w:val="18"/>
        </w:rPr>
        <w:tab/>
        <w:t>13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Doug Shave MLA : Acknowledge Rainbow 2000 Update</w:t>
      </w:r>
      <w:r w:rsidRPr="004C5EC1">
        <w:rPr>
          <w:color w:val="CC0000"/>
          <w:sz w:val="18"/>
        </w:rPr>
        <w:tab/>
        <w:t>14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to seek legal view on strategy (Baesjou)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No local candidate in Liberal line-up for </w:t>
      </w:r>
      <w:smartTag w:uri="urn:schemas-microsoft-com:office:smarttags" w:element="place">
        <w:r w:rsidRPr="004C5EC1">
          <w:rPr>
            <w:sz w:val="18"/>
          </w:rPr>
          <w:t>SW MLC</w:t>
        </w:r>
      </w:smartTag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Chamber role defended (Smithson, SP)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Trees rob graziers of agistment option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Green credentials questioned (Bob Howard &amp; Tony Harrison)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Two historic views (Kolo, Walpole)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Representation is accurate (Demarteau, Orana)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Local businesses speak up on missing out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Battle-fatigued horse’s head to go</w:t>
      </w:r>
      <w:r w:rsidRPr="004C5EC1">
        <w:rPr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Elizabeth Constable MLA : Acknowledge Rainbow 2000 Update</w:t>
      </w:r>
      <w:r w:rsidRPr="004C5EC1">
        <w:rPr>
          <w:color w:val="CC0000"/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: Local Planning Strategy Program</w:t>
      </w:r>
      <w:r w:rsidRPr="004C5EC1">
        <w:rPr>
          <w:color w:val="CC0000"/>
          <w:sz w:val="18"/>
        </w:rPr>
        <w:tab/>
        <w:t>15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Cranbrook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(File Ref M1-53) – Rainbow 2000 : For consideration</w:t>
      </w:r>
      <w:r w:rsidRPr="004C5EC1">
        <w:rPr>
          <w:sz w:val="18"/>
        </w:rPr>
        <w:tab/>
        <w:t>16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Dr Judy Edwards MLA : Acknowledge Rainbow 2000 Update</w:t>
      </w:r>
      <w:r w:rsidRPr="004C5EC1">
        <w:rPr>
          <w:color w:val="CC0000"/>
          <w:sz w:val="18"/>
        </w:rPr>
        <w:tab/>
        <w:t>19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SW WA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Coalition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&amp; Federal Members &amp; Candidates – ACDA Presentation</w:t>
      </w:r>
      <w:r w:rsidRPr="004C5EC1">
        <w:rPr>
          <w:sz w:val="18"/>
        </w:rPr>
        <w:tab/>
        <w:t>19 Jun 2000</w:t>
      </w:r>
    </w:p>
    <w:p w:rsidR="00AB4D60" w:rsidRPr="007F67E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7F67E8">
        <w:rPr>
          <w:b/>
          <w:bCs/>
          <w:color w:val="CC0000"/>
          <w:sz w:val="18"/>
        </w:rPr>
        <w:t xml:space="preserve">Letter from – Dr Geoff Gallop MLA : </w:t>
      </w:r>
      <w:hyperlink r:id="rId46" w:history="1">
        <w:r w:rsidRPr="007F67E8">
          <w:rPr>
            <w:rStyle w:val="Hyperlink"/>
            <w:b/>
            <w:bCs/>
            <w:color w:val="CC0000"/>
            <w:sz w:val="18"/>
          </w:rPr>
          <w:t>Acknowledge Rainbow 2000 (Tech &amp; Fin Evaluations)</w:t>
        </w:r>
      </w:hyperlink>
      <w:r w:rsidRPr="007F67E8">
        <w:rPr>
          <w:b/>
          <w:bCs/>
          <w:color w:val="CC0000"/>
          <w:sz w:val="18"/>
        </w:rPr>
        <w:tab/>
        <w:t>21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Mgmt Committee – Commercial Strategy Submission &amp; Confidentiality</w:t>
      </w:r>
      <w:r w:rsidRPr="004C5EC1">
        <w:rPr>
          <w:sz w:val="18"/>
        </w:rPr>
        <w:tab/>
        <w:t>21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Graham Kierath MLA : Acknowledge Rainbow 2000 Update</w:t>
      </w:r>
      <w:r w:rsidRPr="004C5EC1">
        <w:rPr>
          <w:color w:val="CC0000"/>
          <w:sz w:val="18"/>
        </w:rPr>
        <w:tab/>
        <w:t>22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Cranbrook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(Barrett) : Acknowledge Rainbow 2000 Update</w:t>
      </w:r>
      <w:r w:rsidRPr="004C5EC1">
        <w:rPr>
          <w:color w:val="CC0000"/>
          <w:sz w:val="18"/>
        </w:rPr>
        <w:tab/>
        <w:t>23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Larry Anthony MHR : Acknowledge Rainbow 2000 Update (Social Partnerships)</w:t>
      </w:r>
      <w:r w:rsidRPr="004C5EC1">
        <w:rPr>
          <w:color w:val="CC0000"/>
          <w:sz w:val="18"/>
        </w:rPr>
        <w:tab/>
        <w:t>23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Amanda Vanstone (Justice) : Acknowledge Rainbow 2000 Update</w:t>
      </w:r>
      <w:r w:rsidRPr="004C5EC1">
        <w:rPr>
          <w:color w:val="CC0000"/>
          <w:sz w:val="18"/>
        </w:rPr>
        <w:tab/>
        <w:t>26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John Herron (ATSIA) : Acknowledge Rainbow 2000 Update</w:t>
      </w:r>
      <w:r w:rsidRPr="004C5EC1">
        <w:rPr>
          <w:color w:val="CC0000"/>
          <w:sz w:val="18"/>
        </w:rPr>
        <w:tab/>
        <w:t>26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Senator Sue Knowles : Acknowledge Rainbow 2000 Update</w:t>
      </w:r>
      <w:r w:rsidRPr="004C5EC1">
        <w:rPr>
          <w:color w:val="CC0000"/>
          <w:sz w:val="18"/>
        </w:rPr>
        <w:tab/>
        <w:t>27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Presentation by – WA DEP (Clark) : Contaminated Sites Bill 2000</w:t>
      </w:r>
      <w:r w:rsidRPr="004C5EC1">
        <w:rPr>
          <w:color w:val="CC0000"/>
          <w:sz w:val="18"/>
        </w:rPr>
        <w:tab/>
        <w:t>28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Agenda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Exec Committee – Commercial Strategy Review &amp; Pecuniary Interest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Tuna boat almost struck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Deputy PM coming for rural change project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Heart funds ($89,250 for 2000-01)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Consider commercial strategy carefully (Dennis,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16) – CLA party to contest Wagin (Robinson)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Foreshore debate hits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Tokyo</w:t>
          </w:r>
        </w:smartTag>
      </w:smartTag>
      <w:r w:rsidRPr="004C5EC1">
        <w:rPr>
          <w:sz w:val="18"/>
        </w:rPr>
        <w:t xml:space="preserve"> (Janicke, Painting)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 pushes to finalise foreshore project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Community input encouraged in planning</w:t>
      </w:r>
      <w:r w:rsidRPr="004C5EC1">
        <w:rPr>
          <w:sz w:val="18"/>
        </w:rPr>
        <w:tab/>
        <w:t>29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Presentation by – WA Ministry for Planning (Harcourt) :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Vancouver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BC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color w:val="CC0000"/>
              <w:sz w:val="18"/>
            </w:rPr>
            <w:t>Canada</w:t>
          </w:r>
        </w:smartTag>
      </w:smartTag>
      <w:r w:rsidRPr="004C5EC1">
        <w:rPr>
          <w:color w:val="CC0000"/>
          <w:sz w:val="18"/>
        </w:rPr>
        <w:t xml:space="preserve"> &amp; Sustainability</w:t>
      </w:r>
      <w:r w:rsidRPr="004C5EC1">
        <w:rPr>
          <w:color w:val="CC0000"/>
          <w:sz w:val="18"/>
        </w:rPr>
        <w:tab/>
        <w:t>30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Michael Pemberton (ACoCI President) : Securing the region’s future with Timber</w:t>
      </w:r>
      <w:r w:rsidRPr="004C5EC1">
        <w:rPr>
          <w:color w:val="CC0000"/>
          <w:sz w:val="18"/>
        </w:rPr>
        <w:tab/>
        <w:t>30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Monica Holmes MLA : Acknowledge Rainbow 2000 Update</w:t>
      </w:r>
      <w:r w:rsidRPr="004C5EC1">
        <w:rPr>
          <w:color w:val="CC0000"/>
          <w:sz w:val="18"/>
        </w:rPr>
        <w:tab/>
        <w:t>30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John Fahey MHR (Finance) : Acknowledge Rainbow 2000 Update</w:t>
      </w:r>
      <w:r w:rsidRPr="004C5EC1">
        <w:rPr>
          <w:color w:val="CC0000"/>
          <w:sz w:val="18"/>
        </w:rPr>
        <w:tab/>
        <w:t>30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Philip Ruddock MHR (Immigration) : Acknowledge Rainbow 2000 Update</w:t>
      </w:r>
      <w:r w:rsidRPr="004C5EC1">
        <w:rPr>
          <w:color w:val="CC0000"/>
          <w:sz w:val="18"/>
        </w:rPr>
        <w:tab/>
        <w:t>30 Jun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Reserve Forces Day 2000 (Fraser) : St.John the Evangelist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Program</w:t>
      </w:r>
      <w:r w:rsidRPr="004C5EC1">
        <w:rPr>
          <w:color w:val="CC0000"/>
          <w:sz w:val="18"/>
        </w:rPr>
        <w:tab/>
        <w:t>30 Jun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RAPI : Western Planner (Vol 17 #2)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Fremantle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: Its economic impact</w:t>
      </w:r>
      <w:r w:rsidRPr="004C5EC1">
        <w:rPr>
          <w:sz w:val="18"/>
        </w:rPr>
        <w:tab/>
        <w:t>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News</w:t>
      </w:r>
      <w:r w:rsidRPr="004C5EC1">
        <w:rPr>
          <w:sz w:val="18"/>
        </w:rPr>
        <w:tab/>
        <w:t>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Ministry for Planning Newsletter : Hundreds flock to seminars (Future Perth)</w:t>
      </w:r>
      <w:r w:rsidRPr="004C5EC1">
        <w:rPr>
          <w:sz w:val="18"/>
        </w:rPr>
        <w:tab/>
        <w:t>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Phillips Fox Lawyers Newsletter : Compensation Law (The Castle)</w:t>
      </w:r>
      <w:r w:rsidRPr="004C5EC1">
        <w:rPr>
          <w:sz w:val="18"/>
        </w:rPr>
        <w:tab/>
        <w:t>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Fred Uloth &amp; Assoc. (Levey) : Acknowledge Rainbow 2000 &amp; Transport Planning</w:t>
      </w:r>
      <w:r w:rsidRPr="004C5EC1">
        <w:rPr>
          <w:color w:val="CC0000"/>
          <w:sz w:val="18"/>
        </w:rPr>
        <w:tab/>
        <w:t>03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Tony Abbott MHR (Employment) : Acknowledge Rainbow 2000 Update</w:t>
      </w:r>
      <w:r w:rsidRPr="004C5EC1">
        <w:rPr>
          <w:color w:val="CC0000"/>
          <w:sz w:val="18"/>
        </w:rPr>
        <w:tab/>
        <w:t>03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Merchants’ Association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Commercial Strategy Review</w:t>
      </w:r>
      <w:r w:rsidRPr="004C5EC1">
        <w:rPr>
          <w:b/>
          <w:bCs/>
          <w:sz w:val="18"/>
        </w:rPr>
        <w:tab/>
        <w:t>03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RAPI WA (Jenny Smithson, President) : RAPI 2000 Awards</w:t>
      </w:r>
      <w:r w:rsidRPr="004C5EC1">
        <w:rPr>
          <w:color w:val="CC0000"/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City backs cultural centre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Windfarm countdown started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Council may not accept strategy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Office to auditorium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CBD DDS complaint time (Dennis,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Embarrassing approach (Gregory, Liitle Grove)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Make Albany’s future aesthetically pleasing (Kosovich,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(Gill)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AGS Weekender (Marwick)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(Rechichi)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(Hewitt)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Sunday Times (Crisp)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(Rothwell)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Radio National 6AL (Cecil)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ABQ 2 Television : Landline (MacIntyre)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ABW 2 Television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Jordan</w:t>
          </w:r>
        </w:smartTag>
      </w:smartTag>
      <w:r w:rsidRPr="004C5EC1">
        <w:rPr>
          <w:sz w:val="18"/>
        </w:rPr>
        <w:t>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TVW 7 Television (La Cras)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STW 9 Television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Rogers</w:t>
          </w:r>
        </w:smartTag>
      </w:smartTag>
      <w:r w:rsidRPr="004C5EC1">
        <w:rPr>
          <w:sz w:val="18"/>
        </w:rPr>
        <w:t>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NEW 10 Television (Blunden) – Rainbow 2000 &amp; ACDA Presentation</w:t>
      </w:r>
      <w:r w:rsidRPr="004C5EC1">
        <w:rPr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GSDC (Pitts-Hill) : Foundation meeting for Albany GateWAy Committee</w:t>
      </w:r>
      <w:r w:rsidRPr="004C5EC1">
        <w:rPr>
          <w:color w:val="CC0000"/>
          <w:sz w:val="18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X.8 – Rainbow 2000 – a Regional Planning Strategy (Composite Aerial Photograph)</w:t>
      </w:r>
      <w:r w:rsidRPr="004C5EC1">
        <w:rPr>
          <w:b/>
          <w:bCs/>
          <w:color w:val="800000"/>
          <w:sz w:val="18"/>
          <w:highlight w:val="yellow"/>
        </w:rPr>
        <w:tab/>
        <w:t>05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DDS given two years : Mayor puts business groups offside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Mayor, business conflict (Lionetti, Waterman,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Group seeks support from environmentally-conscious (Calvert)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Allow for access before its too late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Austin</w:t>
          </w:r>
        </w:smartTag>
      </w:smartTag>
      <w:r w:rsidRPr="004C5EC1">
        <w:rPr>
          <w:sz w:val="18"/>
        </w:rPr>
        <w:t>, Big Grove)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Steady as she goes on foreshore call (Austin, Little Grove)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Great idea, wrong location : Windfarm (Thwaites,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41)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LPS Workshops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Deadline for DDS tightens</w:t>
      </w:r>
      <w:r w:rsidRPr="004C5EC1">
        <w:rPr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Albany Community Development Alliance Action Group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06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Barry House MLC : Dairy Industry &amp; Herd Improvement Repeal Bill 2000</w:t>
      </w:r>
      <w:r w:rsidRPr="004C5EC1">
        <w:rPr>
          <w:color w:val="CC0000"/>
          <w:sz w:val="18"/>
        </w:rPr>
        <w:tab/>
        <w:t>07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Lawyers attack planning move (Boyle)</w:t>
      </w:r>
      <w:r w:rsidRPr="004C5EC1">
        <w:rPr>
          <w:sz w:val="18"/>
        </w:rPr>
        <w:tab/>
        <w:t>08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Advert – West Australian – WA MfP : Project Director Future Perth</w:t>
      </w:r>
      <w:r w:rsidRPr="004C5EC1">
        <w:rPr>
          <w:sz w:val="18"/>
        </w:rPr>
        <w:tab/>
        <w:t>08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APEC : Harvesting / haulage of bluegum plantations</w:t>
      </w:r>
      <w:r w:rsidRPr="004C5EC1">
        <w:rPr>
          <w:sz w:val="18"/>
        </w:rPr>
        <w:tab/>
        <w:t>08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– WA MfP : Future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(Employment Working Paper)</w:t>
      </w:r>
      <w:r w:rsidRPr="004C5EC1">
        <w:rPr>
          <w:sz w:val="18"/>
        </w:rPr>
        <w:tab/>
        <w:t>08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Senator Ian Campbell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Antarctic Service Base – Rainbow 2000</w:t>
      </w:r>
      <w:r w:rsidRPr="004C5EC1">
        <w:rPr>
          <w:b/>
          <w:bCs/>
          <w:color w:val="CC0000"/>
          <w:sz w:val="18"/>
        </w:rPr>
        <w:tab/>
        <w:t>10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Peter Reith MHR (Workplace) – Acknowledge Rainbow 2000 Update</w:t>
      </w:r>
      <w:r w:rsidRPr="004C5EC1">
        <w:rPr>
          <w:color w:val="CC0000"/>
          <w:sz w:val="18"/>
        </w:rPr>
        <w:tab/>
        <w:t>11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Tony Abbott MHR (Employment) – Acknowledge Rainbow 2000 Update</w:t>
      </w:r>
      <w:r w:rsidRPr="004C5EC1">
        <w:rPr>
          <w:color w:val="CC0000"/>
          <w:sz w:val="18"/>
        </w:rPr>
        <w:tab/>
        <w:t>11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Fernando Crugnale (Resident)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Foreshore Development</w:t>
      </w:r>
      <w:r w:rsidRPr="004C5EC1">
        <w:rPr>
          <w:color w:val="CC0000"/>
          <w:sz w:val="18"/>
        </w:rPr>
        <w:tab/>
        <w:t>11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Invitation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 (Papalia)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LPS Workshops</w:t>
      </w:r>
      <w:r w:rsidRPr="004C5EC1">
        <w:rPr>
          <w:color w:val="CC0000"/>
          <w:sz w:val="18"/>
        </w:rPr>
        <w:tab/>
        <w:t>11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Community Environment Centre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Management (Calvert)</w:t>
      </w:r>
      <w:r w:rsidRPr="004C5EC1">
        <w:rPr>
          <w:sz w:val="18"/>
        </w:rPr>
        <w:tab/>
        <w:t>12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Commonwealth Dept Family &amp; Community (Rushton) : Acknowledge Rainbow 2000</w:t>
      </w:r>
      <w:r w:rsidRPr="004C5EC1">
        <w:rPr>
          <w:color w:val="CC0000"/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CoCI (Pemberton)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LPS Workshops</w:t>
      </w:r>
      <w:r w:rsidRPr="004C5EC1">
        <w:rPr>
          <w:color w:val="CC0000"/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Pierview Pty Ltd (Sadleir) : Waterfront Apartments (Proudlove Parade)</w:t>
      </w:r>
      <w:r w:rsidRPr="004C5EC1">
        <w:rPr>
          <w:color w:val="CC0000"/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Hon Richard Court</w:t>
          </w:r>
        </w:smartTag>
      </w:smartTag>
      <w:r w:rsidRPr="004C5EC1">
        <w:rPr>
          <w:color w:val="CC0000"/>
          <w:sz w:val="18"/>
        </w:rPr>
        <w:t xml:space="preserve"> MLA (Premier) : Acknowledge Rainbow 2000 Update</w:t>
      </w:r>
      <w:r w:rsidRPr="004C5EC1">
        <w:rPr>
          <w:color w:val="CC0000"/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Outskirts could strangle city (Brashaw, ERM)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CBD should stay strong (Brashaw, ERM)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Near miss suggest port problems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Mayor in tune with resident’s feelings (Gilchrist, Emu Point)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Reveal plans to the public (Ward, Mt.Clarence)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Mind boggles at heart figures (Hughes,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Winds of change (Kemp,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CBD reps not the only ratepayers (Sharp,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16) – Small towns will not die, says Cowan</w:t>
      </w:r>
      <w:r w:rsidRPr="004C5EC1">
        <w:rPr>
          <w:sz w:val="18"/>
        </w:rPr>
        <w:tab/>
        <w:t>13 Jul 2000</w:t>
      </w:r>
    </w:p>
    <w:p w:rsidR="00AB4D60" w:rsidRPr="007F67E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7F67E8">
        <w:rPr>
          <w:b/>
          <w:bCs/>
          <w:color w:val="CC0000"/>
          <w:sz w:val="18"/>
        </w:rPr>
        <w:t xml:space="preserve">Letter from – Hon John Anderson MHR (Deputy PM) : </w:t>
      </w:r>
      <w:hyperlink r:id="rId47" w:history="1">
        <w:r w:rsidRPr="007F67E8">
          <w:rPr>
            <w:rStyle w:val="Hyperlink"/>
            <w:b/>
            <w:bCs/>
            <w:color w:val="CC0000"/>
            <w:sz w:val="18"/>
          </w:rPr>
          <w:t>Visionary ideas – Rainbow 2000</w:t>
        </w:r>
      </w:hyperlink>
      <w:r w:rsidRPr="007F67E8">
        <w:rPr>
          <w:b/>
          <w:bCs/>
          <w:color w:val="CC0000"/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Shape your city’s future (Council &amp; ERM)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Electoral step backwards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Mayor Goode shows admirable qualities (Gilchrist,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Foreshore tourism development needed (Crugnale,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must develop attractions (Wright,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Strategy protects CBD (Dennis,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339966"/>
          <w:sz w:val="18"/>
        </w:rPr>
      </w:pPr>
      <w:r w:rsidRPr="0074313E">
        <w:rPr>
          <w:b/>
          <w:bCs/>
          <w:color w:val="339966"/>
          <w:sz w:val="18"/>
        </w:rPr>
        <w:t>Letter – Great Southern LGAs : Rainbow 2000 &amp; Regional Referendum</w:t>
      </w:r>
      <w:r w:rsidRPr="0074313E">
        <w:rPr>
          <w:b/>
          <w:bCs/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City">
        <w:r w:rsidRPr="0074313E">
          <w:rPr>
            <w:color w:val="339966"/>
            <w:sz w:val="18"/>
          </w:rPr>
          <w:t>Albany</w:t>
        </w:r>
      </w:smartTag>
      <w:r w:rsidRPr="0074313E">
        <w:rPr>
          <w:color w:val="339966"/>
          <w:sz w:val="18"/>
        </w:rPr>
        <w:t xml:space="preserve"> CC (</w:t>
      </w:r>
      <w:smartTag w:uri="urn:schemas-microsoft-com:office:smarttags" w:element="City">
        <w:smartTag w:uri="urn:schemas-microsoft-com:office:smarttags" w:element="place">
          <w:r w:rsidRPr="0074313E">
            <w:rPr>
              <w:color w:val="339966"/>
              <w:sz w:val="18"/>
            </w:rPr>
            <w:t>Hammond</w:t>
          </w:r>
        </w:smartTag>
      </w:smartTag>
      <w:r w:rsidRPr="0074313E">
        <w:rPr>
          <w:color w:val="339966"/>
          <w:sz w:val="18"/>
        </w:rPr>
        <w:t>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r w:rsidRPr="00F13EA2">
        <w:rPr>
          <w:color w:val="339966"/>
          <w:sz w:val="18"/>
        </w:rPr>
        <w:t>Boddington</w:t>
      </w:r>
      <w:r w:rsidRPr="0074313E">
        <w:rPr>
          <w:color w:val="339966"/>
          <w:sz w:val="18"/>
        </w:rPr>
        <w:t xml:space="preserve"> CC (Bradbrook)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City">
        <w:r w:rsidRPr="0074313E">
          <w:rPr>
            <w:color w:val="339966"/>
            <w:sz w:val="18"/>
          </w:rPr>
          <w:t>Bridgetown</w:t>
        </w:r>
      </w:smartTag>
      <w:r w:rsidRPr="0074313E">
        <w:rPr>
          <w:color w:val="339966"/>
          <w:sz w:val="18"/>
        </w:rPr>
        <w:t>-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Greenbushes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(Macnish)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Broomehill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(Fitzgerald)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>Letter – Bunbury CC (Whittaker)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Cranbrook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(Barrett)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  <w:lang w:val="de-DE"/>
        </w:rPr>
      </w:pPr>
      <w:r w:rsidRPr="007D1DC9">
        <w:rPr>
          <w:color w:val="339966"/>
          <w:sz w:val="18"/>
          <w:lang w:val="de-DE"/>
        </w:rPr>
        <w:t>Letter – Denmark SC (Durtanovich) : Rainbow 2000 &amp; Regional Referendum</w:t>
      </w:r>
      <w:r w:rsidRPr="007D1DC9">
        <w:rPr>
          <w:color w:val="339966"/>
          <w:sz w:val="18"/>
          <w:lang w:val="de-DE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Donnybrook-Balingup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(Attwood)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Gnowangerup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(Ludovico)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Jerramungup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(Long)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  <w:lang w:val="sv-SE"/>
        </w:rPr>
      </w:pPr>
      <w:r w:rsidRPr="007D1DC9">
        <w:rPr>
          <w:color w:val="339966"/>
          <w:sz w:val="18"/>
          <w:lang w:val="sv-SE"/>
        </w:rPr>
        <w:t>Letter – Katanning SC (Strugnell) : Rainbow 2000 &amp; Regional Referendum</w:t>
      </w:r>
      <w:r w:rsidRPr="007D1DC9">
        <w:rPr>
          <w:color w:val="339966"/>
          <w:sz w:val="18"/>
          <w:lang w:val="sv-SE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ountry-region">
          <w:r w:rsidRPr="0074313E">
            <w:rPr>
              <w:color w:val="339966"/>
              <w:sz w:val="18"/>
            </w:rPr>
            <w:t>Kent</w:t>
          </w:r>
        </w:smartTag>
      </w:smartTag>
      <w:r w:rsidRPr="0074313E">
        <w:rPr>
          <w:color w:val="339966"/>
          <w:sz w:val="18"/>
        </w:rPr>
        <w:t xml:space="preserve"> SC (Fitzgerald)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Kojonup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(Lenyszyn)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Manjimup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(McKay)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Nannup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(Freeman)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Northam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(Middleton)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Plantagenet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(Stewart)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Ravensthorpe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(Dyer)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Tanbellup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(Trezona)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>Letter – Wagin SC (Parker)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74313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9966"/>
          <w:sz w:val="18"/>
        </w:rPr>
      </w:pPr>
      <w:r w:rsidRPr="0074313E">
        <w:rPr>
          <w:color w:val="339966"/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74313E">
            <w:rPr>
              <w:color w:val="339966"/>
              <w:sz w:val="18"/>
            </w:rPr>
            <w:t>Woodanilling</w:t>
          </w:r>
        </w:smartTag>
        <w:r w:rsidRPr="0074313E">
          <w:rPr>
            <w:color w:val="339966"/>
            <w:sz w:val="18"/>
          </w:rPr>
          <w:t xml:space="preserve"> </w:t>
        </w:r>
        <w:smartTag w:uri="urn:schemas-microsoft-com:office:smarttags" w:element="State">
          <w:r w:rsidRPr="0074313E">
            <w:rPr>
              <w:color w:val="339966"/>
              <w:sz w:val="18"/>
            </w:rPr>
            <w:t>SC</w:t>
          </w:r>
        </w:smartTag>
      </w:smartTag>
      <w:r w:rsidRPr="0074313E">
        <w:rPr>
          <w:color w:val="339966"/>
          <w:sz w:val="18"/>
        </w:rPr>
        <w:t xml:space="preserve"> (Thomson) : Rainbow 2000 &amp; Regional Referendum</w:t>
      </w:r>
      <w:r w:rsidRPr="0074313E">
        <w:rPr>
          <w:color w:val="339966"/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Plant blast fears quelled (Canola Oil, APBT)</w:t>
      </w:r>
      <w:r w:rsidRPr="004C5EC1">
        <w:rPr>
          <w:sz w:val="18"/>
        </w:rPr>
        <w:tab/>
        <w:t>14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Map – Albany City Heart 1999 Shopping Spree (GeoTask) – Spatial distribution of customers</w:t>
      </w:r>
      <w:r w:rsidRPr="004C5EC1">
        <w:rPr>
          <w:sz w:val="18"/>
        </w:rPr>
        <w:tab/>
        <w:t>15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MfP : Future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Project (Employment Review – Structure &amp; Geography)</w:t>
      </w:r>
      <w:r w:rsidRPr="004C5EC1">
        <w:rPr>
          <w:color w:val="CC0000"/>
          <w:sz w:val="18"/>
        </w:rPr>
        <w:tab/>
        <w:t>16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(Papalia)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LPS : Industry</w:t>
      </w:r>
      <w:r w:rsidRPr="004C5EC1">
        <w:rPr>
          <w:sz w:val="18"/>
        </w:rPr>
        <w:tab/>
        <w:t>17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Albany CC (Papalia) – Albany LPS : Urban expansion</w:t>
      </w:r>
      <w:r w:rsidRPr="004C5EC1">
        <w:rPr>
          <w:sz w:val="18"/>
        </w:rPr>
        <w:tab/>
        <w:t>18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4) – Tuna boat plans (Emery, APA)</w:t>
      </w:r>
      <w:r w:rsidRPr="004C5EC1">
        <w:rPr>
          <w:sz w:val="18"/>
        </w:rPr>
        <w:tab/>
        <w:t>18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(Papalia)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LPS : Commercial</w:t>
      </w:r>
      <w:r w:rsidRPr="004C5EC1">
        <w:rPr>
          <w:sz w:val="18"/>
        </w:rPr>
        <w:tab/>
        <w:t>19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ABC Television (Lateline) – Rainbow 2000 Regional Strategy</w:t>
      </w:r>
      <w:r w:rsidRPr="004C5EC1">
        <w:rPr>
          <w:sz w:val="18"/>
        </w:rPr>
        <w:tab/>
        <w:t>19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Wilson Tuckey MHR (O’Connor) : Will observe Rainbow 2000 Project</w:t>
      </w:r>
      <w:r w:rsidRPr="004C5EC1">
        <w:rPr>
          <w:b/>
          <w:bCs/>
          <w:color w:val="CC0000"/>
          <w:sz w:val="18"/>
        </w:rPr>
        <w:tab/>
        <w:t>19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Email from – ABC Television (Lateline) : Acknowledgement – Rainbow 2000</w:t>
      </w:r>
      <w:r w:rsidRPr="004C5EC1">
        <w:rPr>
          <w:b/>
          <w:bCs/>
          <w:color w:val="CC0000"/>
          <w:sz w:val="18"/>
        </w:rPr>
        <w:tab/>
        <w:t>19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(Papalia)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LPS : Rural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16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Heritage Update (Issue 6 2000) – Phil Bennett : GS Heritage Advisor </w:t>
      </w:r>
      <w:r w:rsidRPr="004C5EC1">
        <w:rPr>
          <w:sz w:val="18"/>
        </w:rPr>
        <w:tab/>
        <w:t xml:space="preserve">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LPS Review : Our Place, Our Future (Edition 1)</w:t>
      </w:r>
      <w:r w:rsidRPr="004C5EC1">
        <w:rPr>
          <w:sz w:val="18"/>
        </w:rPr>
        <w:tab/>
        <w:t>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LPS – Draft Precinct Plans (Brashaw, ERM)</w:t>
      </w:r>
      <w:r w:rsidRPr="004C5EC1">
        <w:rPr>
          <w:sz w:val="18"/>
        </w:rPr>
        <w:tab/>
        <w:t>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Boom results in new land plan (Kierath MLA)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MSC moves into Fremantle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Chamber puts port city first (Longley)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22) – Infrastructure : Healthiness of port competition queried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24) – Infrastructure : October start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Jervoise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24) – Infrastructure : Key to port potential lies on the land</w:t>
      </w:r>
      <w:r w:rsidRPr="004C5EC1">
        <w:rPr>
          <w:sz w:val="18"/>
        </w:rPr>
        <w:tab/>
        <w:t>13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stalls on $150,000 jetty facelift (Madigan, ACC)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Foreshore needs architect (Crugnale,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CBD deserves more… (Waterman, ACH)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…But people buy in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(Dzialosz,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Ringbarking claim shows lack of understanding (Fletcher)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CBD is too congested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TPS Review Advisory Committee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Interest in future development swells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More questions raised over building licence (Canola Plant)</w:t>
      </w:r>
      <w:r w:rsidRPr="004C5EC1">
        <w:rPr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Discussions – ERM </w:t>
      </w:r>
      <w:smartTag w:uri="urn:schemas-microsoft-com:office:smarttags" w:element="country-region">
        <w:r w:rsidRPr="004C5EC1">
          <w:rPr>
            <w:b/>
            <w:bCs/>
            <w:sz w:val="18"/>
          </w:rPr>
          <w:t>Australia</w:t>
        </w:r>
      </w:smartTag>
      <w:r w:rsidRPr="004C5EC1">
        <w:rPr>
          <w:b/>
          <w:bCs/>
          <w:sz w:val="18"/>
        </w:rPr>
        <w:t xml:space="preserve"> (Brashaw) :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TPS Review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20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Bunbury CC (Whittaker) : Rainbow 2000 &amp; Regional Referendum not priority</w:t>
      </w:r>
      <w:r w:rsidRPr="004C5EC1">
        <w:rPr>
          <w:color w:val="CC0000"/>
          <w:sz w:val="18"/>
        </w:rPr>
        <w:tab/>
        <w:t>21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Donnybrook-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Balingup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(Quinn) : Rainbow 2000 &amp; Regional Referendum not priority</w:t>
      </w:r>
      <w:r w:rsidRPr="004C5EC1">
        <w:rPr>
          <w:color w:val="CC0000"/>
          <w:sz w:val="18"/>
        </w:rPr>
        <w:tab/>
        <w:t>21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Martin Ferguson MHR (Shadow Regional) – Thank you for Rainbow 2000</w:t>
      </w:r>
      <w:r w:rsidRPr="004C5EC1">
        <w:rPr>
          <w:color w:val="CC0000"/>
          <w:sz w:val="18"/>
        </w:rPr>
        <w:tab/>
        <w:t>21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Mark McGowan MLA – Crugnale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foreshore development essential</w:t>
      </w:r>
      <w:r w:rsidRPr="004C5EC1">
        <w:rPr>
          <w:color w:val="CC0000"/>
          <w:sz w:val="18"/>
        </w:rPr>
        <w:tab/>
        <w:t>21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June van de Klashorst MLA – Crugnale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foreshore development essential</w:t>
      </w:r>
      <w:r w:rsidRPr="004C5EC1">
        <w:rPr>
          <w:color w:val="CC0000"/>
          <w:sz w:val="18"/>
        </w:rPr>
        <w:tab/>
        <w:t>21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Exercise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Regional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Emergency Mgmt Training Program</w:t>
      </w:r>
      <w:r w:rsidRPr="004C5EC1">
        <w:rPr>
          <w:sz w:val="18"/>
        </w:rPr>
        <w:tab/>
        <w:t>24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Businessman shares secrets (Williams, WA IBC)</w:t>
      </w:r>
      <w:r w:rsidRPr="004C5EC1">
        <w:rPr>
          <w:sz w:val="18"/>
        </w:rPr>
        <w:tab/>
        <w:t>25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Nannup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(Freeman) : Rainbow 2000 &amp; Regional Referendum not priority</w:t>
      </w:r>
      <w:r w:rsidRPr="004C5EC1">
        <w:rPr>
          <w:color w:val="CC0000"/>
          <w:sz w:val="18"/>
        </w:rPr>
        <w:tab/>
        <w:t>25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Cranbrook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(Barrett) : Rainbow 2000 &amp; Regional Referendum not priority</w:t>
      </w:r>
      <w:r w:rsidRPr="004C5EC1">
        <w:rPr>
          <w:color w:val="CC0000"/>
          <w:sz w:val="18"/>
        </w:rPr>
        <w:tab/>
        <w:t>25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Minutes – APULG GM 20 Jun 2000 : Tuna fleet &amp; State election scenarios</w:t>
      </w:r>
      <w:r w:rsidRPr="004C5EC1">
        <w:rPr>
          <w:color w:val="CC0000"/>
          <w:sz w:val="18"/>
        </w:rPr>
        <w:tab/>
        <w:t>26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Wagin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(Archer) : Rainbow 2000 &amp; Regional Referendum not priority</w:t>
      </w:r>
      <w:r w:rsidRPr="004C5EC1">
        <w:rPr>
          <w:color w:val="CC0000"/>
          <w:sz w:val="18"/>
        </w:rPr>
        <w:tab/>
        <w:t>26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blasted over mill site rezoning attempt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Games arcade gains support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Seminar focuses on grain drying (Crouch, CBH)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potential fast disappearing in sea of indecision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Mill building application approved (APEC, Down Road)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Aquaculture plans for sound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Mistaken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Amusement centre given go-ahead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Orana shopping centre decision delayed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Chamber spotlight on international trade (Italian CCI)</w:t>
      </w:r>
      <w:r w:rsidRPr="004C5EC1">
        <w:rPr>
          <w:sz w:val="18"/>
        </w:rPr>
        <w:tab/>
        <w:t>27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Opportunities are passing us by (Crugnale,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Jul 2000</w:t>
      </w:r>
    </w:p>
    <w:p w:rsidR="00AB4D60" w:rsidRPr="0059419B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9419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59419B">
            <w:rPr>
              <w:b/>
              <w:sz w:val="18"/>
            </w:rPr>
            <w:t>Albany</w:t>
          </w:r>
        </w:smartTag>
      </w:smartTag>
      <w:r w:rsidRPr="0059419B">
        <w:rPr>
          <w:b/>
          <w:sz w:val="18"/>
        </w:rPr>
        <w:t xml:space="preserve"> Extra (Page 1) – City over-rules chamber chief’s CBD levy protest (Wilson</w:t>
      </w:r>
      <w:r w:rsidR="0059419B">
        <w:rPr>
          <w:b/>
          <w:sz w:val="18"/>
        </w:rPr>
        <w:t>, ACCI</w:t>
      </w:r>
      <w:r w:rsidRPr="0059419B">
        <w:rPr>
          <w:b/>
          <w:sz w:val="18"/>
        </w:rPr>
        <w:t>)</w:t>
      </w:r>
      <w:r w:rsidRPr="0059419B">
        <w:rPr>
          <w:b/>
          <w:sz w:val="18"/>
        </w:rPr>
        <w:tab/>
        <w:t>28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Representation – Liberal Party of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 Division) – State Conference 2000</w:t>
      </w:r>
      <w:r w:rsidRPr="004C5EC1">
        <w:rPr>
          <w:sz w:val="18"/>
        </w:rPr>
        <w:tab/>
        <w:t>29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– Great Southern Development Commission : CEO</w:t>
      </w:r>
      <w:r w:rsidRPr="004C5EC1">
        <w:rPr>
          <w:sz w:val="18"/>
        </w:rPr>
        <w:tab/>
        <w:t>29 Jul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RAPI National : City &amp; Regional Development Policy Statement</w:t>
      </w:r>
      <w:r w:rsidRPr="004C5EC1">
        <w:rPr>
          <w:sz w:val="18"/>
        </w:rPr>
        <w:tab/>
        <w:t>30 Jul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: State government funds our regional internet portal</w:t>
      </w:r>
      <w:r w:rsidRPr="004C5EC1">
        <w:rPr>
          <w:sz w:val="18"/>
        </w:rPr>
        <w:tab/>
        <w:t>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Regions WA (Page 3) – Students help to sink a ship (HMAS Perth Divewreck)</w:t>
      </w:r>
      <w:r w:rsidRPr="004C5EC1">
        <w:rPr>
          <w:sz w:val="18"/>
        </w:rPr>
        <w:tab/>
        <w:t>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9) – Budget Bulletin</w:t>
      </w:r>
      <w:r w:rsidRPr="004C5EC1">
        <w:rPr>
          <w:sz w:val="18"/>
        </w:rPr>
        <w:tab/>
        <w:t>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Ministry for Planning Newsletter (Vol.2 #7) : Port Catherine on firm footing</w:t>
      </w:r>
      <w:r w:rsidRPr="004C5EC1">
        <w:rPr>
          <w:sz w:val="18"/>
        </w:rPr>
        <w:tab/>
        <w:t>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RSL fights off Anzac Day warship sinking</w:t>
      </w:r>
      <w:r w:rsidRPr="004C5EC1">
        <w:rPr>
          <w:sz w:val="18"/>
        </w:rPr>
        <w:tab/>
        <w:t>01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Don Dufty may drop DDS</w:t>
      </w:r>
      <w:r w:rsidRPr="004C5EC1">
        <w:rPr>
          <w:sz w:val="18"/>
        </w:rPr>
        <w:tab/>
        <w:t>01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Hendy Cowan MLA (Regional Dev) : Funding to enhance regional skills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City Heart funds do not reach ground (Phillips,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‘Tourist village’ attitude will be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downfall (Johnson)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More coastline destroyed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Experts’ facts aren’t straight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Airport passengers lift-off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Integrity of consultants questioned : Tingay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Milestone for carrier (Bogosari Empat)</w:t>
      </w:r>
      <w:r w:rsidRPr="004C5EC1">
        <w:rPr>
          <w:sz w:val="18"/>
        </w:rPr>
        <w:tab/>
        <w:t>03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Region mops up following storm (Town Jetty picture)</w:t>
      </w:r>
      <w:r w:rsidRPr="004C5EC1">
        <w:rPr>
          <w:sz w:val="18"/>
        </w:rPr>
        <w:tab/>
        <w:t>04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UWA Albany Centre : Information sessions (3) : Regional Development</w:t>
      </w:r>
      <w:r w:rsidRPr="004C5EC1">
        <w:rPr>
          <w:sz w:val="18"/>
        </w:rPr>
        <w:tab/>
        <w:t>04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ACoCI (Pemberton) : Community dynamics with regional partnerships</w:t>
      </w:r>
      <w:r w:rsidRPr="004C5EC1">
        <w:rPr>
          <w:color w:val="CC0000"/>
          <w:sz w:val="18"/>
        </w:rPr>
        <w:tab/>
        <w:t>05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Prospectus – Alinta Gas Limited (Harvey) : Public offer pre-registration</w:t>
      </w:r>
      <w:r w:rsidRPr="004C5EC1">
        <w:rPr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Geoff Prosser MHR (Forrest) : Defence spending</w:t>
      </w:r>
      <w:r w:rsidRPr="004C5EC1">
        <w:rPr>
          <w:color w:val="CC0000"/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Brief note – Hon John Moore (Defence) : Commonwealth Defence Review 2000</w:t>
      </w:r>
      <w:r w:rsidRPr="004C5EC1">
        <w:rPr>
          <w:color w:val="CC0000"/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Lake Grace SC (Hale) : Rainbow 2000 &amp; Regional Referendum not priority</w:t>
      </w:r>
      <w:r w:rsidRPr="004C5EC1">
        <w:rPr>
          <w:color w:val="CC0000"/>
          <w:sz w:val="18"/>
        </w:rPr>
        <w:tab/>
        <w:t>07 Aug 2000</w:t>
      </w:r>
    </w:p>
    <w:p w:rsidR="00AB4D60" w:rsidRPr="007F67E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7F67E8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7F67E8">
            <w:rPr>
              <w:b/>
              <w:bCs/>
              <w:color w:val="CC0000"/>
              <w:sz w:val="18"/>
            </w:rPr>
            <w:t>Albany</w:t>
          </w:r>
        </w:smartTag>
      </w:smartTag>
      <w:r w:rsidRPr="007F67E8">
        <w:rPr>
          <w:b/>
          <w:bCs/>
          <w:color w:val="CC0000"/>
          <w:sz w:val="18"/>
        </w:rPr>
        <w:t xml:space="preserve"> CC : STR072 (Fenn) – </w:t>
      </w:r>
      <w:hyperlink r:id="rId48" w:history="1">
        <w:r w:rsidRPr="007F67E8">
          <w:rPr>
            <w:rStyle w:val="Hyperlink"/>
            <w:b/>
            <w:bCs/>
            <w:color w:val="CC0000"/>
            <w:sz w:val="18"/>
          </w:rPr>
          <w:t>Inappropriate for Rainbow 2000 to go to Council</w:t>
        </w:r>
      </w:hyperlink>
      <w:r w:rsidRPr="007F67E8">
        <w:rPr>
          <w:b/>
          <w:bCs/>
          <w:color w:val="CC0000"/>
          <w:sz w:val="18"/>
        </w:rPr>
        <w:tab/>
        <w:t>07 Aug 2000</w:t>
      </w:r>
    </w:p>
    <w:p w:rsidR="00AB4D60" w:rsidRPr="007F67E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7F67E8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r w:rsidRPr="007F67E8">
          <w:rPr>
            <w:b/>
            <w:bCs/>
            <w:color w:val="CC0000"/>
            <w:sz w:val="18"/>
          </w:rPr>
          <w:t>Albany</w:t>
        </w:r>
      </w:smartTag>
      <w:r w:rsidRPr="007F67E8">
        <w:rPr>
          <w:b/>
          <w:bCs/>
          <w:color w:val="CC0000"/>
          <w:sz w:val="18"/>
        </w:rPr>
        <w:t xml:space="preserve"> CC : STR072 (Fenn) – </w:t>
      </w:r>
      <w:hyperlink r:id="rId49" w:history="1">
        <w:r w:rsidRPr="007F67E8">
          <w:rPr>
            <w:rStyle w:val="Hyperlink"/>
            <w:b/>
            <w:bCs/>
            <w:color w:val="CC0000"/>
            <w:sz w:val="18"/>
          </w:rPr>
          <w:t>Rainbow 2000 referred to ERM Australia</w:t>
        </w:r>
      </w:hyperlink>
      <w:r w:rsidRPr="007F67E8">
        <w:rPr>
          <w:b/>
          <w:bCs/>
          <w:color w:val="CC0000"/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Geoff Gallop MLA : Copy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STR072 (Fenn) – Inappropriate for Rainbow 2000</w:t>
      </w:r>
      <w:r w:rsidRPr="004C5EC1">
        <w:rPr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Richard Court</w:t>
          </w:r>
        </w:smartTag>
      </w:smartTag>
      <w:r w:rsidRPr="004C5EC1">
        <w:rPr>
          <w:sz w:val="18"/>
        </w:rPr>
        <w:t xml:space="preserve"> MLA : Copy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STR072 (Fenn) – Inappropriate for Rainbow 2000</w:t>
      </w:r>
      <w:r w:rsidRPr="004C5EC1">
        <w:rPr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CC (Hammond) : Further request for Rainbow 2000 Regional Referendum</w:t>
      </w:r>
      <w:r w:rsidRPr="004C5EC1">
        <w:rPr>
          <w:sz w:val="18"/>
        </w:rPr>
        <w:tab/>
        <w:t>07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Failed weather forecast catches crews unaware</w:t>
      </w:r>
      <w:r w:rsidRPr="004C5EC1">
        <w:rPr>
          <w:sz w:val="18"/>
        </w:rPr>
        <w:tab/>
        <w:t>08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bears full brunt (APA berth damage picture)</w:t>
      </w:r>
      <w:r w:rsidRPr="004C5EC1">
        <w:rPr>
          <w:sz w:val="18"/>
        </w:rPr>
        <w:tab/>
        <w:t>08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Boom period for tourism industry (Kujda, Tourism WA)</w:t>
      </w:r>
      <w:r w:rsidRPr="004C5EC1">
        <w:rPr>
          <w:sz w:val="18"/>
        </w:rPr>
        <w:tab/>
        <w:t>08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Men talk about life (Hayter)</w:t>
      </w:r>
      <w:r w:rsidRPr="004C5EC1">
        <w:rPr>
          <w:sz w:val="18"/>
        </w:rPr>
        <w:tab/>
        <w:t>08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: Timber 2002 Dinner</w:t>
      </w:r>
      <w:r w:rsidRPr="004C5EC1">
        <w:rPr>
          <w:sz w:val="18"/>
        </w:rPr>
        <w:tab/>
        <w:t>08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Boddington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(Bradbrook) : Rainbow 2000 &amp; Regional Referendum not priority</w:t>
      </w:r>
      <w:r w:rsidRPr="004C5EC1">
        <w:rPr>
          <w:color w:val="CC0000"/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Gas link seen as vital to growth (Fletcher International)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Aquaculture spoils waterways (Van </w:t>
      </w:r>
      <w:smartTag w:uri="urn:schemas-microsoft-com:office:smarttags" w:element="State">
        <w:r w:rsidRPr="004C5EC1">
          <w:rPr>
            <w:sz w:val="18"/>
          </w:rPr>
          <w:t>Bremen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Truth needs foundation in facts (Dufty,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Public has say on future of defence (Lt.Col MacCarthy)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Four new GSDC board members (Cowan MLA)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52) – New Bishop gets warm reception (McCall, Anglican)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64) – Gray takes reins at a turbulent time (Albany Turf Club)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Funding commitment for university (Cowan MLA)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Century old ponds listed (Pursey, Albany CC)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Vision for the future (Evers, Cuthbert)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By any other name ….. (Jardine, Mt.Lawley)</w:t>
      </w:r>
      <w:r w:rsidRPr="004C5EC1">
        <w:rPr>
          <w:sz w:val="18"/>
        </w:rPr>
        <w:tab/>
        <w:t>10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Big debt write-off prompts tighter leases : Penny Post</w:t>
      </w:r>
      <w:r w:rsidRPr="004C5EC1">
        <w:rPr>
          <w:sz w:val="18"/>
        </w:rPr>
        <w:tab/>
        <w:t>11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Representation – National Party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(WA Division) – State Conference 2000</w:t>
      </w:r>
      <w:r w:rsidRPr="004C5EC1">
        <w:rPr>
          <w:b/>
          <w:bCs/>
          <w:sz w:val="18"/>
        </w:rPr>
        <w:tab/>
        <w:t>12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Alannah MacTiernan MLA (Planning) : Scrap Ministerial appeals</w:t>
      </w:r>
      <w:r w:rsidRPr="004C5EC1">
        <w:rPr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</w:t>
      </w:r>
      <w:smartTag w:uri="urn:schemas-microsoft-com:office:smarttags" w:element="City">
        <w:r w:rsidRPr="004C5EC1">
          <w:rPr>
            <w:color w:val="CC0000"/>
            <w:sz w:val="18"/>
          </w:rPr>
          <w:t>Bridgetown</w:t>
        </w:r>
      </w:smartTag>
      <w:r w:rsidRPr="004C5EC1">
        <w:rPr>
          <w:color w:val="CC0000"/>
          <w:sz w:val="18"/>
        </w:rPr>
        <w:t>-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Greenbushes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(Clynch) : R2000 &amp; Regional Referendum not priority</w:t>
      </w:r>
      <w:r w:rsidRPr="004C5EC1">
        <w:rPr>
          <w:color w:val="CC0000"/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Commonwealth Defence Review 2000 – Rainbow 2000 Planning Strategy</w:t>
      </w:r>
      <w:r w:rsidRPr="004C5EC1">
        <w:rPr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John Moore (Defence) : Commonwealth Defence Review 2000 – Rainbow 2000</w:t>
      </w:r>
      <w:r w:rsidRPr="004C5EC1">
        <w:rPr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Andrew Peacock (Chairman) : Commonwealth Defence Review 2000 – R2000</w:t>
      </w:r>
      <w:r w:rsidRPr="004C5EC1">
        <w:rPr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House calls for timber harvest (NP State Conference)</w:t>
      </w:r>
      <w:r w:rsidRPr="004C5EC1">
        <w:rPr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Main Roads WA : Lancelin to Cervantes Costal Road PER</w:t>
      </w:r>
      <w:r w:rsidRPr="004C5EC1">
        <w:rPr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Lorraine Luscombe (ALP Candidate Albany 2001) : Better deal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survey</w:t>
      </w:r>
      <w:r w:rsidRPr="004C5EC1">
        <w:rPr>
          <w:color w:val="CC0000"/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Submission from – NELA WA : Planning Appeals Bill 1999 (Summary Points)</w:t>
      </w:r>
      <w:r w:rsidRPr="004C5EC1">
        <w:rPr>
          <w:color w:val="CC0000"/>
          <w:sz w:val="18"/>
        </w:rPr>
        <w:tab/>
        <w:t>14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CoCI (Wilson) : Launch of WA Regional CoCI (Pemberton vs. Smithson)  </w:t>
      </w:r>
      <w:r w:rsidRPr="004C5EC1">
        <w:rPr>
          <w:color w:val="CC0000"/>
          <w:sz w:val="18"/>
        </w:rPr>
        <w:tab/>
        <w:t>15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CoCI (Executive) : Motion for President, VP &amp; ED to attend Reg CoCI launch</w:t>
      </w:r>
      <w:r w:rsidRPr="004C5EC1">
        <w:rPr>
          <w:sz w:val="18"/>
        </w:rPr>
        <w:tab/>
        <w:t>15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told to push for commercial marina</w:t>
      </w:r>
      <w:r w:rsidRPr="004C5EC1">
        <w:rPr>
          <w:sz w:val="18"/>
        </w:rPr>
        <w:tab/>
        <w:t>15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3) – Three jobs lost as SGIO closes doors</w:t>
      </w:r>
      <w:r w:rsidRPr="004C5EC1">
        <w:rPr>
          <w:sz w:val="18"/>
        </w:rPr>
        <w:tab/>
        <w:t>15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Gas funds earmarked for salinity</w:t>
      </w:r>
      <w:r w:rsidRPr="004C5EC1">
        <w:rPr>
          <w:sz w:val="18"/>
        </w:rPr>
        <w:tab/>
        <w:t>15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Association’s mismanagement results in loss of funding</w:t>
      </w:r>
      <w:r w:rsidRPr="004C5EC1">
        <w:rPr>
          <w:sz w:val="18"/>
        </w:rPr>
        <w:tab/>
        <w:t>15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Regional CoCI (Robertson, ECU Bunbury) : WA Regional Chamber of Commerce &amp; Industry</w:t>
      </w:r>
      <w:r w:rsidRPr="004C5EC1">
        <w:rPr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Kimberley</w:t>
          </w:r>
        </w:smartTag>
      </w:smartTag>
      <w:r w:rsidRPr="004C5EC1">
        <w:rPr>
          <w:sz w:val="18"/>
        </w:rPr>
        <w:t xml:space="preserve"> CoCI : WA Regional CoCI – List of Regional Issues</w:t>
      </w:r>
      <w:r w:rsidRPr="004C5EC1">
        <w:rPr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Geraldton CoCI : WA Regional CoCI – List of Regional Issues</w:t>
      </w:r>
      <w:r w:rsidRPr="004C5EC1">
        <w:rPr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 xml:space="preserve"> CoCI : WA Regional CoCI – List of Regional Issues</w:t>
      </w:r>
      <w:r w:rsidRPr="004C5EC1">
        <w:rPr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Narrogin CoCI : WA Regional CoCI – List of Regional Issues</w:t>
      </w:r>
      <w:r w:rsidRPr="004C5EC1">
        <w:rPr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RHK Communications : WA Regional CoCI – List of Regional Issues</w:t>
      </w:r>
      <w:r w:rsidRPr="004C5EC1">
        <w:rPr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Commonwealth Defence Review 2000 (Guise) : Refer to Bunbury Forum  </w:t>
      </w:r>
      <w:r w:rsidRPr="004C5EC1">
        <w:rPr>
          <w:color w:val="CC0000"/>
          <w:sz w:val="18"/>
        </w:rPr>
        <w:tab/>
        <w:t>16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Commonwealth Defence Review 2000 (Guise) : Apology &amp; Rainbow 2000 Project  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Katanning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SC</w:t>
        </w:r>
      </w:smartTag>
      <w:r w:rsidRPr="004C5EC1">
        <w:rPr>
          <w:color w:val="CC0000"/>
          <w:sz w:val="18"/>
        </w:rPr>
        <w:t xml:space="preserve"> (Strugnell) : R2000 &amp; Regional Referendum best addressed by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Hon. John Herron MHR (ATSIA) – Referred Rainbow 2000 to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Regional Office</w:t>
      </w:r>
      <w:r w:rsidRPr="004C5EC1">
        <w:rPr>
          <w:color w:val="CC0000"/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CoCI Exec Committee – President, VP &amp; ED to attend Reg CoCI launch : carried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Hospital in crisis ($½m debt threatens services)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Pressure on rural councils huge : Forbes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Mayor stalls on marina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RSPCA memorial tactics attacked (Cleak, RSL)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Works starts on $17m berth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Does Albany need a commercial marina ?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Let’s hope no always means no : Nuclear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Council choice on ring road debated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Wharf construction team announced (McConnell Dowell)</w:t>
      </w:r>
      <w:r w:rsidRPr="004C5EC1">
        <w:rPr>
          <w:sz w:val="18"/>
        </w:rPr>
        <w:tab/>
        <w:t>17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4) – Tight market forces mill retrenchments : Spinning Mills</w:t>
      </w:r>
      <w:r w:rsidRPr="004C5EC1">
        <w:rPr>
          <w:sz w:val="18"/>
        </w:rPr>
        <w:tab/>
        <w:t>18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Weekend Extra (Page 5)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expert offers marketing tips : regional branding</w:t>
      </w:r>
      <w:r w:rsidRPr="004C5EC1">
        <w:rPr>
          <w:sz w:val="18"/>
        </w:rPr>
        <w:tab/>
        <w:t>18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PPK Environ &amp; Infras (Throssell) – WA Draft Contaminated Sites Bill</w:t>
      </w:r>
      <w:r w:rsidRPr="004C5EC1">
        <w:rPr>
          <w:color w:val="CC0000"/>
          <w:sz w:val="18"/>
        </w:rPr>
        <w:tab/>
        <w:t>18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Comment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set for continued growth</w:t>
      </w:r>
      <w:r w:rsidRPr="004C5EC1">
        <w:rPr>
          <w:sz w:val="18"/>
        </w:rPr>
        <w:tab/>
        <w:t>19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 Area Consultative Committee (van der Waag) – Youth Debate Forums</w:t>
      </w:r>
      <w:r w:rsidRPr="004C5EC1">
        <w:rPr>
          <w:color w:val="CC0000"/>
          <w:sz w:val="18"/>
        </w:rPr>
        <w:tab/>
        <w:t>21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Ian Macdonald (Regional) – Acknowledge Rainbow 2000 Strategy</w:t>
      </w:r>
      <w:r w:rsidRPr="004C5EC1">
        <w:rPr>
          <w:color w:val="CC0000"/>
          <w:sz w:val="18"/>
        </w:rPr>
        <w:tab/>
        <w:t>21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TS Vancouver (Jackman) – Change of commanding officer (Lt. Dack NRC resigns)</w:t>
      </w:r>
      <w:r w:rsidRPr="004C5EC1">
        <w:rPr>
          <w:color w:val="CC0000"/>
          <w:sz w:val="18"/>
        </w:rPr>
        <w:tab/>
        <w:t>21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Albany CC (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CC0000"/>
              <w:sz w:val="18"/>
            </w:rPr>
            <w:t>Berry</w:t>
          </w:r>
        </w:smartTag>
      </w:smartTag>
      <w:r w:rsidRPr="004C5EC1">
        <w:rPr>
          <w:color w:val="CC0000"/>
          <w:sz w:val="18"/>
        </w:rPr>
        <w:t>) : Draft Itinerary for Nichanan Delegation visit 15 Oct 2000</w:t>
      </w:r>
      <w:r w:rsidRPr="004C5EC1">
        <w:rPr>
          <w:color w:val="CC0000"/>
          <w:sz w:val="18"/>
        </w:rPr>
        <w:tab/>
        <w:t>21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Salute to Long Tan friendship : Vietnam Veterans</w:t>
      </w:r>
      <w:r w:rsidRPr="004C5EC1">
        <w:rPr>
          <w:sz w:val="18"/>
        </w:rPr>
        <w:tab/>
        <w:t>22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Senior High School</w:t>
          </w:r>
        </w:smartTag>
      </w:smartTag>
      <w:r w:rsidRPr="004C5EC1">
        <w:rPr>
          <w:sz w:val="18"/>
        </w:rPr>
        <w:t xml:space="preserve"> (Lynch) – Youthful Outlook Debate : Community Issues</w:t>
      </w:r>
      <w:r w:rsidRPr="004C5EC1">
        <w:rPr>
          <w:sz w:val="18"/>
        </w:rPr>
        <w:tab/>
        <w:t>22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Councils should be surveyed (Burmeister, Lancelin)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We must defend (Rawlings, Cloverdale)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Councillors threaten walkout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Augusta-Margaret River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Waterways plan picks up speed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, GSDC)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Overhaul needed to lift image (Princess Royal Sailing Club)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Factory opens at Mirambeena (United Farmers)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‘Accept ring road’ (Cr Evans, Albany CC)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Where are our youth ? (Crugnale,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Fish fleet needs shelter (Austin, Big Grove)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Questions to remain unanswered : canola plant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Listen to the majority (Phillips,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New not old (Morgan,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Accountability lies with management : Penny Post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Walker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Comments inexcusable : Penny Post (Hughes,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Truck drivers should be involved (Gaunt,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Commonwealth Defence Review 2000 : Bunbury (Sanctuary Resort)</w:t>
      </w:r>
      <w:r w:rsidRPr="004C5EC1">
        <w:rPr>
          <w:sz w:val="18"/>
        </w:rPr>
        <w:tab/>
        <w:t>28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Survey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360 Degree Leadership Vitality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Wilson</w:t>
          </w:r>
        </w:smartTag>
      </w:smartTag>
      <w:r w:rsidRPr="004C5EC1">
        <w:rPr>
          <w:sz w:val="18"/>
        </w:rPr>
        <w:t>) : Morgan &amp; Banks HR</w:t>
      </w:r>
      <w:r w:rsidRPr="004C5EC1">
        <w:rPr>
          <w:sz w:val="18"/>
        </w:rPr>
        <w:tab/>
        <w:t>28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ECU Bunbury : CRD (Eversole) – Acknowledge Rainbow 2000 Regional Strategy  </w:t>
      </w:r>
      <w:r w:rsidRPr="004C5EC1">
        <w:rPr>
          <w:color w:val="CC0000"/>
          <w:sz w:val="18"/>
        </w:rPr>
        <w:tab/>
        <w:t>29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Commonwealth Dept Defence : Environmental Panel announced</w:t>
      </w:r>
      <w:r w:rsidRPr="004C5EC1">
        <w:rPr>
          <w:sz w:val="18"/>
        </w:rPr>
        <w:tab/>
        <w:t>29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Northam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SC</w:t>
        </w:r>
      </w:smartTag>
      <w:r w:rsidRPr="004C5EC1">
        <w:rPr>
          <w:color w:val="CC0000"/>
          <w:sz w:val="18"/>
        </w:rPr>
        <w:t xml:space="preserve"> (Middleton) : R2000 &amp; Regional Referendum best addressed by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30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Survey – Albany CoCI Executive Committee (Pemberton)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planning issues</w:t>
      </w:r>
      <w:r w:rsidRPr="004C5EC1">
        <w:rPr>
          <w:sz w:val="18"/>
        </w:rPr>
        <w:tab/>
        <w:t>30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Public gets good oil on canola plant (Emery, APA)</w:t>
      </w:r>
      <w:r w:rsidRPr="004C5EC1">
        <w:rPr>
          <w:sz w:val="18"/>
        </w:rPr>
        <w:tab/>
        <w:t>31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Issues that move us from far and near (Randall, Middleton B)</w:t>
      </w:r>
      <w:r w:rsidRPr="004C5EC1">
        <w:rPr>
          <w:sz w:val="18"/>
        </w:rPr>
        <w:tab/>
        <w:t>31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6) – Nothing-to-do youth let down (</w:t>
      </w:r>
      <w:smartTag w:uri="urn:schemas-microsoft-com:office:smarttags" w:element="City">
        <w:r w:rsidRPr="004C5EC1">
          <w:rPr>
            <w:sz w:val="18"/>
          </w:rPr>
          <w:t>Wellington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Majority have heard : foreshore (Crugnale,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News</w:t>
      </w:r>
      <w:r w:rsidRPr="004C5EC1">
        <w:rPr>
          <w:sz w:val="18"/>
        </w:rPr>
        <w:tab/>
        <w:t>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Prosser Report : Special Budget Edition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&amp; the Anzac Spirit)</w:t>
      </w:r>
      <w:r w:rsidRPr="004C5EC1">
        <w:rPr>
          <w:sz w:val="18"/>
        </w:rPr>
        <w:tab/>
        <w:t>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3) – No foreshore yachts (Probert, AEDU)</w:t>
      </w:r>
      <w:r w:rsidRPr="004C5EC1">
        <w:rPr>
          <w:sz w:val="18"/>
        </w:rPr>
        <w:tab/>
        <w:t>01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Canola plant a boon (Emery, APA)</w:t>
      </w:r>
      <w:r w:rsidRPr="004C5EC1">
        <w:rPr>
          <w:sz w:val="18"/>
        </w:rPr>
        <w:tab/>
        <w:t>05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One planning scheme could replace four</w:t>
      </w:r>
      <w:r w:rsidR="00D343D9">
        <w:rPr>
          <w:sz w:val="18"/>
        </w:rPr>
        <w:t xml:space="preserve"> (Fenn, Albany CC)</w:t>
      </w:r>
      <w:r w:rsidRPr="004C5EC1">
        <w:rPr>
          <w:sz w:val="18"/>
        </w:rPr>
        <w:tab/>
        <w:t>05 Sep 2000</w:t>
      </w:r>
    </w:p>
    <w:p w:rsidR="0048475B" w:rsidRPr="004C5EC1" w:rsidRDefault="0048475B" w:rsidP="0048475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>
        <w:rPr>
          <w:b/>
          <w:bCs/>
          <w:sz w:val="18"/>
        </w:rPr>
        <w:t>Minutes</w:t>
      </w:r>
      <w:r w:rsidRPr="004C5EC1">
        <w:rPr>
          <w:b/>
          <w:bCs/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</w:t>
      </w:r>
      <w:r>
        <w:rPr>
          <w:b/>
          <w:bCs/>
          <w:sz w:val="18"/>
        </w:rPr>
        <w:t xml:space="preserve">(Item ?) – Resolution to prepare new </w:t>
      </w:r>
      <w:r w:rsidRPr="004C5EC1">
        <w:rPr>
          <w:b/>
          <w:bCs/>
          <w:sz w:val="18"/>
        </w:rPr>
        <w:t>T</w:t>
      </w:r>
      <w:r>
        <w:rPr>
          <w:b/>
          <w:bCs/>
          <w:sz w:val="18"/>
        </w:rPr>
        <w:t xml:space="preserve">own </w:t>
      </w:r>
      <w:r w:rsidRPr="004C5EC1">
        <w:rPr>
          <w:b/>
          <w:bCs/>
          <w:sz w:val="18"/>
        </w:rPr>
        <w:t>P</w:t>
      </w:r>
      <w:r>
        <w:rPr>
          <w:b/>
          <w:bCs/>
          <w:sz w:val="18"/>
        </w:rPr>
        <w:t xml:space="preserve">lanning </w:t>
      </w:r>
      <w:r w:rsidRPr="004C5EC1">
        <w:rPr>
          <w:b/>
          <w:bCs/>
          <w:sz w:val="18"/>
        </w:rPr>
        <w:t>S</w:t>
      </w:r>
      <w:r>
        <w:rPr>
          <w:b/>
          <w:bCs/>
          <w:sz w:val="18"/>
        </w:rPr>
        <w:t>cheme</w:t>
      </w:r>
      <w:r w:rsidRPr="004C5EC1">
        <w:rPr>
          <w:b/>
          <w:bCs/>
          <w:sz w:val="18"/>
        </w:rPr>
        <w:tab/>
      </w:r>
      <w:r>
        <w:rPr>
          <w:b/>
          <w:bCs/>
          <w:sz w:val="18"/>
        </w:rPr>
        <w:t>05 Sep</w:t>
      </w:r>
      <w:r w:rsidRPr="004C5EC1">
        <w:rPr>
          <w:b/>
          <w:bCs/>
          <w:sz w:val="18"/>
        </w:rPr>
        <w:t xml:space="preserve">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RI District 9460 : Draft Itinerary for Nichanan Delegation meeting 18 Oct 2000</w:t>
      </w:r>
      <w:r w:rsidRPr="004C5EC1">
        <w:rPr>
          <w:sz w:val="18"/>
        </w:rPr>
        <w:tab/>
        <w:t>06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 xml:space="preserve">Figure X.6 – </w:t>
      </w:r>
      <w:r w:rsidR="00B33C13" w:rsidRPr="004C5EC1">
        <w:rPr>
          <w:b/>
          <w:bCs/>
          <w:color w:val="800000"/>
          <w:sz w:val="18"/>
          <w:highlight w:val="yellow"/>
        </w:rPr>
        <w:t xml:space="preserve">Rainbow 2000 Strategy – </w:t>
      </w:r>
      <w:r w:rsidRPr="004C5EC1">
        <w:rPr>
          <w:b/>
          <w:bCs/>
          <w:color w:val="800000"/>
          <w:sz w:val="18"/>
          <w:highlight w:val="yellow"/>
        </w:rPr>
        <w:t xml:space="preserve">Lange </w:t>
      </w:r>
      <w:r w:rsidR="00B33C13" w:rsidRPr="004C5EC1">
        <w:rPr>
          <w:b/>
          <w:bCs/>
          <w:color w:val="800000"/>
          <w:sz w:val="18"/>
          <w:highlight w:val="yellow"/>
        </w:rPr>
        <w:t xml:space="preserve">Water </w:t>
      </w:r>
      <w:r w:rsidRPr="004C5EC1">
        <w:rPr>
          <w:b/>
          <w:bCs/>
          <w:color w:val="800000"/>
          <w:sz w:val="18"/>
          <w:highlight w:val="yellow"/>
        </w:rPr>
        <w:t>Reservoir Plan</w:t>
      </w:r>
      <w:r w:rsidRPr="004C5EC1">
        <w:rPr>
          <w:b/>
          <w:bCs/>
          <w:color w:val="800000"/>
          <w:sz w:val="18"/>
          <w:highlight w:val="yellow"/>
        </w:rPr>
        <w:tab/>
        <w:t>07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New vessel ready to patrol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Storm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, Customs)</w:t>
      </w:r>
      <w:r w:rsidRPr="004C5EC1">
        <w:rPr>
          <w:sz w:val="18"/>
        </w:rPr>
        <w:tab/>
        <w:t>07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Personal opinions to be put aside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, Little Grove)</w:t>
      </w:r>
      <w:r w:rsidRPr="004C5EC1">
        <w:rPr>
          <w:sz w:val="18"/>
        </w:rPr>
        <w:tab/>
        <w:t>07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Commonwealth Defence Review 2000 (Brig. Ayling) : Public information permission  </w:t>
      </w:r>
      <w:r w:rsidRPr="004C5EC1">
        <w:rPr>
          <w:color w:val="CC0000"/>
          <w:sz w:val="18"/>
        </w:rPr>
        <w:tab/>
        <w:t>13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Commonwealth Defence Review 2000 (Brig. Ayling) : Public information approved  </w:t>
      </w:r>
      <w:r w:rsidRPr="004C5EC1">
        <w:rPr>
          <w:sz w:val="18"/>
        </w:rPr>
        <w:tab/>
        <w:t>13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ECU Bunbury : CRD (Robinson) – Defer launch of Regional CoCI</w:t>
      </w:r>
      <w:r w:rsidRPr="004C5EC1">
        <w:rPr>
          <w:color w:val="CC0000"/>
          <w:sz w:val="18"/>
        </w:rPr>
        <w:tab/>
        <w:t>13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Foreshore youth plan (Frater,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(Planning to Build) – Smithson Planning : feature article &amp; advertisement</w:t>
      </w:r>
      <w:r w:rsidRPr="004C5EC1">
        <w:rPr>
          <w:color w:val="FF3300"/>
          <w:sz w:val="18"/>
        </w:rPr>
        <w:tab/>
        <w:t>14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Delay tactics on department store (Reed,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2000</w:t>
      </w:r>
    </w:p>
    <w:p w:rsidR="005062E6" w:rsidRPr="009F28BF" w:rsidRDefault="005062E6" w:rsidP="005062E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9F28BF">
        <w:rPr>
          <w:sz w:val="18"/>
        </w:rPr>
        <w:t>Olympiad – The XX</w:t>
      </w:r>
      <w:r>
        <w:rPr>
          <w:sz w:val="18"/>
        </w:rPr>
        <w:t>VII</w:t>
      </w:r>
      <w:r w:rsidRPr="009F28BF">
        <w:rPr>
          <w:sz w:val="18"/>
          <w:vertAlign w:val="superscript"/>
        </w:rPr>
        <w:t>th</w:t>
      </w:r>
      <w:r w:rsidRPr="009F28BF">
        <w:rPr>
          <w:sz w:val="18"/>
        </w:rPr>
        <w:t xml:space="preserve"> Olympics (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Sydney</w:t>
          </w:r>
        </w:smartTag>
        <w:r>
          <w:rPr>
            <w:sz w:val="18"/>
          </w:rPr>
          <w:t xml:space="preserve">, </w:t>
        </w:r>
        <w:smartTag w:uri="urn:schemas-microsoft-com:office:smarttags" w:element="country-region">
          <w:r>
            <w:rPr>
              <w:sz w:val="18"/>
            </w:rPr>
            <w:t>Australia</w:t>
          </w:r>
        </w:smartTag>
      </w:smartTag>
      <w:r w:rsidRPr="009F28BF">
        <w:rPr>
          <w:sz w:val="18"/>
        </w:rPr>
        <w:t>)</w:t>
      </w:r>
      <w:r w:rsidRPr="009F28BF">
        <w:rPr>
          <w:sz w:val="18"/>
        </w:rPr>
        <w:tab/>
      </w:r>
      <w:r>
        <w:rPr>
          <w:sz w:val="18"/>
        </w:rPr>
        <w:t>15 Sep</w:t>
      </w:r>
      <w:r w:rsidRPr="009F28BF">
        <w:rPr>
          <w:sz w:val="18"/>
        </w:rPr>
        <w:t xml:space="preserve"> 200</w:t>
      </w:r>
      <w:r>
        <w:rPr>
          <w:sz w:val="18"/>
        </w:rPr>
        <w:t>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No-confidence vote : Cr McGrath, Jerramungup Progress Ass</w:t>
      </w:r>
      <w:r w:rsidRPr="004C5EC1">
        <w:rPr>
          <w:sz w:val="18"/>
        </w:rPr>
        <w:tab/>
        <w:t>19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Real Estate firms merge : Professionals from W&amp;C and AJS</w:t>
      </w:r>
      <w:r w:rsidRPr="004C5EC1">
        <w:rPr>
          <w:sz w:val="18"/>
        </w:rPr>
        <w:tab/>
        <w:t>19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GS Youth Committee : Rainbow Coast High Schools : Student Foreshore Debate 2001</w:t>
      </w:r>
      <w:r w:rsidRPr="004C5EC1">
        <w:rPr>
          <w:sz w:val="18"/>
        </w:rPr>
        <w:tab/>
        <w:t>20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Survey – Albany CoCI Executive Committee (Pemberton)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retail trading hours</w:t>
      </w:r>
      <w:r w:rsidRPr="004C5EC1">
        <w:rPr>
          <w:sz w:val="18"/>
        </w:rPr>
        <w:tab/>
        <w:t>20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(Country Annual 9) – Prospects for pulp mill at Boyup Bk (Omodei MLA)</w:t>
      </w:r>
      <w:r w:rsidRPr="004C5EC1">
        <w:rPr>
          <w:sz w:val="18"/>
        </w:rPr>
        <w:tab/>
        <w:t>21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Skywest Airlines (Jauncey) : Rainbow 2000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Strategy &amp; 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International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 </w:t>
      </w:r>
      <w:r w:rsidRPr="004C5EC1">
        <w:rPr>
          <w:sz w:val="18"/>
        </w:rPr>
        <w:tab/>
        <w:t>21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Qantas AirLink (Pittman) : Rainbow 2000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Strategy &amp; 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International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 </w:t>
      </w:r>
      <w:r w:rsidRPr="004C5EC1">
        <w:rPr>
          <w:sz w:val="18"/>
        </w:rPr>
        <w:tab/>
        <w:t>21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Group picks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Link Road</w:t>
          </w:r>
        </w:smartTag>
      </w:smartTag>
      <w:r w:rsidRPr="004C5EC1">
        <w:rPr>
          <w:sz w:val="18"/>
        </w:rPr>
        <w:tab/>
        <w:t>21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Residents fight for Five Mile Creek option</w:t>
      </w:r>
      <w:r w:rsidRPr="004C5EC1">
        <w:rPr>
          <w:sz w:val="18"/>
        </w:rPr>
        <w:tab/>
        <w:t>21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Freight terminal could be examined</w:t>
      </w:r>
      <w:r w:rsidRPr="004C5EC1">
        <w:rPr>
          <w:sz w:val="18"/>
        </w:rPr>
        <w:tab/>
        <w:t>21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Albany CoCI Executive Committee : Wilson Tuckey MHR visit – Rainbow 2000</w:t>
      </w:r>
      <w:r w:rsidRPr="004C5EC1">
        <w:rPr>
          <w:sz w:val="18"/>
        </w:rPr>
        <w:tab/>
        <w:t>22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Fisheries WA (Rogers) – Commonwealth EPBC Act : Refer Volume 31</w:t>
      </w:r>
      <w:r w:rsidRPr="004C5EC1">
        <w:rPr>
          <w:color w:val="CC0000"/>
          <w:sz w:val="18"/>
        </w:rPr>
        <w:tab/>
        <w:t>22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Overview – Commonwealth EPBC Act (Environment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 : Refer Volume 31</w:t>
      </w:r>
      <w:r w:rsidRPr="004C5EC1">
        <w:rPr>
          <w:sz w:val="18"/>
        </w:rPr>
        <w:tab/>
        <w:t>22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 Hendy Cowan MLA (Trade) : Trade mission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ab/>
        <w:t>25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Simon Crean MHR (Deputy Leader Opposition) – Referred Rainbow 2000</w:t>
      </w:r>
      <w:r w:rsidRPr="004C5EC1">
        <w:rPr>
          <w:color w:val="CC0000"/>
          <w:sz w:val="18"/>
        </w:rPr>
        <w:tab/>
        <w:t>26 Sep 2000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17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Wharf work starts : inland port study iminent</w:t>
      </w:r>
      <w:r w:rsidRPr="004C5EC1">
        <w:rPr>
          <w:sz w:val="18"/>
        </w:rPr>
        <w:tab/>
        <w:t>26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WA Dept Commerce &amp; Trade : Indonesian Trade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Mission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26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‘Parks and gardens’ disappoint (Waterman &amp; Pemberton)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Focus group options vetoed : foreshore debate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tunnel vision obscures the light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Street talk : Princess Royal Harbour reclamation : 5ha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helps the nation grow (Gregory, Little Grove)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Council rejects foreshore accommodation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New leader for regional water body (Stephens, AWMA)</w:t>
      </w:r>
      <w:r w:rsidRPr="004C5EC1">
        <w:rPr>
          <w:sz w:val="18"/>
        </w:rPr>
        <w:tab/>
        <w:t>28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Foreshore decision lacks foresight (Smith,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2000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</w:t>
      </w:r>
      <w:smartTag w:uri="urn:schemas-microsoft-com:office:smarttags" w:element="City">
        <w:smartTag w:uri="urn:schemas-microsoft-com:office:smarttags" w:element="place">
          <w:r w:rsidRPr="004C4402">
            <w:rPr>
              <w:b/>
              <w:sz w:val="18"/>
            </w:rPr>
            <w:t>Albany</w:t>
          </w:r>
        </w:smartTag>
      </w:smartTag>
      <w:r w:rsidRPr="004C4402">
        <w:rPr>
          <w:b/>
          <w:sz w:val="18"/>
        </w:rPr>
        <w:t xml:space="preserve"> CoCI : Wilson Tuckey MHR visit – </w:t>
      </w:r>
      <w:r w:rsidR="004C4402" w:rsidRPr="004C4402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4C4402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4C4402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4C4402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4C4402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4C4402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4C4402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4C4402">
        <w:rPr>
          <w:b/>
          <w:color w:val="003300"/>
          <w:sz w:val="18"/>
          <w:szCs w:val="18"/>
        </w:rPr>
        <w:t xml:space="preserve"> </w:t>
      </w:r>
      <w:r w:rsidR="004C4402" w:rsidRPr="004C4402">
        <w:rPr>
          <w:b/>
          <w:sz w:val="18"/>
          <w:szCs w:val="18"/>
        </w:rPr>
        <w:t>2000</w:t>
      </w:r>
      <w:r w:rsidR="004C4402" w:rsidRPr="004C4402">
        <w:rPr>
          <w:b/>
          <w:sz w:val="18"/>
          <w:szCs w:val="18"/>
          <w:vertAlign w:val="superscript"/>
        </w:rPr>
        <w:t xml:space="preserve">© </w:t>
      </w:r>
      <w:r w:rsidR="004C4402" w:rsidRPr="004C4402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29 Sep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5) – Janet Holmes-a-Court heads line-up</w:t>
      </w:r>
      <w:r w:rsidRPr="004C5EC1">
        <w:rPr>
          <w:sz w:val="18"/>
        </w:rPr>
        <w:tab/>
        <w:t>29 Sep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Business Centre (Siegel) – Women going places</w:t>
      </w:r>
      <w:r w:rsidRPr="004C5EC1">
        <w:rPr>
          <w:b/>
          <w:bCs/>
          <w:sz w:val="18"/>
        </w:rPr>
        <w:tab/>
        <w:t>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Ministry for Planning Newsletter : WAPC tour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&amp; surrounds (Woodward)</w:t>
      </w:r>
      <w:r w:rsidRPr="004C5EC1">
        <w:rPr>
          <w:sz w:val="18"/>
        </w:rPr>
        <w:tab/>
        <w:t>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– Ports Corporation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(Chief Executive Officer)</w:t>
      </w:r>
      <w:r w:rsidRPr="004C5EC1">
        <w:rPr>
          <w:sz w:val="18"/>
        </w:rPr>
        <w:tab/>
        <w:t>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r w:rsidR="0019500B" w:rsidRPr="004C5EC1">
        <w:rPr>
          <w:color w:val="CC0000"/>
          <w:sz w:val="18"/>
        </w:rPr>
        <w:t xml:space="preserve">Bernie Masters MLA </w:t>
      </w:r>
      <w:r w:rsidRPr="004C5EC1">
        <w:rPr>
          <w:color w:val="CC0000"/>
          <w:sz w:val="18"/>
        </w:rPr>
        <w:t>(</w:t>
      </w:r>
      <w:smartTag w:uri="urn:schemas-microsoft-com:office:smarttags" w:element="City">
        <w:r w:rsidR="0019500B" w:rsidRPr="004C5EC1">
          <w:rPr>
            <w:color w:val="CC0000"/>
            <w:sz w:val="18"/>
          </w:rPr>
          <w:t>Liberal</w:t>
        </w:r>
      </w:smartTag>
      <w:r w:rsidR="0019500B"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="0019500B"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) – Transport Policy for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CC0000"/>
              <w:sz w:val="18"/>
            </w:rPr>
            <w:t>Western Australia</w:t>
          </w:r>
        </w:smartTag>
      </w:smartTag>
      <w:r w:rsidRPr="004C5EC1">
        <w:rPr>
          <w:color w:val="CC0000"/>
          <w:sz w:val="18"/>
        </w:rPr>
        <w:tab/>
        <w:t>01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Oil plant shut down</w:t>
      </w:r>
      <w:r w:rsidRPr="004C5EC1">
        <w:rPr>
          <w:sz w:val="18"/>
        </w:rPr>
        <w:tab/>
        <w:t>03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Senator Ross Lightfoot : Rainbow 2000, Abstract, Port &amp; Employment Synopsis</w:t>
      </w:r>
      <w:r w:rsidRPr="004C5EC1">
        <w:rPr>
          <w:sz w:val="18"/>
        </w:rPr>
        <w:tab/>
        <w:t>03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Professional &amp; Industry Associations : Regional Economic Development – Rainbow 2000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Foreshore project’s viability at risk : MLA (Prince)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621 responses prompt change to blueprint (11,500 surveys)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Green awakening (Stephens, AWMA)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More coastline lost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On with parks and gardens (Kemp,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 change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(Heard, Rockingham)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On with parks and gardens (Demarteau,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Town planner new AWMA head (Baesjou)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Economics to be weighed up against regional growth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Road versus rail : what’s better (Johnson, Transport WA)</w:t>
      </w:r>
      <w:r w:rsidRPr="004C5EC1">
        <w:rPr>
          <w:sz w:val="18"/>
        </w:rPr>
        <w:tab/>
        <w:t>05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CC (Bride) – Moratorium on rezoning for Special Residential / Special Rural</w:t>
      </w:r>
      <w:r w:rsidRPr="004C5EC1">
        <w:rPr>
          <w:color w:val="CC0000"/>
          <w:sz w:val="18"/>
        </w:rPr>
        <w:tab/>
        <w:t>06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Phillips Fox (McQueen) – Bunbury Region Scheme (Compensation Rights)</w:t>
      </w:r>
      <w:r w:rsidRPr="004C5EC1">
        <w:rPr>
          <w:color w:val="CC0000"/>
          <w:sz w:val="18"/>
        </w:rPr>
        <w:tab/>
        <w:t>06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MHR challenges fuel operators on freight (Tuckey)</w:t>
      </w:r>
      <w:r w:rsidRPr="004C5EC1">
        <w:rPr>
          <w:sz w:val="18"/>
        </w:rPr>
        <w:tab/>
        <w:t>06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Qantas AirLink (Pittman)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International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Airport</w:t>
          </w:r>
        </w:smartTag>
      </w:smartTag>
      <w:r w:rsidRPr="004C5EC1">
        <w:rPr>
          <w:color w:val="CC0000"/>
          <w:sz w:val="18"/>
        </w:rPr>
        <w:tab/>
        <w:t>08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McDaniell Associates : Federation Festival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2001</w:t>
      </w:r>
      <w:r w:rsidRPr="004C5EC1">
        <w:rPr>
          <w:sz w:val="18"/>
        </w:rPr>
        <w:tab/>
        <w:t>10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National Tax &amp; Accountants Assoc. (Jones) – Request removal from distribution list</w:t>
      </w:r>
      <w:r w:rsidRPr="004C5EC1">
        <w:rPr>
          <w:color w:val="CC0000"/>
          <w:sz w:val="18"/>
        </w:rPr>
        <w:tab/>
        <w:t>10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South coast link in gas pipeline plan (Barnett MLA)</w:t>
      </w:r>
      <w:r w:rsidRPr="004C5EC1">
        <w:rPr>
          <w:sz w:val="18"/>
        </w:rPr>
        <w:tab/>
        <w:t>10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Policy to protect area (Austin, Big Grove)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Foreshore stalled (Gill,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Tourist treatment appals (Berridge,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Wake up call : tourism retailing (Hills, Lower King)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Sending a clear message : no foreshore (Demarteau, Orana)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focus for nation’s Federation celebration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Visitors’ centre collapses due to lack of support</w:t>
      </w:r>
      <w:r w:rsidRPr="004C5EC1">
        <w:rPr>
          <w:sz w:val="18"/>
        </w:rPr>
        <w:tab/>
        <w:t>12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Richard Court MLA (Premier) : Regional issues as per Regional CoCI</w:t>
      </w:r>
      <w:r w:rsidRPr="004C5EC1">
        <w:rPr>
          <w:sz w:val="18"/>
        </w:rPr>
        <w:tab/>
        <w:t>13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John Howard MHR (PM) : Regional issues as per Regional CoCI</w:t>
      </w:r>
      <w:r w:rsidRPr="004C5EC1">
        <w:rPr>
          <w:sz w:val="18"/>
        </w:rPr>
        <w:tab/>
        <w:t>13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Hon Bruce Donaldson MLC : Acknowledge Regional CoCI launch</w:t>
      </w:r>
      <w:r w:rsidRPr="004C5EC1">
        <w:rPr>
          <w:color w:val="CC0000"/>
          <w:sz w:val="18"/>
        </w:rPr>
        <w:tab/>
        <w:t>16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CEO Jackson quits council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ab/>
        <w:t>17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Hon Robyn McSweeney MLC : Acknowledge Regional CoCI launch</w:t>
      </w:r>
      <w:r w:rsidRPr="004C5EC1">
        <w:rPr>
          <w:color w:val="CC0000"/>
          <w:sz w:val="18"/>
        </w:rPr>
        <w:tab/>
        <w:t>17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Norman Moore MLC (Tourism) : Acknowledge Regional CoCI launch</w:t>
      </w:r>
      <w:r w:rsidRPr="004C5EC1">
        <w:rPr>
          <w:color w:val="CC0000"/>
          <w:sz w:val="18"/>
        </w:rPr>
        <w:tab/>
        <w:t>17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Luncheon – Rotary International District 9460 (Area 9) : Nichanan Delegation from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ab/>
        <w:t>18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John Bradsahw MLA (Murray-Wellington) : Acknowledge Regional CoCI launch</w:t>
      </w:r>
      <w:r w:rsidRPr="004C5EC1">
        <w:rPr>
          <w:color w:val="CC0000"/>
          <w:sz w:val="18"/>
        </w:rPr>
        <w:tab/>
        <w:t>18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Winston Crane : Acknowledge Regional CoCI launch</w:t>
      </w:r>
      <w:r w:rsidRPr="004C5EC1">
        <w:rPr>
          <w:color w:val="CC0000"/>
          <w:sz w:val="18"/>
        </w:rPr>
        <w:tab/>
        <w:t>18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The Maverick Spirit Newsletter : Invitation to </w:t>
      </w:r>
      <w:hyperlink r:id="rId50" w:history="1">
        <w:r w:rsidRPr="004C5EC1">
          <w:rPr>
            <w:rStyle w:val="Hyperlink"/>
            <w:sz w:val="18"/>
          </w:rPr>
          <w:t>www.zapp.com.au</w:t>
        </w:r>
      </w:hyperlink>
      <w:r w:rsidRPr="004C5EC1">
        <w:rPr>
          <w:color w:val="CC0000"/>
          <w:sz w:val="18"/>
        </w:rPr>
        <w:tab/>
        <w:t>18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Commission’s hopes high for gas pipeline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, GSDC)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Outstanding asset wasted (Sharp,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Court’s date with destiny (Frater,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Foreshore settled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Foreshore editorial is dictatorial (Phillips,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Foreshore editorial is dictatorial (McCormick,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Foreshore editorial is dictatorial (Gilchrist,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Need for future job opportunities highlighted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Delegation enhances woodchip industry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Management plan to be launched (Foreshores, AWMA)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City refuses rezoning application (Evers,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Skywest Airlines (Douglas) : Rainbow 2000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Strategy &amp; 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International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 </w:t>
      </w:r>
      <w:r w:rsidRPr="004C5EC1">
        <w:rPr>
          <w:sz w:val="18"/>
        </w:rPr>
        <w:tab/>
        <w:t>21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Epic Energy (Dillon) : Rainbow 2000 Strategy &amp; Albany Seaport &amp; Airport  </w:t>
      </w:r>
      <w:r w:rsidRPr="004C5EC1">
        <w:rPr>
          <w:sz w:val="18"/>
        </w:rPr>
        <w:tab/>
        <w:t>21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– Country dream jolts city slickers awake (Machin,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Bridgetown</w:t>
          </w:r>
        </w:smartTag>
      </w:smartTag>
      <w:r w:rsidRPr="004C5EC1">
        <w:rPr>
          <w:sz w:val="18"/>
        </w:rPr>
        <w:t xml:space="preserve"> Surveyor)</w:t>
      </w:r>
      <w:r w:rsidRPr="004C5EC1">
        <w:rPr>
          <w:sz w:val="18"/>
        </w:rPr>
        <w:tab/>
        <w:t>21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Plan shows possible City layout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ab/>
        <w:t>24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Nichanan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Gakuen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Senior High School</w:t>
          </w:r>
        </w:smartTag>
      </w:smartTag>
      <w:r w:rsidRPr="004C5EC1">
        <w:rPr>
          <w:sz w:val="18"/>
        </w:rPr>
        <w:t xml:space="preserve"> (Yotsumoto) : </w:t>
      </w:r>
      <w:hyperlink r:id="rId51" w:history="1">
        <w:r w:rsidRPr="004C5EC1">
          <w:rPr>
            <w:rStyle w:val="Hyperlink"/>
            <w:sz w:val="18"/>
          </w:rPr>
          <w:t>www.smithsonplanning.com.au</w:t>
        </w:r>
      </w:hyperlink>
      <w:r w:rsidRPr="004C5EC1">
        <w:rPr>
          <w:sz w:val="18"/>
        </w:rPr>
        <w:tab/>
        <w:t>25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Colin Barnett MLA (Resources Dev) : Acknowledge Regional CoCI launch</w:t>
      </w:r>
      <w:r w:rsidRPr="004C5EC1">
        <w:rPr>
          <w:color w:val="CC0000"/>
          <w:sz w:val="18"/>
        </w:rPr>
        <w:tab/>
        <w:t>26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CoCI &amp; Rainbow Coast High Schools : Student Foreshore Debate 2001</w:t>
      </w:r>
      <w:r w:rsidRPr="004C5EC1">
        <w:rPr>
          <w:sz w:val="18"/>
        </w:rPr>
        <w:tab/>
        <w:t>26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Fuel tank plan for town jetty</w:t>
      </w:r>
      <w:r w:rsidRPr="004C5EC1">
        <w:rPr>
          <w:sz w:val="18"/>
        </w:rPr>
        <w:tab/>
        <w:t>26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Navy sails into port (Capt Tripovich, HMAS Anzac)</w:t>
      </w:r>
      <w:r w:rsidRPr="004C5EC1">
        <w:rPr>
          <w:sz w:val="18"/>
        </w:rPr>
        <w:tab/>
        <w:t>26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Weekend Extra (Page 3) – Navy exercises freedom of city</w:t>
      </w:r>
      <w:r w:rsidRPr="004C5EC1">
        <w:rPr>
          <w:sz w:val="18"/>
        </w:rPr>
        <w:tab/>
        <w:t>27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18) – School pines for Japanese delegation (Lee, GSG)</w:t>
      </w:r>
      <w:r w:rsidRPr="004C5EC1">
        <w:rPr>
          <w:sz w:val="18"/>
        </w:rPr>
        <w:tab/>
        <w:t>27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John Anderson MHR (Transport) : $90m Regional Solutions Program</w:t>
      </w:r>
      <w:r w:rsidRPr="004C5EC1">
        <w:rPr>
          <w:sz w:val="18"/>
        </w:rPr>
        <w:tab/>
        <w:t>27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Senator Ian Macdonald (Regional) : $90m Regional Solutions Program</w:t>
      </w:r>
      <w:r w:rsidRPr="004C5EC1">
        <w:rPr>
          <w:sz w:val="18"/>
        </w:rPr>
        <w:tab/>
        <w:t>27 Oct 2000</w:t>
      </w:r>
    </w:p>
    <w:p w:rsidR="00AB4D60" w:rsidRPr="0003356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33561">
        <w:rPr>
          <w:b/>
          <w:sz w:val="18"/>
        </w:rPr>
        <w:t>HMAS Anzac – Freedom of entry march – York Street, Albany &amp; Waterfront</w:t>
      </w:r>
      <w:r w:rsidRPr="00033561">
        <w:rPr>
          <w:b/>
          <w:sz w:val="18"/>
        </w:rPr>
        <w:tab/>
        <w:t>28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Richard Court MLA (Premier) : Acknowledge Rainbow 2000 &amp; Albany CC refusal</w:t>
      </w:r>
      <w:r w:rsidRPr="004C5EC1">
        <w:rPr>
          <w:color w:val="CC0000"/>
          <w:sz w:val="18"/>
        </w:rPr>
        <w:tab/>
        <w:t>30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John Howard MHR (PM) : Acknowledge Regional CoCI launch</w:t>
      </w:r>
      <w:r w:rsidRPr="004C5EC1">
        <w:rPr>
          <w:color w:val="CC0000"/>
          <w:sz w:val="18"/>
        </w:rPr>
        <w:tab/>
        <w:t>30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Transport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(Harris) : Transport infrastructure opportunities for WA</w:t>
      </w:r>
      <w:r w:rsidRPr="004C5EC1">
        <w:rPr>
          <w:sz w:val="18"/>
        </w:rPr>
        <w:tab/>
        <w:t>30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– Annual General Meeting</w:t>
      </w:r>
      <w:r w:rsidRPr="004C5EC1">
        <w:rPr>
          <w:sz w:val="18"/>
        </w:rPr>
        <w:tab/>
        <w:t>30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Formal events keep crew busy (HMAS Anzac)</w:t>
      </w:r>
      <w:r w:rsidRPr="004C5EC1">
        <w:rPr>
          <w:sz w:val="18"/>
        </w:rPr>
        <w:tab/>
        <w:t>31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Joint effort on foreshore care</w:t>
      </w:r>
      <w:r w:rsidRPr="004C5EC1">
        <w:rPr>
          <w:sz w:val="18"/>
        </w:rPr>
        <w:tab/>
        <w:t>31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Sons of Gwalia (Lalor) : Rainbow 2000 Strategy &amp; Albany Seaport &amp; Airport  </w:t>
      </w:r>
      <w:r w:rsidRPr="004C5EC1">
        <w:rPr>
          <w:sz w:val="18"/>
        </w:rPr>
        <w:tab/>
        <w:t>31 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WA 2020 Vision (Kierath MLA) : Looking ahead for our cities future</w:t>
      </w:r>
      <w:r w:rsidRPr="004C5EC1">
        <w:rPr>
          <w:sz w:val="18"/>
        </w:rPr>
        <w:tab/>
        <w:t>Oct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Business Centre (Siegel) – Chairman appointed CEO, GSDC (Manning)</w:t>
      </w:r>
      <w:r w:rsidRPr="004C5EC1">
        <w:rPr>
          <w:b/>
          <w:bCs/>
          <w:sz w:val="18"/>
        </w:rPr>
        <w:tab/>
        <w:t>Oct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News : Car Giveaway Competition</w:t>
      </w:r>
      <w:r w:rsidRPr="004C5EC1">
        <w:rPr>
          <w:sz w:val="18"/>
        </w:rPr>
        <w:tab/>
        <w:t>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Albany CC (Shanhun) : One small step (WA Disability Commission &amp; Omodei MLA)  </w:t>
      </w:r>
      <w:r w:rsidRPr="004C5EC1">
        <w:rPr>
          <w:sz w:val="18"/>
        </w:rPr>
        <w:tab/>
        <w:t>01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Administrator for canola plant appointed (Price WC)</w:t>
      </w:r>
      <w:r w:rsidRPr="004C5EC1">
        <w:rPr>
          <w:sz w:val="18"/>
        </w:rPr>
        <w:tab/>
        <w:t>02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Epic Energy (Bradley) – Business Development Forum 27 Nov 2000</w:t>
      </w:r>
      <w:r w:rsidRPr="004C5EC1">
        <w:rPr>
          <w:color w:val="CC0000"/>
          <w:sz w:val="18"/>
        </w:rPr>
        <w:tab/>
        <w:t>02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Richard Court MLA (Premier) : Acknowledge Regional CoCI launch</w:t>
      </w:r>
      <w:r w:rsidRPr="004C5EC1">
        <w:rPr>
          <w:color w:val="CC0000"/>
          <w:sz w:val="18"/>
        </w:rPr>
        <w:tab/>
        <w:t>06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ACCC (Fels) &amp; WA Ministry Fair Trading (Prout) : Competing fairly Forum  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Question – WA MfT Competition Forum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planning policy blatantly obstructive   </w:t>
      </w:r>
      <w:r w:rsidRPr="004C5EC1">
        <w:rPr>
          <w:b/>
          <w:bCs/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(Filkin) : WA Industry Training Plan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Community Services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Finance &amp; Insurance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Food, Beverage &amp; Tobacco Manufacturing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Non-Building Construction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Energy &amp; Mineral Manufacturing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Private Health Services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Dept Education &amp; Training : WA ITP – Wholesale &amp; Retail Services</w:t>
      </w:r>
      <w:r w:rsidRPr="004C5EC1">
        <w:rPr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Conservation Council of WA (Siewert) – Sustainability 2001 : The Way Ahead</w:t>
      </w:r>
      <w:r w:rsidRPr="004C5EC1">
        <w:rPr>
          <w:color w:val="CC0000"/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Australian Trade Commission (Jamieson) – Export trade opportunities</w:t>
      </w:r>
      <w:r w:rsidRPr="004C5EC1">
        <w:rPr>
          <w:color w:val="CC0000"/>
          <w:sz w:val="18"/>
        </w:rPr>
        <w:tab/>
        <w:t>08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Developing tomorrow’s workforce (ACoCI &amp; ANTA) : Pemberton  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City to stay in town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endorsed by Council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‘gifts’ greeted with caution (Alberts,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Wind power tourism yarn spun before (Thwaites,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Street talk : Council’s decision to favour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?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Nerve centre to stay at CBD site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New airport system to attract business (ILS)</w:t>
      </w:r>
      <w:r w:rsidRPr="004C5EC1">
        <w:rPr>
          <w:sz w:val="18"/>
        </w:rPr>
        <w:tab/>
        <w:t>09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1) – Wind farm appeal ruled out</w:t>
      </w:r>
      <w:r w:rsidRPr="004C5EC1">
        <w:rPr>
          <w:sz w:val="18"/>
        </w:rPr>
        <w:tab/>
        <w:t>10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David MacGibbon (Deputy Chairman) – Defence Review 2000 : Draft Report</w:t>
      </w:r>
      <w:r w:rsidRPr="004C5EC1">
        <w:rPr>
          <w:color w:val="CC0000"/>
          <w:sz w:val="18"/>
        </w:rPr>
        <w:tab/>
        <w:t>15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NELA WA (Campbell) : Acknowledge Rainbow 2000 Abstract</w:t>
      </w:r>
      <w:r w:rsidRPr="004C5EC1">
        <w:rPr>
          <w:color w:val="CC0000"/>
          <w:sz w:val="18"/>
        </w:rPr>
        <w:tab/>
        <w:t>15 Nov 2000</w:t>
      </w:r>
    </w:p>
    <w:p w:rsidR="00AB4D60" w:rsidRPr="00F80A8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FF"/>
          <w:sz w:val="18"/>
        </w:rPr>
      </w:pPr>
      <w:r w:rsidRPr="00F80A81">
        <w:rPr>
          <w:b/>
          <w:color w:val="0000FF"/>
          <w:sz w:val="18"/>
        </w:rPr>
        <w:t>Visiting Ship – MV Regal Princess</w:t>
      </w:r>
      <w:r w:rsidRPr="00F80A81">
        <w:rPr>
          <w:b/>
          <w:color w:val="0000FF"/>
          <w:sz w:val="18"/>
        </w:rPr>
        <w:tab/>
        <w:t>15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– Retiring MLCs (Thomas ALP, Patterson LIB 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Montgomery</w:t>
          </w:r>
        </w:smartTag>
      </w:smartTag>
      <w:r w:rsidRPr="004C5EC1">
        <w:rPr>
          <w:sz w:val="18"/>
        </w:rPr>
        <w:t xml:space="preserve"> NAT)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Giant cruiser anchors in sound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New leader has big step in mind (Manning, GSDC)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Dufty offers Orana land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Rumours unfounded on closure (Leeming, Spinning Mills)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No formal EPA rail assessment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Govt support needed for pipeline viability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Electors demand an explanation (Phillips, ARRA)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Development is inevitable (Jarratt,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City heart or dead heart (Brady,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WA Planning Commission : Draft Residential Planning Codes Review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 </w:t>
      </w:r>
      <w:r w:rsidRPr="004C5EC1">
        <w:rPr>
          <w:sz w:val="18"/>
        </w:rPr>
        <w:tab/>
        <w:t>17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WA Regional CoCI : Launch at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Club,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 </w:t>
      </w:r>
      <w:r w:rsidRPr="004C5EC1">
        <w:rPr>
          <w:sz w:val="18"/>
        </w:rPr>
        <w:tab/>
        <w:t>17 Nov 2000</w:t>
      </w:r>
    </w:p>
    <w:p w:rsidR="00AB4D60" w:rsidRPr="00F80A8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80A81">
        <w:rPr>
          <w:b/>
          <w:sz w:val="18"/>
        </w:rPr>
        <w:t>Conference – 4</w:t>
      </w:r>
      <w:r w:rsidRPr="00F80A81">
        <w:rPr>
          <w:b/>
          <w:sz w:val="18"/>
          <w:vertAlign w:val="superscript"/>
        </w:rPr>
        <w:t>th</w:t>
      </w:r>
      <w:r w:rsidRPr="00F80A81">
        <w:rPr>
          <w:b/>
          <w:sz w:val="18"/>
        </w:rPr>
        <w:t xml:space="preserve"> National SEGRA 2000 (Ballarat, Vic) – Connecting to global trends</w:t>
      </w:r>
      <w:r w:rsidRPr="00F80A81">
        <w:rPr>
          <w:b/>
          <w:sz w:val="18"/>
        </w:rPr>
        <w:tab/>
        <w:t>20-22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 xml:space="preserve">Letter –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color w:val="CC0000"/>
              <w:sz w:val="18"/>
            </w:rPr>
            <w:t>Denmark</w:t>
          </w:r>
        </w:smartTag>
      </w:smartTag>
      <w:r w:rsidRPr="004C5EC1">
        <w:rPr>
          <w:color w:val="CC0000"/>
          <w:sz w:val="18"/>
        </w:rPr>
        <w:t xml:space="preserve"> SC (Durtanovich) – EOI : Tourism Development Strategy</w:t>
      </w:r>
      <w:r w:rsidRPr="004C5EC1">
        <w:rPr>
          <w:color w:val="CC0000"/>
          <w:sz w:val="18"/>
        </w:rPr>
        <w:tab/>
        <w:t>21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Aid push for nine shires</w:t>
      </w:r>
      <w:r w:rsidRPr="004C5EC1">
        <w:rPr>
          <w:sz w:val="18"/>
        </w:rPr>
        <w:tab/>
        <w:t>23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Ship waits for credit (Pullella, Halls Shipping)</w:t>
      </w:r>
      <w:r w:rsidRPr="004C5EC1">
        <w:rPr>
          <w:sz w:val="18"/>
        </w:rPr>
        <w:tab/>
        <w:t>23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Program – Federation Festival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(McDaniell)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Outline &amp; Leeuwin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Ocean</w:t>
          </w:r>
        </w:smartTag>
      </w:smartTag>
      <w:r w:rsidRPr="004C5EC1">
        <w:rPr>
          <w:sz w:val="18"/>
        </w:rPr>
        <w:t xml:space="preserve"> Adventure</w:t>
      </w:r>
      <w:r w:rsidRPr="004C5EC1">
        <w:rPr>
          <w:sz w:val="18"/>
        </w:rPr>
        <w:tab/>
        <w:t>23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Albany CoCI &amp; Rainbow Coast High Schools : Student Foreshore Debate 2001</w:t>
      </w:r>
      <w:r w:rsidRPr="004C5EC1">
        <w:rPr>
          <w:sz w:val="18"/>
        </w:rPr>
        <w:tab/>
        <w:t>23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 Extra (Page 3) – Fuel price cap call for region</w:t>
      </w:r>
      <w:r w:rsidRPr="004C5EC1">
        <w:rPr>
          <w:sz w:val="18"/>
        </w:rPr>
        <w:tab/>
        <w:t>24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– Nuclear visit ‘foolish’ (French RA Class Submarine)</w:t>
      </w:r>
      <w:r w:rsidRPr="004C5EC1">
        <w:rPr>
          <w:sz w:val="18"/>
        </w:rPr>
        <w:tab/>
        <w:t>25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Epic Energy (Bradley) – Business Development Forum &amp; Great Southern Case Study</w:t>
      </w:r>
      <w:r w:rsidRPr="004C5EC1">
        <w:rPr>
          <w:sz w:val="18"/>
        </w:rPr>
        <w:tab/>
        <w:t>27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Tug in new home (Guppy, MT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Elgin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The drought we had to have (Watson, Kronkup)</w:t>
      </w:r>
      <w:r w:rsidRPr="004C5EC1">
        <w:rPr>
          <w:sz w:val="18"/>
        </w:rPr>
        <w:tab/>
        <w:t>28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Cheryl Edwardes (Environment) – Environmental Action Council (WASoER)</w:t>
      </w:r>
      <w:r w:rsidRPr="004C5EC1">
        <w:rPr>
          <w:color w:val="CC0000"/>
          <w:sz w:val="18"/>
        </w:rPr>
        <w:tab/>
        <w:t>28 Nov 2000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  <w:lang w:val="fr-FR"/>
        </w:rPr>
      </w:pPr>
      <w:r w:rsidRPr="007D1DC9">
        <w:rPr>
          <w:b/>
          <w:bCs/>
          <w:sz w:val="18"/>
          <w:lang w:val="fr-FR"/>
        </w:rPr>
        <w:t>Article – Albany Advertiser (Page 6) – Liner raises port questions (Robertson, Albany)</w:t>
      </w:r>
      <w:r w:rsidRPr="007D1DC9">
        <w:rPr>
          <w:b/>
          <w:bCs/>
          <w:sz w:val="18"/>
          <w:lang w:val="fr-FR"/>
        </w:rPr>
        <w:tab/>
        <w:t>28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Northern Guardian (Page 8) – Powerful voice for regional WA : Regional CoCI (Picture)</w:t>
      </w:r>
      <w:r w:rsidRPr="004C5EC1">
        <w:rPr>
          <w:sz w:val="18"/>
        </w:rPr>
        <w:tab/>
        <w:t>29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NELA Conference Secretariat 2001 (Fremantle) – Rainbow 2000</w:t>
      </w:r>
      <w:r w:rsidRPr="004C5EC1">
        <w:rPr>
          <w:sz w:val="18"/>
        </w:rPr>
        <w:tab/>
        <w:t>29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Abstract – NELA National Conference 2001 (Fremantle) – Rainbow 2000</w:t>
      </w:r>
      <w:r w:rsidRPr="004C5EC1">
        <w:rPr>
          <w:sz w:val="18"/>
        </w:rPr>
        <w:tab/>
        <w:t>29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16) – Mainstreet boost (Cowan MLA)</w:t>
      </w:r>
      <w:r w:rsidRPr="004C5EC1">
        <w:rPr>
          <w:sz w:val="18"/>
        </w:rPr>
        <w:tab/>
        <w:t>30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Funding dilemma could hinder pipeline extension</w:t>
      </w:r>
      <w:r w:rsidRPr="004C5EC1">
        <w:rPr>
          <w:sz w:val="18"/>
        </w:rPr>
        <w:tab/>
        <w:t>30 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Various pictures from WGP, BAH, Regional CoCI Launch</w:t>
      </w:r>
      <w:r w:rsidRPr="004C5EC1">
        <w:rPr>
          <w:sz w:val="18"/>
        </w:rPr>
        <w:tab/>
        <w:t>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Garden City Booragoon : the Renaissance of fine shopping</w:t>
      </w:r>
      <w:r w:rsidRPr="004C5EC1">
        <w:rPr>
          <w:sz w:val="18"/>
        </w:rPr>
        <w:tab/>
        <w:t>Nov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Harbour Views (Ray White Albany) : Townhouses, apartments &amp; commercial units</w:t>
      </w:r>
      <w:r w:rsidRPr="004C5EC1">
        <w:rPr>
          <w:sz w:val="18"/>
        </w:rPr>
        <w:tab/>
        <w:t>Nov 2000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WA 2020 Vision (Kierath MLA) : Government buys certainty for residents</w:t>
      </w:r>
      <w:r w:rsidRPr="004C5EC1">
        <w:rPr>
          <w:sz w:val="18"/>
        </w:rPr>
        <w:tab/>
        <w:t>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Commerce &amp; Trade (Vol.5 #3) : Summer 2000-2001</w:t>
      </w:r>
      <w:r w:rsidRPr="004C5EC1">
        <w:rPr>
          <w:sz w:val="18"/>
        </w:rPr>
        <w:tab/>
        <w:t>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Prosser Report – Summer Edition : More Jobs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Jobseekers</w:t>
      </w:r>
      <w:r w:rsidRPr="004C5EC1">
        <w:rPr>
          <w:sz w:val="18"/>
        </w:rPr>
        <w:tab/>
        <w:t>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</w:t>
      </w:r>
      <w:r w:rsidR="0059419B">
        <w:rPr>
          <w:sz w:val="18"/>
        </w:rPr>
        <w:t xml:space="preserve"> – Albany City Heart News : Alb</w:t>
      </w:r>
      <w:r w:rsidRPr="004C5EC1">
        <w:rPr>
          <w:sz w:val="18"/>
        </w:rPr>
        <w:t>any CC survey of business support for ACH</w:t>
      </w:r>
      <w:r w:rsidRPr="004C5EC1">
        <w:rPr>
          <w:sz w:val="18"/>
        </w:rPr>
        <w:tab/>
        <w:t>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(Sounness) – Draft Residential Design Codes Summary</w:t>
      </w:r>
      <w:r w:rsidRPr="004C5EC1">
        <w:rPr>
          <w:color w:val="CC0000"/>
          <w:sz w:val="18"/>
        </w:rPr>
        <w:tab/>
        <w:t>01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Petaling Jaya Municipal Council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Malaysia</w:t>
          </w:r>
        </w:smartTag>
      </w:smartTag>
      <w:r w:rsidRPr="004C5EC1">
        <w:rPr>
          <w:color w:val="CC0000"/>
          <w:sz w:val="18"/>
        </w:rPr>
        <w:t>) – Acknowledge TP &amp; EA Services</w:t>
      </w:r>
      <w:r w:rsidRPr="004C5EC1">
        <w:rPr>
          <w:color w:val="CC0000"/>
          <w:sz w:val="18"/>
        </w:rPr>
        <w:tab/>
        <w:t>05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Kuching Sarawak Municipal Council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Malaysia</w:t>
          </w:r>
        </w:smartTag>
      </w:smartTag>
      <w:r w:rsidRPr="004C5EC1">
        <w:rPr>
          <w:color w:val="CC0000"/>
          <w:sz w:val="18"/>
        </w:rPr>
        <w:t>) – Acknowledge TP &amp; EA Services</w:t>
      </w:r>
      <w:r w:rsidRPr="004C5EC1">
        <w:rPr>
          <w:color w:val="CC0000"/>
          <w:sz w:val="18"/>
        </w:rPr>
        <w:tab/>
        <w:t>05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Gas pipe go-ahead (Barnett MLA)</w:t>
      </w:r>
      <w:r w:rsidRPr="004C5EC1">
        <w:rPr>
          <w:sz w:val="18"/>
        </w:rPr>
        <w:tab/>
        <w:t>07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Canola project future doubtful</w:t>
      </w:r>
      <w:r w:rsidRPr="004C5EC1">
        <w:rPr>
          <w:sz w:val="18"/>
        </w:rPr>
        <w:tab/>
        <w:t>07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Port out of reach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City lags in jobs growth</w:t>
      </w:r>
      <w:r w:rsidRPr="004C5EC1">
        <w:rPr>
          <w:sz w:val="18"/>
        </w:rPr>
        <w:tab/>
        <w:t>07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Australian – Population policy ‘a recipe for extinction’ (Saunders,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Monash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– Regions split by new-old abyss (Gunn)</w:t>
      </w:r>
      <w:r w:rsidRPr="004C5EC1">
        <w:rPr>
          <w:sz w:val="18"/>
        </w:rPr>
        <w:tab/>
        <w:t>09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Report from – Australian Defence Headquarters : Defence Review 2000 Secretariat</w:t>
      </w:r>
      <w:r w:rsidRPr="004C5EC1">
        <w:rPr>
          <w:color w:val="CC0000"/>
          <w:sz w:val="18"/>
        </w:rPr>
        <w:tab/>
        <w:t>11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State Members (All)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Anzac 2001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2001-14© </w:t>
      </w:r>
      <w:r w:rsidRPr="004C5EC1">
        <w:rPr>
          <w:sz w:val="18"/>
        </w:rPr>
        <w:tab/>
        <w:t>11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Australian Embassys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Anzac 2001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Re-enactment 2001-14©</w:t>
      </w:r>
      <w:r w:rsidRPr="004C5EC1">
        <w:rPr>
          <w:sz w:val="18"/>
        </w:rPr>
        <w:tab/>
        <w:t>11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Federal Members (All) – Albany Anzac 2001 &amp; SP letters to Australian Embassys </w:t>
      </w:r>
      <w:r w:rsidRPr="004C5EC1">
        <w:rPr>
          <w:sz w:val="18"/>
        </w:rPr>
        <w:tab/>
        <w:t>12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Handover woodchip milestone (King, Toll Transport)</w:t>
      </w:r>
      <w:r w:rsidRPr="004C5EC1">
        <w:rPr>
          <w:sz w:val="18"/>
        </w:rPr>
        <w:tab/>
        <w:t>14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Australian Customs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Campbell</w:t>
          </w:r>
        </w:smartTag>
      </w:smartTag>
      <w:r w:rsidRPr="004C5EC1">
        <w:rPr>
          <w:color w:val="CC0000"/>
          <w:sz w:val="18"/>
        </w:rPr>
        <w:t>) – Unsuccessful EOI Project Management Services</w:t>
      </w:r>
      <w:r w:rsidRPr="004C5EC1">
        <w:rPr>
          <w:color w:val="CC0000"/>
          <w:sz w:val="18"/>
        </w:rPr>
        <w:tab/>
        <w:t>18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AFMA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Rogers</w:t>
          </w:r>
        </w:smartTag>
      </w:smartTag>
      <w:r w:rsidRPr="004C5EC1">
        <w:rPr>
          <w:color w:val="CC0000"/>
          <w:sz w:val="18"/>
        </w:rPr>
        <w:t xml:space="preserve"> AM) – Unsuccessful nomination for AFMA Management Committee</w:t>
      </w:r>
      <w:r w:rsidRPr="004C5EC1">
        <w:rPr>
          <w:color w:val="CC0000"/>
          <w:sz w:val="18"/>
        </w:rPr>
        <w:tab/>
        <w:t>24 Dec 2000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Manjimup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(Riordan) – Unsuccessful EOI for Local Planning Strategy Review</w:t>
      </w:r>
      <w:r w:rsidRPr="004C5EC1">
        <w:rPr>
          <w:color w:val="CC0000"/>
          <w:sz w:val="18"/>
        </w:rPr>
        <w:tab/>
        <w:t>24 Dec 2000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Peter Watson (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MLA Candidate)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Foreshore : Past, Present &amp; Future</w:t>
      </w:r>
      <w:r w:rsidRPr="004C5EC1">
        <w:rPr>
          <w:color w:val="CC0000"/>
          <w:sz w:val="18"/>
        </w:rPr>
        <w:tab/>
        <w:t>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Business Centre (Siegel) – 2000</w:t>
      </w:r>
      <w:r w:rsidRPr="004C5EC1">
        <w:rPr>
          <w:sz w:val="18"/>
        </w:rPr>
        <w:tab/>
        <w:t>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Businesses relocating from Stirling Terrace</w:t>
      </w:r>
      <w:r w:rsidRPr="004C5EC1">
        <w:rPr>
          <w:sz w:val="18"/>
        </w:rPr>
        <w:tab/>
        <w:t>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RAPI Western Planner (Vol.17 #4) – The Citizen vs the Planner (Prof. Lewis,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Uni)</w:t>
      </w:r>
      <w:r w:rsidRPr="004C5EC1">
        <w:rPr>
          <w:sz w:val="18"/>
        </w:rPr>
        <w:tab/>
        <w:t>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Cheryl Edwardes MLA – Unsuccessful nomination Environment Action Council</w:t>
      </w:r>
      <w:r w:rsidRPr="004C5EC1">
        <w:rPr>
          <w:color w:val="CC0000"/>
          <w:sz w:val="18"/>
        </w:rPr>
        <w:tab/>
        <w:t>11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Coastal levy fails to sway green lobby</w:t>
      </w:r>
      <w:r w:rsidRPr="004C5EC1">
        <w:rPr>
          <w:sz w:val="18"/>
        </w:rPr>
        <w:tab/>
        <w:t>13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Ravensthorpe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(Dyer) – Unsuccessful tender for Airport Consultancy</w:t>
      </w:r>
      <w:r w:rsidRPr="004C5EC1">
        <w:rPr>
          <w:color w:val="CC0000"/>
          <w:sz w:val="18"/>
        </w:rPr>
        <w:tab/>
        <w:t>15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GS Area Consultative Committee : Partnership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Enterprise</w:t>
          </w:r>
        </w:smartTag>
      </w:smartTag>
      <w:r w:rsidRPr="004C5EC1">
        <w:rPr>
          <w:sz w:val="18"/>
        </w:rPr>
        <w:t xml:space="preserve"> Forum </w:t>
      </w:r>
      <w:r w:rsidRPr="004C5EC1">
        <w:rPr>
          <w:sz w:val="18"/>
        </w:rPr>
        <w:tab/>
        <w:t>16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Manjimup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(McKay) – Warren Blackwood LG Structural Reform Consultancy</w:t>
      </w:r>
      <w:r w:rsidRPr="004C5EC1">
        <w:rPr>
          <w:color w:val="CC0000"/>
          <w:sz w:val="18"/>
        </w:rPr>
        <w:tab/>
        <w:t>17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Graham Kierath MLA (Planning) : Appeal system improved by Minister</w:t>
      </w:r>
      <w:r w:rsidRPr="004C5EC1">
        <w:rPr>
          <w:sz w:val="18"/>
        </w:rPr>
        <w:tab/>
        <w:t>26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Senator Ian Macdonald (Regions) : Federal Govt funds ‘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Roe Highway</w:t>
          </w:r>
        </w:smartTag>
      </w:smartTag>
      <w:r w:rsidRPr="004C5EC1">
        <w:rPr>
          <w:sz w:val="18"/>
        </w:rPr>
        <w:t>’ missing link</w:t>
      </w:r>
      <w:r w:rsidRPr="004C5EC1">
        <w:rPr>
          <w:sz w:val="18"/>
        </w:rPr>
        <w:tab/>
        <w:t>28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Rainbow 2000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Sea &amp; Airport Plans</w:t>
      </w:r>
      <w:r w:rsidRPr="004C5EC1">
        <w:rPr>
          <w:sz w:val="18"/>
        </w:rPr>
        <w:tab/>
        <w:t>29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: Annual Report – Regional Development Portfolio</w:t>
      </w:r>
      <w:r w:rsidRPr="004C5EC1">
        <w:rPr>
          <w:sz w:val="18"/>
        </w:rPr>
        <w:tab/>
        <w:t>29 Jan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City Council – Rainbow 2000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Sea &amp; Airport Plans</w:t>
      </w:r>
      <w:r w:rsidRPr="004C5EC1">
        <w:rPr>
          <w:sz w:val="18"/>
        </w:rPr>
        <w:tab/>
        <w:t>29 Jan 2001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18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CoCI (Wilson) : Launch of Regional CoCI</w:t>
      </w:r>
      <w:r w:rsidRPr="004C5EC1">
        <w:rPr>
          <w:color w:val="CC0000"/>
          <w:sz w:val="18"/>
        </w:rPr>
        <w:tab/>
        <w:t>31 Jan 2001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2001 – Diane Evers : Liberals for Forests Candidate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2001 – Peter Watson : ALP Candidate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2001 – Mal Cameron : Nationals Candidate for South-West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Conservation Council of WA (Siewert) – Sustainability 2001 : The Way Ahead</w:t>
      </w:r>
      <w:r w:rsidRPr="004C5EC1">
        <w:rPr>
          <w:sz w:val="18"/>
        </w:rPr>
        <w:tab/>
        <w:t>01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GS Area Consultative Committee (House) : Partnership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Enterprise</w:t>
          </w:r>
        </w:smartTag>
      </w:smartTag>
      <w:r w:rsidRPr="004C5EC1">
        <w:rPr>
          <w:color w:val="CC0000"/>
          <w:sz w:val="18"/>
        </w:rPr>
        <w:t xml:space="preserve"> Forum </w:t>
      </w:r>
      <w:r w:rsidRPr="004C5EC1">
        <w:rPr>
          <w:color w:val="CC0000"/>
          <w:sz w:val="18"/>
        </w:rPr>
        <w:tab/>
        <w:t>05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President (Pemberton)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Senior Vice President (Smithson)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Senior Vice President (Monterosso)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Chamber of Commerce &amp; Industry : Committee (Evans,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(Phillips, Titanic Antiques)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(Evers, CPA)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(Flynn, J-Corp)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(Smith, Travel Inn)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(Howard, Architecture)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(Newbold, Home Builders)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(Watson, Castlereagh)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Committee (Hughes, Lavender Cottage)</w:t>
      </w:r>
      <w:r w:rsidRPr="004C5EC1">
        <w:rPr>
          <w:sz w:val="18"/>
        </w:rPr>
        <w:tab/>
        <w:t>06 Feb 2001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</w:t>
      </w:r>
      <w:smartTag w:uri="urn:schemas-microsoft-com:office:smarttags" w:element="City">
        <w:r w:rsidRPr="004C4402">
          <w:rPr>
            <w:b/>
            <w:sz w:val="18"/>
          </w:rPr>
          <w:t>Albany</w:t>
        </w:r>
      </w:smartTag>
      <w:r w:rsidRPr="004C4402">
        <w:rPr>
          <w:b/>
          <w:sz w:val="18"/>
        </w:rPr>
        <w:t xml:space="preserve"> Community Development </w:t>
      </w:r>
      <w:smartTag w:uri="urn:schemas-microsoft-com:office:smarttags" w:element="place">
        <w:smartTag w:uri="urn:schemas-microsoft-com:office:smarttags" w:element="City">
          <w:r w:rsidRPr="004C4402">
            <w:rPr>
              <w:b/>
              <w:sz w:val="18"/>
            </w:rPr>
            <w:t>Alliance</w:t>
          </w:r>
        </w:smartTag>
      </w:smartTag>
      <w:r w:rsidRPr="004C4402">
        <w:rPr>
          <w:b/>
          <w:sz w:val="18"/>
        </w:rPr>
        <w:t xml:space="preserve">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06 Feb 2001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4C4402">
            <w:rPr>
              <w:b/>
              <w:sz w:val="18"/>
            </w:rPr>
            <w:t>Albany</w:t>
          </w:r>
        </w:smartTag>
      </w:smartTag>
      <w:r w:rsidRPr="004C4402">
        <w:rPr>
          <w:b/>
          <w:sz w:val="18"/>
        </w:rPr>
        <w:t xml:space="preserve"> Residents &amp; Ratepayers’ Association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Abstract – RAPI National Conference 2001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06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CoCI : Meet the candidates for Albany &amp; SW in the State Election</w:t>
      </w:r>
      <w:r w:rsidRPr="004C5EC1">
        <w:rPr>
          <w:sz w:val="18"/>
        </w:rPr>
        <w:tab/>
        <w:t>07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Luncheon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: Meet the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Nichinan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Delegation</w:t>
      </w:r>
      <w:r w:rsidRPr="004C5EC1">
        <w:rPr>
          <w:sz w:val="18"/>
        </w:rPr>
        <w:tab/>
        <w:t>09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Election 2001 –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bCs/>
              <w:sz w:val="18"/>
            </w:rPr>
            <w:t>Western Australia</w:t>
          </w:r>
        </w:smartTag>
      </w:smartTag>
      <w:r w:rsidRPr="004C5EC1">
        <w:rPr>
          <w:b/>
          <w:bCs/>
          <w:sz w:val="18"/>
        </w:rPr>
        <w:t xml:space="preserve"> goes to polls : Gallop leads ALP to victory</w:t>
      </w:r>
      <w:r w:rsidRPr="004C5EC1">
        <w:rPr>
          <w:b/>
          <w:bCs/>
          <w:sz w:val="18"/>
        </w:rPr>
        <w:tab/>
        <w:t>10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(Post-Election 2001) – Possible Labor Cabinet (Gallop’s A-Team)</w:t>
      </w:r>
      <w:r w:rsidRPr="004C5EC1">
        <w:rPr>
          <w:sz w:val="18"/>
        </w:rPr>
        <w:tab/>
        <w:t>12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(Post-Election 2001) – New kids on the block</w:t>
      </w:r>
      <w:r w:rsidRPr="004C5EC1">
        <w:rPr>
          <w:sz w:val="18"/>
        </w:rPr>
        <w:tab/>
        <w:t>12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(Post-Election 2001) – Farewell Sweetners : Payouts for defeated MPs</w:t>
      </w:r>
      <w:r w:rsidRPr="004C5EC1">
        <w:rPr>
          <w:sz w:val="18"/>
        </w:rPr>
        <w:tab/>
        <w:t>12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CoCI Exec Committee – Reports APULG : EPA delay unnecessary (George, APEC)</w:t>
      </w:r>
      <w:r w:rsidRPr="004C5EC1">
        <w:rPr>
          <w:sz w:val="18"/>
        </w:rPr>
        <w:tab/>
        <w:t>15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Kevin Prince (Ex-Albany MLA) – Thank you for support at election !</w:t>
      </w:r>
      <w:r w:rsidRPr="004C5EC1">
        <w:rPr>
          <w:color w:val="CC0000"/>
          <w:sz w:val="18"/>
        </w:rPr>
        <w:tab/>
        <w:t>16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CoCI (Pemberton) – CEO position created : ED position redundant</w:t>
      </w:r>
      <w:r w:rsidRPr="004C5EC1">
        <w:rPr>
          <w:color w:val="CC0000"/>
          <w:sz w:val="18"/>
        </w:rPr>
        <w:tab/>
        <w:t>16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Melbourne Age (Carson) – Planning Melbourne : a system under fire</w:t>
      </w:r>
      <w:r w:rsidRPr="004C5EC1">
        <w:rPr>
          <w:sz w:val="18"/>
        </w:rPr>
        <w:tab/>
        <w:t>17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Boroondara CC (Johnstone, CEO) – Planning Melbourne : a system under fire &amp; DAPM</w:t>
      </w:r>
      <w:r w:rsidRPr="004C5EC1">
        <w:rPr>
          <w:sz w:val="18"/>
        </w:rPr>
        <w:tab/>
        <w:t>17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Western Power : Art &amp; Environment Program – Albany Wind Farm interpretation </w:t>
      </w:r>
      <w:r w:rsidRPr="004C5EC1">
        <w:rPr>
          <w:sz w:val="18"/>
        </w:rPr>
        <w:tab/>
        <w:t>19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Institute for Sustainability &amp; Technology (Murdoch) – Politics of Public Transport</w:t>
      </w:r>
      <w:r w:rsidRPr="004C5EC1">
        <w:rPr>
          <w:sz w:val="18"/>
        </w:rPr>
        <w:tab/>
        <w:t>19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John Thwaites (Planning, Vic) – Planning Melbourne : a system under fire &amp; DAPM</w:t>
      </w:r>
      <w:r w:rsidRPr="004C5EC1">
        <w:rPr>
          <w:sz w:val="18"/>
        </w:rPr>
        <w:tab/>
        <w:t>23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Boroondara CC (Pattas, Mayor) – Planning Melbourne : a system under fire &amp; DAPM</w:t>
      </w:r>
      <w:r w:rsidRPr="004C5EC1">
        <w:rPr>
          <w:sz w:val="18"/>
        </w:rPr>
        <w:tab/>
        <w:t>23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Booroondara CC (Pattas) – Development Assessment Panel Model (DAPM)</w:t>
      </w:r>
      <w:r w:rsidRPr="004C5EC1">
        <w:rPr>
          <w:sz w:val="18"/>
        </w:rPr>
        <w:tab/>
        <w:t>23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Glen Eira CC (Martens) – Development Assessment Panel Model (DAPM)</w:t>
      </w:r>
      <w:r w:rsidRPr="004C5EC1">
        <w:rPr>
          <w:sz w:val="18"/>
        </w:rPr>
        <w:tab/>
        <w:t>23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Port Phillip CC (Hill) – Development Assessment Panel Model (DAPM)</w:t>
      </w:r>
      <w:r w:rsidRPr="004C5EC1">
        <w:rPr>
          <w:sz w:val="18"/>
        </w:rPr>
        <w:tab/>
        <w:t>23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Tony Abbott MHR (Employment) – Rainbow 2000</w:t>
      </w:r>
      <w:r w:rsidRPr="004C5EC1">
        <w:rPr>
          <w:sz w:val="18"/>
        </w:rPr>
        <w:tab/>
        <w:t>27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Peter Reith MHR (Defence) – Rainbow 2000</w:t>
      </w:r>
      <w:r w:rsidRPr="004C5EC1">
        <w:rPr>
          <w:sz w:val="18"/>
        </w:rPr>
        <w:tab/>
        <w:t>27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Hon. Peter Reith MHR (Defence) – Unable to meet in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Canberra</w:t>
          </w:r>
        </w:smartTag>
      </w:smartTag>
      <w:r w:rsidRPr="004C5EC1">
        <w:rPr>
          <w:color w:val="CC0000"/>
          <w:sz w:val="18"/>
        </w:rPr>
        <w:tab/>
        <w:t>28 Feb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Alison Steer elected Chairman</w:t>
      </w:r>
      <w:r w:rsidRPr="004C5EC1">
        <w:rPr>
          <w:sz w:val="18"/>
        </w:rPr>
        <w:tab/>
        <w:t>Feb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Skywest Destinations Magazine : Great Southern Focus &amp; Albany Federation Festival</w:t>
      </w:r>
      <w:r w:rsidRPr="004C5EC1">
        <w:rPr>
          <w:sz w:val="18"/>
        </w:rPr>
        <w:tab/>
        <w:t>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Albany CoCI : Annual Report for FYE 31 Dec 2000 (including Industry Statements)</w:t>
      </w:r>
      <w:r w:rsidRPr="004C5EC1">
        <w:rPr>
          <w:sz w:val="18"/>
        </w:rPr>
        <w:tab/>
        <w:t>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Com Dept Defence (Perks) : Australian Defence Force Review – Rainbow 2000</w:t>
      </w:r>
      <w:r w:rsidRPr="004C5EC1">
        <w:rPr>
          <w:sz w:val="18"/>
        </w:rPr>
        <w:tab/>
        <w:t>01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John Howard MHR : Australian Defence Force Review – Rainbow 2000</w:t>
      </w:r>
      <w:r w:rsidRPr="004C5EC1">
        <w:rPr>
          <w:sz w:val="18"/>
        </w:rPr>
        <w:tab/>
        <w:t>02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Andrew Peacock MLA : Australian Defence Force Review – Rainbow 2000</w:t>
      </w:r>
      <w:r w:rsidRPr="004C5EC1">
        <w:rPr>
          <w:sz w:val="18"/>
        </w:rPr>
        <w:tab/>
        <w:t>02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Comm’th Dept Defence (Perks) : Australian Defence Force Review – Rainbow 2000</w:t>
      </w:r>
      <w:r w:rsidRPr="004C5EC1">
        <w:rPr>
          <w:sz w:val="18"/>
        </w:rPr>
        <w:tab/>
        <w:t>02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Senator Cheryl Kernot (Shadow Employment) – Rainbow 2000</w:t>
      </w:r>
      <w:r w:rsidRPr="004C5EC1">
        <w:rPr>
          <w:sz w:val="18"/>
        </w:rPr>
        <w:tab/>
        <w:t>02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Laurie Ferguson MHR (Shadow Defence) – Rainbow 2000</w:t>
      </w:r>
      <w:r w:rsidRPr="004C5EC1">
        <w:rPr>
          <w:sz w:val="18"/>
        </w:rPr>
        <w:tab/>
        <w:t>02 Mar 2001</w:t>
      </w:r>
    </w:p>
    <w:p w:rsidR="0019500B" w:rsidRPr="004C5EC1" w:rsidRDefault="0019500B" w:rsidP="0019500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CC (Fenn) – Rainbow 2000 &amp; Albany 2001 Re-enactment</w:t>
      </w:r>
      <w:r w:rsidRPr="004C5EC1">
        <w:rPr>
          <w:b/>
          <w:bCs/>
          <w:color w:val="CC0000"/>
          <w:sz w:val="18"/>
        </w:rPr>
        <w:tab/>
        <w:t>02 Mar 2001</w:t>
      </w:r>
    </w:p>
    <w:p w:rsidR="0019500B" w:rsidRPr="004C5EC1" w:rsidRDefault="0019500B" w:rsidP="0019500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CC (Fenn) – Invitation to conduct Referendum at own cost on Rainbow 2000</w:t>
      </w:r>
      <w:r w:rsidRPr="004C5EC1">
        <w:rPr>
          <w:b/>
          <w:bCs/>
          <w:color w:val="CC0000"/>
          <w:sz w:val="18"/>
        </w:rPr>
        <w:tab/>
        <w:t>02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Facsimile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TPS Review &amp; Response to Council’s letter of 27 Feb 2001</w:t>
      </w:r>
      <w:r w:rsidRPr="004C5EC1">
        <w:rPr>
          <w:b/>
          <w:bCs/>
          <w:sz w:val="18"/>
        </w:rPr>
        <w:tab/>
        <w:t>02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(Pepper) – ACoCI Election 2001 Results : Unsuccessful</w:t>
      </w:r>
      <w:r w:rsidRPr="004C5EC1">
        <w:rPr>
          <w:color w:val="CC0000"/>
          <w:sz w:val="18"/>
        </w:rPr>
        <w:tab/>
        <w:t>06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John Thwaites (Planning, Vic) – Planning Melbourne : a system under fire &amp; DAPM</w:t>
      </w:r>
      <w:r w:rsidRPr="004C5EC1">
        <w:rPr>
          <w:sz w:val="18"/>
        </w:rPr>
        <w:tab/>
        <w:t>06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ACoCI via ACC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Federation Festival Budget &amp; Expenditure</w:t>
      </w:r>
      <w:r w:rsidRPr="004C5EC1">
        <w:rPr>
          <w:color w:val="CC0000"/>
          <w:sz w:val="18"/>
        </w:rPr>
        <w:tab/>
        <w:t>07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(Emery)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TPS Review Briefing Paper</w:t>
      </w:r>
      <w:r w:rsidRPr="004C5EC1">
        <w:rPr>
          <w:sz w:val="18"/>
        </w:rPr>
        <w:tab/>
        <w:t>07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Great Southern Development Commission (Manning)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TPS Review Briefing Paper</w:t>
      </w:r>
      <w:r w:rsidRPr="004C5EC1">
        <w:rPr>
          <w:sz w:val="18"/>
        </w:rPr>
        <w:tab/>
        <w:t>07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WA Water Corporation (Juers)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TPS Review Briefing Paper</w:t>
      </w:r>
      <w:r w:rsidRPr="004C5EC1">
        <w:rPr>
          <w:sz w:val="18"/>
        </w:rPr>
        <w:tab/>
        <w:t>07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Peter Watson MLA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TPS Review Briefing Paper</w:t>
      </w:r>
      <w:r w:rsidRPr="004C5EC1">
        <w:rPr>
          <w:sz w:val="18"/>
        </w:rPr>
        <w:tab/>
        <w:t>07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Comm’th Dept Defence (Perks) – Defence Western Consultative Committee (29 Mar)</w:t>
      </w:r>
      <w:r w:rsidRPr="004C5EC1">
        <w:rPr>
          <w:color w:val="CC0000"/>
          <w:sz w:val="18"/>
        </w:rPr>
        <w:tab/>
        <w:t>08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WA Regional CoCI (Robinson) – Agenda for teleconference (12 Mar)</w:t>
      </w:r>
      <w:r w:rsidRPr="004C5EC1">
        <w:rPr>
          <w:color w:val="CC0000"/>
          <w:sz w:val="18"/>
        </w:rPr>
        <w:tab/>
        <w:t>08 Mar 2001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  <w:szCs w:val="18"/>
          <w:highlight w:val="yellow"/>
        </w:rPr>
      </w:pPr>
      <w:r w:rsidRPr="004C4402">
        <w:rPr>
          <w:b/>
          <w:bCs/>
          <w:sz w:val="18"/>
          <w:szCs w:val="18"/>
          <w:highlight w:val="yellow"/>
        </w:rPr>
        <w:t xml:space="preserve">Presentation – </w:t>
      </w:r>
      <w:smartTag w:uri="urn:schemas-microsoft-com:office:smarttags" w:element="City">
        <w:smartTag w:uri="urn:schemas-microsoft-com:office:smarttags" w:element="place">
          <w:r w:rsidRPr="004C4402">
            <w:rPr>
              <w:b/>
              <w:bCs/>
              <w:sz w:val="18"/>
              <w:szCs w:val="18"/>
              <w:highlight w:val="yellow"/>
            </w:rPr>
            <w:t>Albany</w:t>
          </w:r>
        </w:smartTag>
      </w:smartTag>
      <w:r w:rsidRPr="004C4402">
        <w:rPr>
          <w:b/>
          <w:bCs/>
          <w:sz w:val="18"/>
          <w:szCs w:val="18"/>
          <w:highlight w:val="yellow"/>
        </w:rPr>
        <w:t xml:space="preserve"> TPS Review Steering Committee – </w:t>
      </w:r>
      <w:r w:rsidR="004C4402" w:rsidRPr="004C4402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4C4402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4C4402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4C4402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4C4402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4C4402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4C4402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4C4402">
        <w:rPr>
          <w:b/>
          <w:color w:val="003300"/>
          <w:sz w:val="18"/>
          <w:szCs w:val="18"/>
        </w:rPr>
        <w:t xml:space="preserve"> </w:t>
      </w:r>
      <w:r w:rsidR="004C4402" w:rsidRPr="004C4402">
        <w:rPr>
          <w:b/>
          <w:sz w:val="18"/>
          <w:szCs w:val="18"/>
          <w:highlight w:val="yellow"/>
        </w:rPr>
        <w:t>2000</w:t>
      </w:r>
      <w:r w:rsidR="004C4402" w:rsidRPr="004C4402">
        <w:rPr>
          <w:b/>
          <w:sz w:val="18"/>
          <w:szCs w:val="18"/>
          <w:highlight w:val="yellow"/>
          <w:vertAlign w:val="superscript"/>
        </w:rPr>
        <w:t xml:space="preserve">© </w:t>
      </w:r>
      <w:r w:rsidR="004C4402" w:rsidRPr="004C4402">
        <w:rPr>
          <w:b/>
          <w:bCs/>
          <w:sz w:val="18"/>
          <w:szCs w:val="18"/>
          <w:highlight w:val="yellow"/>
        </w:rPr>
        <w:t>Regional Strategy</w:t>
      </w:r>
      <w:r w:rsidRPr="004C4402">
        <w:rPr>
          <w:b/>
          <w:bCs/>
          <w:sz w:val="18"/>
          <w:szCs w:val="18"/>
          <w:highlight w:val="yellow"/>
        </w:rPr>
        <w:tab/>
        <w:t>08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Open Day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Expansion Project – McConnell Dowell &amp; Rotary Club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11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Richard Court</w:t>
          </w:r>
        </w:smartTag>
      </w:smartTag>
      <w:r w:rsidRPr="004C5EC1">
        <w:rPr>
          <w:color w:val="CC0000"/>
          <w:sz w:val="18"/>
        </w:rPr>
        <w:t xml:space="preserve"> MLA (Premier) : Acknowledge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2001</w:t>
      </w:r>
      <w:r w:rsidRPr="004C5EC1">
        <w:rPr>
          <w:color w:val="CC0000"/>
          <w:sz w:val="18"/>
        </w:rPr>
        <w:tab/>
        <w:t>12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Teleconference – WA Regional CoCI – Regional issues &amp; secretariat support by ECU Bunbury </w:t>
      </w:r>
      <w:r w:rsidRPr="004C5EC1">
        <w:rPr>
          <w:sz w:val="18"/>
        </w:rPr>
        <w:tab/>
        <w:t>12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Commerce &amp; Trade Delegation to AusAID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13-15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RAPI National Office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&amp; CEO – Rainbow 2000</w:t>
      </w:r>
      <w:r w:rsidRPr="004C5EC1">
        <w:rPr>
          <w:sz w:val="18"/>
        </w:rPr>
        <w:tab/>
        <w:t>15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Open Day – Albany Plantation Export Co. – Port &amp; Chipmill Infrastructure Tour </w:t>
      </w:r>
      <w:r w:rsidRPr="004C5EC1">
        <w:rPr>
          <w:sz w:val="18"/>
        </w:rPr>
        <w:tab/>
        <w:t>16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Tom Stephens (Housing) : Future Perth needs coordination and vision</w:t>
      </w:r>
      <w:r w:rsidRPr="004C5EC1">
        <w:rPr>
          <w:sz w:val="18"/>
        </w:rPr>
        <w:tab/>
        <w:t>21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DoCT, GSDC &amp; AusIndustry (Viney) – Support &amp; Assistance for Innovation</w:t>
      </w:r>
      <w:r w:rsidRPr="004C5EC1">
        <w:rPr>
          <w:sz w:val="18"/>
        </w:rPr>
        <w:tab/>
        <w:t>21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Institute for Sustainability &amp; Technology (Murdoch) – Sustainable Urban Design</w:t>
      </w:r>
      <w:r w:rsidRPr="004C5EC1">
        <w:rPr>
          <w:sz w:val="18"/>
        </w:rPr>
        <w:tab/>
        <w:t>26 Mar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C’est bon say French (Rotary GSE Team - Demolon)</w:t>
      </w:r>
      <w:r w:rsidRPr="004C5EC1">
        <w:rPr>
          <w:sz w:val="18"/>
        </w:rPr>
        <w:tab/>
        <w:t>29 Mar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Hender Consulting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Adelaide</w:t>
          </w:r>
        </w:smartTag>
      </w:smartTag>
      <w:r w:rsidRPr="004C5EC1">
        <w:rPr>
          <w:color w:val="CC0000"/>
          <w:sz w:val="18"/>
        </w:rPr>
        <w:t xml:space="preserve"> CC : GM City Assets, Services, Policy &amp; Planning</w:t>
      </w:r>
      <w:r w:rsidRPr="004C5EC1">
        <w:rPr>
          <w:color w:val="CC0000"/>
          <w:sz w:val="18"/>
        </w:rPr>
        <w:tab/>
        <w:t>02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Judy Edwards MLA (Environment) : Acknowledge Rainbow 2000 Update</w:t>
      </w:r>
      <w:r w:rsidRPr="004C5EC1">
        <w:rPr>
          <w:color w:val="CC0000"/>
          <w:sz w:val="18"/>
        </w:rPr>
        <w:tab/>
        <w:t>03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Teleconference – WA Regional CoCI – Regional Conference, Telstra Alliance &amp; Policy </w:t>
      </w:r>
      <w:r w:rsidRPr="004C5EC1">
        <w:rPr>
          <w:sz w:val="18"/>
        </w:rPr>
        <w:tab/>
        <w:t>04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Macquarie Countrywide (Macdonald)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Coles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Plaza</w:t>
          </w:r>
        </w:smartTag>
      </w:smartTag>
      <w:r w:rsidRPr="004C5EC1">
        <w:rPr>
          <w:sz w:val="18"/>
        </w:rPr>
        <w:t xml:space="preserve"> &amp; Target Store </w:t>
      </w:r>
      <w:r w:rsidRPr="004C5EC1">
        <w:rPr>
          <w:sz w:val="18"/>
        </w:rPr>
        <w:tab/>
        <w:t>04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ACT Chief Minister’s Dept (Tomlins) – Development Assessment Panel Model (DAPM)</w:t>
      </w:r>
      <w:r w:rsidRPr="004C5EC1">
        <w:rPr>
          <w:sz w:val="18"/>
        </w:rPr>
        <w:tab/>
        <w:t>06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CAMS – DEP Environmental services tender unsuccessful</w:t>
      </w:r>
      <w:r w:rsidRPr="004C5EC1">
        <w:rPr>
          <w:color w:val="CC0000"/>
          <w:sz w:val="18"/>
        </w:rPr>
        <w:tab/>
        <w:t>09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Interest in foreshore freeway (Smithson, SP)</w:t>
      </w:r>
      <w:r w:rsidRPr="004C5EC1">
        <w:rPr>
          <w:sz w:val="18"/>
        </w:rPr>
        <w:tab/>
        <w:t>09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Liberal Party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(WA) – State, Division &amp; Branch Officers – Rainbow 2000</w:t>
      </w:r>
      <w:r w:rsidRPr="004C5EC1">
        <w:rPr>
          <w:sz w:val="18"/>
        </w:rPr>
        <w:tab/>
        <w:t>10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Liberal Party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(WA) : Senate Selection 2001 – Rainbow 2000</w:t>
      </w:r>
      <w:r w:rsidRPr="004C5EC1">
        <w:rPr>
          <w:sz w:val="18"/>
        </w:rPr>
        <w:tab/>
        <w:t>10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NSW Dept State &amp; Regional Development – Unsuccessful tender for Regional Services</w:t>
      </w:r>
      <w:r w:rsidRPr="004C5EC1">
        <w:rPr>
          <w:color w:val="CC0000"/>
          <w:sz w:val="18"/>
        </w:rPr>
        <w:tab/>
        <w:t>10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Invitation – WA Defence Reserves Support Committee – Cocktail Party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Foreshore (21 Apr)</w:t>
      </w:r>
      <w:r w:rsidRPr="004C5EC1">
        <w:rPr>
          <w:sz w:val="18"/>
        </w:rPr>
        <w:tab/>
        <w:t>10 Apr 2001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19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Anglican Parish of Albany – Invitation to special Anzac ‘Service of Thanksgiving’</w:t>
      </w:r>
      <w:r w:rsidRPr="004C5EC1">
        <w:rPr>
          <w:color w:val="CC0000"/>
          <w:sz w:val="18"/>
        </w:rPr>
        <w:tab/>
        <w:t>11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Professionals AJS – Campion House, </w:t>
      </w:r>
      <w:smartTag w:uri="urn:schemas-microsoft-com:office:smarttags" w:element="address">
        <w:smartTag w:uri="urn:schemas-microsoft-com:office:smarttags" w:element="Street">
          <w:r w:rsidRPr="004C5EC1">
            <w:rPr>
              <w:color w:val="CC0000"/>
              <w:sz w:val="18"/>
            </w:rPr>
            <w:t>Serpentine Road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: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Sale</w:t>
          </w:r>
        </w:smartTag>
      </w:smartTag>
      <w:r w:rsidRPr="004C5EC1">
        <w:rPr>
          <w:color w:val="CC0000"/>
          <w:sz w:val="18"/>
        </w:rPr>
        <w:tab/>
        <w:t>12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SA ERDC (Cudarans) : Inquiry into urban development (Terms of Reference)</w:t>
      </w:r>
      <w:r w:rsidRPr="004C5EC1">
        <w:rPr>
          <w:color w:val="CC0000"/>
          <w:sz w:val="18"/>
        </w:rPr>
        <w:tab/>
        <w:t>12 Apr 2001</w:t>
      </w:r>
    </w:p>
    <w:p w:rsidR="00AB4D60" w:rsidRPr="007243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724340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724340">
            <w:rPr>
              <w:b/>
              <w:sz w:val="18"/>
            </w:rPr>
            <w:t>Albany</w:t>
          </w:r>
        </w:smartTag>
      </w:smartTag>
      <w:r w:rsidRPr="00724340">
        <w:rPr>
          <w:b/>
          <w:sz w:val="18"/>
        </w:rPr>
        <w:t xml:space="preserve"> Advertiser (Page 9) – </w:t>
      </w:r>
      <w:hyperlink r:id="rId52" w:history="1">
        <w:r w:rsidRPr="00724340">
          <w:rPr>
            <w:rStyle w:val="Hyperlink"/>
            <w:b/>
            <w:sz w:val="18"/>
          </w:rPr>
          <w:t>Foreshore freeway not on : Foreseeable future</w:t>
        </w:r>
      </w:hyperlink>
      <w:r w:rsidR="00724340">
        <w:rPr>
          <w:b/>
          <w:sz w:val="18"/>
        </w:rPr>
        <w:t xml:space="preserve"> (Fenn, ACC)</w:t>
      </w:r>
      <w:r w:rsidRPr="00724340">
        <w:rPr>
          <w:b/>
          <w:sz w:val="18"/>
        </w:rPr>
        <w:tab/>
        <w:t>14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Cheryl Edwardes MLA – Introduce herself as new Minister for Planning</w:t>
      </w:r>
      <w:r w:rsidRPr="004C5EC1">
        <w:rPr>
          <w:color w:val="CC0000"/>
          <w:sz w:val="18"/>
        </w:rPr>
        <w:tab/>
        <w:t>17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Roxburgh Securities (Steve Blizard) – Senate Pre-selection for Liberal Party</w:t>
      </w:r>
      <w:r w:rsidRPr="004C5EC1">
        <w:rPr>
          <w:color w:val="CC0000"/>
          <w:sz w:val="18"/>
        </w:rPr>
        <w:tab/>
        <w:t>18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Memo from – GSACC (van der Waag) – Final Report on Partner </w:t>
      </w:r>
      <w:r w:rsidRPr="004C5EC1">
        <w:rPr>
          <w:i/>
          <w:iCs/>
          <w:color w:val="CC0000"/>
          <w:sz w:val="18"/>
        </w:rPr>
        <w:t>SHIP</w:t>
      </w:r>
      <w:r w:rsidRPr="004C5EC1">
        <w:rPr>
          <w:color w:val="CC0000"/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Enterprise</w:t>
          </w:r>
        </w:smartTag>
      </w:smartTag>
      <w:r w:rsidRPr="004C5EC1">
        <w:rPr>
          <w:color w:val="CC0000"/>
          <w:sz w:val="18"/>
        </w:rPr>
        <w:tab/>
        <w:t>19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Sustainable Transport Plan for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(Newman) –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Centre &amp; ARCDA</w:t>
      </w:r>
      <w:r w:rsidRPr="004C5EC1">
        <w:rPr>
          <w:sz w:val="18"/>
        </w:rPr>
        <w:tab/>
        <w:t>20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HMAS Adelaide for Anzac celebrations &amp; Albany Federation Festival</w:t>
      </w:r>
      <w:r w:rsidRPr="004C5EC1">
        <w:rPr>
          <w:sz w:val="18"/>
        </w:rPr>
        <w:tab/>
        <w:t>20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Liberal Party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(WA Division) : Senate Pre-selection 2001</w:t>
      </w:r>
      <w:r w:rsidRPr="004C5EC1">
        <w:rPr>
          <w:b/>
          <w:bCs/>
          <w:sz w:val="18"/>
        </w:rPr>
        <w:tab/>
        <w:t>21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Airshow – Skywest Federation Festival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Airshow Program</w:t>
      </w:r>
      <w:r w:rsidRPr="004C5EC1">
        <w:rPr>
          <w:sz w:val="18"/>
        </w:rPr>
        <w:tab/>
        <w:t>22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Breakfast with the Premier &amp; Senior Ministers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Golf Club)</w:t>
      </w:r>
      <w:r w:rsidRPr="004C5EC1">
        <w:rPr>
          <w:sz w:val="18"/>
        </w:rPr>
        <w:tab/>
        <w:t>24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Regional Community Luncheon with Dr Gallop &amp; State Cabinet</w:t>
      </w:r>
      <w:r w:rsidRPr="004C5EC1">
        <w:rPr>
          <w:sz w:val="18"/>
        </w:rPr>
        <w:tab/>
        <w:t>24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Elizabeth Constable MLA – Acknowledge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2014-18</w:t>
      </w:r>
      <w:r w:rsidRPr="004C5EC1">
        <w:rPr>
          <w:color w:val="CC0000"/>
          <w:sz w:val="18"/>
        </w:rPr>
        <w:tab/>
        <w:t>24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Thanksgiving Service – Anglican Parish of Albany – Anzac &amp; the work of Rev. Arthur Earnest White</w:t>
      </w:r>
      <w:r w:rsidRPr="004C5EC1">
        <w:rPr>
          <w:sz w:val="18"/>
        </w:rPr>
        <w:tab/>
        <w:t>24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lastRenderedPageBreak/>
        <w:t xml:space="preserve">Anzac Dawn Service 2001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Centenary of Federation 2001 – ABCTV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Anzac Dawn Service – National Broadcast</w:t>
      </w:r>
      <w:r w:rsidRPr="004C5EC1">
        <w:rPr>
          <w:b/>
          <w:bCs/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Cocktail Party – Whaleworld Albany Whaling Station – Federation Festival Celebrations</w:t>
      </w:r>
      <w:r w:rsidRPr="004C5EC1">
        <w:rPr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Defence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The Australian Defence Force</w:t>
      </w:r>
      <w:r w:rsidRPr="004C5EC1">
        <w:rPr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Defence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The Royal Australian Navy</w:t>
      </w:r>
      <w:r w:rsidRPr="004C5EC1">
        <w:rPr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Defence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The Australian Army</w:t>
      </w:r>
      <w:r w:rsidRPr="004C5EC1">
        <w:rPr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Defence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The Royal Australian Air Force</w:t>
      </w:r>
      <w:r w:rsidRPr="004C5EC1">
        <w:rPr>
          <w:sz w:val="18"/>
        </w:rPr>
        <w:tab/>
        <w:t>25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52)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James Point Livestock PL</w:t>
          </w:r>
        </w:smartTag>
      </w:smartTag>
      <w:r w:rsidRPr="004C5EC1">
        <w:rPr>
          <w:sz w:val="18"/>
        </w:rPr>
        <w:t xml:space="preserve"> : Port Development, Kwinana</w:t>
      </w:r>
      <w:r w:rsidRPr="004C5EC1">
        <w:rPr>
          <w:sz w:val="18"/>
        </w:rPr>
        <w:tab/>
        <w:t>28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52)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James Point Livestock PL</w:t>
          </w:r>
        </w:smartTag>
      </w:smartTag>
      <w:r w:rsidRPr="004C5EC1">
        <w:rPr>
          <w:sz w:val="18"/>
        </w:rPr>
        <w:t xml:space="preserve"> : Livestock Holding Facility</w:t>
      </w:r>
      <w:r w:rsidRPr="004C5EC1">
        <w:rPr>
          <w:sz w:val="18"/>
        </w:rPr>
        <w:tab/>
        <w:t>28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PER – WA EPA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James Point Livestock PL</w:t>
          </w:r>
        </w:smartTag>
      </w:smartTag>
      <w:r w:rsidRPr="004C5EC1">
        <w:rPr>
          <w:sz w:val="18"/>
        </w:rPr>
        <w:t xml:space="preserve"> : Port Development,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Kwinana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, Cockburn Sound</w:t>
      </w:r>
      <w:r w:rsidRPr="004C5EC1">
        <w:rPr>
          <w:sz w:val="18"/>
        </w:rPr>
        <w:tab/>
        <w:t>30 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RAPI Western Planner Vol.17#5 – Stephenson Planning culture continued (Dick)</w:t>
      </w:r>
      <w:r w:rsidRPr="004C5EC1">
        <w:rPr>
          <w:sz w:val="18"/>
        </w:rPr>
        <w:tab/>
        <w:t>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News : CBD Community Issues</w:t>
      </w:r>
      <w:r w:rsidRPr="004C5EC1">
        <w:rPr>
          <w:sz w:val="18"/>
        </w:rPr>
        <w:tab/>
        <w:t>Apr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Survey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– Economic Survey 2001 (McBeath)</w:t>
      </w:r>
      <w:r w:rsidRPr="004C5EC1">
        <w:rPr>
          <w:sz w:val="18"/>
        </w:rPr>
        <w:tab/>
        <w:t>Apr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2001 – Gwen Sankey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: </w:t>
      </w:r>
      <w:smartTag w:uri="urn:schemas-microsoft-com:office:smarttags" w:element="City">
        <w:r w:rsidRPr="004C5EC1">
          <w:rPr>
            <w:sz w:val="18"/>
          </w:rPr>
          <w:t>Vancouver</w:t>
        </w:r>
      </w:smartTag>
      <w:r w:rsidRPr="004C5EC1">
        <w:rPr>
          <w:sz w:val="18"/>
        </w:rPr>
        <w:t xml:space="preserve"> Ward (Foreshore </w:t>
      </w:r>
      <w:smartTag w:uri="urn:schemas-microsoft-com:office:smarttags" w:element="place">
        <w:r w:rsidRPr="004C5EC1">
          <w:rPr>
            <w:sz w:val="18"/>
          </w:rPr>
          <w:t>Parkland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2001 – Dennis Wellington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Frederickstown Ward (Forward Thinking)</w:t>
      </w:r>
      <w:r w:rsidRPr="004C5EC1">
        <w:rPr>
          <w:sz w:val="18"/>
        </w:rPr>
        <w:tab/>
        <w:t>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2001 – Alistair Anderson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Frederickstown Ward (Team Environment)</w:t>
      </w:r>
      <w:r w:rsidRPr="004C5EC1">
        <w:rPr>
          <w:sz w:val="18"/>
        </w:rPr>
        <w:tab/>
        <w:t>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ACCC (Fels) &amp; WA Ministry Fair Trading (Prout) : Unconscionable trade conduct  </w:t>
      </w:r>
      <w:r w:rsidRPr="004C5EC1">
        <w:rPr>
          <w:sz w:val="18"/>
        </w:rPr>
        <w:tab/>
        <w:t>01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Open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Draft Local Planning Strategy (ERM Aust) – Our Place, Our Future</w:t>
      </w:r>
      <w:r w:rsidRPr="004C5EC1">
        <w:rPr>
          <w:sz w:val="18"/>
        </w:rPr>
        <w:tab/>
        <w:t>08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James Point Livestock PL</w:t>
          </w:r>
        </w:smartTag>
      </w:smartTag>
      <w:r w:rsidRPr="004C5EC1">
        <w:rPr>
          <w:sz w:val="18"/>
        </w:rPr>
        <w:t xml:space="preserve"> – Request copy Port Development PER, CD-Rom &amp; Summary</w:t>
      </w:r>
      <w:r w:rsidRPr="004C5EC1">
        <w:rPr>
          <w:sz w:val="18"/>
        </w:rPr>
        <w:tab/>
        <w:t>09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SA ERDC (Venning MP) : Inquiry into urban development (DAPM)  </w:t>
      </w:r>
      <w:r w:rsidRPr="004C5EC1">
        <w:rPr>
          <w:sz w:val="18"/>
        </w:rPr>
        <w:tab/>
        <w:t>10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RUSI Aust (Pelczar) – Blamey Oration 2001 : Lt.Gen. Peter Cosgrove AC</w:t>
      </w:r>
      <w:r w:rsidRPr="004C5EC1">
        <w:rPr>
          <w:sz w:val="18"/>
        </w:rPr>
        <w:tab/>
        <w:t>15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Icy blast hails winter (that Middleton Beach Photograph)  </w:t>
      </w:r>
      <w:r w:rsidRPr="004C5EC1">
        <w:rPr>
          <w:sz w:val="18"/>
        </w:rPr>
        <w:tab/>
        <w:t>15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City plan for future released  (LPS, ERM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Advertiser (Gill) : Response to City plan for future released (Smithson, SP)</w:t>
      </w:r>
      <w:r w:rsidRPr="004C5EC1">
        <w:rPr>
          <w:sz w:val="18"/>
        </w:rPr>
        <w:tab/>
        <w:t>15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City Heart (Forgione) : Middleton Loop precinct development opportunities</w:t>
      </w:r>
      <w:r w:rsidRPr="004C5EC1">
        <w:rPr>
          <w:sz w:val="18"/>
        </w:rPr>
        <w:tab/>
        <w:t>15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ACoCI BAH – Harley Hedderwick &amp; Webber – Canvas Rainbow 2000</w:t>
      </w:r>
      <w:r w:rsidRPr="004C5EC1">
        <w:rPr>
          <w:sz w:val="18"/>
        </w:rPr>
        <w:tab/>
        <w:t>15 May 2001</w:t>
      </w:r>
    </w:p>
    <w:p w:rsidR="00617AED" w:rsidRPr="004C5EC1" w:rsidRDefault="00617AED" w:rsidP="00617AE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 xml:space="preserve">Apology – Aboriginal Reconciliation – </w:t>
      </w:r>
      <w:hyperlink r:id="rId53" w:history="1">
        <w:r w:rsidRPr="004C5EC1">
          <w:rPr>
            <w:rStyle w:val="Hyperlink"/>
            <w:b/>
            <w:color w:val="FF0000"/>
            <w:sz w:val="18"/>
            <w:highlight w:val="yellow"/>
          </w:rPr>
          <w:t>National Council of Churches in Australia</w:t>
        </w:r>
      </w:hyperlink>
      <w:r w:rsidRPr="004C5EC1">
        <w:rPr>
          <w:b/>
          <w:color w:val="FF0000"/>
          <w:sz w:val="18"/>
          <w:highlight w:val="yellow"/>
        </w:rPr>
        <w:tab/>
        <w:t>21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Patterson Ord Minnett – Prospects for the Australian Share Market 2001</w:t>
      </w:r>
      <w:r w:rsidRPr="004C5EC1">
        <w:rPr>
          <w:sz w:val="18"/>
        </w:rPr>
        <w:tab/>
        <w:t>24 May 2001</w:t>
      </w:r>
    </w:p>
    <w:p w:rsidR="00617AED" w:rsidRPr="004C5EC1" w:rsidRDefault="00617AED" w:rsidP="00617AE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00"/>
          <w:sz w:val="18"/>
          <w:highlight w:val="yellow"/>
        </w:rPr>
      </w:pPr>
      <w:r w:rsidRPr="004C5EC1">
        <w:rPr>
          <w:b/>
          <w:color w:val="FF0000"/>
          <w:sz w:val="18"/>
          <w:highlight w:val="yellow"/>
        </w:rPr>
        <w:t>Process – Aboriginal Reconciliation (NCCA) – Bringing Them Home (Journey of Healing)</w:t>
      </w:r>
      <w:r w:rsidRPr="004C5EC1">
        <w:rPr>
          <w:b/>
          <w:color w:val="FF0000"/>
          <w:sz w:val="18"/>
          <w:highlight w:val="yellow"/>
        </w:rPr>
        <w:tab/>
        <w:t>26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Commerce &amp; Trade (Amaranti) – WA Industry &amp; Export Awards</w:t>
      </w:r>
      <w:r w:rsidRPr="004C5EC1">
        <w:rPr>
          <w:color w:val="CC0000"/>
          <w:sz w:val="18"/>
        </w:rPr>
        <w:tab/>
        <w:t>30 May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LGPA (WA) : City of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Preferred Foreshore Concept Plans (Hipkins,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31 May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New CEO, Buy Local, and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Differential Rate</w:t>
      </w:r>
      <w:r w:rsidRPr="004C5EC1">
        <w:rPr>
          <w:sz w:val="18"/>
        </w:rPr>
        <w:tab/>
        <w:t>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Open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 Draft Greenways Plan</w:t>
          </w:r>
        </w:smartTag>
      </w:smartTag>
      <w:r w:rsidRPr="004C5EC1">
        <w:rPr>
          <w:sz w:val="18"/>
        </w:rPr>
        <w:t xml:space="preserve"> (Price) – Ribbons along roads, creeks &amp; parks</w:t>
      </w:r>
      <w:r w:rsidRPr="004C5EC1">
        <w:rPr>
          <w:sz w:val="18"/>
        </w:rPr>
        <w:tab/>
        <w:t>06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RUSI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2001 Blamey Oration – Leeuwin Barracks (Lt.Gen Peter Cosgrove AC)</w:t>
      </w:r>
      <w:r w:rsidRPr="004C5EC1">
        <w:rPr>
          <w:sz w:val="18"/>
        </w:rPr>
        <w:tab/>
        <w:t>06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Pindan Property Group (Wilks) – The One Bunbury Project</w:t>
      </w:r>
      <w:r w:rsidRPr="004C5EC1">
        <w:rPr>
          <w:sz w:val="18"/>
        </w:rPr>
        <w:tab/>
        <w:t>07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Commerce &amp; Trade (Murray) – World Bank Business Contracts</w:t>
      </w:r>
      <w:r w:rsidRPr="004C5EC1">
        <w:rPr>
          <w:color w:val="CC0000"/>
          <w:sz w:val="18"/>
        </w:rPr>
        <w:tab/>
        <w:t>08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New chamber chief looks ahead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(Hummerston)</w:t>
      </w:r>
      <w:r w:rsidRPr="004C5EC1">
        <w:rPr>
          <w:sz w:val="18"/>
        </w:rPr>
        <w:tab/>
        <w:t>07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9) – Report to community : Partner </w:t>
      </w:r>
      <w:r w:rsidRPr="004C5EC1">
        <w:rPr>
          <w:i/>
          <w:iCs/>
          <w:sz w:val="18"/>
        </w:rPr>
        <w:t>SHIP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Enterprise</w:t>
          </w:r>
        </w:smartTag>
      </w:smartTag>
      <w:r w:rsidRPr="004C5EC1">
        <w:rPr>
          <w:sz w:val="18"/>
        </w:rPr>
        <w:t xml:space="preserve"> (Brown)</w:t>
      </w:r>
      <w:r w:rsidRPr="004C5EC1">
        <w:rPr>
          <w:sz w:val="18"/>
        </w:rPr>
        <w:tab/>
        <w:t>07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Close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Draft Local Planning Strategy (ERM Aust) – Our Place, Our Future</w:t>
      </w:r>
      <w:r w:rsidRPr="004C5EC1">
        <w:rPr>
          <w:sz w:val="18"/>
        </w:rPr>
        <w:tab/>
        <w:t>26 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News : Where to from NOW ?</w:t>
      </w:r>
      <w:r w:rsidRPr="004C5EC1">
        <w:rPr>
          <w:sz w:val="18"/>
        </w:rPr>
        <w:tab/>
        <w:t>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City Heart News : The more things change – the more they stay the same !</w:t>
      </w:r>
      <w:r w:rsidRPr="004C5EC1">
        <w:rPr>
          <w:sz w:val="18"/>
        </w:rPr>
        <w:tab/>
        <w:t>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Phillip Ruddock MHR (Immigration) : Don’t give a job to an illegal worker !</w:t>
      </w:r>
      <w:r w:rsidRPr="004C5EC1">
        <w:rPr>
          <w:color w:val="CC0000"/>
          <w:sz w:val="18"/>
        </w:rPr>
        <w:tab/>
        <w:t>Jun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Commw’th Dept Immigration : Don’t give a job to an illegal worker !</w:t>
      </w:r>
      <w:r w:rsidRPr="004C5EC1">
        <w:rPr>
          <w:sz w:val="18"/>
        </w:rPr>
        <w:tab/>
        <w:t>Jun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Spinning Mills &amp; Beyond</w:t>
      </w:r>
      <w:r w:rsidRPr="004C5EC1">
        <w:rPr>
          <w:sz w:val="18"/>
        </w:rPr>
        <w:tab/>
        <w:t>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the Commercial Centre : a step ahead (BEC relocates)</w:t>
      </w:r>
      <w:r w:rsidRPr="004C5EC1">
        <w:rPr>
          <w:sz w:val="18"/>
        </w:rPr>
        <w:tab/>
        <w:t>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Centre for Rural &amp; Regional Innovation – Women in Business</w:t>
      </w:r>
      <w:r w:rsidRPr="004C5EC1">
        <w:rPr>
          <w:sz w:val="18"/>
        </w:rPr>
        <w:tab/>
        <w:t>16-20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Close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 Draft Greenways Plan</w:t>
          </w:r>
        </w:smartTag>
      </w:smartTag>
      <w:r w:rsidRPr="004C5EC1">
        <w:rPr>
          <w:sz w:val="18"/>
        </w:rPr>
        <w:t xml:space="preserve"> (Price) – Ribbons along roads, creeks &amp; parks</w:t>
      </w:r>
      <w:r w:rsidRPr="004C5EC1">
        <w:rPr>
          <w:sz w:val="18"/>
        </w:rPr>
        <w:tab/>
        <w:t>18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GSACC (van der Waag) – Final Report on Partner </w:t>
      </w:r>
      <w:r w:rsidRPr="004C5EC1">
        <w:rPr>
          <w:i/>
          <w:iCs/>
          <w:sz w:val="18"/>
        </w:rPr>
        <w:t>SHIP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Enterprise</w:t>
          </w:r>
        </w:smartTag>
      </w:smartTag>
      <w:r w:rsidRPr="004C5EC1">
        <w:rPr>
          <w:sz w:val="18"/>
        </w:rPr>
        <w:t xml:space="preserve"> : Going Boldly</w:t>
      </w:r>
      <w:r w:rsidRPr="004C5EC1">
        <w:rPr>
          <w:sz w:val="18"/>
        </w:rPr>
        <w:tab/>
        <w:t>19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WA Dept Transport (Marine) : Project Manager for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Boat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Harbour</w:t>
        </w:r>
      </w:smartTag>
      <w:r w:rsidRPr="004C5EC1">
        <w:rPr>
          <w:sz w:val="18"/>
        </w:rPr>
        <w:t xml:space="preserve">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Marina</w:t>
          </w:r>
        </w:smartTag>
      </w:smartTag>
      <w:r w:rsidRPr="004C5EC1">
        <w:rPr>
          <w:sz w:val="18"/>
        </w:rPr>
        <w:tab/>
        <w:t>23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Dept Housing &amp; Works and ACoCI – Great Southern buy local forum</w:t>
      </w:r>
      <w:r w:rsidRPr="004C5EC1">
        <w:rPr>
          <w:sz w:val="18"/>
        </w:rPr>
        <w:tab/>
        <w:t>27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SCRIPT (Simpson) – General Meeting : Jerramungup Sports Pavillion</w:t>
      </w:r>
      <w:r w:rsidRPr="004C5EC1">
        <w:rPr>
          <w:sz w:val="18"/>
        </w:rPr>
        <w:tab/>
        <w:t>27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Last Anzacs – Percy Goring (106,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Cs/>
              <w:sz w:val="18"/>
            </w:rPr>
            <w:t>UK</w:t>
          </w:r>
        </w:smartTag>
      </w:smartTag>
      <w:r w:rsidRPr="004C5EC1">
        <w:rPr>
          <w:bCs/>
          <w:sz w:val="18"/>
        </w:rPr>
        <w:t>) : Royal Engineers 54</w:t>
      </w:r>
      <w:r w:rsidRPr="004C5EC1">
        <w:rPr>
          <w:bCs/>
          <w:sz w:val="18"/>
          <w:vertAlign w:val="superscript"/>
        </w:rPr>
        <w:t>th</w:t>
      </w:r>
      <w:r w:rsidRPr="004C5EC1">
        <w:rPr>
          <w:bCs/>
          <w:sz w:val="18"/>
        </w:rPr>
        <w:t xml:space="preserve"> East Anglian Division</w:t>
      </w:r>
      <w:r w:rsidRPr="004C5EC1">
        <w:rPr>
          <w:bCs/>
          <w:sz w:val="18"/>
        </w:rPr>
        <w:tab/>
        <w:t>27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Great Southern Tourism Assoc. – Regional &amp; Rural Tourism : Strength thru diversity</w:t>
      </w:r>
      <w:r w:rsidRPr="004C5EC1">
        <w:rPr>
          <w:sz w:val="18"/>
        </w:rPr>
        <w:tab/>
        <w:t>30-31 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Advert – The Australian – Noosa Council (Qld) – Choosing Futures : Community Sector Plans</w:t>
      </w:r>
      <w:r w:rsidRPr="004C5EC1">
        <w:rPr>
          <w:sz w:val="18"/>
        </w:rPr>
        <w:tab/>
        <w:t>Jul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Project Brief – Noosa Council (Qld) – Choosing Futures : Community Sector Plans</w:t>
      </w:r>
      <w:r w:rsidRPr="004C5EC1">
        <w:rPr>
          <w:sz w:val="18"/>
        </w:rPr>
        <w:tab/>
        <w:t>Jul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(Pemberton) – Down Road : the road to the future</w:t>
      </w:r>
      <w:r w:rsidRPr="004C5EC1">
        <w:rPr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Housing Industry Assoc. (Morris) : National Conference &amp; Green Smart Awards</w:t>
      </w:r>
      <w:r w:rsidRPr="004C5EC1">
        <w:rPr>
          <w:sz w:val="18"/>
        </w:rPr>
        <w:tab/>
        <w:t>01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Cheryl Edwardes (Planning) : Labor planning appeals legislation will cost</w:t>
      </w:r>
      <w:r w:rsidRPr="004C5EC1">
        <w:rPr>
          <w:sz w:val="18"/>
        </w:rPr>
        <w:tab/>
        <w:t>08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Geoff Gallop (Premier) : Business leaders support Premier’s investment tour</w:t>
      </w:r>
      <w:r w:rsidRPr="004C5EC1">
        <w:rPr>
          <w:sz w:val="18"/>
        </w:rPr>
        <w:tab/>
        <w:t>09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ABC Television (Brownlee) – Australia Talks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: Nomination to participate</w:t>
      </w:r>
      <w:r w:rsidRPr="004C5EC1">
        <w:rPr>
          <w:sz w:val="18"/>
        </w:rPr>
        <w:tab/>
        <w:t>09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RAPI National Office – SA ERD Submission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National Conference 2001</w:t>
      </w:r>
      <w:r w:rsidRPr="004C5EC1">
        <w:rPr>
          <w:sz w:val="18"/>
        </w:rPr>
        <w:tab/>
        <w:t>15 Aug 2001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20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Pamphlet – Attorney-General’s Department – Copyright Law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: A Short Guide</w:t>
      </w:r>
      <w:r w:rsidRPr="004C5EC1">
        <w:rPr>
          <w:b/>
          <w:bCs/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Centre for International Strategic Analysis (Cordner) – What’s next ?</w:t>
      </w:r>
      <w:r w:rsidRPr="004C5EC1">
        <w:rPr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CISA – A view from the top : Lieutenant General John Sanderson AC</w:t>
      </w:r>
      <w:r w:rsidRPr="004C5EC1">
        <w:rPr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Business Centre (Siegel) – Launch of Noongar Art Company (Maria Penny)</w:t>
      </w:r>
      <w:r w:rsidRPr="004C5EC1">
        <w:rPr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(Vol.1#1) – Focus : on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Ministry for Planning Newsletter : Colour from culture rather than maps (Future Perth)</w:t>
      </w:r>
      <w:r w:rsidRPr="004C5EC1">
        <w:rPr>
          <w:sz w:val="18"/>
        </w:rPr>
        <w:tab/>
        <w:t>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City Heart (Waterman) : Plea for membership &amp; funding for survival</w:t>
      </w:r>
      <w:r w:rsidRPr="004C5EC1">
        <w:rPr>
          <w:color w:val="CC0000"/>
          <w:sz w:val="18"/>
        </w:rPr>
        <w:tab/>
        <w:t>15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State Parliament MLAs &amp; MLCs (93)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Leader of the Opposition Hon. Colin Barnett MLA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Qld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Parliament MLAs (99)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VIC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Parliament MLAs &amp; MLCs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WA DOLA : Bird’s eye view of WA’s country towns (PanAIRama CD Series)</w:t>
      </w:r>
      <w:r w:rsidRPr="004C5EC1">
        <w:rPr>
          <w:sz w:val="18"/>
        </w:rPr>
        <w:tab/>
        <w:t>20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ABC Television (Negus) – Australia Talks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: Nomination to participate</w:t>
      </w:r>
      <w:r w:rsidRPr="004C5EC1">
        <w:rPr>
          <w:sz w:val="18"/>
        </w:rPr>
        <w:tab/>
        <w:t>20 Aug 2001</w:t>
      </w:r>
    </w:p>
    <w:p w:rsidR="00AB4D60" w:rsidRPr="00304025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cyan"/>
        </w:rPr>
      </w:pPr>
      <w:smartTag w:uri="urn:schemas-microsoft-com:office:smarttags" w:element="place">
        <w:smartTag w:uri="urn:schemas-microsoft-com:office:smarttags" w:element="PlaceName">
          <w:r w:rsidRPr="00304025">
            <w:rPr>
              <w:sz w:val="18"/>
              <w:highlight w:val="cyan"/>
            </w:rPr>
            <w:t>Report–</w:t>
          </w:r>
        </w:smartTag>
        <w:r w:rsidRPr="00304025">
          <w:rPr>
            <w:sz w:val="18"/>
            <w:highlight w:val="cyan"/>
          </w:rPr>
          <w:t xml:space="preserve"> </w:t>
        </w:r>
        <w:smartTag w:uri="urn:schemas-microsoft-com:office:smarttags" w:element="PlaceName">
          <w:r w:rsidRPr="00304025">
            <w:rPr>
              <w:sz w:val="18"/>
              <w:highlight w:val="cyan"/>
            </w:rPr>
            <w:t>Albany</w:t>
          </w:r>
        </w:smartTag>
        <w:r w:rsidRPr="00304025">
          <w:rPr>
            <w:sz w:val="18"/>
            <w:highlight w:val="cyan"/>
          </w:rPr>
          <w:t xml:space="preserve"> </w:t>
        </w:r>
        <w:smartTag w:uri="urn:schemas-microsoft-com:office:smarttags" w:element="PlaceType">
          <w:r w:rsidRPr="00304025">
            <w:rPr>
              <w:sz w:val="18"/>
              <w:highlight w:val="cyan"/>
            </w:rPr>
            <w:t>Port</w:t>
          </w:r>
        </w:smartTag>
      </w:smartTag>
      <w:r w:rsidRPr="00304025">
        <w:rPr>
          <w:sz w:val="18"/>
          <w:highlight w:val="cyan"/>
        </w:rPr>
        <w:t xml:space="preserve"> Authority (Enright) – Annual Report 2000-2001 : Centenary of Federation Issue</w:t>
      </w:r>
      <w:r w:rsidRPr="00304025">
        <w:rPr>
          <w:sz w:val="18"/>
          <w:highlight w:val="cyan"/>
        </w:rPr>
        <w:tab/>
        <w:t>20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ABC Television (Negus) – Australia Talks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Bridgetown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>) : Nomination accepted</w:t>
      </w:r>
      <w:r w:rsidRPr="004C5EC1">
        <w:rPr>
          <w:color w:val="CC0000"/>
          <w:sz w:val="18"/>
        </w:rPr>
        <w:tab/>
        <w:t>22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ABC Television (Brownlee)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Talks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: Rainbow 2000</w:t>
      </w:r>
      <w:r w:rsidRPr="004C5EC1">
        <w:rPr>
          <w:sz w:val="18"/>
        </w:rPr>
        <w:tab/>
        <w:t>23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(Emery) – WA Planning Appeals System Reform</w:t>
      </w:r>
      <w:r w:rsidRPr="004C5EC1">
        <w:rPr>
          <w:sz w:val="18"/>
        </w:rPr>
        <w:tab/>
        <w:t>23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(Emery) – WA Planning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Appeals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Reform &amp; Vic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Reform</w:t>
      </w:r>
      <w:r w:rsidRPr="004C5EC1">
        <w:rPr>
          <w:sz w:val="18"/>
        </w:rPr>
        <w:tab/>
        <w:t>23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Victorian Port Reform (Russell) : </w:t>
      </w:r>
      <w:hyperlink r:id="rId54" w:history="1">
        <w:r w:rsidRPr="004C5EC1">
          <w:rPr>
            <w:rStyle w:val="Hyperlink"/>
            <w:sz w:val="18"/>
          </w:rPr>
          <w:t>www.doi.vic.gov.au/portsmarine</w:t>
        </w:r>
      </w:hyperlink>
      <w:r w:rsidRPr="004C5EC1">
        <w:rPr>
          <w:color w:val="CC0000"/>
          <w:sz w:val="18"/>
        </w:rPr>
        <w:tab/>
        <w:t>24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 Paper 1 – Victorian Port Reform (Russell) : Institutional arrangements</w:t>
      </w:r>
      <w:r w:rsidRPr="004C5EC1">
        <w:rPr>
          <w:sz w:val="18"/>
        </w:rPr>
        <w:tab/>
        <w:t>24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2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Victorian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Reform (Russell) : Role &amp; Function of Port Corporations</w:t>
      </w:r>
      <w:r w:rsidRPr="004C5EC1">
        <w:rPr>
          <w:sz w:val="18"/>
        </w:rPr>
        <w:tab/>
        <w:t>24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3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Victorian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Reform (Russell) : Reporting &amp; Accountability Framework</w:t>
      </w:r>
      <w:r w:rsidRPr="004C5EC1">
        <w:rPr>
          <w:sz w:val="18"/>
        </w:rPr>
        <w:tab/>
        <w:t>24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4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Victorian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Reform (Russell) : Port Safety</w:t>
      </w:r>
      <w:r w:rsidRPr="004C5EC1">
        <w:rPr>
          <w:sz w:val="18"/>
        </w:rPr>
        <w:tab/>
        <w:t>24 Aug 2001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Discussion Paper 5 – Victorian Port Reform (Russell) : Port Environmental Management</w:t>
      </w:r>
      <w:r w:rsidRPr="007D1DC9">
        <w:rPr>
          <w:sz w:val="18"/>
          <w:lang w:val="fr-FR"/>
        </w:rPr>
        <w:tab/>
        <w:t>24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6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Victorian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Reform (Russell) : Industry &amp; Community Relationships</w:t>
      </w:r>
      <w:r w:rsidRPr="004C5EC1">
        <w:rPr>
          <w:sz w:val="18"/>
        </w:rPr>
        <w:tab/>
        <w:t>24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SA State Parliament MLAs &amp; MLCs (69)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Frederickstown Progress Association – Inaugural General Meeting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 Hall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Speech – Frederickstown Progress Association AGM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&amp; Anzac 2014</w:t>
      </w:r>
      <w:r w:rsidRPr="004C5EC1">
        <w:rPr>
          <w:sz w:val="18"/>
        </w:rPr>
        <w:tab/>
        <w:t>28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ACT Parliamentary Members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TAS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Parliament MLAs &amp; MLCs (38)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 John Anderson (Regional) : Quiet revolution in rural and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29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7) – Development a life certainty (Kemp,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30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7) – Letter evokes amazement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30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ABC Television (Negus) – Australia Talks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: Question 1 to panel</w:t>
      </w:r>
      <w:r w:rsidRPr="004C5EC1">
        <w:rPr>
          <w:sz w:val="18"/>
        </w:rPr>
        <w:tab/>
        <w:t>30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ABC Television (Negus) – Australia Talks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: Question 2 to panel</w:t>
      </w:r>
      <w:r w:rsidRPr="004C5EC1">
        <w:rPr>
          <w:sz w:val="18"/>
        </w:rPr>
        <w:tab/>
        <w:t>30 Aug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Tas Dept PAC (Hirst) – Acknowledge SA ERDC Submission &amp; Rainbow 2000</w:t>
      </w:r>
      <w:r w:rsidRPr="004C5EC1">
        <w:rPr>
          <w:color w:val="CC0000"/>
          <w:sz w:val="18"/>
        </w:rPr>
        <w:tab/>
        <w:t>30 Aug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Clive Brown (State Dev.) : Key initiatives to stimulate development</w:t>
      </w:r>
      <w:r w:rsidRPr="004C5EC1">
        <w:rPr>
          <w:sz w:val="18"/>
        </w:rPr>
        <w:tab/>
        <w:t>04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Quest Corp (Barton) – Outstanding new investment opportunity : Koombana Cove</w:t>
      </w:r>
      <w:r w:rsidRPr="004C5EC1">
        <w:rPr>
          <w:color w:val="CC0000"/>
          <w:sz w:val="18"/>
        </w:rPr>
        <w:tab/>
        <w:t>04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The Aboriginal Independent Newspaper (Boase) : Temporary cease production</w:t>
      </w:r>
      <w:r w:rsidRPr="004C5EC1">
        <w:rPr>
          <w:color w:val="CC0000"/>
          <w:sz w:val="18"/>
        </w:rPr>
        <w:tab/>
        <w:t>04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(Gill) – Reply to Kemp 30 Aug 2001</w:t>
      </w:r>
      <w:r w:rsidRPr="004C5EC1">
        <w:rPr>
          <w:b/>
          <w:bCs/>
          <w:sz w:val="18"/>
        </w:rPr>
        <w:tab/>
        <w:t>06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Lobbying for Regions (Townsville, Qld) – Strategies and steps</w:t>
      </w:r>
      <w:r w:rsidRPr="004C5EC1">
        <w:rPr>
          <w:sz w:val="18"/>
        </w:rPr>
        <w:tab/>
        <w:t>07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Sustainability &amp; Planning (Prof. Peter Newman) – Director, Premier’s Sustainability Unit</w:t>
      </w:r>
      <w:r w:rsidRPr="004C5EC1">
        <w:rPr>
          <w:sz w:val="18"/>
        </w:rPr>
        <w:tab/>
        <w:t>10 Sep 2001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56540">
        <w:rPr>
          <w:b/>
          <w:sz w:val="18"/>
        </w:rPr>
        <w:t>Conference – 5</w:t>
      </w:r>
      <w:r w:rsidRPr="00B56540">
        <w:rPr>
          <w:b/>
          <w:sz w:val="18"/>
          <w:vertAlign w:val="superscript"/>
        </w:rPr>
        <w:t>th</w:t>
      </w:r>
      <w:r w:rsidRPr="00B56540">
        <w:rPr>
          <w:b/>
          <w:sz w:val="18"/>
        </w:rPr>
        <w:t xml:space="preserve"> National SEGRA 2001 (Thuringowa, Qld) – Regions driving decision-making</w:t>
      </w:r>
      <w:r w:rsidRPr="00B56540">
        <w:rPr>
          <w:b/>
          <w:sz w:val="18"/>
        </w:rPr>
        <w:tab/>
        <w:t>10-12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20"/>
          <w:highlight w:val="yellow"/>
        </w:rPr>
      </w:pPr>
      <w:r w:rsidRPr="004C5EC1">
        <w:rPr>
          <w:b/>
          <w:bCs/>
          <w:color w:val="FF3300"/>
          <w:sz w:val="20"/>
          <w:highlight w:val="yellow"/>
        </w:rPr>
        <w:lastRenderedPageBreak/>
        <w:t xml:space="preserve">Event – </w:t>
      </w:r>
      <w:smartTag w:uri="urn:schemas-microsoft-com:office:smarttags" w:element="City">
        <w:r w:rsidRPr="004C5EC1">
          <w:rPr>
            <w:b/>
            <w:bCs/>
            <w:color w:val="FF3300"/>
            <w:sz w:val="20"/>
            <w:highlight w:val="yellow"/>
          </w:rPr>
          <w:t>New York Twin Towers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, </w:t>
      </w:r>
      <w:smartTag w:uri="urn:schemas-microsoft-com:office:smarttags" w:element="State">
        <w:r w:rsidRPr="004C5EC1">
          <w:rPr>
            <w:b/>
            <w:bCs/>
            <w:color w:val="FF3300"/>
            <w:sz w:val="20"/>
            <w:highlight w:val="yellow"/>
          </w:rPr>
          <w:t>NY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 (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b/>
              <w:bCs/>
              <w:color w:val="FF3300"/>
              <w:sz w:val="20"/>
              <w:highlight w:val="yellow"/>
            </w:rPr>
            <w:t>USA</w:t>
          </w:r>
        </w:smartTag>
      </w:smartTag>
      <w:r w:rsidRPr="004C5EC1">
        <w:rPr>
          <w:b/>
          <w:bCs/>
          <w:color w:val="FF3300"/>
          <w:sz w:val="20"/>
          <w:highlight w:val="yellow"/>
        </w:rPr>
        <w:t xml:space="preserve">) – Terrorists Hi-jack Planes </w:t>
      </w:r>
      <w:r w:rsidRPr="004C5EC1">
        <w:rPr>
          <w:b/>
          <w:bCs/>
          <w:color w:val="FF3300"/>
          <w:sz w:val="20"/>
          <w:highlight w:val="yellow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Sen. Ian Macdonald (Regional)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Ferguson</w:t>
          </w:r>
        </w:smartTag>
      </w:smartTag>
      <w:r w:rsidRPr="004C5EC1">
        <w:rPr>
          <w:sz w:val="18"/>
        </w:rPr>
        <w:t xml:space="preserve"> : Labor’s lack of regional policy</w:t>
      </w:r>
      <w:r w:rsidRPr="004C5EC1">
        <w:rPr>
          <w:sz w:val="18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Martin Ferguson MHR (Shadow Regional) – Make government a better partner</w:t>
      </w:r>
      <w:r w:rsidRPr="004C5EC1">
        <w:rPr>
          <w:sz w:val="18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QLD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Parliamentary Members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Commonwealth Parliament MHRs &amp; Senators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Defence (Army Navy Air Force)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Ambassadors &amp; High Commissioners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(Berkelaar)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Dive Wreck Tourism Breakfast</w:t>
      </w:r>
      <w:r w:rsidRPr="004C5EC1">
        <w:rPr>
          <w:sz w:val="18"/>
        </w:rPr>
        <w:tab/>
        <w:t>12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6) – Expanded port faces threat (Smithson, SP)</w:t>
      </w:r>
      <w:r w:rsidRPr="004C5EC1">
        <w:rPr>
          <w:b/>
          <w:bCs/>
          <w:sz w:val="18"/>
        </w:rPr>
        <w:tab/>
        <w:t>13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GSDC &amp; ACoCI – WA State Budget 2001-02 : The Hon. Allan Carpenter MLA</w:t>
      </w:r>
      <w:r w:rsidRPr="004C5EC1">
        <w:rPr>
          <w:sz w:val="18"/>
        </w:rPr>
        <w:tab/>
        <w:t>14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NSW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Parliament MLAs &amp; MLCs (134) – RAPI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Cheryl Edwardes MLA – Acknowledge Rainbow 2000 &amp; SA ERDC Inquiry</w:t>
      </w:r>
      <w:r w:rsidRPr="004C5EC1">
        <w:rPr>
          <w:color w:val="CC0000"/>
          <w:sz w:val="18"/>
        </w:rPr>
        <w:tab/>
        <w:t>17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Rainbow 2000</w:t>
      </w:r>
      <w:r w:rsidRPr="004C5EC1">
        <w:rPr>
          <w:sz w:val="18"/>
          <w:vertAlign w:val="superscript"/>
        </w:rPr>
        <w:t>©</w:t>
      </w:r>
      <w:r w:rsidRPr="004C5EC1">
        <w:rPr>
          <w:sz w:val="18"/>
        </w:rPr>
        <w:t xml:space="preserve"> Political Paper</w:t>
      </w:r>
      <w:r w:rsidRPr="004C5EC1">
        <w:rPr>
          <w:sz w:val="18"/>
        </w:rPr>
        <w:tab/>
        <w:t>19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UDIA : Hon. Judy Edwards (Environment) – The State Government’s Sustainability Agenda</w:t>
      </w:r>
      <w:r w:rsidRPr="004C5EC1">
        <w:rPr>
          <w:sz w:val="18"/>
        </w:rPr>
        <w:tab/>
        <w:t>20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Alannah MacTiernan (Planning) – More local input proposed for town planning</w:t>
      </w:r>
      <w:r w:rsidRPr="004C5EC1">
        <w:rPr>
          <w:sz w:val="18"/>
        </w:rPr>
        <w:tab/>
        <w:t>25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The Australian (Rothwell) – Utopian or Dystopian thoughts : Urbanistic Issues</w:t>
      </w:r>
      <w:r w:rsidRPr="004C5EC1">
        <w:rPr>
          <w:color w:val="CC0000"/>
          <w:sz w:val="18"/>
        </w:rPr>
        <w:tab/>
        <w:t>27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Clive Brown (State Dev.) – Input required on Government approvals process review</w:t>
      </w:r>
      <w:r w:rsidRPr="004C5EC1">
        <w:rPr>
          <w:sz w:val="18"/>
        </w:rPr>
        <w:tab/>
        <w:t>28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The Australian (Rothwell) – Rainbow 2000 &amp; the State &amp; National Planning Conferences</w:t>
      </w:r>
      <w:r w:rsidRPr="004C5EC1">
        <w:rPr>
          <w:sz w:val="18"/>
        </w:rPr>
        <w:tab/>
        <w:t>28 Sep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(Vol.1#2) – Focus : on the path to progress</w:t>
      </w:r>
      <w:r w:rsidRPr="004C5EC1">
        <w:rPr>
          <w:sz w:val="18"/>
        </w:rPr>
        <w:tab/>
        <w:t>Sep 2001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Project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Ravensthorpe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Development Manager – BHP Billiton Ravensthorpe Nickel Project</w:t>
      </w:r>
      <w:r w:rsidRPr="004C5EC1">
        <w:rPr>
          <w:sz w:val="18"/>
        </w:rPr>
        <w:tab/>
        <w:t>01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Albany Advertiser (MacFarlane) – Research for article on the Future of Albany</w:t>
      </w:r>
      <w:r w:rsidRPr="004C5EC1">
        <w:rPr>
          <w:color w:val="CC0000"/>
          <w:sz w:val="18"/>
        </w:rPr>
        <w:tab/>
        <w:t>01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Andrew Refshauge MLA (Planning, NSW) – Acknowledge Rainbow 2000 Strategy</w:t>
      </w:r>
      <w:r w:rsidRPr="004C5EC1">
        <w:rPr>
          <w:color w:val="CC0000"/>
          <w:sz w:val="18"/>
        </w:rPr>
        <w:tab/>
        <w:t>04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John Brogden MLA (Shadow Planning, NSW) – Acknowledge Rainbow 2000</w:t>
      </w:r>
      <w:r w:rsidRPr="004C5EC1">
        <w:rPr>
          <w:color w:val="CC0000"/>
          <w:sz w:val="18"/>
        </w:rPr>
        <w:tab/>
        <w:t>04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Eddie Obeid MLC (Resources, NSW) – Acknowledge Rainbow 2000 Strategy</w:t>
      </w:r>
      <w:r w:rsidRPr="004C5EC1">
        <w:rPr>
          <w:color w:val="CC0000"/>
          <w:sz w:val="18"/>
        </w:rPr>
        <w:tab/>
        <w:t>04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Planning Commission (Wood) – R-Codes Review 2001 (Extend Exhibition)</w:t>
      </w:r>
      <w:r w:rsidRPr="004C5EC1">
        <w:rPr>
          <w:color w:val="CC0000"/>
          <w:sz w:val="18"/>
        </w:rPr>
        <w:tab/>
        <w:t>04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Albany Advertiser (MacFarlane) – Response to issues on the Future of Albany</w:t>
      </w:r>
      <w:r w:rsidRPr="004C5EC1">
        <w:rPr>
          <w:sz w:val="18"/>
        </w:rPr>
        <w:tab/>
        <w:t>06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Aust. Regional Investment Plan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(Vendy, Ballarat) – Investment push</w:t>
      </w:r>
      <w:r w:rsidRPr="004C5EC1">
        <w:rPr>
          <w:sz w:val="18"/>
        </w:rPr>
        <w:tab/>
        <w:t>08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Frederickstown PA (Claughton) – WA State Budget &amp; Health Services Forum</w:t>
      </w:r>
      <w:r w:rsidRPr="004C5EC1">
        <w:rPr>
          <w:color w:val="CC0000"/>
          <w:sz w:val="18"/>
        </w:rPr>
        <w:tab/>
        <w:t>11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Weiner Abrams &amp; Company (Jon Abrams) – Rainbow 2000 Strategy</w:t>
      </w:r>
      <w:r w:rsidRPr="004C5EC1">
        <w:rPr>
          <w:sz w:val="18"/>
        </w:rPr>
        <w:tab/>
        <w:t>11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Mayor blasts ‘purple circle’ (Bombak, Joondalup CC)</w:t>
      </w:r>
      <w:r w:rsidRPr="004C5EC1">
        <w:rPr>
          <w:sz w:val="18"/>
        </w:rPr>
        <w:tab/>
        <w:t>11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City panel probe cut from 3 to 1 (South Perth CC)</w:t>
      </w:r>
      <w:r w:rsidRPr="004C5EC1">
        <w:rPr>
          <w:sz w:val="18"/>
        </w:rPr>
        <w:tab/>
        <w:t>11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Smithson Planning – </w:t>
      </w:r>
      <w:hyperlink r:id="rId55" w:history="1">
        <w:r w:rsidRPr="004C5EC1">
          <w:rPr>
            <w:rStyle w:val="Hyperlink"/>
            <w:sz w:val="18"/>
          </w:rPr>
          <w:t>www.smithsonplanning.com.au</w:t>
        </w:r>
      </w:hyperlink>
      <w:r w:rsidRPr="004C5EC1">
        <w:rPr>
          <w:sz w:val="18"/>
        </w:rPr>
        <w:tab/>
        <w:t>14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Roy Weston RE (Baldwin) – Summer queues predicted for land sales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15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CISA (Jeffery)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Anniversary of Centre for International Strategic Analysis</w:t>
      </w:r>
      <w:r w:rsidRPr="004C5EC1">
        <w:rPr>
          <w:sz w:val="18"/>
        </w:rPr>
        <w:tab/>
        <w:t>16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100 Years of Mining : WA Chamber Minerals &amp; Energy 1900-2000</w:t>
      </w:r>
      <w:r w:rsidRPr="004C5EC1">
        <w:rPr>
          <w:b/>
          <w:bCs/>
          <w:color w:val="FF3300"/>
          <w:sz w:val="18"/>
        </w:rPr>
        <w:tab/>
        <w:t>17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Health Action Group (Moloney) – WA State Budget &amp; Health Services Forum</w:t>
      </w:r>
      <w:r w:rsidRPr="004C5EC1">
        <w:rPr>
          <w:sz w:val="18"/>
        </w:rPr>
        <w:tab/>
        <w:t>17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Have your say !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Demand Study</w:t>
      </w:r>
      <w:r w:rsidRPr="004C5EC1">
        <w:rPr>
          <w:sz w:val="18"/>
        </w:rPr>
        <w:tab/>
        <w:t>18 Oct 2001</w:t>
      </w:r>
    </w:p>
    <w:p w:rsidR="00AB4D60" w:rsidRPr="004C5EC1" w:rsidRDefault="00FC28D6" w:rsidP="00FC28D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Letter –</w:t>
      </w:r>
      <w:r w:rsidR="00AB4D60" w:rsidRPr="004C5EC1">
        <w:rPr>
          <w:sz w:val="18"/>
        </w:rPr>
        <w:t xml:space="preserve"> WA Project Approvals (Keating) – Development Assessment Panel Model (DAPM)</w:t>
      </w:r>
      <w:r w:rsidR="00AB4D60" w:rsidRPr="004C5EC1">
        <w:rPr>
          <w:sz w:val="18"/>
        </w:rPr>
        <w:tab/>
        <w:t>23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Max Trenorden (Nationals) – MacTiernan out of live export from Bunbury port</w:t>
      </w:r>
      <w:r w:rsidRPr="004C5EC1">
        <w:rPr>
          <w:sz w:val="18"/>
        </w:rPr>
        <w:tab/>
        <w:t>23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Tom Stephens (Local Govt) – Minister flags ways for councils to stay attuned</w:t>
      </w:r>
      <w:r w:rsidRPr="004C5EC1">
        <w:rPr>
          <w:sz w:val="18"/>
        </w:rPr>
        <w:tab/>
        <w:t>24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Qld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Dept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State</w:t>
          </w:r>
        </w:smartTag>
      </w:smartTag>
      <w:r w:rsidRPr="004C5EC1">
        <w:rPr>
          <w:color w:val="CC0000"/>
          <w:sz w:val="18"/>
        </w:rPr>
        <w:t xml:space="preserve"> Development (MacDonagh) – Client Services Strategy &amp; Planning</w:t>
      </w:r>
      <w:r w:rsidRPr="004C5EC1">
        <w:rPr>
          <w:color w:val="CC0000"/>
          <w:sz w:val="18"/>
        </w:rPr>
        <w:tab/>
        <w:t>24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Albany Port User Liaison Group (Peacock) – DPI, ACC, Main Roads Transport Forum</w:t>
      </w:r>
      <w:r w:rsidRPr="004C5EC1">
        <w:rPr>
          <w:sz w:val="18"/>
        </w:rPr>
        <w:tab/>
        <w:t>25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WA Business Enterprise Centres (SBDC)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BEC as a business incubator</w:t>
      </w:r>
      <w:r w:rsidRPr="004C5EC1">
        <w:rPr>
          <w:sz w:val="18"/>
        </w:rPr>
        <w:tab/>
        <w:t>26-28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RAPI National Conference 2001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Liveable communities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28-31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RAPI Conference 2001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Canberra</w:t>
          </w:r>
        </w:smartTag>
      </w:smartTag>
      <w:r w:rsidRPr="004C5EC1">
        <w:rPr>
          <w:b/>
          <w:bCs/>
          <w:sz w:val="18"/>
        </w:rPr>
        <w:t xml:space="preserve">) – Keynote Paper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30 Oct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Corrs Chambers Westgarth (Moharich) – Case Notes : Conditions, coercion, contempt</w:t>
      </w:r>
      <w:r w:rsidRPr="004C5EC1">
        <w:rPr>
          <w:sz w:val="18"/>
        </w:rPr>
        <w:tab/>
        <w:t>Oct 2001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DC3F7A" w:rsidRPr="00DC3F7A" w:rsidRDefault="00DC3F7A" w:rsidP="00DC3F7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DC3F7A">
        <w:rPr>
          <w:b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DC3F7A">
            <w:rPr>
              <w:b/>
              <w:color w:val="CC0000"/>
              <w:sz w:val="18"/>
            </w:rPr>
            <w:t>Albany</w:t>
          </w:r>
        </w:smartTag>
      </w:smartTag>
      <w:r w:rsidRPr="00DC3F7A">
        <w:rPr>
          <w:b/>
          <w:color w:val="CC0000"/>
          <w:sz w:val="18"/>
        </w:rPr>
        <w:t xml:space="preserve"> CC (Madigan) – Distribution of Council Agenda, Bulletin &amp; Minutes</w:t>
      </w:r>
      <w:r w:rsidRPr="00DC3F7A">
        <w:rPr>
          <w:b/>
          <w:color w:val="CC0000"/>
          <w:sz w:val="18"/>
        </w:rPr>
        <w:tab/>
        <w:t>06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RAPI / PIA National Office : Major Party response to Liveable communities in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ab/>
        <w:t>07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</w:t>
      </w:r>
      <w:smartTag w:uri="urn:schemas-microsoft-com:office:smarttags" w:element="PlaceName">
        <w:r w:rsidRPr="004C5EC1">
          <w:rPr>
            <w:sz w:val="18"/>
          </w:rPr>
          <w:t>RAPI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Liveable or Leaveable Communities</w:t>
      </w:r>
      <w:r w:rsidRPr="004C5EC1">
        <w:rPr>
          <w:sz w:val="18"/>
        </w:rPr>
        <w:tab/>
        <w:t>07-09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PlaceName">
        <w:r w:rsidRPr="004C5EC1">
          <w:rPr>
            <w:sz w:val="18"/>
          </w:rPr>
          <w:t>RAPI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Conference 2001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  <w:vertAlign w:val="superscript"/>
        </w:rPr>
        <w:t xml:space="preserve">© </w:t>
      </w:r>
      <w:r w:rsidRPr="004C5EC1">
        <w:rPr>
          <w:sz w:val="18"/>
        </w:rPr>
        <w:t>Regional Strategy</w:t>
      </w:r>
      <w:r w:rsidRPr="004C5EC1">
        <w:rPr>
          <w:sz w:val="18"/>
        </w:rPr>
        <w:tab/>
        <w:t>07-09 Nov 2001</w:t>
      </w:r>
    </w:p>
    <w:p w:rsidR="00DC3EE9" w:rsidRPr="00DC3EE9" w:rsidRDefault="00DC3EE9" w:rsidP="00DC3EE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DC3EE9">
        <w:rPr>
          <w:b/>
          <w:sz w:val="18"/>
        </w:rPr>
        <w:t xml:space="preserve">Article  – </w:t>
      </w:r>
      <w:smartTag w:uri="urn:schemas-microsoft-com:office:smarttags" w:element="City">
        <w:smartTag w:uri="urn:schemas-microsoft-com:office:smarttags" w:element="place">
          <w:r w:rsidRPr="00DC3EE9">
            <w:rPr>
              <w:b/>
              <w:sz w:val="18"/>
            </w:rPr>
            <w:t>Albany</w:t>
          </w:r>
        </w:smartTag>
      </w:smartTag>
      <w:r w:rsidRPr="00DC3EE9">
        <w:rPr>
          <w:b/>
          <w:sz w:val="18"/>
        </w:rPr>
        <w:t xml:space="preserve"> Advertiser (Page 8) – Port backs boat harbour project (Emery, APA)</w:t>
      </w:r>
      <w:r w:rsidRPr="00DC3EE9">
        <w:rPr>
          <w:b/>
          <w:sz w:val="18"/>
        </w:rPr>
        <w:tab/>
        <w:t>08 Nov 2001</w:t>
      </w:r>
    </w:p>
    <w:p w:rsidR="00BC44E8" w:rsidRPr="00C752EA" w:rsidRDefault="00BC44E8" w:rsidP="00BC44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752EA">
        <w:rPr>
          <w:b/>
          <w:sz w:val="18"/>
        </w:rPr>
        <w:t xml:space="preserve">Event – HMAS </w:t>
      </w:r>
      <w:smartTag w:uri="urn:schemas-microsoft-com:office:smarttags" w:element="City">
        <w:r w:rsidRPr="00C752EA">
          <w:rPr>
            <w:b/>
            <w:sz w:val="18"/>
          </w:rPr>
          <w:t>Perth</w:t>
        </w:r>
      </w:smartTag>
      <w:r w:rsidRPr="00C752EA">
        <w:rPr>
          <w:b/>
          <w:sz w:val="18"/>
        </w:rPr>
        <w:t xml:space="preserve"> II (</w:t>
      </w:r>
      <w:smartTag w:uri="urn:schemas-microsoft-com:office:smarttags" w:element="City">
        <w:r w:rsidRPr="00C752EA">
          <w:rPr>
            <w:b/>
            <w:sz w:val="18"/>
          </w:rPr>
          <w:t>Albany</w:t>
        </w:r>
      </w:smartTag>
      <w:r w:rsidRPr="00C752EA">
        <w:rPr>
          <w:b/>
          <w:sz w:val="18"/>
        </w:rPr>
        <w:t>) –</w:t>
      </w:r>
      <w:r w:rsidR="00C752EA" w:rsidRPr="00C752EA">
        <w:rPr>
          <w:b/>
          <w:sz w:val="18"/>
        </w:rPr>
        <w:t xml:space="preserve"> </w:t>
      </w:r>
      <w:r w:rsidRPr="00C752EA">
        <w:rPr>
          <w:b/>
          <w:sz w:val="18"/>
        </w:rPr>
        <w:t xml:space="preserve">Royal Australian Navy’s latest dive wreck </w:t>
      </w:r>
      <w:r w:rsidR="00C752EA" w:rsidRPr="00C752EA">
        <w:rPr>
          <w:b/>
          <w:sz w:val="18"/>
        </w:rPr>
        <w:t>(</w:t>
      </w:r>
      <w:smartTag w:uri="urn:schemas-microsoft-com:office:smarttags" w:element="place">
        <w:smartTag w:uri="urn:schemas-microsoft-com:office:smarttags" w:element="PlaceName">
          <w:r w:rsidR="00C752EA" w:rsidRPr="00C752EA">
            <w:rPr>
              <w:b/>
              <w:sz w:val="18"/>
            </w:rPr>
            <w:t>Seal</w:t>
          </w:r>
        </w:smartTag>
        <w:r w:rsidR="00C752EA" w:rsidRPr="00C752EA">
          <w:rPr>
            <w:b/>
            <w:sz w:val="18"/>
          </w:rPr>
          <w:t xml:space="preserve"> </w:t>
        </w:r>
        <w:smartTag w:uri="urn:schemas-microsoft-com:office:smarttags" w:element="PlaceType">
          <w:r w:rsidR="00C752EA" w:rsidRPr="00C752EA">
            <w:rPr>
              <w:b/>
              <w:sz w:val="18"/>
            </w:rPr>
            <w:t>Island</w:t>
          </w:r>
        </w:smartTag>
      </w:smartTag>
      <w:r w:rsidR="00C752EA" w:rsidRPr="00C752EA">
        <w:rPr>
          <w:b/>
          <w:sz w:val="18"/>
        </w:rPr>
        <w:t>, KGS)</w:t>
      </w:r>
      <w:r w:rsidRPr="00C752EA">
        <w:rPr>
          <w:b/>
          <w:sz w:val="18"/>
        </w:rPr>
        <w:tab/>
        <w:t>12 Nov 2001</w:t>
      </w:r>
    </w:p>
    <w:p w:rsidR="00BC44E8" w:rsidRPr="004C5EC1" w:rsidRDefault="00BC44E8" w:rsidP="00BC44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APULG General Meeting : Forum on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road &amp; rail infrastructure</w:t>
      </w:r>
      <w:r w:rsidRPr="004C5EC1">
        <w:rPr>
          <w:sz w:val="18"/>
        </w:rPr>
        <w:tab/>
        <w:t>13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Working Visions 2001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International Employment Futures : Are you ready ?</w:t>
      </w:r>
      <w:r w:rsidRPr="004C5EC1">
        <w:rPr>
          <w:sz w:val="18"/>
        </w:rPr>
        <w:tab/>
        <w:t>19-21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>Letter from – Review of WA Project Approvals (Keating) – Acknowledge Smithson Planning’s DAPM</w:t>
      </w:r>
      <w:r w:rsidRPr="004C5EC1">
        <w:rPr>
          <w:color w:val="CC0000"/>
          <w:sz w:val="18"/>
        </w:rPr>
        <w:tab/>
        <w:t>20 Nov 2001</w:t>
      </w:r>
    </w:p>
    <w:p w:rsidR="00AB4D60" w:rsidRPr="0012571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2571F">
        <w:rPr>
          <w:b/>
          <w:sz w:val="18"/>
        </w:rPr>
        <w:t>Minutes – APULG General Meeting : Comments – Need for 2-rail line corridor along waterfront</w:t>
      </w:r>
      <w:r w:rsidRPr="0012571F">
        <w:rPr>
          <w:b/>
          <w:sz w:val="18"/>
        </w:rPr>
        <w:tab/>
        <w:t>20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GSDC (Hon. Kim Chance MLC) – Launch of Strategic Directions 2001-2005</w:t>
      </w:r>
      <w:r w:rsidRPr="004C5EC1">
        <w:rPr>
          <w:sz w:val="18"/>
        </w:rPr>
        <w:tab/>
        <w:t>20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(APEC Chipmill) – Rainbow 2000</w:t>
      </w:r>
      <w:r w:rsidRPr="004C5EC1">
        <w:rPr>
          <w:sz w:val="18"/>
        </w:rPr>
        <w:tab/>
        <w:t>21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AusTrade (Jamieson) – Global Markets : a reality check in turbulent times</w:t>
      </w:r>
      <w:r w:rsidRPr="004C5EC1">
        <w:rPr>
          <w:color w:val="CC0000"/>
          <w:sz w:val="18"/>
        </w:rPr>
        <w:tab/>
        <w:t>23 Nov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GateWAy Cooperative – Launch of e-commerce facility</w:t>
      </w:r>
      <w:r w:rsidRPr="004C5EC1">
        <w:rPr>
          <w:sz w:val="18"/>
        </w:rPr>
        <w:tab/>
        <w:t>28 Nov 2001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(Babbage) – Graduate Studies in International Strategy &amp; Defence </w:t>
      </w:r>
      <w:r w:rsidRPr="004C5EC1">
        <w:rPr>
          <w:sz w:val="18"/>
        </w:rPr>
        <w:tab/>
        <w:t>Dec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(Hummerston) – Spanbroek appoint to DPI LGS Regional Strategy </w:t>
      </w:r>
      <w:r w:rsidRPr="004C5EC1">
        <w:rPr>
          <w:sz w:val="18"/>
        </w:rPr>
        <w:tab/>
        <w:t>Dec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GateWAy Cooperative – Launch of e-commerce facility</w:t>
      </w:r>
      <w:r w:rsidRPr="004C5EC1">
        <w:rPr>
          <w:sz w:val="18"/>
        </w:rPr>
        <w:tab/>
        <w:t>Dec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DEVET (Hillman) : Great Southern Regional Think Tank – Access to employment</w:t>
      </w:r>
      <w:r w:rsidRPr="004C5EC1">
        <w:rPr>
          <w:sz w:val="18"/>
        </w:rPr>
        <w:tab/>
        <w:t>10 Dec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WA Chamber of Commerce &amp; Industry (Rowe) – New approach to industry</w:t>
      </w:r>
      <w:r w:rsidRPr="004C5EC1">
        <w:rPr>
          <w:sz w:val="18"/>
        </w:rPr>
        <w:tab/>
        <w:t>18 Dec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WA Chamber of Minerals &amp; Energy (Shanahan) – New approach to industry</w:t>
      </w:r>
      <w:r w:rsidRPr="004C5EC1">
        <w:rPr>
          <w:sz w:val="18"/>
        </w:rPr>
        <w:tab/>
        <w:t>18 Dec 2001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Review of WA Project Approvals (Keating) – Request meeting to discuss DAPM</w:t>
      </w:r>
      <w:r w:rsidRPr="004C5EC1">
        <w:rPr>
          <w:sz w:val="18"/>
        </w:rPr>
        <w:tab/>
        <w:t>22 Dec 2001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Our dedicated hard-working committee</w:t>
      </w:r>
      <w:r w:rsidRPr="004C5EC1">
        <w:rPr>
          <w:sz w:val="18"/>
        </w:rPr>
        <w:tab/>
        <w:t>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WA Chamber of Commerce &amp; Industry (Rowe) – Regional prospects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04 Jan 2002</w:t>
      </w:r>
    </w:p>
    <w:p w:rsidR="00803BED" w:rsidRPr="004C5EC1" w:rsidRDefault="00803BED" w:rsidP="00803BE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DoCEP (Business Names) – Sonshine Destiny Consortium (Renewal)</w:t>
      </w:r>
      <w:r w:rsidRPr="004C5EC1">
        <w:rPr>
          <w:color w:val="CC0000"/>
          <w:sz w:val="18"/>
        </w:rPr>
        <w:tab/>
        <w:t>06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Review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Project Approvals (Murphy) – Development Assessment Panel Model (DAPM)</w:t>
      </w:r>
      <w:r w:rsidRPr="004C5EC1">
        <w:rPr>
          <w:sz w:val="18"/>
        </w:rPr>
        <w:tab/>
        <w:t>07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DEVET (Hillman) : Great Southern Regional Think Tank – Access to employment</w:t>
      </w:r>
      <w:r w:rsidRPr="004C5EC1">
        <w:rPr>
          <w:color w:val="CC0000"/>
          <w:sz w:val="18"/>
        </w:rPr>
        <w:tab/>
        <w:t>10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Car park closure to hit council (Hunt, Perth CC)</w:t>
      </w:r>
      <w:r w:rsidRPr="004C5EC1">
        <w:rPr>
          <w:sz w:val="18"/>
        </w:rPr>
        <w:tab/>
        <w:t>23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Alannah MacTiernan (Planning) – New look for WA Planning Commission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Chairman : Terry Martin (Planning Consultant)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Chris Tatum (Transportation Engineer)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Corrine MacRae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&amp; Cambridge Councillor)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Judith Tomlinson (Chittering Shire President)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Kevin Fong (Broome Shire President)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Avril O’Brien (Environment Consultant)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Peter Nattrass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Lord Mayor)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Mike Harris (DPI Director-General)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Greg Martin (Commissioner Main Roads)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Gary Hodge (Transport Director-General)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WA Planning Commission – Member : Roger Payne (EWCP Director-General)</w:t>
      </w:r>
      <w:r w:rsidRPr="004C5EC1">
        <w:rPr>
          <w:sz w:val="18"/>
        </w:rPr>
        <w:tab/>
        <w:t>24 Jan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 Paper – WA DPI (Land Transport Policy Directorate)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Issues</w:t>
      </w:r>
      <w:r w:rsidRPr="004C5EC1">
        <w:rPr>
          <w:sz w:val="18"/>
        </w:rPr>
        <w:tab/>
        <w:t>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Lecture – </w:t>
      </w:r>
      <w:smartTag w:uri="urn:schemas-microsoft-com:office:smarttags" w:element="PlaceName">
        <w:r w:rsidRPr="004C5EC1">
          <w:rPr>
            <w:sz w:val="18"/>
          </w:rPr>
          <w:t>RAPI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CPD &amp; Curtin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: 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Achievement 1970 to 2000 (Prof. Punter)</w:t>
      </w:r>
      <w:r w:rsidRPr="004C5EC1">
        <w:rPr>
          <w:sz w:val="18"/>
        </w:rPr>
        <w:tab/>
        <w:t>20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CoCI (Hummerston) : Meeting with Prof. John Maloney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EDU)</w:t>
      </w:r>
      <w:r w:rsidRPr="004C5EC1">
        <w:rPr>
          <w:color w:val="CC0000"/>
          <w:sz w:val="18"/>
        </w:rPr>
        <w:tab/>
        <w:t>25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 Alannah MacTiernan (Planning)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Traffic Study</w:t>
      </w:r>
      <w:r w:rsidRPr="004C5EC1">
        <w:rPr>
          <w:sz w:val="18"/>
        </w:rPr>
        <w:tab/>
        <w:t>26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Albany PULG (Sawers) – Notice to members of AGM</w:t>
      </w:r>
      <w:r w:rsidRPr="004C5EC1">
        <w:rPr>
          <w:color w:val="CC0000"/>
          <w:sz w:val="18"/>
        </w:rPr>
        <w:tab/>
        <w:t>26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Albany 2026</w:t>
      </w:r>
      <w:r w:rsidRPr="004C5EC1">
        <w:rPr>
          <w:sz w:val="18"/>
          <w:vertAlign w:val="superscript"/>
        </w:rPr>
        <w:t>©</w:t>
      </w:r>
      <w:r w:rsidRPr="004C5EC1">
        <w:rPr>
          <w:sz w:val="18"/>
        </w:rPr>
        <w:t xml:space="preserve"> – a Bicentennial Celebration of European Settlement in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WA Dept P&amp;I (Adlam) – Submission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Traffic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WA Dept P&amp;I (Frewer) – Submission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Traffic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Hon Robyn McSweeney MLC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Peter Watson MLA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Hon Wilson Tuckey MHR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RSL HQ WA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GSDC (Manning)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Albany Port Authority (Emery) – Copy SP submission to DPI Albany Heavy Freight Study</w:t>
      </w:r>
      <w:r w:rsidRPr="004C5EC1">
        <w:rPr>
          <w:sz w:val="18"/>
        </w:rPr>
        <w:tab/>
        <w:t>27 Feb 2002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Com DoTaRS : Register of Regional Research Consultants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WA DPI : Director-General ($210k)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Report – The Australian Collaboration (PIA) – A Just &amp; Sustainable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The Australian Collaboration (PIA) – Where are we going : triple bottom line reporting 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Heritage Update (Issue 9 2002) – Naomi Lawrance : GS Heritage Advisor </w:t>
      </w:r>
      <w:r w:rsidRPr="004C5EC1">
        <w:rPr>
          <w:sz w:val="18"/>
        </w:rPr>
        <w:tab/>
        <w:t xml:space="preserve">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PIA National News (McInnerney) – Meeting with Hon. Wilson Tuckey (Regional Services) 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(Pemberton) – Congratulations to Albany Plantation Export Company 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City Heart (Waterman) : Is Albany City Heart relevant ?</w:t>
      </w:r>
      <w:r w:rsidRPr="004C5EC1">
        <w:rPr>
          <w:sz w:val="18"/>
        </w:rPr>
        <w:tab/>
        <w:t>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International Local Agenda 21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>) : Sustaining our communities</w:t>
      </w:r>
      <w:r w:rsidRPr="004C5EC1">
        <w:rPr>
          <w:sz w:val="18"/>
        </w:rPr>
        <w:tab/>
        <w:t>03-06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NELA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(Wylynko) – Breakfast session on Ravensthorpe Blueprint for the Future Project</w:t>
      </w:r>
      <w:r w:rsidRPr="004C5EC1">
        <w:rPr>
          <w:sz w:val="18"/>
        </w:rPr>
        <w:tab/>
        <w:t>05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National Trust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(Perrigo) – Acknowldege SP Albany Heavy Freight Submission</w:t>
      </w:r>
      <w:r w:rsidRPr="004C5EC1">
        <w:rPr>
          <w:color w:val="CC0000"/>
          <w:sz w:val="18"/>
        </w:rPr>
        <w:tab/>
        <w:t>06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Request briefing of Board of National Trust WA</w:t>
      </w:r>
      <w:r w:rsidRPr="004C5EC1">
        <w:rPr>
          <w:sz w:val="18"/>
        </w:rPr>
        <w:tab/>
        <w:t>06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Albany CoCI &amp; Albany EDU : Prof. John Maloney and issues confronting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WA Dept P&amp;I (Adlam) – Submission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Study</w:t>
      </w:r>
      <w:r w:rsidRPr="004C5EC1">
        <w:rPr>
          <w:sz w:val="18"/>
        </w:rPr>
        <w:tab/>
        <w:t>07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PULG (AGM) – Comments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Transport Study</w:t>
      </w:r>
      <w:r w:rsidRPr="004C5EC1">
        <w:rPr>
          <w:sz w:val="18"/>
        </w:rPr>
        <w:tab/>
        <w:t>07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Draft Letter from – APULG to Hon Alannah MacTiernan (Planning) : Need for 2</w:t>
      </w:r>
      <w:r w:rsidRPr="004C5EC1">
        <w:rPr>
          <w:b/>
          <w:bCs/>
          <w:color w:val="CC0000"/>
          <w:sz w:val="18"/>
          <w:vertAlign w:val="superscript"/>
        </w:rPr>
        <w:t>nd</w:t>
      </w:r>
      <w:r w:rsidRPr="004C5EC1">
        <w:rPr>
          <w:b/>
          <w:bCs/>
          <w:color w:val="CC0000"/>
          <w:sz w:val="18"/>
        </w:rPr>
        <w:t xml:space="preserve"> railway line</w:t>
      </w:r>
      <w:r w:rsidRPr="004C5EC1">
        <w:rPr>
          <w:b/>
          <w:bCs/>
          <w:color w:val="CC0000"/>
          <w:sz w:val="18"/>
        </w:rPr>
        <w:tab/>
        <w:t>11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APULG (Sawers) – Copy SP submission to DPI Albany Heavy Freight Study</w:t>
      </w:r>
      <w:r w:rsidRPr="004C5EC1">
        <w:rPr>
          <w:sz w:val="18"/>
        </w:rPr>
        <w:tab/>
        <w:t>12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Hon Geoff Gallop (Premier) – Copy SP submission to DPI Albany Heavy Freight Study</w:t>
      </w:r>
      <w:r w:rsidRPr="004C5EC1">
        <w:rPr>
          <w:sz w:val="18"/>
        </w:rPr>
        <w:tab/>
        <w:t>12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Hon Max Trenorden (Nationals) – Copy SP submission to DPI Albany Heavy Freight Study</w:t>
      </w:r>
      <w:r w:rsidRPr="004C5EC1">
        <w:rPr>
          <w:sz w:val="18"/>
        </w:rPr>
        <w:tab/>
        <w:t>12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Hon Colin Barnett (Liberals) – Copy SP submission to DPI Albany Heavy Freight Study</w:t>
      </w:r>
      <w:r w:rsidRPr="004C5EC1">
        <w:rPr>
          <w:sz w:val="18"/>
        </w:rPr>
        <w:tab/>
        <w:t>12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Hon Christine Sharp (Greens) – Copy SP submission to DPI Albany Heavy Freight Study</w:t>
      </w:r>
      <w:r w:rsidRPr="004C5EC1">
        <w:rPr>
          <w:sz w:val="18"/>
        </w:rPr>
        <w:tab/>
        <w:t>12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Tender – Com DoTaRS : Register of Regional Research Consultants</w:t>
      </w:r>
      <w:r w:rsidRPr="004C5EC1">
        <w:rPr>
          <w:sz w:val="18"/>
        </w:rPr>
        <w:tab/>
        <w:t>12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Albany CC (Hammond) – Copy SP submission to DPI Albany Heavy Freight Study</w:t>
      </w:r>
      <w:r w:rsidRPr="004C5EC1">
        <w:rPr>
          <w:sz w:val="18"/>
        </w:rPr>
        <w:tab/>
        <w:t>12 Mar 2002</w:t>
      </w:r>
    </w:p>
    <w:p w:rsidR="003250E4" w:rsidRPr="004C5EC1" w:rsidRDefault="003250E4" w:rsidP="003250E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Abstract – RAPI National Conference 2001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Rainbow 2000 Regional Strategy</w:t>
      </w:r>
      <w:r w:rsidRPr="004C5EC1">
        <w:rPr>
          <w:sz w:val="18"/>
        </w:rPr>
        <w:tab/>
        <w:t>12 Mar 2002</w:t>
      </w:r>
    </w:p>
    <w:p w:rsidR="008435CF" w:rsidRPr="003250E4" w:rsidRDefault="008435CF" w:rsidP="008435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250E4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3250E4">
        <w:rPr>
          <w:b/>
          <w:sz w:val="18"/>
        </w:rPr>
        <w:t xml:space="preserve"> (Page 1) – </w:t>
      </w:r>
      <w:r>
        <w:rPr>
          <w:b/>
          <w:sz w:val="18"/>
        </w:rPr>
        <w:t>Sake spills in ship’s wake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Jorgenson</w:t>
          </w:r>
        </w:smartTag>
        <w:r>
          <w:rPr>
            <w:b/>
            <w:sz w:val="18"/>
          </w:rPr>
          <w:t xml:space="preserve">, </w:t>
        </w:r>
        <w:smartTag w:uri="urn:schemas-microsoft-com:office:smarttags" w:element="State">
          <w:r>
            <w:rPr>
              <w:b/>
              <w:sz w:val="18"/>
            </w:rPr>
            <w:t>WA</w:t>
          </w:r>
        </w:smartTag>
      </w:smartTag>
      <w:r>
        <w:rPr>
          <w:b/>
          <w:sz w:val="18"/>
        </w:rPr>
        <w:t xml:space="preserve"> FPC</w:t>
      </w:r>
      <w:r w:rsidRPr="003250E4">
        <w:rPr>
          <w:b/>
          <w:sz w:val="18"/>
        </w:rPr>
        <w:t>)</w:t>
      </w:r>
      <w:r w:rsidRPr="003250E4">
        <w:rPr>
          <w:b/>
          <w:sz w:val="18"/>
        </w:rPr>
        <w:tab/>
        <w:t>14 Mar 2002</w:t>
      </w:r>
    </w:p>
    <w:p w:rsidR="008435CF" w:rsidRPr="008435CF" w:rsidRDefault="008435CF" w:rsidP="008435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435CF">
        <w:rPr>
          <w:sz w:val="18"/>
        </w:rPr>
        <w:t xml:space="preserve">Article – Albany Advertiser (Page </w:t>
      </w:r>
      <w:r>
        <w:rPr>
          <w:sz w:val="18"/>
        </w:rPr>
        <w:t>2</w:t>
      </w:r>
      <w:r w:rsidRPr="008435CF">
        <w:rPr>
          <w:sz w:val="18"/>
        </w:rPr>
        <w:t xml:space="preserve">) – </w:t>
      </w:r>
      <w:r>
        <w:rPr>
          <w:sz w:val="18"/>
        </w:rPr>
        <w:t>Woodchips roll, officially (Shimamura, APEC</w:t>
      </w:r>
      <w:r w:rsidRPr="008435CF">
        <w:rPr>
          <w:sz w:val="18"/>
        </w:rPr>
        <w:t>)</w:t>
      </w:r>
      <w:r w:rsidRPr="008435CF">
        <w:rPr>
          <w:sz w:val="18"/>
        </w:rPr>
        <w:tab/>
        <w:t>14 Mar 2002</w:t>
      </w:r>
    </w:p>
    <w:p w:rsidR="00A744B0" w:rsidRPr="008435CF" w:rsidRDefault="00A744B0" w:rsidP="00A744B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435CF">
        <w:rPr>
          <w:sz w:val="18"/>
        </w:rPr>
        <w:t xml:space="preserve">Article – Albany Advertiser (Page </w:t>
      </w:r>
      <w:r>
        <w:rPr>
          <w:sz w:val="18"/>
        </w:rPr>
        <w:t>3</w:t>
      </w:r>
      <w:r w:rsidRPr="008435CF">
        <w:rPr>
          <w:sz w:val="18"/>
        </w:rPr>
        <w:t xml:space="preserve">) – </w:t>
      </w:r>
      <w:r>
        <w:rPr>
          <w:sz w:val="18"/>
        </w:rPr>
        <w:t>Mayor’s guarantee a gaffe : Goode (Bail, Albany Visitor Centre</w:t>
      </w:r>
      <w:r w:rsidRPr="008435CF">
        <w:rPr>
          <w:sz w:val="18"/>
        </w:rPr>
        <w:t>)</w:t>
      </w:r>
      <w:r w:rsidRPr="008435CF">
        <w:rPr>
          <w:sz w:val="18"/>
        </w:rPr>
        <w:tab/>
        <w:t>14 Mar 2002</w:t>
      </w:r>
    </w:p>
    <w:p w:rsidR="00BE6C7B" w:rsidRPr="008435CF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435CF">
        <w:rPr>
          <w:sz w:val="18"/>
        </w:rPr>
        <w:t xml:space="preserve">Article – Albany Advertiser (Page </w:t>
      </w:r>
      <w:r>
        <w:rPr>
          <w:sz w:val="18"/>
        </w:rPr>
        <w:t>4</w:t>
      </w:r>
      <w:r w:rsidRPr="008435CF">
        <w:rPr>
          <w:sz w:val="18"/>
        </w:rPr>
        <w:t xml:space="preserve">) – </w:t>
      </w:r>
      <w:r>
        <w:rPr>
          <w:sz w:val="18"/>
        </w:rPr>
        <w:t>Board loses confidence in City rep : AVC (Cr Demarteau, ACC</w:t>
      </w:r>
      <w:r w:rsidRPr="008435CF">
        <w:rPr>
          <w:sz w:val="18"/>
        </w:rPr>
        <w:t>)</w:t>
      </w:r>
      <w:r w:rsidRPr="008435CF">
        <w:rPr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p1) – New industry a reality : Important role (Gallop MLA, Premier)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 xml:space="preserve">Liftout – Albany Advertiser (APEC p1) – New industry a reality : </w:t>
      </w:r>
      <w:r>
        <w:rPr>
          <w:color w:val="FF3300"/>
          <w:sz w:val="18"/>
        </w:rPr>
        <w:t>Valuable exports (Anderson MHR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>
        <w:rPr>
          <w:color w:val="FF3300"/>
          <w:sz w:val="18"/>
        </w:rPr>
        <w:t>Advert</w:t>
      </w:r>
      <w:r w:rsidRPr="00BE6C7B">
        <w:rPr>
          <w:color w:val="FF3300"/>
          <w:sz w:val="18"/>
        </w:rPr>
        <w:t xml:space="preserve"> – Albany Advertiser (APEC p1) – </w:t>
      </w:r>
      <w:r>
        <w:rPr>
          <w:color w:val="FF3300"/>
          <w:sz w:val="18"/>
        </w:rPr>
        <w:t xml:space="preserve">APEC : Producing first woodchips in </w:t>
      </w:r>
      <w:smartTag w:uri="urn:schemas-microsoft-com:office:smarttags" w:element="City">
        <w:smartTag w:uri="urn:schemas-microsoft-com:office:smarttags" w:element="place">
          <w:r>
            <w:rPr>
              <w:color w:val="FF3300"/>
              <w:sz w:val="18"/>
            </w:rPr>
            <w:t>Albany</w:t>
          </w:r>
        </w:smartTag>
      </w:smartTag>
      <w:r>
        <w:rPr>
          <w:color w:val="FF3300"/>
          <w:sz w:val="18"/>
        </w:rPr>
        <w:t xml:space="preserve"> (40,000tpa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2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Two eyes give signal : All the best APEC (Barnett MLA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2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Two eyes give signal : Proud contribution (Chance MLC, Ag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3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Partners ready to chip in : City congratulates (Goode, ACC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3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Partners ready to chip in : MLA applauds (Watson MLA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3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Partners ready to chip in : City congratulates (Goode, ACC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>
        <w:rPr>
          <w:color w:val="FF3300"/>
          <w:sz w:val="18"/>
        </w:rPr>
        <w:t>Advert</w:t>
      </w:r>
      <w:r w:rsidRPr="00BE6C7B">
        <w:rPr>
          <w:color w:val="FF3300"/>
          <w:sz w:val="18"/>
        </w:rPr>
        <w:t xml:space="preserve"> – Albany Advertiser (APEC p</w:t>
      </w:r>
      <w:r>
        <w:rPr>
          <w:color w:val="FF3300"/>
          <w:sz w:val="18"/>
        </w:rPr>
        <w:t>3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LandCorp &amp; APEC : Partners in progress (Holt &amp; Shimamura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3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Partners ready to chip in : City congratulates (Goode, ACC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4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NYK major link in chain (MV Oji Universe, NYK Line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Japanese link the key : Consumption grows (Tuckey MHR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Japanese link the key : Huge potential (Brown MLA, State D.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6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 xml:space="preserve">Security with giant (Shoichiro Suzuki, </w:t>
      </w:r>
      <w:smartTag w:uri="urn:schemas-microsoft-com:office:smarttags" w:element="place">
        <w:smartTag w:uri="urn:schemas-microsoft-com:office:smarttags" w:element="City">
          <w:r>
            <w:rPr>
              <w:color w:val="FF3300"/>
              <w:sz w:val="18"/>
            </w:rPr>
            <w:t>Oji Paper</w:t>
          </w:r>
        </w:smartTag>
        <w:r>
          <w:rPr>
            <w:color w:val="FF3300"/>
            <w:sz w:val="18"/>
          </w:rPr>
          <w:t xml:space="preserve">, </w:t>
        </w:r>
        <w:smartTag w:uri="urn:schemas-microsoft-com:office:smarttags" w:element="country-region">
          <w:r>
            <w:rPr>
              <w:color w:val="FF3300"/>
              <w:sz w:val="18"/>
            </w:rPr>
            <w:t>Japan</w:t>
          </w:r>
        </w:smartTag>
      </w:smartTag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E6C7B" w:rsidRPr="00BE6C7B" w:rsidRDefault="00BE6C7B" w:rsidP="00BE6C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6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 xml:space="preserve">Unprecedented diversity (Uichiro Niwa, Itochu Corp, </w:t>
      </w:r>
      <w:smartTag w:uri="urn:schemas-microsoft-com:office:smarttags" w:element="country-region">
        <w:smartTag w:uri="urn:schemas-microsoft-com:office:smarttags" w:element="place">
          <w:r>
            <w:rPr>
              <w:color w:val="FF3300"/>
              <w:sz w:val="18"/>
            </w:rPr>
            <w:t>Japan</w:t>
          </w:r>
        </w:smartTag>
      </w:smartTag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747E77" w:rsidRPr="00BE6C7B" w:rsidRDefault="00747E77" w:rsidP="00747E7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7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Unity main strength (Senshukai Co. Ltd &amp; Tohoku Electric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747E77" w:rsidRPr="00BE6C7B" w:rsidRDefault="00747E77" w:rsidP="00747E7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7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Amazing achievement (Sen. Troeth, PS Ag &amp; Forestry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7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Asian advantage (Sen. Ian Macdonald, Min. Forestry &amp; Cons.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8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Innovation pays (Albany Plantation Forestry Company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9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 win-win situation (South Coast Share Farms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10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 win-win situation : Valued exchange (Lee, GSGS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10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 win-win situation : Landmark start (Pilkington, ASHS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10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 win-win situation : Significant project (Biggs, FPC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10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 win-win situation : Significant project (Biggs, FPC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11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Leightons push the boundaries (</w:t>
      </w:r>
      <w:smartTag w:uri="urn:schemas-microsoft-com:office:smarttags" w:element="place">
        <w:smartTag w:uri="urn:schemas-microsoft-com:office:smarttags" w:element="PlaceName">
          <w:r>
            <w:rPr>
              <w:color w:val="FF3300"/>
              <w:sz w:val="18"/>
            </w:rPr>
            <w:t>Green</w:t>
          </w:r>
        </w:smartTag>
        <w:r>
          <w:rPr>
            <w:color w:val="FF3300"/>
            <w:sz w:val="18"/>
          </w:rPr>
          <w:t xml:space="preserve"> </w:t>
        </w:r>
        <w:smartTag w:uri="urn:schemas-microsoft-com:office:smarttags" w:element="PlaceType">
          <w:r>
            <w:rPr>
              <w:color w:val="FF3300"/>
              <w:sz w:val="18"/>
            </w:rPr>
            <w:t>Range</w:t>
          </w:r>
        </w:smartTag>
      </w:smartTag>
      <w:r>
        <w:rPr>
          <w:color w:val="FF3300"/>
          <w:sz w:val="18"/>
        </w:rPr>
        <w:t>, Manypeaks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12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Industry group applaud initiative (Peacock, APULG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13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Agreement leads to cultural synergy (</w:t>
      </w:r>
      <w:smartTag w:uri="urn:schemas-microsoft-com:office:smarttags" w:element="place">
        <w:smartTag w:uri="urn:schemas-microsoft-com:office:smarttags" w:element="City">
          <w:r>
            <w:rPr>
              <w:color w:val="FF3300"/>
              <w:sz w:val="18"/>
            </w:rPr>
            <w:t>Albany</w:t>
          </w:r>
        </w:smartTag>
      </w:smartTag>
      <w:r>
        <w:rPr>
          <w:color w:val="FF3300"/>
          <w:sz w:val="18"/>
        </w:rPr>
        <w:t xml:space="preserve"> / Nichinan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14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LandCorp supports mill site selection (Holt, LandCorp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Fast growing industry (Manning, GSDC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Looking forward (</w:t>
      </w:r>
      <w:smartTag w:uri="urn:schemas-microsoft-com:office:smarttags" w:element="City">
        <w:smartTag w:uri="urn:schemas-microsoft-com:office:smarttags" w:element="place">
          <w:r>
            <w:rPr>
              <w:color w:val="FF3300"/>
              <w:sz w:val="18"/>
            </w:rPr>
            <w:t>Bell</w:t>
          </w:r>
        </w:smartTag>
      </w:smartTag>
      <w:r>
        <w:rPr>
          <w:color w:val="FF3300"/>
          <w:sz w:val="18"/>
        </w:rPr>
        <w:t>, Australian Western Railroad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lastRenderedPageBreak/>
        <w:t>Liftout – Albany Advertiser (APEC p</w:t>
      </w:r>
      <w:r>
        <w:rPr>
          <w:color w:val="FF3300"/>
          <w:sz w:val="18"/>
        </w:rPr>
        <w:t>15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It’s great to see (Sharp MLC, WA Greens South West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Congratulations (McSweeney MLC, WA Liberal South West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317C94" w:rsidRPr="00BE6C7B" w:rsidRDefault="00317C94" w:rsidP="00317C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 xml:space="preserve">Premier congratulates </w:t>
      </w:r>
      <w:smartTag w:uri="urn:schemas-microsoft-com:office:smarttags" w:element="place">
        <w:smartTag w:uri="urn:schemas-microsoft-com:office:smarttags" w:element="City">
          <w:r>
            <w:rPr>
              <w:color w:val="FF3300"/>
              <w:sz w:val="18"/>
            </w:rPr>
            <w:t>Albany</w:t>
          </w:r>
        </w:smartTag>
      </w:smartTag>
      <w:r>
        <w:rPr>
          <w:color w:val="FF3300"/>
          <w:sz w:val="18"/>
        </w:rPr>
        <w:t xml:space="preserve"> (Gallop MLA, WA Premier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219F6" w:rsidRPr="00BE6C7B" w:rsidRDefault="00B219F6" w:rsidP="00B219F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BE6C7B">
        <w:rPr>
          <w:color w:val="FF3300"/>
          <w:sz w:val="18"/>
        </w:rPr>
        <w:t>Liftout – Albany Advertiser (APEC p</w:t>
      </w:r>
      <w:r>
        <w:rPr>
          <w:color w:val="FF3300"/>
          <w:sz w:val="18"/>
        </w:rPr>
        <w:t>15</w:t>
      </w:r>
      <w:r w:rsidRPr="00BE6C7B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 xml:space="preserve">Premier congratulates </w:t>
      </w:r>
      <w:smartTag w:uri="urn:schemas-microsoft-com:office:smarttags" w:element="place">
        <w:smartTag w:uri="urn:schemas-microsoft-com:office:smarttags" w:element="City">
          <w:r>
            <w:rPr>
              <w:color w:val="FF3300"/>
              <w:sz w:val="18"/>
            </w:rPr>
            <w:t>Albany</w:t>
          </w:r>
        </w:smartTag>
      </w:smartTag>
      <w:r>
        <w:rPr>
          <w:color w:val="FF3300"/>
          <w:sz w:val="18"/>
        </w:rPr>
        <w:t xml:space="preserve"> (Gallop MLA, WA Premier</w:t>
      </w:r>
      <w:r w:rsidRPr="00BE6C7B">
        <w:rPr>
          <w:color w:val="FF3300"/>
          <w:sz w:val="18"/>
        </w:rPr>
        <w:t>)</w:t>
      </w:r>
      <w:r w:rsidRPr="00BE6C7B">
        <w:rPr>
          <w:color w:val="FF3300"/>
          <w:sz w:val="18"/>
        </w:rPr>
        <w:tab/>
        <w:t>14 Mar 2002</w:t>
      </w:r>
    </w:p>
    <w:p w:rsidR="00B219F6" w:rsidRPr="00B219F6" w:rsidRDefault="00B219F6" w:rsidP="00B219F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B219F6">
        <w:rPr>
          <w:b/>
          <w:color w:val="FF3300"/>
          <w:sz w:val="18"/>
        </w:rPr>
        <w:t xml:space="preserve">Liftout – </w:t>
      </w:r>
      <w:smartTag w:uri="urn:schemas-microsoft-com:office:smarttags" w:element="City">
        <w:r w:rsidRPr="00B219F6">
          <w:rPr>
            <w:b/>
            <w:color w:val="FF3300"/>
            <w:sz w:val="18"/>
          </w:rPr>
          <w:t>Albany</w:t>
        </w:r>
      </w:smartTag>
      <w:r w:rsidRPr="00B219F6">
        <w:rPr>
          <w:b/>
          <w:color w:val="FF3300"/>
          <w:sz w:val="18"/>
        </w:rPr>
        <w:t xml:space="preserve"> Advertiser (APEC p16) – Port partners with industry (Emery, </w:t>
      </w:r>
      <w:smartTag w:uri="urn:schemas-microsoft-com:office:smarttags" w:element="place">
        <w:smartTag w:uri="urn:schemas-microsoft-com:office:smarttags" w:element="City">
          <w:smartTag w:uri="urn:schemas-microsoft-com:office:smarttags" w:element="PlaceName">
            <w:r w:rsidRPr="00B219F6">
              <w:rPr>
                <w:b/>
                <w:color w:val="FF3300"/>
                <w:sz w:val="18"/>
              </w:rPr>
              <w:t>Albany</w:t>
            </w:r>
          </w:smartTag>
        </w:smartTag>
        <w:r w:rsidRPr="00B219F6">
          <w:rPr>
            <w:b/>
            <w:color w:val="FF3300"/>
            <w:sz w:val="18"/>
          </w:rPr>
          <w:t xml:space="preserve"> </w:t>
        </w:r>
        <w:smartTag w:uri="urn:schemas-microsoft-com:office:smarttags" w:element="State">
          <w:r>
            <w:rPr>
              <w:b/>
              <w:color w:val="FF3300"/>
              <w:sz w:val="18"/>
            </w:rPr>
            <w:t>PA</w:t>
          </w:r>
        </w:smartTag>
      </w:smartTag>
      <w:r w:rsidRPr="00B219F6">
        <w:rPr>
          <w:b/>
          <w:color w:val="FF3300"/>
          <w:sz w:val="18"/>
        </w:rPr>
        <w:t>)</w:t>
      </w:r>
      <w:r w:rsidRPr="00B219F6">
        <w:rPr>
          <w:b/>
          <w:color w:val="FF3300"/>
          <w:sz w:val="18"/>
        </w:rPr>
        <w:tab/>
        <w:t>14 Mar 2002</w:t>
      </w:r>
    </w:p>
    <w:p w:rsidR="00B219F6" w:rsidRPr="00B219F6" w:rsidRDefault="00B219F6" w:rsidP="00B219F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B219F6">
        <w:rPr>
          <w:b/>
          <w:color w:val="FF3300"/>
          <w:sz w:val="18"/>
        </w:rPr>
        <w:t xml:space="preserve">Liftout – </w:t>
      </w:r>
      <w:smartTag w:uri="urn:schemas-microsoft-com:office:smarttags" w:element="City">
        <w:r w:rsidRPr="00B219F6">
          <w:rPr>
            <w:b/>
            <w:color w:val="FF3300"/>
            <w:sz w:val="18"/>
          </w:rPr>
          <w:t>Albany</w:t>
        </w:r>
      </w:smartTag>
      <w:r w:rsidRPr="00B219F6">
        <w:rPr>
          <w:b/>
          <w:color w:val="FF3300"/>
          <w:sz w:val="18"/>
        </w:rPr>
        <w:t xml:space="preserve"> Advertiser (APEC p16) – </w:t>
      </w:r>
      <w:r>
        <w:rPr>
          <w:b/>
          <w:color w:val="FF3300"/>
          <w:sz w:val="18"/>
        </w:rPr>
        <w:t>A new era for port &amp; region</w:t>
      </w:r>
      <w:r w:rsidRPr="00B219F6">
        <w:rPr>
          <w:b/>
          <w:color w:val="FF3300"/>
          <w:sz w:val="18"/>
        </w:rPr>
        <w:t xml:space="preserve"> (</w:t>
      </w:r>
      <w:r>
        <w:rPr>
          <w:b/>
          <w:color w:val="FF3300"/>
          <w:sz w:val="18"/>
        </w:rPr>
        <w:t>Enright</w:t>
      </w:r>
      <w:r w:rsidRPr="00B219F6">
        <w:rPr>
          <w:b/>
          <w:color w:val="FF3300"/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smartTag w:uri="urn:schemas-microsoft-com:office:smarttags" w:element="PlaceName">
            <w:r w:rsidRPr="00B219F6">
              <w:rPr>
                <w:b/>
                <w:color w:val="FF3300"/>
                <w:sz w:val="18"/>
              </w:rPr>
              <w:t>Albany</w:t>
            </w:r>
          </w:smartTag>
        </w:smartTag>
        <w:r w:rsidRPr="00B219F6">
          <w:rPr>
            <w:b/>
            <w:color w:val="FF3300"/>
            <w:sz w:val="18"/>
          </w:rPr>
          <w:t xml:space="preserve"> </w:t>
        </w:r>
        <w:smartTag w:uri="urn:schemas-microsoft-com:office:smarttags" w:element="State">
          <w:r>
            <w:rPr>
              <w:b/>
              <w:color w:val="FF3300"/>
              <w:sz w:val="18"/>
            </w:rPr>
            <w:t>PA</w:t>
          </w:r>
        </w:smartTag>
      </w:smartTag>
      <w:r w:rsidRPr="00B219F6">
        <w:rPr>
          <w:b/>
          <w:color w:val="FF3300"/>
          <w:sz w:val="18"/>
        </w:rPr>
        <w:t>)</w:t>
      </w:r>
      <w:r w:rsidRPr="00B219F6">
        <w:rPr>
          <w:b/>
          <w:color w:val="FF3300"/>
          <w:sz w:val="18"/>
        </w:rPr>
        <w:tab/>
        <w:t>14 Mar 2002</w:t>
      </w:r>
    </w:p>
    <w:p w:rsidR="00A744B0" w:rsidRPr="00A744B0" w:rsidRDefault="00A744B0" w:rsidP="00A744B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744B0">
        <w:rPr>
          <w:b/>
          <w:sz w:val="18"/>
        </w:rPr>
        <w:t xml:space="preserve">Article – </w:t>
      </w:r>
      <w:smartTag w:uri="urn:schemas-microsoft-com:office:smarttags" w:element="City">
        <w:r w:rsidRPr="00A744B0">
          <w:rPr>
            <w:b/>
            <w:sz w:val="18"/>
          </w:rPr>
          <w:t>Albany</w:t>
        </w:r>
      </w:smartTag>
      <w:r w:rsidRPr="00A744B0">
        <w:rPr>
          <w:b/>
          <w:sz w:val="18"/>
        </w:rPr>
        <w:t xml:space="preserve"> Advertiser (Page 5) – Foreshore property approved (Cr Bob Emery, </w:t>
      </w:r>
      <w:smartTag w:uri="urn:schemas-microsoft-com:office:smarttags" w:element="place">
        <w:smartTag w:uri="urn:schemas-microsoft-com:office:smarttags" w:element="City">
          <w:r w:rsidRPr="00A744B0">
            <w:rPr>
              <w:b/>
              <w:sz w:val="18"/>
            </w:rPr>
            <w:t>Albany</w:t>
          </w:r>
        </w:smartTag>
      </w:smartTag>
      <w:r w:rsidRPr="00A744B0">
        <w:rPr>
          <w:b/>
          <w:sz w:val="18"/>
        </w:rPr>
        <w:t xml:space="preserve"> CC)</w:t>
      </w:r>
      <w:r w:rsidRPr="00A744B0">
        <w:rPr>
          <w:b/>
          <w:sz w:val="18"/>
        </w:rPr>
        <w:tab/>
        <w:t>14 Mar 2002</w:t>
      </w:r>
    </w:p>
    <w:p w:rsidR="00A744B0" w:rsidRPr="008435CF" w:rsidRDefault="00A744B0" w:rsidP="00A744B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435CF">
        <w:rPr>
          <w:sz w:val="18"/>
        </w:rPr>
        <w:t xml:space="preserve">Article – Albany Advertiser (Page </w:t>
      </w:r>
      <w:r>
        <w:rPr>
          <w:sz w:val="18"/>
        </w:rPr>
        <w:t>6</w:t>
      </w:r>
      <w:r w:rsidRPr="008435CF">
        <w:rPr>
          <w:sz w:val="18"/>
        </w:rPr>
        <w:t xml:space="preserve">) – </w:t>
      </w:r>
      <w:r>
        <w:rPr>
          <w:sz w:val="18"/>
        </w:rPr>
        <w:t xml:space="preserve">Labour Bill threat to tourism (Watson MLA,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 w:rsidRPr="008435CF">
        <w:rPr>
          <w:sz w:val="18"/>
        </w:rPr>
        <w:t>)</w:t>
      </w:r>
      <w:r w:rsidRPr="008435CF">
        <w:rPr>
          <w:sz w:val="18"/>
        </w:rPr>
        <w:tab/>
        <w:t>14 Mar 2002</w:t>
      </w:r>
    </w:p>
    <w:p w:rsidR="00A744B0" w:rsidRPr="008435CF" w:rsidRDefault="00A744B0" w:rsidP="00A744B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435CF">
        <w:rPr>
          <w:sz w:val="18"/>
        </w:rPr>
        <w:t xml:space="preserve">Article – Albany Advertiser (Page </w:t>
      </w:r>
      <w:r>
        <w:rPr>
          <w:sz w:val="18"/>
        </w:rPr>
        <w:t>6</w:t>
      </w:r>
      <w:r w:rsidRPr="008435CF">
        <w:rPr>
          <w:sz w:val="18"/>
        </w:rPr>
        <w:t xml:space="preserve">) – </w:t>
      </w:r>
      <w:r>
        <w:rPr>
          <w:sz w:val="18"/>
        </w:rPr>
        <w:t xml:space="preserve">Most opposed zoning change (Appleyard,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>)</w:t>
      </w:r>
      <w:r w:rsidRPr="008435CF">
        <w:rPr>
          <w:sz w:val="18"/>
        </w:rPr>
        <w:tab/>
        <w:t>14 Mar 2002</w:t>
      </w:r>
    </w:p>
    <w:p w:rsidR="00A744B0" w:rsidRPr="008435CF" w:rsidRDefault="00A744B0" w:rsidP="00A744B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435CF">
        <w:rPr>
          <w:sz w:val="18"/>
        </w:rPr>
        <w:t xml:space="preserve">Article – </w:t>
      </w:r>
      <w:smartTag w:uri="urn:schemas-microsoft-com:office:smarttags" w:element="City">
        <w:r w:rsidRPr="008435CF">
          <w:rPr>
            <w:sz w:val="18"/>
          </w:rPr>
          <w:t>Albany</w:t>
        </w:r>
      </w:smartTag>
      <w:r w:rsidRPr="008435CF">
        <w:rPr>
          <w:sz w:val="18"/>
        </w:rPr>
        <w:t xml:space="preserve"> Advertiser (Page </w:t>
      </w:r>
      <w:r>
        <w:rPr>
          <w:sz w:val="18"/>
        </w:rPr>
        <w:t>7</w:t>
      </w:r>
      <w:r w:rsidRPr="008435CF">
        <w:rPr>
          <w:sz w:val="18"/>
        </w:rPr>
        <w:t xml:space="preserve">) – </w:t>
      </w:r>
      <w:r>
        <w:rPr>
          <w:sz w:val="18"/>
        </w:rPr>
        <w:t xml:space="preserve">Street talk : How will woodchip indistry inpact on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>?</w:t>
      </w:r>
      <w:r w:rsidRPr="008435CF">
        <w:rPr>
          <w:sz w:val="18"/>
        </w:rPr>
        <w:tab/>
        <w:t>14 Mar 2002</w:t>
      </w:r>
    </w:p>
    <w:p w:rsidR="008435CF" w:rsidRPr="003250E4" w:rsidRDefault="008435CF" w:rsidP="008435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250E4">
        <w:rPr>
          <w:b/>
          <w:sz w:val="18"/>
        </w:rPr>
        <w:t>Article – AGS Weekender (Page 1) – New era in woodchips launched (Sen. Troeth, PS Forests)</w:t>
      </w:r>
      <w:r w:rsidRPr="003250E4">
        <w:rPr>
          <w:b/>
          <w:sz w:val="18"/>
        </w:rPr>
        <w:tab/>
        <w:t>14 Mar 2002</w:t>
      </w:r>
    </w:p>
    <w:p w:rsidR="00024075" w:rsidRPr="00024075" w:rsidRDefault="00024075" w:rsidP="0002407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024075">
        <w:rPr>
          <w:sz w:val="18"/>
        </w:rPr>
        <w:t>Article – AGS Weekender (Page 5) – New era in woodchips launched (Sen. Troeth, PS Forests)</w:t>
      </w:r>
      <w:r w:rsidRPr="00024075">
        <w:rPr>
          <w:sz w:val="18"/>
        </w:rPr>
        <w:tab/>
        <w:t>14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City</w:t>
          </w:r>
        </w:smartTag>
      </w:smartTag>
      <w:r w:rsidRPr="004C5EC1">
        <w:rPr>
          <w:color w:val="CC0000"/>
          <w:sz w:val="18"/>
        </w:rPr>
        <w:t xml:space="preserve"> Heart (Waterman) : Annual Business Meeting</w:t>
      </w:r>
      <w:r w:rsidRPr="004C5EC1">
        <w:rPr>
          <w:color w:val="CC0000"/>
          <w:sz w:val="18"/>
        </w:rPr>
        <w:tab/>
        <w:t>19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PULG (AGM) – Congratulations to all associates (Enright, APA)</w:t>
      </w:r>
      <w:r w:rsidRPr="004C5EC1">
        <w:rPr>
          <w:sz w:val="18"/>
        </w:rPr>
        <w:tab/>
        <w:t>19 Mar 2002</w:t>
      </w:r>
    </w:p>
    <w:p w:rsidR="00AB4D60" w:rsidRPr="004C5EC1" w:rsidRDefault="002133A6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>
        <w:rPr>
          <w:color w:val="CC0000"/>
          <w:sz w:val="18"/>
        </w:rPr>
        <w:t xml:space="preserve">Email </w:t>
      </w:r>
      <w:r w:rsidR="00AB4D60" w:rsidRPr="004C5EC1">
        <w:rPr>
          <w:color w:val="CC0000"/>
          <w:sz w:val="18"/>
        </w:rPr>
        <w:t xml:space="preserve">from – WA DPI (Adlam) – </w:t>
      </w:r>
      <w:smartTag w:uri="urn:schemas-microsoft-com:office:smarttags" w:element="place">
        <w:smartTag w:uri="urn:schemas-microsoft-com:office:smarttags" w:element="City">
          <w:r w:rsidR="00AB4D60" w:rsidRPr="004C5EC1">
            <w:rPr>
              <w:color w:val="CC0000"/>
              <w:sz w:val="18"/>
            </w:rPr>
            <w:t>Albany</w:t>
          </w:r>
        </w:smartTag>
      </w:smartTag>
      <w:r w:rsidR="00AB4D60" w:rsidRPr="004C5EC1">
        <w:rPr>
          <w:color w:val="CC0000"/>
          <w:sz w:val="18"/>
        </w:rPr>
        <w:t xml:space="preserve"> Heavy Freight Traffic Study Discussion Paper</w:t>
      </w:r>
      <w:r w:rsidR="00AB4D60" w:rsidRPr="004C5EC1">
        <w:rPr>
          <w:color w:val="CC0000"/>
          <w:sz w:val="18"/>
        </w:rPr>
        <w:tab/>
        <w:t>20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Anzac Medals – Cpl Leslie Alfred Smithson (WW1) – Burridge Military Antiques</w:t>
      </w:r>
      <w:r w:rsidRPr="004C5EC1">
        <w:rPr>
          <w:sz w:val="18"/>
        </w:rPr>
        <w:tab/>
        <w:t>22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Geoff Gallop MLA (Premier) – Acknowledge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</w:t>
      </w:r>
      <w:r w:rsidRPr="004C5EC1">
        <w:rPr>
          <w:color w:val="CC0000"/>
          <w:sz w:val="18"/>
        </w:rPr>
        <w:tab/>
        <w:t>24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Closes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Traffic Study </w:t>
      </w:r>
      <w:r w:rsidRPr="004C5EC1">
        <w:rPr>
          <w:sz w:val="18"/>
        </w:rPr>
        <w:tab/>
        <w:t>26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Citizen’s Electoral Council of Australia (Robinson) – Infrastructure road to recovery </w:t>
      </w:r>
      <w:r w:rsidRPr="004C5EC1">
        <w:rPr>
          <w:color w:val="CC0000"/>
          <w:sz w:val="18"/>
        </w:rPr>
        <w:tab/>
        <w:t>26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Albany CoCI (Item 9.1) – Request from forestry to support their freight submission </w:t>
      </w:r>
      <w:r w:rsidRPr="004C5EC1">
        <w:rPr>
          <w:sz w:val="18"/>
        </w:rPr>
        <w:tab/>
        <w:t>26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Action – Albany CoCI (Item 9.1) – Consult alternative sources  before issuing position statement</w:t>
      </w:r>
      <w:r w:rsidRPr="004C5EC1">
        <w:rPr>
          <w:sz w:val="18"/>
        </w:rPr>
        <w:tab/>
        <w:t>26 Mar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GSDC (Manning) – Great Southern Regional Investment Tour</w:t>
      </w:r>
      <w:r w:rsidRPr="004C5EC1">
        <w:rPr>
          <w:sz w:val="18"/>
        </w:rPr>
        <w:tab/>
        <w:t>28 Mar 2002</w:t>
      </w:r>
    </w:p>
    <w:p w:rsidR="00A55924" w:rsidRPr="004C5EC1" w:rsidRDefault="009D4C93" w:rsidP="00A559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Artwork</w:t>
      </w:r>
      <w:r w:rsidR="00A55924" w:rsidRPr="004C5EC1">
        <w:rPr>
          <w:sz w:val="18"/>
        </w:rPr>
        <w:t xml:space="preserve"> – Albany Art Prize – Packing up the HMAS Perth (Trish Powell, </w:t>
      </w:r>
      <w:smartTag w:uri="urn:schemas-microsoft-com:office:smarttags" w:element="City">
        <w:smartTag w:uri="urn:schemas-microsoft-com:office:smarttags" w:element="place">
          <w:r w:rsidR="00A55924" w:rsidRPr="004C5EC1">
            <w:rPr>
              <w:sz w:val="18"/>
            </w:rPr>
            <w:t>Albany</w:t>
          </w:r>
        </w:smartTag>
      </w:smartTag>
      <w:r w:rsidR="00A55924" w:rsidRPr="004C5EC1">
        <w:rPr>
          <w:sz w:val="18"/>
        </w:rPr>
        <w:t>)</w:t>
      </w:r>
      <w:r w:rsidR="00A55924" w:rsidRPr="004C5EC1">
        <w:rPr>
          <w:sz w:val="18"/>
        </w:rPr>
        <w:tab/>
        <w:t>Mar</w:t>
      </w:r>
      <w:r w:rsidRPr="004C5EC1">
        <w:rPr>
          <w:sz w:val="18"/>
        </w:rPr>
        <w:t xml:space="preserve"> 2002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 Building partnerships for regional prosperity</w:t>
      </w:r>
      <w:r w:rsidRPr="004C5EC1">
        <w:rPr>
          <w:sz w:val="18"/>
        </w:rPr>
        <w:tab/>
        <w:t>Apr 2002</w:t>
      </w:r>
    </w:p>
    <w:p w:rsidR="00EF46FB" w:rsidRPr="00EF46FB" w:rsidRDefault="00EF46FB" w:rsidP="00EF46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EF46FB"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 xml:space="preserve"> Advertiser (Page ) – Minister defers airline decision (Swann, Skippers Aviation)</w:t>
      </w:r>
      <w:r w:rsidRPr="00EF46FB">
        <w:rPr>
          <w:b/>
          <w:sz w:val="18"/>
        </w:rPr>
        <w:tab/>
        <w:t>02 Apr 2002</w:t>
      </w:r>
    </w:p>
    <w:p w:rsidR="00EF46FB" w:rsidRPr="00EF46FB" w:rsidRDefault="00EF46FB" w:rsidP="00EF46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EF46FB"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 xml:space="preserve"> Advertiser (Page ) – </w:t>
      </w:r>
      <w:r>
        <w:rPr>
          <w:b/>
          <w:sz w:val="18"/>
        </w:rPr>
        <w:t>Skywest weighs Virgin alliance (Huttner, Virgin Blue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  <w:t>02 Apr 2002</w:t>
      </w:r>
    </w:p>
    <w:p w:rsidR="00EF46FB" w:rsidRPr="004C5EC1" w:rsidRDefault="00EF46FB" w:rsidP="00EF46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Heart (Waterman) : Annual Business Meeting &amp; Sustainable Transport</w:t>
      </w:r>
      <w:r w:rsidRPr="004C5EC1">
        <w:rPr>
          <w:sz w:val="18"/>
        </w:rPr>
        <w:tab/>
        <w:t>03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GSDC (Manning) – Launch of newsletter : GSDC Bulletin</w:t>
      </w:r>
      <w:r w:rsidRPr="004C5EC1">
        <w:rPr>
          <w:color w:val="CC0000"/>
          <w:sz w:val="18"/>
        </w:rPr>
        <w:tab/>
        <w:t>05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ACoCI (Hummerston) – Strategic planning focus group</w:t>
      </w:r>
      <w:r w:rsidRPr="004C5EC1">
        <w:rPr>
          <w:color w:val="CC0000"/>
          <w:sz w:val="18"/>
        </w:rPr>
        <w:tab/>
        <w:t>05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 DoTaRS (Hughes) – Register of Regional Research Consultants</w:t>
      </w:r>
      <w:r w:rsidRPr="004C5EC1">
        <w:rPr>
          <w:sz w:val="18"/>
        </w:rPr>
        <w:tab/>
        <w:t>09 Apr 2002</w:t>
      </w:r>
    </w:p>
    <w:p w:rsidR="008228E4" w:rsidRPr="008228E4" w:rsidRDefault="008228E4" w:rsidP="008228E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8228E4">
        <w:rPr>
          <w:b/>
          <w:sz w:val="18"/>
        </w:rPr>
        <w:t>Postcard – HotFM Radiowest (</w:t>
      </w:r>
      <w:smartTag w:uri="urn:schemas-microsoft-com:office:smarttags" w:element="City">
        <w:smartTag w:uri="urn:schemas-microsoft-com:office:smarttags" w:element="place">
          <w:r w:rsidRPr="008228E4">
            <w:rPr>
              <w:b/>
              <w:sz w:val="18"/>
            </w:rPr>
            <w:t>Albany</w:t>
          </w:r>
        </w:smartTag>
      </w:smartTag>
      <w:r w:rsidRPr="008228E4">
        <w:rPr>
          <w:b/>
          <w:sz w:val="18"/>
        </w:rPr>
        <w:t>) – Want to stand out in the crowd??? (Peacock Woman)</w:t>
      </w:r>
      <w:r w:rsidRPr="008228E4">
        <w:rPr>
          <w:b/>
          <w:sz w:val="18"/>
        </w:rPr>
        <w:tab/>
        <w:t>17 Apr 2002</w:t>
      </w:r>
    </w:p>
    <w:p w:rsidR="008228E4" w:rsidRPr="004C5EC1" w:rsidRDefault="008228E4" w:rsidP="008228E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Dinner – Rotary Club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(Ellis) – 75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Dinner (Speaker : Lt.Gen John Sanderson AC)</w:t>
      </w:r>
      <w:r w:rsidRPr="004C5EC1">
        <w:rPr>
          <w:sz w:val="18"/>
        </w:rPr>
        <w:tab/>
        <w:t>17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Lecture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RAPI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CPD &amp; 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: Malaysian Institute of Planners (Dr Khairiah Talha)</w:t>
      </w:r>
      <w:r w:rsidRPr="004C5EC1">
        <w:rPr>
          <w:sz w:val="18"/>
        </w:rPr>
        <w:tab/>
        <w:t>18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Cocktail Party – GSDC – Great Southern Regional Investment Tour</w:t>
      </w:r>
      <w:r w:rsidRPr="004C5EC1">
        <w:rPr>
          <w:sz w:val="18"/>
        </w:rPr>
        <w:tab/>
        <w:t>22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DPI (Brindal) – Acknowledge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 Submission</w:t>
      </w:r>
      <w:r w:rsidRPr="004C5EC1">
        <w:rPr>
          <w:color w:val="CC0000"/>
          <w:sz w:val="18"/>
        </w:rPr>
        <w:tab/>
        <w:t>24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Celebrate Albany &amp; Anzac Day 2002 (Cleak) – Invitation to sponsorship </w:t>
      </w:r>
      <w:r w:rsidRPr="004C5EC1">
        <w:rPr>
          <w:color w:val="CC0000"/>
          <w:sz w:val="18"/>
        </w:rPr>
        <w:tab/>
        <w:t>24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Anzac Dawn Service 2002 (87</w:t>
      </w:r>
      <w:r w:rsidRPr="004C5EC1">
        <w:rPr>
          <w:b/>
          <w:bCs/>
          <w:sz w:val="18"/>
          <w:vertAlign w:val="superscript"/>
        </w:rPr>
        <w:t>th</w:t>
      </w:r>
      <w:r w:rsidRPr="004C5EC1">
        <w:rPr>
          <w:b/>
          <w:bCs/>
          <w:sz w:val="18"/>
        </w:rPr>
        <w:t xml:space="preserve">)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Aust. Inst. Agricultural Science &amp; Technology : Future of GS Primary Production</w:t>
      </w:r>
      <w:r w:rsidRPr="004C5EC1">
        <w:rPr>
          <w:sz w:val="18"/>
        </w:rPr>
        <w:tab/>
        <w:t>26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Liberal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Party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(Keogh) – Electoral Redistribution Act : Supreme Court Action </w:t>
      </w:r>
      <w:r w:rsidRPr="004C5EC1">
        <w:rPr>
          <w:color w:val="CC0000"/>
          <w:sz w:val="18"/>
        </w:rPr>
        <w:tab/>
        <w:t>26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Albany CoCI (Item 9.3) – Inland Freight Terminal : Peter Watson MLA to host forum </w:t>
      </w:r>
      <w:r w:rsidRPr="004C5EC1">
        <w:rPr>
          <w:sz w:val="18"/>
        </w:rPr>
        <w:tab/>
        <w:t>29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(Item 9.5) – ACC Civic Centre Relocation : Investigate Alternatives </w:t>
      </w:r>
      <w:r w:rsidRPr="004C5EC1">
        <w:rPr>
          <w:sz w:val="18"/>
        </w:rPr>
        <w:tab/>
        <w:t>29 Apr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Albany CoCI – Industry briefing : K-Mart &amp; Albany Plaza Redevelopment (MacDonald) </w:t>
      </w:r>
      <w:r w:rsidRPr="004C5EC1">
        <w:rPr>
          <w:sz w:val="18"/>
        </w:rPr>
        <w:tab/>
        <w:t>29 Apr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GSDC Investment Tour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BankWest (Budge)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Sutaki Pty Ltd (Singh) – Ravensthorpe Blueprint, Rainbow 2000 &amp; Albany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FPD Savills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Macquarie Countrywide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JB Were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KPMG Partners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Amadeus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Poynton Partners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Hartleys Investments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Rothschild Investments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Foundation EAP – Ravensthorpe Blueprint,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</w:t>
      </w:r>
      <w:r w:rsidRPr="004C5EC1">
        <w:rPr>
          <w:sz w:val="18"/>
        </w:rPr>
        <w:tab/>
        <w:t>01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Advert – West Australian (Page 97) – Albany Port Authority : CEO (Do you have the vision?) </w:t>
      </w:r>
      <w:r w:rsidRPr="004C5EC1">
        <w:rPr>
          <w:sz w:val="18"/>
        </w:rPr>
        <w:tab/>
        <w:t>04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CoCI – PowerPoint :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K-Mart &amp; 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Plaza</w:t>
          </w:r>
        </w:smartTag>
      </w:smartTag>
      <w:r w:rsidRPr="004C5EC1">
        <w:rPr>
          <w:color w:val="CC0000"/>
          <w:sz w:val="18"/>
        </w:rPr>
        <w:t xml:space="preserve"> Redevelopment (MacDonald) </w:t>
      </w:r>
      <w:r w:rsidRPr="004C5EC1">
        <w:rPr>
          <w:color w:val="CC0000"/>
          <w:sz w:val="18"/>
        </w:rPr>
        <w:tab/>
        <w:t>05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– Ecoscape (Aust) PL : Lancelin Defence Training Area (PER)</w:t>
      </w:r>
      <w:r w:rsidRPr="004C5EC1">
        <w:rPr>
          <w:sz w:val="18"/>
        </w:rPr>
        <w:tab/>
        <w:t>11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Community Radio) – Rainbow 2000</w:t>
      </w:r>
      <w:r w:rsidRPr="004C5EC1">
        <w:rPr>
          <w:sz w:val="18"/>
        </w:rPr>
        <w:tab/>
        <w:t>15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Last Anzacs – Alec Campbell (103, Aust) : 1</w:t>
      </w:r>
      <w:r w:rsidRPr="004C5EC1">
        <w:rPr>
          <w:bCs/>
          <w:sz w:val="18"/>
          <w:vertAlign w:val="superscript"/>
        </w:rPr>
        <w:t>st</w:t>
      </w:r>
      <w:r w:rsidRPr="004C5EC1">
        <w:rPr>
          <w:bCs/>
          <w:sz w:val="18"/>
        </w:rPr>
        <w:t xml:space="preserve"> AIF : 15</w:t>
      </w:r>
      <w:r w:rsidRPr="004C5EC1">
        <w:rPr>
          <w:bCs/>
          <w:sz w:val="18"/>
          <w:vertAlign w:val="superscript"/>
        </w:rPr>
        <w:t>th</w:t>
      </w:r>
      <w:r w:rsidRPr="004C5EC1">
        <w:rPr>
          <w:bCs/>
          <w:sz w:val="18"/>
        </w:rPr>
        <w:t xml:space="preserve"> Battalion (</w:t>
      </w:r>
      <w:smartTag w:uri="urn:schemas-microsoft-com:office:smarttags" w:element="State">
        <w:smartTag w:uri="urn:schemas-microsoft-com:office:smarttags" w:element="place">
          <w:r w:rsidRPr="004C5EC1">
            <w:rPr>
              <w:bCs/>
              <w:sz w:val="18"/>
            </w:rPr>
            <w:t>Tasmania</w:t>
          </w:r>
        </w:smartTag>
      </w:smartTag>
      <w:r w:rsidRPr="004C5EC1">
        <w:rPr>
          <w:bCs/>
          <w:sz w:val="18"/>
        </w:rPr>
        <w:t>)</w:t>
      </w:r>
      <w:r w:rsidRPr="004C5EC1">
        <w:rPr>
          <w:bCs/>
          <w:sz w:val="18"/>
        </w:rPr>
        <w:tab/>
        <w:t>16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RI District 1660 : </w:t>
      </w:r>
      <w:smartTag w:uri="urn:schemas-microsoft-com:office:smarttags" w:element="City">
        <w:r w:rsidRPr="004C5EC1">
          <w:rPr>
            <w:sz w:val="18"/>
          </w:rPr>
          <w:t>Paris</w:t>
        </w:r>
      </w:smartTag>
      <w:r w:rsidRPr="004C5EC1">
        <w:rPr>
          <w:sz w:val="18"/>
        </w:rPr>
        <w:t xml:space="preserve"> Sud Rotary Club (Demelon)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National Memorial</w:t>
      </w:r>
      <w:r w:rsidRPr="004C5EC1">
        <w:rPr>
          <w:sz w:val="18"/>
        </w:rPr>
        <w:tab/>
        <w:t>24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Wilson Tuckey MHR (O’Connor)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Anzac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Memorial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Cemetery</w:t>
          </w:r>
        </w:smartTag>
      </w:smartTag>
      <w:r w:rsidRPr="004C5EC1">
        <w:rPr>
          <w:sz w:val="18"/>
        </w:rPr>
        <w:tab/>
        <w:t>24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RI District 9460 : </w:t>
      </w:r>
      <w:smartTag w:uri="urn:schemas-microsoft-com:office:smarttags" w:element="Stat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South (DG Byers)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National Memorial</w:t>
      </w:r>
      <w:r w:rsidRPr="004C5EC1">
        <w:rPr>
          <w:sz w:val="18"/>
        </w:rPr>
        <w:tab/>
        <w:t>24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– List of Planning Consultants (Local &amp; WA) </w:t>
      </w:r>
      <w:r w:rsidRPr="004C5EC1">
        <w:rPr>
          <w:color w:val="CC0000"/>
          <w:sz w:val="18"/>
        </w:rPr>
        <w:tab/>
        <w:t>17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Wilderness Society WA (Mackenzie) – Tax planning &amp; support for our environment </w:t>
      </w:r>
      <w:r w:rsidRPr="004C5EC1">
        <w:rPr>
          <w:color w:val="CC0000"/>
          <w:sz w:val="18"/>
        </w:rPr>
        <w:tab/>
        <w:t>27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Benevolent Society : Centre for Social Leadership (Nielsen) – Program Launch </w:t>
      </w:r>
      <w:r w:rsidRPr="004C5EC1">
        <w:rPr>
          <w:color w:val="CC0000"/>
          <w:sz w:val="18"/>
        </w:rPr>
        <w:tab/>
        <w:t>27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LGPA (WA) : Climate &amp; Building Change affecting Local Govt (Leigh, Aust Greenhouse)</w:t>
      </w:r>
      <w:r w:rsidRPr="004C5EC1">
        <w:rPr>
          <w:sz w:val="18"/>
        </w:rPr>
        <w:tab/>
        <w:t>30 May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Great Southern Development Commission (Manning) – Strategic Directions 2001-2005</w:t>
      </w:r>
      <w:r w:rsidRPr="004C5EC1">
        <w:rPr>
          <w:sz w:val="18"/>
        </w:rPr>
        <w:tab/>
        <w:t>30 May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– Commonwealth Sustainable Regions Program : EOI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Kimberley</w:t>
          </w:r>
        </w:smartTag>
      </w:smartTag>
      <w:r w:rsidRPr="004C5EC1">
        <w:rPr>
          <w:sz w:val="18"/>
        </w:rPr>
        <w:tab/>
        <w:t>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PER – WA EPA – Ecoscape (Aust) PL : Lancelin Defence Training Area Extension Proposal</w:t>
      </w:r>
      <w:r w:rsidRPr="004C5EC1">
        <w:rPr>
          <w:sz w:val="18"/>
        </w:rPr>
        <w:tab/>
        <w:t>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Geraldton CC – Special Electors : Southern Transport Corridor (Edwards MLA, Greenough)</w:t>
      </w:r>
      <w:r w:rsidRPr="004C5EC1">
        <w:rPr>
          <w:sz w:val="18"/>
        </w:rPr>
        <w:tab/>
        <w:t>06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Training (Hillman) – Community Think Tanks Report on Employment</w:t>
      </w:r>
      <w:r w:rsidRPr="004C5EC1">
        <w:rPr>
          <w:color w:val="CC0000"/>
          <w:sz w:val="18"/>
        </w:rPr>
        <w:tab/>
        <w:t>10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Senate Red (Ian Campbell) : Federal Senate Parliament Program</w:t>
      </w:r>
      <w:r w:rsidRPr="004C5EC1">
        <w:rPr>
          <w:sz w:val="18"/>
        </w:rPr>
        <w:tab/>
        <w:t>17-28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(Body Care) – Rainbow 2000</w:t>
      </w:r>
      <w:r w:rsidRPr="004C5EC1">
        <w:rPr>
          <w:sz w:val="18"/>
        </w:rPr>
        <w:tab/>
        <w:t>19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Draft Letter from – ACoCI (Pemberton) to Alannah MacTiernan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Civic Centre &amp; Waterfront</w:t>
      </w:r>
      <w:r w:rsidRPr="004C5EC1">
        <w:rPr>
          <w:color w:val="CC0000"/>
          <w:sz w:val="18"/>
        </w:rPr>
        <w:tab/>
        <w:t>21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Draft Letter from – Merchants (</w:t>
      </w:r>
      <w:smartTag w:uri="urn:schemas-microsoft-com:office:smarttags" w:element="City">
        <w:r w:rsidRPr="004C5EC1">
          <w:rPr>
            <w:color w:val="CC0000"/>
            <w:sz w:val="18"/>
          </w:rPr>
          <w:t>Wellington</w:t>
        </w:r>
      </w:smartTag>
      <w:r w:rsidRPr="004C5EC1">
        <w:rPr>
          <w:color w:val="CC0000"/>
          <w:sz w:val="18"/>
        </w:rPr>
        <w:t xml:space="preserve">) to Alannah MacTiernan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&amp; Waterfront</w:t>
      </w:r>
      <w:r w:rsidRPr="004C5EC1">
        <w:rPr>
          <w:color w:val="CC0000"/>
          <w:sz w:val="18"/>
        </w:rPr>
        <w:tab/>
        <w:t>21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Draft Letter from – Frederickstown (Claughton) to Alannah MacTiernan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&amp; Waterfront</w:t>
      </w:r>
      <w:r w:rsidRPr="004C5EC1">
        <w:rPr>
          <w:color w:val="CC0000"/>
          <w:sz w:val="18"/>
        </w:rPr>
        <w:tab/>
        <w:t>21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Draft Letter from – City Heart (Waterman) to Alannah MacTiernan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&amp; Waterfront</w:t>
      </w:r>
      <w:r w:rsidRPr="004C5EC1">
        <w:rPr>
          <w:color w:val="CC0000"/>
          <w:sz w:val="18"/>
        </w:rPr>
        <w:tab/>
        <w:t>21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John Anderson MHR – Regional Business Development Analysis Panel</w:t>
      </w:r>
      <w:r w:rsidRPr="004C5EC1">
        <w:rPr>
          <w:sz w:val="18"/>
        </w:rPr>
        <w:tab/>
        <w:t>25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Alannah MacTiernan (Planning) – New head for DPI (Martin, Director-General)</w:t>
      </w:r>
      <w:r w:rsidRPr="004C5EC1">
        <w:rPr>
          <w:sz w:val="18"/>
        </w:rPr>
        <w:tab/>
        <w:t>25 Jun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Dept Planning &amp; Infrstructure – Lower Great Southern Regional Strategy</w:t>
      </w:r>
      <w:r w:rsidRPr="004C5EC1">
        <w:rPr>
          <w:sz w:val="18"/>
        </w:rPr>
        <w:tab/>
        <w:t>28 Jun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Commonwealth DoTaRS (Kenlry) – Regional Business Environment</w:t>
      </w:r>
      <w:r w:rsidRPr="004C5EC1">
        <w:rPr>
          <w:sz w:val="18"/>
        </w:rPr>
        <w:tab/>
        <w:t>14 Jul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(Pre-emptive Strike) – Rainbow 2000</w:t>
      </w:r>
      <w:r w:rsidRPr="004C5EC1">
        <w:rPr>
          <w:sz w:val="18"/>
        </w:rPr>
        <w:tab/>
        <w:t>17 Jul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Function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Awards 2002</w:t>
      </w:r>
      <w:r w:rsidRPr="004C5EC1">
        <w:rPr>
          <w:sz w:val="18"/>
        </w:rPr>
        <w:tab/>
        <w:t>17 Jul 2002</w:t>
      </w:r>
    </w:p>
    <w:p w:rsidR="00490A2E" w:rsidRPr="004C5EC1" w:rsidRDefault="00490A2E" w:rsidP="00490A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Event</w:t>
      </w:r>
      <w:r w:rsidRPr="004C5EC1">
        <w:rPr>
          <w:sz w:val="18"/>
        </w:rPr>
        <w:t xml:space="preserve"> – </w:t>
      </w:r>
      <w:smartTag w:uri="urn:schemas-microsoft-com:office:smarttags" w:element="PlaceName">
        <w:r>
          <w:rPr>
            <w:sz w:val="18"/>
          </w:rPr>
          <w:t>XVII</w:t>
        </w:r>
        <w:r w:rsidRPr="00490A2E">
          <w:rPr>
            <w:sz w:val="18"/>
            <w:vertAlign w:val="superscript"/>
          </w:rPr>
          <w:t>th</w:t>
        </w:r>
      </w:smartTag>
      <w:r>
        <w:rPr>
          <w:sz w:val="18"/>
        </w:rPr>
        <w:t xml:space="preserve"> </w:t>
      </w:r>
      <w:smartTag w:uri="urn:schemas-microsoft-com:office:smarttags" w:element="PlaceType">
        <w:r>
          <w:rPr>
            <w:sz w:val="18"/>
          </w:rPr>
          <w:t>Commonwealth</w:t>
        </w:r>
      </w:smartTag>
      <w:r>
        <w:rPr>
          <w:sz w:val="18"/>
        </w:rPr>
        <w:t xml:space="preserve"> Games – </w:t>
      </w:r>
      <w:smartTag w:uri="urn:schemas-microsoft-com:office:smarttags" w:element="City">
        <w:r>
          <w:rPr>
            <w:sz w:val="18"/>
          </w:rPr>
          <w:t>Manchester</w:t>
        </w:r>
      </w:smartTag>
      <w:r>
        <w:rPr>
          <w:sz w:val="18"/>
        </w:rPr>
        <w:t xml:space="preserve">, </w:t>
      </w:r>
      <w:smartTag w:uri="urn:schemas-microsoft-com:office:smarttags" w:element="country-region">
        <w:r>
          <w:rPr>
            <w:sz w:val="18"/>
          </w:rPr>
          <w:t>England</w:t>
        </w:r>
      </w:smartTag>
      <w:r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country-region">
          <w:r>
            <w:rPr>
              <w:sz w:val="18"/>
            </w:rPr>
            <w:t>UK</w:t>
          </w:r>
        </w:smartTag>
      </w:smartTag>
      <w:r w:rsidRPr="004C5EC1">
        <w:rPr>
          <w:sz w:val="18"/>
        </w:rPr>
        <w:tab/>
      </w:r>
      <w:r>
        <w:rPr>
          <w:sz w:val="18"/>
        </w:rPr>
        <w:t>25-04 Jul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WA Defence Reserves Support Committee – Cocktail Party : 11/28 Btn Depot (21 Aug)</w:t>
      </w:r>
      <w:r w:rsidRPr="004C5EC1">
        <w:rPr>
          <w:sz w:val="18"/>
        </w:rPr>
        <w:tab/>
        <w:t>08 Aug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Australian Strategic Policy Institute (Wainwright)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Defence after 911</w:t>
      </w:r>
      <w:r w:rsidRPr="004C5EC1">
        <w:rPr>
          <w:sz w:val="18"/>
        </w:rPr>
        <w:tab/>
        <w:t>16 Aug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Centre International Strategic Analysis (Cordner)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Defence after 911</w:t>
      </w:r>
      <w:r w:rsidRPr="004C5EC1">
        <w:rPr>
          <w:sz w:val="18"/>
        </w:rPr>
        <w:tab/>
        <w:t>16 Aug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WA Defence Reserves Support Committee – Cocktail Party : 11/28 Btn Depot (21 Aug)</w:t>
      </w:r>
      <w:r w:rsidRPr="004C5EC1">
        <w:rPr>
          <w:sz w:val="18"/>
        </w:rPr>
        <w:tab/>
        <w:t>21 Aug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WA Regional Chamber of Commerce &amp; Industry : Mandurah</w:t>
      </w:r>
      <w:r w:rsidRPr="004C5EC1">
        <w:rPr>
          <w:sz w:val="18"/>
        </w:rPr>
        <w:tab/>
        <w:t>22-25 Aug 2002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575403" w:rsidRPr="0030148C" w:rsidRDefault="00575403" w:rsidP="0057540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30148C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Coalition planned : FPA (Claughton, Frederickstown PA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13 Sep</w:t>
      </w:r>
      <w:r w:rsidRPr="0030148C">
        <w:rPr>
          <w:b/>
          <w:sz w:val="18"/>
        </w:rPr>
        <w:t xml:space="preserve"> 2002</w:t>
      </w:r>
    </w:p>
    <w:p w:rsidR="00575403" w:rsidRPr="0030148C" w:rsidRDefault="00575403" w:rsidP="0057540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Extra</w:t>
      </w:r>
      <w:r w:rsidRPr="0030148C">
        <w:rPr>
          <w:b/>
          <w:sz w:val="18"/>
        </w:rPr>
        <w:t xml:space="preserve"> (Page </w:t>
      </w:r>
      <w:r>
        <w:rPr>
          <w:b/>
          <w:sz w:val="18"/>
        </w:rPr>
        <w:t>5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 xml:space="preserve">Call to plan ahead for Anzac celabrations (Cleak, RSL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13 Sep</w:t>
      </w:r>
      <w:r w:rsidRPr="0030148C">
        <w:rPr>
          <w:b/>
          <w:sz w:val="18"/>
        </w:rPr>
        <w:t xml:space="preserve">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Project – Com DoTaRS – Ravensthorpe, Esperance &amp;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Jerramungup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Blueprint for the Future</w:t>
      </w:r>
      <w:r w:rsidRPr="004C5EC1">
        <w:rPr>
          <w:sz w:val="18"/>
        </w:rPr>
        <w:tab/>
        <w:t>19 Sep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Alannah MacTiernan (Planning)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Administration Centre – Citizens’ Jury</w:t>
      </w:r>
      <w:r w:rsidRPr="004C5EC1">
        <w:rPr>
          <w:color w:val="CC0000"/>
          <w:sz w:val="18"/>
        </w:rPr>
        <w:tab/>
        <w:t>23 Sep 2002</w:t>
      </w:r>
    </w:p>
    <w:p w:rsidR="00686E25" w:rsidRPr="0030148C" w:rsidRDefault="00686E25" w:rsidP="00686E2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30148C">
        <w:rPr>
          <w:b/>
          <w:sz w:val="18"/>
        </w:rPr>
        <w:t xml:space="preserve"> (Page </w:t>
      </w:r>
      <w:r>
        <w:rPr>
          <w:b/>
          <w:sz w:val="18"/>
        </w:rPr>
        <w:t>3</w:t>
      </w:r>
      <w:r w:rsidRPr="0030148C">
        <w:rPr>
          <w:b/>
          <w:sz w:val="18"/>
        </w:rPr>
        <w:t xml:space="preserve">) – </w:t>
      </w:r>
      <w:smartTag w:uri="urn:schemas-microsoft-com:office:smarttags" w:element="country-region">
        <w:r>
          <w:rPr>
            <w:b/>
            <w:sz w:val="18"/>
          </w:rPr>
          <w:t>Turkey</w:t>
        </w:r>
      </w:smartTag>
      <w:r>
        <w:rPr>
          <w:b/>
          <w:sz w:val="18"/>
        </w:rPr>
        <w:t xml:space="preserve"> link forged (Mustafa Attaturk, Channel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24 Sep</w:t>
      </w:r>
      <w:r w:rsidRPr="0030148C">
        <w:rPr>
          <w:b/>
          <w:sz w:val="18"/>
        </w:rPr>
        <w:t xml:space="preserve">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Creative Express (Nikolich) – Accept invitation to participate in ACC Citizens’ Jury</w:t>
      </w:r>
      <w:r w:rsidRPr="004C5EC1">
        <w:rPr>
          <w:sz w:val="18"/>
        </w:rPr>
        <w:tab/>
        <w:t>24 Sep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</w:rPr>
      </w:pPr>
      <w:r w:rsidRPr="004C5EC1">
        <w:rPr>
          <w:b/>
          <w:bCs/>
          <w:color w:val="800000"/>
          <w:sz w:val="18"/>
        </w:rPr>
        <w:t xml:space="preserve">Abstract – Rainbow 2000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</w:rPr>
            <w:t>Albany</w:t>
          </w:r>
        </w:smartTag>
      </w:smartTag>
      <w:r w:rsidRPr="004C5EC1">
        <w:rPr>
          <w:b/>
          <w:bCs/>
          <w:color w:val="800000"/>
          <w:sz w:val="18"/>
        </w:rPr>
        <w:t xml:space="preserve"> Anzac 2014-18 Re-enactment : A Major Event</w:t>
      </w:r>
      <w:r w:rsidRPr="004C5EC1">
        <w:rPr>
          <w:b/>
          <w:bCs/>
          <w:color w:val="800000"/>
          <w:sz w:val="18"/>
        </w:rPr>
        <w:tab/>
        <w:t>24 Sep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</w:rPr>
      </w:pPr>
      <w:r w:rsidRPr="004C5EC1">
        <w:rPr>
          <w:b/>
          <w:bCs/>
          <w:color w:val="800000"/>
          <w:sz w:val="18"/>
        </w:rPr>
        <w:t xml:space="preserve">Program – Rainbow 2000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</w:rPr>
            <w:t>Albany</w:t>
          </w:r>
        </w:smartTag>
      </w:smartTag>
      <w:r w:rsidRPr="004C5EC1">
        <w:rPr>
          <w:b/>
          <w:bCs/>
          <w:color w:val="800000"/>
          <w:sz w:val="18"/>
        </w:rPr>
        <w:t xml:space="preserve"> Anzac 2014-18 Re-enactment : A Major Event</w:t>
      </w:r>
      <w:r w:rsidRPr="004C5EC1">
        <w:rPr>
          <w:b/>
          <w:bCs/>
          <w:color w:val="800000"/>
          <w:sz w:val="18"/>
        </w:rPr>
        <w:tab/>
        <w:t>24 Sep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</w:rPr>
      </w:pPr>
      <w:r w:rsidRPr="004C5EC1">
        <w:rPr>
          <w:b/>
          <w:bCs/>
          <w:color w:val="800000"/>
          <w:sz w:val="18"/>
        </w:rPr>
        <w:t xml:space="preserve">Budget – Rainbow 2000 Strategy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00"/>
              <w:sz w:val="18"/>
            </w:rPr>
            <w:t>Albany</w:t>
          </w:r>
        </w:smartTag>
      </w:smartTag>
      <w:r w:rsidRPr="004C5EC1">
        <w:rPr>
          <w:b/>
          <w:bCs/>
          <w:color w:val="800000"/>
          <w:sz w:val="18"/>
        </w:rPr>
        <w:t xml:space="preserve"> Anzac 2014-18 Re-enactment : A Major Event</w:t>
      </w:r>
      <w:r w:rsidRPr="004C5EC1">
        <w:rPr>
          <w:b/>
          <w:bCs/>
          <w:color w:val="800000"/>
          <w:sz w:val="18"/>
        </w:rPr>
        <w:tab/>
        <w:t>24 Sep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GEDC &amp; KeyStart – Ozstarya (Ravensthorpe SHS) : Annual Report 2002</w:t>
      </w:r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Administration Centre Site : Citizens’ Jury – Introductory Package</w:t>
      </w:r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Administration Centre Site : Citizens’ Jury – WA Planning Commission</w:t>
      </w:r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Administration Centre Site : Citizens’ Jury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Statement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Administration Centre Site : Citizens’ Jury – Frederickstown Progress Assoc.</w:t>
      </w:r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Administration Centre Site : Citizens’ Jury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R&amp;R Progress Assoc.</w:t>
      </w:r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Federal Court of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Homesite ? : </w:t>
      </w:r>
      <w:hyperlink r:id="rId56" w:history="1">
        <w:r w:rsidRPr="004C5EC1">
          <w:rPr>
            <w:rStyle w:val="Hyperlink"/>
            <w:sz w:val="18"/>
          </w:rPr>
          <w:t>www.fedcourt.gov.au</w:t>
        </w:r>
      </w:hyperlink>
      <w:r w:rsidRPr="004C5EC1">
        <w:rPr>
          <w:sz w:val="18"/>
        </w:rPr>
        <w:tab/>
        <w:t>07 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20"/>
          <w:highlight w:val="yellow"/>
        </w:rPr>
      </w:pPr>
      <w:r w:rsidRPr="004C5EC1">
        <w:rPr>
          <w:b/>
          <w:bCs/>
          <w:color w:val="FF3300"/>
          <w:sz w:val="20"/>
          <w:highlight w:val="yellow"/>
        </w:rPr>
        <w:t xml:space="preserve">Event – Bali Bombings, </w:t>
      </w:r>
      <w:smartTag w:uri="urn:schemas-microsoft-com:office:smarttags" w:element="country-region">
        <w:r w:rsidRPr="004C5EC1">
          <w:rPr>
            <w:b/>
            <w:bCs/>
            <w:color w:val="FF3300"/>
            <w:sz w:val="20"/>
            <w:highlight w:val="yellow"/>
          </w:rPr>
          <w:t>Indonesia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 – Terrorists destroy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FF3300"/>
              <w:sz w:val="20"/>
              <w:highlight w:val="yellow"/>
            </w:rPr>
            <w:t>Kuta</w:t>
          </w:r>
        </w:smartTag>
        <w:r w:rsidRPr="004C5EC1">
          <w:rPr>
            <w:b/>
            <w:bCs/>
            <w:color w:val="FF3300"/>
            <w:sz w:val="20"/>
            <w:highlight w:val="yellow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FF3300"/>
              <w:sz w:val="20"/>
              <w:highlight w:val="yellow"/>
            </w:rPr>
            <w:t>Beach</w:t>
          </w:r>
        </w:smartTag>
      </w:smartTag>
      <w:r w:rsidRPr="004C5EC1">
        <w:rPr>
          <w:b/>
          <w:bCs/>
          <w:color w:val="FF3300"/>
          <w:sz w:val="20"/>
          <w:highlight w:val="yellow"/>
        </w:rPr>
        <w:t xml:space="preserve"> </w:t>
      </w:r>
      <w:r w:rsidRPr="004C5EC1">
        <w:rPr>
          <w:b/>
          <w:bCs/>
          <w:color w:val="FF3300"/>
          <w:sz w:val="20"/>
          <w:highlight w:val="yellow"/>
        </w:rPr>
        <w:tab/>
        <w:t>12 Oct 2002</w:t>
      </w:r>
    </w:p>
    <w:p w:rsidR="009D3FA1" w:rsidRPr="0030148C" w:rsidRDefault="009D3FA1" w:rsidP="009D3FA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>Sunday Times</w:t>
      </w:r>
      <w:r w:rsidRPr="0030148C">
        <w:rPr>
          <w:b/>
          <w:sz w:val="18"/>
        </w:rPr>
        <w:t xml:space="preserve"> (Page </w:t>
      </w:r>
      <w:r>
        <w:rPr>
          <w:b/>
          <w:sz w:val="18"/>
        </w:rPr>
        <w:t>??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 xml:space="preserve">Bring back nashos (Hope,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Perth</w:t>
          </w:r>
        </w:smartTag>
      </w:smartTag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13 Oct</w:t>
      </w:r>
      <w:r w:rsidRPr="0030148C">
        <w:rPr>
          <w:b/>
          <w:sz w:val="18"/>
        </w:rPr>
        <w:t xml:space="preserve"> 2002</w:t>
      </w:r>
    </w:p>
    <w:p w:rsidR="009D3FA1" w:rsidRPr="0030148C" w:rsidRDefault="009D3FA1" w:rsidP="009D3FA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>Sunday Times</w:t>
      </w:r>
      <w:r w:rsidRPr="0030148C">
        <w:rPr>
          <w:b/>
          <w:sz w:val="18"/>
        </w:rPr>
        <w:t xml:space="preserve"> (Page </w:t>
      </w:r>
      <w:r>
        <w:rPr>
          <w:b/>
          <w:sz w:val="18"/>
        </w:rPr>
        <w:t>??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Why should we fight? (</w:t>
      </w:r>
      <w:smartTag w:uri="urn:schemas-microsoft-com:office:smarttags" w:element="place">
        <w:r>
          <w:rPr>
            <w:b/>
            <w:sz w:val="18"/>
          </w:rPr>
          <w:t>Bolton</w:t>
        </w:r>
      </w:smartTag>
      <w:r>
        <w:rPr>
          <w:b/>
          <w:sz w:val="18"/>
        </w:rPr>
        <w:t>, Bayswater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13 Oct</w:t>
      </w:r>
      <w:r w:rsidRPr="0030148C">
        <w:rPr>
          <w:b/>
          <w:sz w:val="18"/>
        </w:rPr>
        <w:t xml:space="preserve">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Alannah MacTiernan (Planning) : Short-list for Citizens’ Jury - Unsuccessful</w:t>
      </w:r>
      <w:r w:rsidRPr="004C5EC1">
        <w:rPr>
          <w:color w:val="CC0000"/>
          <w:sz w:val="18"/>
        </w:rPr>
        <w:tab/>
        <w:t>15 Oct 2002</w:t>
      </w:r>
    </w:p>
    <w:p w:rsidR="004E6C3E" w:rsidRPr="0030148C" w:rsidRDefault="004E6C3E" w:rsidP="004E6C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30148C">
        <w:rPr>
          <w:b/>
          <w:sz w:val="18"/>
        </w:rPr>
        <w:t xml:space="preserve"> (Page </w:t>
      </w:r>
      <w:r>
        <w:rPr>
          <w:b/>
          <w:sz w:val="18"/>
        </w:rPr>
        <w:t>13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Pioneer’s story in print (Major Edmund Lockyer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24 Oct</w:t>
      </w:r>
      <w:r w:rsidRPr="0030148C">
        <w:rPr>
          <w:b/>
          <w:sz w:val="18"/>
        </w:rPr>
        <w:t xml:space="preserve">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Cheryl Edwardes MLA (Shadow Planning) : Planning delays unacceptable</w:t>
      </w:r>
      <w:r w:rsidRPr="004C5EC1">
        <w:rPr>
          <w:sz w:val="18"/>
        </w:rPr>
        <w:tab/>
        <w:t>24 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Alannah MacTiernan (Planning) : Invitation to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 Forum</w:t>
      </w:r>
      <w:r w:rsidRPr="004C5EC1">
        <w:rPr>
          <w:color w:val="CC0000"/>
          <w:sz w:val="18"/>
        </w:rPr>
        <w:tab/>
        <w:t>28 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NELA National 2002 (Lorne) – Environmental Law in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31 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IP Australia – What is intellectual property ? : </w:t>
      </w:r>
      <w:hyperlink r:id="rId57" w:history="1">
        <w:r w:rsidRPr="004C5EC1">
          <w:rPr>
            <w:rStyle w:val="Hyperlink"/>
            <w:sz w:val="18"/>
          </w:rPr>
          <w:t>www.ipaustralia.gov.au</w:t>
        </w:r>
      </w:hyperlink>
      <w:r w:rsidRPr="004C5EC1">
        <w:rPr>
          <w:sz w:val="18"/>
        </w:rPr>
        <w:tab/>
        <w:t>31 Oct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RAPI Western Planner (Vol 19 #2) – EPRA completes public consultation for Gateway</w:t>
      </w:r>
      <w:r w:rsidRPr="004C5EC1">
        <w:rPr>
          <w:sz w:val="18"/>
        </w:rPr>
        <w:tab/>
        <w:t>Oct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NELA National 2002 (Lorne) – Empowering the Community &amp;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01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Austrade GSDC (Laing) : Invitation to meet with Trade Commissioners</w:t>
      </w:r>
      <w:r w:rsidRPr="004C5EC1">
        <w:rPr>
          <w:color w:val="CC0000"/>
          <w:sz w:val="18"/>
        </w:rPr>
        <w:tab/>
        <w:t>03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Transport (Haswell) – Rainbow 2000 Abstract &amp; Heavy Freight Issues</w:t>
      </w:r>
      <w:r w:rsidRPr="004C5EC1">
        <w:rPr>
          <w:sz w:val="18"/>
        </w:rPr>
        <w:tab/>
        <w:t>05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Transport (Adlam) – Rainbow 2000 Abstract &amp; Heavy Freight Issues</w:t>
      </w:r>
      <w:r w:rsidRPr="004C5EC1">
        <w:rPr>
          <w:sz w:val="18"/>
        </w:rPr>
        <w:tab/>
        <w:t>05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Planning &amp; Infrastructure (Martin) – Rainbow 2000 Abstract &amp; Heavy Freight Issues</w:t>
      </w:r>
      <w:r w:rsidRPr="004C5EC1">
        <w:rPr>
          <w:sz w:val="18"/>
        </w:rPr>
        <w:tab/>
        <w:t>05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Austrade Commissioner Frankfurt (Baring) : Smithson Planning &amp; Rainbow 2000</w:t>
      </w:r>
      <w:r w:rsidRPr="004C5EC1">
        <w:rPr>
          <w:sz w:val="18"/>
        </w:rPr>
        <w:tab/>
        <w:t>07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Austrade Commissioner Guangzhou (He) : Smithson Planning &amp; Rainbow 2000</w:t>
      </w:r>
      <w:r w:rsidRPr="004C5EC1">
        <w:rPr>
          <w:sz w:val="18"/>
        </w:rPr>
        <w:tab/>
        <w:t>07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Transport (Brindal)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 Forum : Transport Issues (Version 1)</w:t>
      </w:r>
      <w:r w:rsidRPr="004C5EC1">
        <w:rPr>
          <w:color w:val="CC0000"/>
          <w:sz w:val="18"/>
        </w:rPr>
        <w:tab/>
        <w:t>11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Transport (Brindal)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 Forum : Transport Issues (Version 2)</w:t>
      </w:r>
      <w:r w:rsidRPr="004C5EC1">
        <w:rPr>
          <w:color w:val="CC0000"/>
          <w:sz w:val="18"/>
        </w:rPr>
        <w:tab/>
        <w:t>12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Transport (Adlam)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Transport Forum –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Transport (Haswell)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Transport (Johnson)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P&amp;I (Martin)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P&amp;I (Allen)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Hon. Wilson Tuckey MHR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Hon Alannah MacTiernan (Planning)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Peter Watson MLA (</w:t>
      </w:r>
      <w:smartTag w:uri="urn:schemas-microsoft-com:office:smarttags" w:element="City">
        <w:r w:rsidRPr="00422A13">
          <w:rPr>
            <w:color w:val="FF0000"/>
            <w:sz w:val="18"/>
          </w:rPr>
          <w:t>Albany</w:t>
        </w:r>
      </w:smartTag>
      <w:r w:rsidRPr="00422A13">
        <w:rPr>
          <w:color w:val="FF0000"/>
          <w:sz w:val="18"/>
        </w:rPr>
        <w:t xml:space="preserve">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Hon Robyn McSweeney MLC (South-West) – Copy of </w:t>
      </w:r>
      <w:smartTag w:uri="urn:schemas-microsoft-com:office:smarttags" w:element="place">
        <w:smartTag w:uri="urn:schemas-microsoft-com:office:smarttags" w:element="City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8000"/>
          <w:sz w:val="18"/>
        </w:rPr>
      </w:pPr>
      <w:r w:rsidRPr="00422A13">
        <w:rPr>
          <w:color w:val="808000"/>
          <w:sz w:val="18"/>
        </w:rPr>
        <w:t xml:space="preserve">Email – Hon Paddy Embry MLC (South-West)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808000"/>
              <w:sz w:val="18"/>
            </w:rPr>
            <w:t>Albany</w:t>
          </w:r>
        </w:smartTag>
      </w:smartTag>
      <w:r w:rsidRPr="00422A13">
        <w:rPr>
          <w:color w:val="808000"/>
          <w:sz w:val="18"/>
        </w:rPr>
        <w:t xml:space="preserve"> Heavy Freight SP Submission</w:t>
      </w:r>
      <w:r w:rsidRPr="00422A13">
        <w:rPr>
          <w:color w:val="808000"/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(Hummerston) – Copy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PULG (Sawers)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(Hummerston)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(Gill)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AGS Weekender (Marwick)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Tourism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(Muirhead)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Senator Mark Bishhop (ALP)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Senator Peter Cook (ALP)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Senator Chris Evans (ALP)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Senator Ruth Webber (ALP)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422A13">
        <w:rPr>
          <w:color w:val="663300"/>
          <w:sz w:val="18"/>
        </w:rPr>
        <w:t xml:space="preserve">Email – Senator Brian Greig (Democrats)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663300"/>
              <w:sz w:val="18"/>
            </w:rPr>
            <w:t>Albany</w:t>
          </w:r>
        </w:smartTag>
      </w:smartTag>
      <w:r w:rsidRPr="00422A13">
        <w:rPr>
          <w:color w:val="663300"/>
          <w:sz w:val="18"/>
        </w:rPr>
        <w:t xml:space="preserve"> Heavy Freight SP Submission</w:t>
      </w:r>
      <w:r w:rsidRPr="00422A13">
        <w:rPr>
          <w:color w:val="6633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422A13">
        <w:rPr>
          <w:color w:val="663300"/>
          <w:sz w:val="18"/>
        </w:rPr>
        <w:t xml:space="preserve">Email – Senator Andrew Murray (Democrats)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663300"/>
              <w:sz w:val="18"/>
            </w:rPr>
            <w:t>Albany</w:t>
          </w:r>
        </w:smartTag>
      </w:smartTag>
      <w:r w:rsidRPr="00422A13">
        <w:rPr>
          <w:color w:val="663300"/>
          <w:sz w:val="18"/>
        </w:rPr>
        <w:t xml:space="preserve"> Heavy Freight SP Submission</w:t>
      </w:r>
      <w:r w:rsidRPr="00422A13">
        <w:rPr>
          <w:color w:val="663300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Senator Ian Campbell (Liberal) – Copy of </w:t>
      </w:r>
      <w:smartTag w:uri="urn:schemas-microsoft-com:office:smarttags" w:element="place">
        <w:smartTag w:uri="urn:schemas-microsoft-com:office:smarttags" w:element="City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Senator Alan Eggleston (Liberal)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Senator Chris Ellison (Liberal)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Senator David Johnston (Liberal)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Senator Sue Knowles (Liberal)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 xml:space="preserve">Email – Senator Ross Lightfoot (Liberal)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0000FF"/>
              <w:sz w:val="18"/>
            </w:rPr>
            <w:t>Albany</w:t>
          </w:r>
        </w:smartTag>
      </w:smartTag>
      <w:r w:rsidRPr="00422A13">
        <w:rPr>
          <w:color w:val="0000FF"/>
          <w:sz w:val="18"/>
        </w:rPr>
        <w:t xml:space="preserve"> Heavy Freight SP Submission</w:t>
      </w:r>
      <w:r w:rsidRPr="00422A13">
        <w:rPr>
          <w:color w:val="0000FF"/>
          <w:sz w:val="18"/>
        </w:rPr>
        <w:tab/>
        <w:t>15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WA DPI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Heavy Freight Transport Strategy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Golf Club)</w:t>
      </w:r>
      <w:r w:rsidRPr="004C5EC1">
        <w:rPr>
          <w:sz w:val="18"/>
        </w:rPr>
        <w:tab/>
        <w:t>18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Ravensthorpe Esperance &amp; Jerramungup – a Blueprint for the Future – Project Launch</w:t>
      </w:r>
      <w:r w:rsidRPr="004C5EC1">
        <w:rPr>
          <w:b/>
          <w:bCs/>
          <w:sz w:val="18"/>
        </w:rPr>
        <w:tab/>
        <w:t>19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Kim Chance MLC (Great Southern) – GSDC Board membership unsuccessful</w:t>
      </w:r>
      <w:r w:rsidRPr="004C5EC1">
        <w:rPr>
          <w:color w:val="CC0000"/>
          <w:sz w:val="18"/>
        </w:rPr>
        <w:tab/>
        <w:t>19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(Patterson Ord Minnett) – Rainbow 2000</w:t>
      </w:r>
      <w:r w:rsidRPr="004C5EC1">
        <w:rPr>
          <w:sz w:val="18"/>
        </w:rPr>
        <w:tab/>
        <w:t>20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Environment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(Reville)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21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Email – RUSI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(Defence)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21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Heritage </w:t>
      </w:r>
      <w:smartTag w:uri="urn:schemas-microsoft-com:office:smarttags" w:element="City">
        <w:r w:rsidRPr="004C5EC1">
          <w:rPr>
            <w:sz w:val="18"/>
          </w:rPr>
          <w:t>Council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(Baxter)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21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National Trust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(Perrigo)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21 Nov 2002</w:t>
      </w:r>
    </w:p>
    <w:p w:rsidR="00AB4D60" w:rsidRPr="009D5E2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9D5E29">
        <w:rPr>
          <w:b/>
          <w:sz w:val="18"/>
        </w:rPr>
        <w:t>Email – RSL WA HQ (Gaynor) – Copy of Albany Heavy Freight SP Submission</w:t>
      </w:r>
      <w:r w:rsidRPr="009D5E29">
        <w:rPr>
          <w:b/>
          <w:sz w:val="18"/>
        </w:rPr>
        <w:tab/>
        <w:t>21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Radio National 6AL (Foley)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SP Submission</w:t>
      </w:r>
      <w:r w:rsidRPr="004C5EC1">
        <w:rPr>
          <w:sz w:val="18"/>
        </w:rPr>
        <w:tab/>
        <w:t>21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Hon Kim Chance MLC (Great Southern)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21 Nov 2002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Hon Geoff Gallop MLA (Premier) – Copy of 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Albany</w:t>
          </w:r>
        </w:smartTag>
      </w:smartTag>
      <w:r w:rsidRPr="00422A13">
        <w:rPr>
          <w:color w:val="FF0000"/>
          <w:sz w:val="18"/>
        </w:rPr>
        <w:t xml:space="preserve"> Heavy Freight SP Submission</w:t>
      </w:r>
      <w:r w:rsidRPr="00422A13">
        <w:rPr>
          <w:color w:val="FF0000"/>
          <w:sz w:val="18"/>
        </w:rPr>
        <w:tab/>
        <w:t>21 Nov 2002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56540">
        <w:rPr>
          <w:b/>
          <w:sz w:val="18"/>
        </w:rPr>
        <w:t>Conference – 6</w:t>
      </w:r>
      <w:r w:rsidRPr="00B56540">
        <w:rPr>
          <w:b/>
          <w:sz w:val="18"/>
          <w:vertAlign w:val="superscript"/>
        </w:rPr>
        <w:t>th</w:t>
      </w:r>
      <w:r w:rsidRPr="00B56540">
        <w:rPr>
          <w:b/>
          <w:sz w:val="18"/>
        </w:rPr>
        <w:t xml:space="preserve"> National SEGRA 2002 (Queanbeyan, NSW) – Smart paths to regional growth</w:t>
      </w:r>
      <w:r w:rsidRPr="00B56540">
        <w:rPr>
          <w:b/>
          <w:sz w:val="18"/>
        </w:rPr>
        <w:tab/>
        <w:t>25-27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Lobbying for Regions (Queanbeyan, NSW) – Strategies and steps</w:t>
      </w:r>
      <w:r w:rsidRPr="004C5EC1">
        <w:rPr>
          <w:sz w:val="18"/>
        </w:rPr>
        <w:tab/>
        <w:t>27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Ballarat CC (Miller) – City &amp; Cultural Development : Planning &amp; Environmental Services</w:t>
      </w:r>
      <w:r w:rsidRPr="004C5EC1">
        <w:rPr>
          <w:color w:val="CC0000"/>
          <w:sz w:val="18"/>
        </w:rPr>
        <w:tab/>
        <w:t>27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Tunnel Vision at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of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?) – Tunnel Vision on Port Freight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WA Collaboration – Sustainability in the Great Southern (UWA,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(Gill) – Reply to Robertson 28 Nov 2002 (Tunnel Vision)</w:t>
      </w:r>
      <w:r w:rsidRPr="004C5EC1">
        <w:rPr>
          <w:sz w:val="18"/>
        </w:rPr>
        <w:tab/>
        <w:t>29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Security Capital Corp (Scott) – Financial opportunities for the future</w:t>
      </w:r>
      <w:r w:rsidRPr="004C5EC1">
        <w:rPr>
          <w:color w:val="CC0000"/>
          <w:sz w:val="18"/>
        </w:rPr>
        <w:tab/>
        <w:t>29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Transport (Johnson)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 Transport Forum : Draft Report</w:t>
      </w:r>
      <w:r w:rsidRPr="004C5EC1">
        <w:rPr>
          <w:color w:val="CC0000"/>
          <w:sz w:val="18"/>
        </w:rPr>
        <w:tab/>
        <w:t>29 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(Vol.2#11) – Focus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Visitors Centre</w:t>
      </w:r>
      <w:r w:rsidRPr="004C5EC1">
        <w:rPr>
          <w:sz w:val="18"/>
        </w:rPr>
        <w:tab/>
        <w:t>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City</w:t>
        </w:r>
      </w:smartTag>
      <w:r w:rsidRPr="004C5EC1">
        <w:rPr>
          <w:sz w:val="18"/>
        </w:rPr>
        <w:t xml:space="preserve">  (Vol.2#11) – Focus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Visitors Centre</w:t>
      </w:r>
      <w:r w:rsidRPr="004C5EC1">
        <w:rPr>
          <w:sz w:val="18"/>
        </w:rPr>
        <w:tab/>
        <w:t>Nov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9) – Harbour strategy plan completed</w:t>
      </w:r>
      <w:r w:rsidRPr="004C5EC1">
        <w:rPr>
          <w:sz w:val="18"/>
        </w:rPr>
        <w:tab/>
        <w:t>Nov 2002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(Juers) – President’s Message : Clearly a bad planning decision </w:t>
      </w:r>
      <w:r w:rsidRPr="004C5EC1">
        <w:rPr>
          <w:sz w:val="18"/>
        </w:rPr>
        <w:tab/>
        <w:t>Nov 2002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(Vol.2#12) – Focus : Visual Arts</w:t>
      </w:r>
      <w:r w:rsidRPr="004C5EC1">
        <w:rPr>
          <w:sz w:val="18"/>
        </w:rPr>
        <w:tab/>
        <w:t>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?) – Foreshore plan must be tackled (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Barrack Street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?) – Pension at 70 pushed (Commonwealth Dept Finance &amp; Admin)</w:t>
      </w:r>
      <w:r w:rsidRPr="004C5EC1">
        <w:rPr>
          <w:sz w:val="18"/>
        </w:rPr>
        <w:tab/>
        <w:t>01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- Hon. Alannah MacTiernan (Planning) – Acknowledge Heavy Freight Transport Submission</w:t>
      </w:r>
      <w:r w:rsidRPr="004C5EC1">
        <w:rPr>
          <w:color w:val="CC0000"/>
          <w:sz w:val="18"/>
        </w:rPr>
        <w:tab/>
        <w:t>02 Dec 2002</w:t>
      </w:r>
    </w:p>
    <w:p w:rsidR="0052735A" w:rsidRPr="0030148C" w:rsidRDefault="0052735A" w:rsidP="00527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30148C"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 xml:space="preserve"> Advertiser (Page </w:t>
      </w:r>
      <w:r>
        <w:rPr>
          <w:b/>
          <w:sz w:val="18"/>
        </w:rPr>
        <w:t>1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Port grain crunch : Truck Train collide (Wellstead, SRT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03</w:t>
      </w:r>
      <w:r w:rsidRPr="0030148C">
        <w:rPr>
          <w:b/>
          <w:sz w:val="18"/>
        </w:rPr>
        <w:t xml:space="preserve"> Dec 2002</w:t>
      </w:r>
    </w:p>
    <w:p w:rsidR="0052735A" w:rsidRPr="0030148C" w:rsidRDefault="0052735A" w:rsidP="00527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30148C"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 xml:space="preserve"> Advertiser (Page </w:t>
      </w:r>
      <w:r>
        <w:rPr>
          <w:b/>
          <w:sz w:val="18"/>
        </w:rPr>
        <w:t>4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Skywest delighted (MacTiernan MLA, Min. P&amp;I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03</w:t>
      </w:r>
      <w:r w:rsidRPr="0030148C">
        <w:rPr>
          <w:b/>
          <w:sz w:val="18"/>
        </w:rPr>
        <w:t xml:space="preserve"> Dec 2002</w:t>
      </w:r>
    </w:p>
    <w:p w:rsidR="00E44459" w:rsidRPr="0030148C" w:rsidRDefault="00E44459" w:rsidP="00E4445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30148C"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 xml:space="preserve"> Advertiser (Page </w:t>
      </w:r>
      <w:r>
        <w:rPr>
          <w:b/>
          <w:sz w:val="18"/>
        </w:rPr>
        <w:t>4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Gas views sought (Ripper MLA, Min. Energy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03</w:t>
      </w:r>
      <w:r w:rsidRPr="0030148C">
        <w:rPr>
          <w:b/>
          <w:sz w:val="18"/>
        </w:rPr>
        <w:t xml:space="preserve">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Agenda – SCRIPT GM &amp; Regional Forum – Review of Regional Coordinators &amp; Facilitators</w:t>
      </w:r>
      <w:r w:rsidRPr="004C5EC1">
        <w:rPr>
          <w:sz w:val="18"/>
        </w:rPr>
        <w:tab/>
        <w:t>03 Dec 2002</w:t>
      </w:r>
    </w:p>
    <w:p w:rsidR="00B7622B" w:rsidRPr="0030148C" w:rsidRDefault="00B7622B" w:rsidP="00B762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30148C"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 xml:space="preserve"> Advertiser (Page </w:t>
      </w:r>
      <w:r>
        <w:rPr>
          <w:b/>
          <w:sz w:val="18"/>
        </w:rPr>
        <w:t>1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Traffic lights in transport plan (Brindal, WA Transport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05</w:t>
      </w:r>
      <w:r w:rsidRPr="0030148C">
        <w:rPr>
          <w:b/>
          <w:sz w:val="18"/>
        </w:rPr>
        <w:t xml:space="preserve"> Dec 2002</w:t>
      </w:r>
    </w:p>
    <w:p w:rsidR="00B7622B" w:rsidRPr="0030148C" w:rsidRDefault="00B7622B" w:rsidP="00B762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City">
        <w:r w:rsidRPr="0030148C">
          <w:rPr>
            <w:b/>
            <w:sz w:val="18"/>
          </w:rPr>
          <w:t>Albany</w:t>
        </w:r>
      </w:smartTag>
      <w:r w:rsidRPr="0030148C">
        <w:rPr>
          <w:b/>
          <w:sz w:val="18"/>
        </w:rPr>
        <w:t xml:space="preserve"> Advertiser (Page </w:t>
      </w:r>
      <w:r>
        <w:rPr>
          <w:b/>
          <w:sz w:val="18"/>
        </w:rPr>
        <w:t>7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 xml:space="preserve">Measure freight costs : </w:t>
      </w:r>
      <w:smartTag w:uri="urn:schemas-microsoft-com:office:smarttags" w:element="place">
        <w:smartTag w:uri="urn:schemas-microsoft-com:office:smarttags" w:element="PlaceName">
          <w:r>
            <w:rPr>
              <w:b/>
              <w:sz w:val="18"/>
            </w:rPr>
            <w:t>Albany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PlaceType">
          <w:r>
            <w:rPr>
              <w:b/>
              <w:sz w:val="18"/>
            </w:rPr>
            <w:t>Port</w:t>
          </w:r>
        </w:smartTag>
      </w:smartTag>
      <w:r>
        <w:rPr>
          <w:b/>
          <w:sz w:val="18"/>
        </w:rPr>
        <w:t xml:space="preserve"> (Smithson, SP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05</w:t>
      </w:r>
      <w:r w:rsidRPr="0030148C">
        <w:rPr>
          <w:b/>
          <w:sz w:val="18"/>
        </w:rPr>
        <w:t xml:space="preserve"> Dec 2002</w:t>
      </w:r>
    </w:p>
    <w:p w:rsidR="00B7622B" w:rsidRPr="0030148C" w:rsidRDefault="00B7622B" w:rsidP="00B762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 xml:space="preserve">AGS Weekender </w:t>
      </w:r>
      <w:r w:rsidRPr="0030148C">
        <w:rPr>
          <w:b/>
          <w:sz w:val="18"/>
        </w:rPr>
        <w:t xml:space="preserve">(Page </w:t>
      </w:r>
      <w:r>
        <w:rPr>
          <w:b/>
          <w:sz w:val="18"/>
        </w:rPr>
        <w:t>3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Poor vision caused collision (Wellstead, SRT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05</w:t>
      </w:r>
      <w:r w:rsidRPr="0030148C">
        <w:rPr>
          <w:b/>
          <w:sz w:val="18"/>
        </w:rPr>
        <w:t xml:space="preserve">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North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Gas Pipeline Project (EIS)</w:t>
      </w:r>
      <w:r w:rsidRPr="004C5EC1">
        <w:rPr>
          <w:sz w:val="18"/>
        </w:rPr>
        <w:tab/>
        <w:t>07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DoTaRS &amp; AusLink : toward the national land transport plan</w:t>
      </w:r>
      <w:r w:rsidRPr="004C5EC1">
        <w:rPr>
          <w:sz w:val="18"/>
        </w:rPr>
        <w:tab/>
        <w:t>07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MV Regal Princess</w:t>
      </w:r>
      <w:r w:rsidRPr="004C5EC1">
        <w:rPr>
          <w:sz w:val="18"/>
        </w:rPr>
        <w:tab/>
        <w:t>08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Burns &amp; Roe Worley (Green) – Seasons Greetings</w:t>
      </w:r>
      <w:r w:rsidRPr="004C5EC1">
        <w:rPr>
          <w:color w:val="CC0000"/>
          <w:sz w:val="18"/>
        </w:rPr>
        <w:tab/>
        <w:t>02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GSDC (Axe) – Submission for Great Southern Regional Wine Centre Feasibility Study</w:t>
      </w:r>
      <w:r w:rsidRPr="004C5EC1">
        <w:rPr>
          <w:sz w:val="18"/>
        </w:rPr>
        <w:tab/>
        <w:t>09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Visitor Centre) – Rainbow 2000</w:t>
      </w:r>
      <w:r w:rsidRPr="004C5EC1">
        <w:rPr>
          <w:sz w:val="18"/>
        </w:rPr>
        <w:tab/>
        <w:t>11 Dec 2002</w:t>
      </w:r>
    </w:p>
    <w:p w:rsidR="008E32CF" w:rsidRPr="0030148C" w:rsidRDefault="008E32CF" w:rsidP="008E32C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30148C"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 xml:space="preserve"> Advertiser (Page </w:t>
      </w:r>
      <w:r>
        <w:rPr>
          <w:b/>
          <w:sz w:val="18"/>
        </w:rPr>
        <w:t>4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Premier harbours new marine vision (Gallop MLA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12</w:t>
      </w:r>
      <w:r w:rsidRPr="0030148C">
        <w:rPr>
          <w:b/>
          <w:sz w:val="18"/>
        </w:rPr>
        <w:t xml:space="preserve"> Dec 2002</w:t>
      </w:r>
    </w:p>
    <w:p w:rsidR="00304590" w:rsidRPr="0030148C" w:rsidRDefault="00304590" w:rsidP="0030459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 xml:space="preserve">AGS Weekender </w:t>
      </w:r>
      <w:r w:rsidRPr="0030148C">
        <w:rPr>
          <w:b/>
          <w:sz w:val="18"/>
        </w:rPr>
        <w:t xml:space="preserve">(Page </w:t>
      </w:r>
      <w:r>
        <w:rPr>
          <w:b/>
          <w:sz w:val="18"/>
        </w:rPr>
        <w:t>4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New harbour agreement (Gallop MLA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12</w:t>
      </w:r>
      <w:r w:rsidRPr="0030148C">
        <w:rPr>
          <w:b/>
          <w:sz w:val="18"/>
        </w:rPr>
        <w:t xml:space="preserve"> Dec 2002</w:t>
      </w:r>
    </w:p>
    <w:p w:rsidR="00304590" w:rsidRPr="0030148C" w:rsidRDefault="00304590" w:rsidP="0030459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r>
        <w:rPr>
          <w:b/>
          <w:sz w:val="18"/>
        </w:rPr>
        <w:t xml:space="preserve">AGS Weekender </w:t>
      </w:r>
      <w:r w:rsidRPr="0030148C">
        <w:rPr>
          <w:b/>
          <w:sz w:val="18"/>
        </w:rPr>
        <w:t xml:space="preserve">(Page </w:t>
      </w:r>
      <w:r>
        <w:rPr>
          <w:b/>
          <w:sz w:val="18"/>
        </w:rPr>
        <w:t>4</w:t>
      </w:r>
      <w:r w:rsidRPr="0030148C">
        <w:rPr>
          <w:b/>
          <w:sz w:val="18"/>
        </w:rPr>
        <w:t xml:space="preserve">) – </w:t>
      </w:r>
      <w:r>
        <w:rPr>
          <w:b/>
          <w:sz w:val="18"/>
        </w:rPr>
        <w:t>Opportunities : Regional Investment Fund (Gallop MLA</w:t>
      </w:r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</w:r>
      <w:r>
        <w:rPr>
          <w:b/>
          <w:sz w:val="18"/>
        </w:rPr>
        <w:t>12</w:t>
      </w:r>
      <w:r w:rsidRPr="0030148C">
        <w:rPr>
          <w:b/>
          <w:sz w:val="18"/>
        </w:rPr>
        <w:t xml:space="preserve"> Dec 2002</w:t>
      </w:r>
    </w:p>
    <w:p w:rsidR="00304590" w:rsidRPr="00304590" w:rsidRDefault="00304590" w:rsidP="0030459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304590">
        <w:rPr>
          <w:sz w:val="18"/>
        </w:rPr>
        <w:t xml:space="preserve">Article – AGS Weekender (Page </w:t>
      </w:r>
      <w:r>
        <w:rPr>
          <w:sz w:val="18"/>
        </w:rPr>
        <w:t>6</w:t>
      </w:r>
      <w:r w:rsidRPr="00304590">
        <w:rPr>
          <w:sz w:val="18"/>
        </w:rPr>
        <w:t xml:space="preserve">) – </w:t>
      </w:r>
      <w:r>
        <w:rPr>
          <w:sz w:val="18"/>
        </w:rPr>
        <w:t xml:space="preserve">Road funding needed (House MLA, </w:t>
      </w:r>
      <w:smartTag w:uri="urn:schemas-microsoft-com:office:smarttags" w:element="place">
        <w:r>
          <w:rPr>
            <w:sz w:val="18"/>
          </w:rPr>
          <w:t>Stirling</w:t>
        </w:r>
      </w:smartTag>
      <w:r w:rsidRPr="00304590">
        <w:rPr>
          <w:sz w:val="18"/>
        </w:rPr>
        <w:t>)</w:t>
      </w:r>
      <w:r w:rsidRPr="00304590">
        <w:rPr>
          <w:sz w:val="18"/>
        </w:rPr>
        <w:tab/>
        <w:t>12 Dec 2002</w:t>
      </w:r>
    </w:p>
    <w:p w:rsidR="00304590" w:rsidRPr="00304590" w:rsidRDefault="00304590" w:rsidP="0030459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304590">
        <w:rPr>
          <w:sz w:val="18"/>
        </w:rPr>
        <w:t xml:space="preserve">Article – AGS Weekender (Page </w:t>
      </w:r>
      <w:r>
        <w:rPr>
          <w:sz w:val="18"/>
        </w:rPr>
        <w:t>6</w:t>
      </w:r>
      <w:r w:rsidRPr="00304590">
        <w:rPr>
          <w:sz w:val="18"/>
        </w:rPr>
        <w:t xml:space="preserve">) – </w:t>
      </w:r>
      <w:r>
        <w:rPr>
          <w:sz w:val="18"/>
        </w:rPr>
        <w:t>Cargo consigned (McRae, Southern Export Agencies</w:t>
      </w:r>
      <w:r w:rsidRPr="00304590">
        <w:rPr>
          <w:sz w:val="18"/>
        </w:rPr>
        <w:t>)</w:t>
      </w:r>
      <w:r w:rsidRPr="00304590">
        <w:rPr>
          <w:sz w:val="18"/>
        </w:rPr>
        <w:tab/>
        <w:t>12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Cheryl Edwardes MLA (Shadow Planning) – Development Assessment Panel Model (DAPM)</w:t>
      </w:r>
      <w:r w:rsidRPr="004C5EC1">
        <w:rPr>
          <w:sz w:val="18"/>
        </w:rPr>
        <w:tab/>
        <w:t>13 Dec 2002</w:t>
      </w:r>
    </w:p>
    <w:p w:rsidR="0030148C" w:rsidRPr="0030148C" w:rsidRDefault="0030148C" w:rsidP="0030148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148C">
        <w:rPr>
          <w:b/>
          <w:sz w:val="18"/>
        </w:rPr>
        <w:t xml:space="preserve">Article – </w:t>
      </w:r>
      <w:smartTag w:uri="urn:schemas-microsoft-com:office:smarttags" w:element="City">
        <w:r w:rsidRPr="0030148C">
          <w:rPr>
            <w:b/>
            <w:sz w:val="18"/>
          </w:rPr>
          <w:t>Albany</w:t>
        </w:r>
      </w:smartTag>
      <w:r w:rsidRPr="0030148C">
        <w:rPr>
          <w:b/>
          <w:sz w:val="18"/>
        </w:rPr>
        <w:t xml:space="preserve"> Advertiser (Page 5) – Anzac accord : Celebrate </w:t>
      </w:r>
      <w:smartTag w:uri="urn:schemas-microsoft-com:office:smarttags" w:element="City">
        <w:r w:rsidRPr="0030148C">
          <w:rPr>
            <w:b/>
            <w:sz w:val="18"/>
          </w:rPr>
          <w:t>Albany</w:t>
        </w:r>
      </w:smartTag>
      <w:r w:rsidRPr="0030148C">
        <w:rPr>
          <w:b/>
          <w:sz w:val="18"/>
        </w:rPr>
        <w:t xml:space="preserve"> (Cleak, RSL </w:t>
      </w:r>
      <w:smartTag w:uri="urn:schemas-microsoft-com:office:smarttags" w:element="City">
        <w:smartTag w:uri="urn:schemas-microsoft-com:office:smarttags" w:element="place">
          <w:r w:rsidRPr="0030148C">
            <w:rPr>
              <w:b/>
              <w:sz w:val="18"/>
            </w:rPr>
            <w:t>Albany</w:t>
          </w:r>
        </w:smartTag>
      </w:smartTag>
      <w:r w:rsidRPr="0030148C">
        <w:rPr>
          <w:b/>
          <w:sz w:val="18"/>
        </w:rPr>
        <w:t>)</w:t>
      </w:r>
      <w:r w:rsidRPr="0030148C">
        <w:rPr>
          <w:b/>
          <w:sz w:val="18"/>
        </w:rPr>
        <w:tab/>
        <w:t>19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Justice (Starling) – Summons to Juror : Excused 23 Jan 2003</w:t>
      </w:r>
      <w:r w:rsidRPr="004C5EC1">
        <w:rPr>
          <w:color w:val="CC0000"/>
          <w:sz w:val="18"/>
        </w:rPr>
        <w:tab/>
        <w:t>19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Plantagenet Shire Council (Baesjou) – Tenders for Plantagenet Rural Strategy</w:t>
      </w:r>
      <w:r w:rsidRPr="004C5EC1">
        <w:rPr>
          <w:color w:val="CC0000"/>
          <w:sz w:val="18"/>
        </w:rPr>
        <w:tab/>
        <w:t>20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Fishing Industry Council (Finlay) – Acknowledge Rainbow 2000 Project</w:t>
      </w:r>
      <w:r w:rsidRPr="004C5EC1">
        <w:rPr>
          <w:color w:val="CC0000"/>
          <w:sz w:val="18"/>
        </w:rPr>
        <w:tab/>
        <w:t>23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Matthew Flinders Association (Fairbanks) – Windeward Bound Re-enactment</w:t>
      </w:r>
      <w:r w:rsidRPr="004C5EC1">
        <w:rPr>
          <w:color w:val="CC0000"/>
          <w:sz w:val="18"/>
        </w:rPr>
        <w:tab/>
        <w:t>23 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Activity accelerated into close of 2002</w:t>
      </w:r>
      <w:r w:rsidRPr="004C5EC1">
        <w:rPr>
          <w:sz w:val="18"/>
        </w:rPr>
        <w:tab/>
        <w:t>Dec 2002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Agreement – MOU – </w:t>
      </w:r>
      <w:smartTag w:uri="urn:schemas-microsoft-com:office:smarttags" w:element="PlaceName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</w:t>
      </w:r>
      <w:smartTag w:uri="urn:schemas-microsoft-com:office:smarttags" w:element="PlaceName">
        <w:r w:rsidRPr="004C5EC1">
          <w:rPr>
            <w:b/>
            <w:bCs/>
            <w:sz w:val="18"/>
          </w:rPr>
          <w:t>Boat</w:t>
        </w:r>
      </w:smartTag>
      <w:r w:rsidRPr="004C5EC1">
        <w:rPr>
          <w:b/>
          <w:bCs/>
          <w:sz w:val="18"/>
        </w:rPr>
        <w:t xml:space="preserve"> </w:t>
      </w:r>
      <w:smartTag w:uri="urn:schemas-microsoft-com:office:smarttags" w:element="PlaceType">
        <w:r w:rsidRPr="004C5EC1">
          <w:rPr>
            <w:b/>
            <w:bCs/>
            <w:sz w:val="18"/>
          </w:rPr>
          <w:t>Harbour</w:t>
        </w:r>
      </w:smartTag>
      <w:r w:rsidRPr="004C5EC1">
        <w:rPr>
          <w:b/>
          <w:bCs/>
          <w:sz w:val="18"/>
        </w:rPr>
        <w:t xml:space="preserve"> :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CC,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GSDC</w:t>
          </w:r>
        </w:smartTag>
        <w:r w:rsidRPr="004C5EC1">
          <w:rPr>
            <w:b/>
            <w:bCs/>
            <w:sz w:val="18"/>
          </w:rPr>
          <w:t xml:space="preserve">,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DPI &amp; Com DoTaRS</w:t>
      </w:r>
      <w:r w:rsidRPr="004C5EC1">
        <w:rPr>
          <w:b/>
          <w:bCs/>
          <w:sz w:val="18"/>
        </w:rPr>
        <w:tab/>
        <w:t>Dec 2002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– 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: Principal Project Officer : Trade Development</w:t>
      </w:r>
      <w:r w:rsidRPr="004C5EC1">
        <w:rPr>
          <w:sz w:val="18"/>
        </w:rPr>
        <w:tab/>
        <w:t>04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Plantagenet Shire Council (Baesjou) – Plantagenet Rural Strategy</w:t>
      </w:r>
      <w:r w:rsidRPr="004C5EC1">
        <w:rPr>
          <w:sz w:val="18"/>
        </w:rPr>
        <w:tab/>
        <w:t>07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Email – WA DPI (Johnson) – Response to Draft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Transport Plan</w:t>
      </w:r>
      <w:r w:rsidRPr="004C5EC1">
        <w:rPr>
          <w:sz w:val="18"/>
        </w:rPr>
        <w:tab/>
        <w:t>08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DPI (Adlam) – Response to Draft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Transport Plan</w:t>
      </w:r>
      <w:r w:rsidRPr="004C5EC1">
        <w:rPr>
          <w:sz w:val="18"/>
        </w:rPr>
        <w:tab/>
        <w:t>08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Murray Shire Council (Leach) – Feasibility Study into Old Cooper’s Mill : Unsuccessful</w:t>
      </w:r>
      <w:r w:rsidRPr="004C5EC1">
        <w:rPr>
          <w:color w:val="CC0000"/>
          <w:sz w:val="18"/>
        </w:rPr>
        <w:tab/>
        <w:t>10 Jan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Study Brief – Albany CC : Defining Central Albany (CBD &amp; Surrounds) – A vision for the future</w:t>
      </w:r>
      <w:r w:rsidRPr="004C5EC1">
        <w:rPr>
          <w:sz w:val="18"/>
        </w:rPr>
        <w:tab/>
        <w:t>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- Hon. Alannah MacTiernan (Planning) – Reply to Heavy Freight Transport</w:t>
      </w:r>
      <w:r w:rsidRPr="004C5EC1">
        <w:rPr>
          <w:b/>
          <w:bCs/>
          <w:color w:val="CC0000"/>
          <w:sz w:val="18"/>
        </w:rPr>
        <w:tab/>
        <w:t>15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GSDC (Manning) – Great Southern Wine Centre Feasibility Study : Unsuccessful</w:t>
      </w:r>
      <w:r w:rsidRPr="004C5EC1">
        <w:rPr>
          <w:color w:val="CC0000"/>
          <w:sz w:val="18"/>
        </w:rPr>
        <w:tab/>
        <w:t>16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Hon. Alannah MacTiernan (Planning) – Ingredients for Port to remain in location</w:t>
      </w:r>
      <w:r w:rsidRPr="004C5EC1">
        <w:rPr>
          <w:b/>
          <w:bCs/>
          <w:sz w:val="18"/>
        </w:rPr>
        <w:tab/>
        <w:t>17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9) – A piece of Jerramungup in a foreign field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London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STS Windeward Bound (Matthew Flinders Circumnavigation Re-enactment)</w:t>
      </w:r>
      <w:r w:rsidRPr="004C5EC1">
        <w:rPr>
          <w:sz w:val="18"/>
        </w:rPr>
        <w:tab/>
        <w:t>18-23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Hon. Judy Edwards (Environment) –  Nomination to the WA EPA Board</w:t>
      </w:r>
      <w:r w:rsidRPr="004C5EC1">
        <w:rPr>
          <w:sz w:val="18"/>
        </w:rPr>
        <w:tab/>
        <w:t>21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Stanton</w:t>
          </w:r>
        </w:smartTag>
      </w:smartTag>
      <w:r w:rsidRPr="004C5EC1">
        <w:rPr>
          <w:color w:val="CC0000"/>
          <w:sz w:val="18"/>
        </w:rPr>
        <w:t xml:space="preserve"> Chase (Lavan) – Mildura Rural City Council : Acknowledge Rainbow 2000 Project</w:t>
      </w:r>
      <w:r w:rsidRPr="004C5EC1">
        <w:rPr>
          <w:color w:val="CC0000"/>
          <w:sz w:val="18"/>
        </w:rPr>
        <w:tab/>
        <w:t>22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52) –  WA Greenhouse Issues Paper &amp; Website</w:t>
      </w:r>
      <w:r w:rsidRPr="004C5EC1">
        <w:rPr>
          <w:sz w:val="18"/>
        </w:rPr>
        <w:tab/>
        <w:t>25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ACT Planning &amp; Land Taskforce (Smorhun) –  Nomination to the ACT PLC Board</w:t>
      </w:r>
      <w:r w:rsidRPr="004C5EC1">
        <w:rPr>
          <w:sz w:val="18"/>
        </w:rPr>
        <w:tab/>
        <w:t>28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Future Directions International – Support nomination to WA EPA Board</w:t>
      </w:r>
      <w:r w:rsidRPr="004C5EC1">
        <w:rPr>
          <w:sz w:val="18"/>
        </w:rPr>
        <w:tab/>
        <w:t>29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GSACC : Commonwealth Auslink Green Paper – APULG, APA, ACC, WAFF Discussions</w:t>
      </w:r>
      <w:r w:rsidRPr="004C5EC1">
        <w:rPr>
          <w:sz w:val="18"/>
        </w:rPr>
        <w:tab/>
        <w:t>29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GSACC Auslink Forum – Port Relocation,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Ring Road Toll Route</w:t>
          </w:r>
        </w:smartTag>
      </w:smartTag>
      <w:r w:rsidRPr="004C5EC1">
        <w:rPr>
          <w:sz w:val="18"/>
        </w:rPr>
        <w:t xml:space="preserve"> &amp; Rainbow 2000</w:t>
      </w:r>
      <w:r w:rsidRPr="004C5EC1">
        <w:rPr>
          <w:sz w:val="18"/>
        </w:rPr>
        <w:tab/>
        <w:t>29 Jan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LandCorp (Proud) – Possible ‘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Inland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’ : Lot </w:t>
      </w:r>
      <w:smartTag w:uri="urn:schemas-microsoft-com:office:smarttags" w:element="address">
        <w:smartTag w:uri="urn:schemas-microsoft-com:office:smarttags" w:element="Street">
          <w:r w:rsidRPr="004C5EC1">
            <w:rPr>
              <w:color w:val="CC0000"/>
              <w:sz w:val="18"/>
            </w:rPr>
            <w:t>103 Down Road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(Vol.37)</w:t>
      </w:r>
      <w:r w:rsidRPr="004C5EC1">
        <w:rPr>
          <w:color w:val="CC0000"/>
          <w:sz w:val="18"/>
        </w:rPr>
        <w:tab/>
        <w:t>31 Jan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Skywest Destinations Magazine : Sea change for Brad (Williamson,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Authority)</w:t>
      </w:r>
      <w:r w:rsidRPr="004C5EC1">
        <w:rPr>
          <w:sz w:val="18"/>
        </w:rPr>
        <w:tab/>
        <w:t>Feb 2003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Skywest Destinations Magazine : Ataturk Statue, Albany</w:t>
      </w:r>
      <w:r w:rsidRPr="007D1DC9">
        <w:rPr>
          <w:sz w:val="18"/>
          <w:lang w:val="fr-FR"/>
        </w:rPr>
        <w:tab/>
        <w:t>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Skywest Destinations Magazine : Anzac Capital,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Bronze marching column</w:t>
      </w:r>
      <w:r w:rsidRPr="004C5EC1">
        <w:rPr>
          <w:sz w:val="18"/>
        </w:rPr>
        <w:tab/>
        <w:t>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Skywest Destinations Magazine : Albany &amp; Great Southern – Time for a sea change</w:t>
      </w:r>
      <w:r w:rsidRPr="004C5EC1">
        <w:rPr>
          <w:sz w:val="18"/>
        </w:rPr>
        <w:tab/>
        <w:t>Feb 2003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Skywest Destinations Magazine : Perth International Arts Festival – Cool Fun (Hume)</w:t>
      </w:r>
      <w:r w:rsidRPr="007D1DC9">
        <w:rPr>
          <w:sz w:val="18"/>
          <w:lang w:val="fr-FR"/>
        </w:rPr>
        <w:tab/>
        <w:t>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Skywest Destinations Magazine : Equine Industry – Hitting the Front (Hillman)</w:t>
      </w:r>
      <w:r w:rsidRPr="004C5EC1">
        <w:rPr>
          <w:sz w:val="18"/>
        </w:rPr>
        <w:tab/>
        <w:t>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Future Directions International (Cordner) – Support nomination to WA EPA Board</w:t>
      </w:r>
      <w:r w:rsidRPr="004C5EC1">
        <w:rPr>
          <w:color w:val="CC0000"/>
          <w:sz w:val="18"/>
        </w:rPr>
        <w:tab/>
        <w:t>03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CC0000"/>
              <w:sz w:val="18"/>
            </w:rPr>
            <w:t>Queensland</w:t>
          </w:r>
        </w:smartTag>
      </w:smartTag>
      <w:r w:rsidRPr="004C5EC1">
        <w:rPr>
          <w:color w:val="CC0000"/>
          <w:sz w:val="18"/>
        </w:rPr>
        <w:t xml:space="preserve"> Mining Council (Thorne) – Acknowledge Rainbow 2000 Project</w:t>
      </w:r>
      <w:r w:rsidRPr="004C5EC1">
        <w:rPr>
          <w:color w:val="CC0000"/>
          <w:sz w:val="18"/>
        </w:rPr>
        <w:tab/>
        <w:t>03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PIA WA (</w:t>
      </w:r>
      <w:smartTag w:uri="urn:schemas-microsoft-com:office:smarttags" w:element="City">
        <w:r w:rsidRPr="004C5EC1">
          <w:rPr>
            <w:sz w:val="18"/>
          </w:rPr>
          <w:t>Bell</w:t>
        </w:r>
      </w:smartTag>
      <w:r w:rsidRPr="004C5EC1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State Sustainability Strategy Submission – SP Comments</w:t>
      </w:r>
      <w:r w:rsidRPr="004C5EC1">
        <w:rPr>
          <w:sz w:val="18"/>
        </w:rPr>
        <w:tab/>
        <w:t>05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AAPC WA (Caddy)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State Sustainability Strategy Submission – SP Comments</w:t>
      </w:r>
      <w:r w:rsidRPr="004C5EC1">
        <w:rPr>
          <w:sz w:val="18"/>
        </w:rPr>
        <w:tab/>
        <w:t>05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Project – </w:t>
      </w:r>
      <w:smartTag w:uri="urn:schemas-microsoft-com:office:smarttags" w:element="City">
        <w:r w:rsidRPr="004C5EC1">
          <w:rPr>
            <w:sz w:val="18"/>
          </w:rPr>
          <w:t>Augusta-Margaret River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– Hardy Inlet Management Plan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Blackwood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Commonwealth Dept Transport &amp; Regional Services – Auslink Green Paper Submission</w:t>
      </w:r>
      <w:r w:rsidRPr="004C5EC1">
        <w:rPr>
          <w:b/>
          <w:bCs/>
          <w:sz w:val="18"/>
        </w:rPr>
        <w:tab/>
        <w:t>11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Judy Edwards (Environment) – Acknowledge nomination for WA EPA Board</w:t>
      </w:r>
      <w:r w:rsidRPr="004C5EC1">
        <w:rPr>
          <w:color w:val="CC0000"/>
          <w:sz w:val="18"/>
        </w:rPr>
        <w:tab/>
        <w:t>11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Alannah MacTiernan – Acknowledge SP letter 17 Jan 2003</w:t>
      </w:r>
      <w:r w:rsidRPr="004C5EC1">
        <w:rPr>
          <w:color w:val="CC0000"/>
          <w:sz w:val="18"/>
        </w:rPr>
        <w:tab/>
        <w:t>12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 Dept Industry Tourism &amp; Resources (Byron) – Acknowledge Rainbow 2000</w:t>
      </w:r>
      <w:r w:rsidRPr="004C5EC1">
        <w:rPr>
          <w:color w:val="CC0000"/>
          <w:sz w:val="18"/>
        </w:rPr>
        <w:tab/>
        <w:t>12 Feb 2003</w:t>
      </w:r>
    </w:p>
    <w:p w:rsidR="00B3703A" w:rsidRPr="00EF46FB" w:rsidRDefault="00B3703A" w:rsidP="00B3703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3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Airline deal a boost for region </w:t>
      </w:r>
      <w:r w:rsidR="008534A1">
        <w:rPr>
          <w:b/>
          <w:sz w:val="18"/>
        </w:rPr>
        <w:t xml:space="preserve">: Skywest </w:t>
      </w:r>
      <w:r>
        <w:rPr>
          <w:b/>
          <w:sz w:val="18"/>
        </w:rPr>
        <w:t xml:space="preserve">(Juers,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CoCI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13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: A modern marine &amp; tourism precinct for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15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71) – Project Manager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 Boat Harbour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15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26) : Rising call for bronze Anzacs (Albany CC &amp; RSL)</w:t>
      </w:r>
      <w:r w:rsidRPr="004C5EC1">
        <w:rPr>
          <w:sz w:val="18"/>
        </w:rPr>
        <w:tab/>
        <w:t>16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Email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MLAs &amp; MLCs – Copy of Commonwealth Auslink Green Paper Submission</w:t>
      </w:r>
      <w:r w:rsidRPr="004C5EC1">
        <w:rPr>
          <w:sz w:val="18"/>
        </w:rPr>
        <w:tab/>
        <w:t>17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ab/>
        <w:t>18 Feb 2003</w:t>
      </w:r>
    </w:p>
    <w:p w:rsidR="008534A1" w:rsidRPr="00EF46FB" w:rsidRDefault="008534A1" w:rsidP="008534A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10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Back on parade :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RSL (Tuckey MHR, O’Connor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18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8534A1" w:rsidRPr="00EF46FB" w:rsidRDefault="008534A1" w:rsidP="008534A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10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Feedback on regional policy (Stephens MLC, Min. LGRD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18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8534A1" w:rsidRPr="00EF46FB" w:rsidRDefault="008534A1" w:rsidP="008534A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10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Anzac centenary plans (Cleak, RSL </w:t>
      </w:r>
      <w:smartTag w:uri="urn:schemas-microsoft-com:office:smarttags" w:element="City">
        <w:smartTag w:uri="urn:schemas-microsoft-com:office:smarttags" w:element="place">
          <w:r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18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LandCorp (Proud) – Possible ‘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Inland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’ : Lot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103 Down Road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(Vol.37)</w:t>
      </w:r>
      <w:r w:rsidRPr="004C5EC1">
        <w:rPr>
          <w:sz w:val="18"/>
        </w:rPr>
        <w:tab/>
        <w:t>18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Com DoTaRS (Feeney) – Acknowledge SP submission to AusLink Green Paper</w:t>
      </w:r>
      <w:r w:rsidRPr="004C5EC1">
        <w:rPr>
          <w:color w:val="CC0000"/>
          <w:sz w:val="18"/>
        </w:rPr>
        <w:tab/>
        <w:t>19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(WA Water Corp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19 Feb 2003</w:t>
      </w:r>
    </w:p>
    <w:p w:rsidR="00EF46FB" w:rsidRPr="00EF46FB" w:rsidRDefault="00EF46FB" w:rsidP="00EF46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5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City honour for flight school (#2 FTS, RAAF Pearce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20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Peter Watson MLA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 – Small Business Update : Gallop government implements</w:t>
      </w:r>
      <w:r w:rsidRPr="004C5EC1">
        <w:rPr>
          <w:color w:val="CC0000"/>
          <w:sz w:val="18"/>
        </w:rPr>
        <w:tab/>
        <w:t>20 Feb 2003</w:t>
      </w:r>
    </w:p>
    <w:p w:rsidR="00AB4D60" w:rsidRPr="009E080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9E0808">
        <w:rPr>
          <w:b/>
          <w:sz w:val="18"/>
        </w:rPr>
        <w:t xml:space="preserve">RAAF Pearce – #2 FTS  – Confer Freedom of entry march – </w:t>
      </w:r>
      <w:smartTag w:uri="urn:schemas-microsoft-com:office:smarttags" w:element="address">
        <w:smartTag w:uri="urn:schemas-microsoft-com:office:smarttags" w:element="Street">
          <w:r w:rsidRPr="009E0808">
            <w:rPr>
              <w:b/>
              <w:sz w:val="18"/>
            </w:rPr>
            <w:t>York Street</w:t>
          </w:r>
        </w:smartTag>
        <w:r w:rsidRPr="009E0808">
          <w:rPr>
            <w:b/>
            <w:sz w:val="18"/>
          </w:rPr>
          <w:t xml:space="preserve">, </w:t>
        </w:r>
        <w:smartTag w:uri="urn:schemas-microsoft-com:office:smarttags" w:element="City">
          <w:r w:rsidRPr="009E0808">
            <w:rPr>
              <w:b/>
              <w:sz w:val="18"/>
            </w:rPr>
            <w:t>Albany</w:t>
          </w:r>
        </w:smartTag>
      </w:smartTag>
      <w:r w:rsidRPr="009E0808">
        <w:rPr>
          <w:b/>
          <w:sz w:val="18"/>
        </w:rPr>
        <w:t xml:space="preserve"> &amp; Waterfront</w:t>
      </w:r>
      <w:r w:rsidRPr="009E0808">
        <w:rPr>
          <w:b/>
          <w:sz w:val="18"/>
        </w:rPr>
        <w:tab/>
        <w:t>23 Feb 2003</w:t>
      </w:r>
    </w:p>
    <w:p w:rsidR="00243B2A" w:rsidRPr="00EF46FB" w:rsidRDefault="00243B2A" w:rsidP="00243B2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6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Plane sailing for flying ceremony (#2 FTS, RAAF Pearce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25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9E0808" w:rsidRPr="00EF46FB" w:rsidRDefault="009E0808" w:rsidP="009E080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School honoured : #2FTS (Capt. Sapwell, RAAF Base Pearce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 w:rsidR="003D5BB2">
        <w:rPr>
          <w:b/>
          <w:sz w:val="18"/>
        </w:rPr>
        <w:t>27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9E0808" w:rsidRPr="00EF46FB" w:rsidRDefault="009E0808" w:rsidP="009E080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6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School honoured : #2FTS (WC. Neilsen, RAAF Base Pearce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 w:rsidR="003D5BB2">
        <w:rPr>
          <w:b/>
          <w:sz w:val="18"/>
        </w:rPr>
        <w:t>27</w:t>
      </w:r>
      <w:r w:rsidRPr="00EF46FB">
        <w:rPr>
          <w:b/>
          <w:sz w:val="18"/>
        </w:rPr>
        <w:t xml:space="preserve"> </w:t>
      </w:r>
      <w:r>
        <w:rPr>
          <w:b/>
          <w:sz w:val="18"/>
        </w:rPr>
        <w:t>Feb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(Vol.3#2) – Focus : on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Visitor Centre</w:t>
      </w:r>
      <w:r w:rsidRPr="004C5EC1">
        <w:rPr>
          <w:sz w:val="18"/>
        </w:rPr>
        <w:tab/>
        <w:t>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(Vol.3#2) – Time for a change (Cr Wellington)</w:t>
      </w:r>
      <w:r w:rsidRPr="004C5EC1">
        <w:rPr>
          <w:sz w:val="18"/>
        </w:rPr>
        <w:tab/>
        <w:t>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Newsletter – Frederickstown Progress Association (Vol.3#2) – Election time (Cr Cecil)</w:t>
      </w:r>
      <w:r w:rsidRPr="004C5EC1">
        <w:rPr>
          <w:sz w:val="18"/>
        </w:rPr>
        <w:tab/>
        <w:t>Feb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10) – Working Relationships (RAAF #2FTS)</w:t>
      </w:r>
      <w:r w:rsidRPr="004C5EC1">
        <w:rPr>
          <w:sz w:val="18"/>
        </w:rPr>
        <w:tab/>
        <w:t>Mar 2003</w:t>
      </w:r>
    </w:p>
    <w:p w:rsidR="00745FCB" w:rsidRPr="00EF46FB" w:rsidRDefault="00745FCB" w:rsidP="00745F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3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Views on port access (Enright, </w:t>
      </w:r>
      <w:smartTag w:uri="urn:schemas-microsoft-com:office:smarttags" w:element="place">
        <w:smartTag w:uri="urn:schemas-microsoft-com:office:smarttags" w:element="PlaceName">
          <w:r>
            <w:rPr>
              <w:b/>
              <w:sz w:val="18"/>
            </w:rPr>
            <w:t>Albany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PlaceType">
          <w:r>
            <w:rPr>
              <w:b/>
              <w:sz w:val="18"/>
            </w:rPr>
            <w:t>Port</w:t>
          </w:r>
        </w:smartTag>
      </w:smartTag>
      <w:r>
        <w:rPr>
          <w:b/>
          <w:sz w:val="18"/>
        </w:rPr>
        <w:t xml:space="preserve"> Authority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04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Liberal Party (WA)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Branch AGM – Hon. Colin Barnett MLA</w:t>
      </w:r>
      <w:r w:rsidRPr="004C5EC1">
        <w:rPr>
          <w:sz w:val="18"/>
        </w:rPr>
        <w:tab/>
        <w:t>04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Liberal Party (WA)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Branch AGM – President Kevin Prince (Tuckey MHR)</w:t>
      </w:r>
      <w:r w:rsidRPr="004C5EC1">
        <w:rPr>
          <w:sz w:val="18"/>
        </w:rPr>
        <w:tab/>
        <w:t>04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Liberal Party (WA) : Albany Branch AGM 2002 – President Neil Smithson withdraws</w:t>
      </w:r>
      <w:r w:rsidRPr="004C5EC1">
        <w:rPr>
          <w:sz w:val="18"/>
        </w:rPr>
        <w:tab/>
        <w:t>04 Mar 2003</w:t>
      </w:r>
    </w:p>
    <w:p w:rsidR="00B8488C" w:rsidRPr="00EF46FB" w:rsidRDefault="00B8488C" w:rsidP="00B8488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on hold (Barnett MLA, WA Opposition Leader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06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B8488C" w:rsidRPr="00EF46FB" w:rsidRDefault="00B8488C" w:rsidP="00B8488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8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An insult to democracy : Howard PM (Turner,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06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B8488C" w:rsidRPr="00EF46FB" w:rsidRDefault="00B8488C" w:rsidP="00B8488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8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Timbercorp’s priorities (Browning, Timbercorp Ltd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06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D24E3D" w:rsidRPr="00EF46FB" w:rsidRDefault="00D24E3D" w:rsidP="00D24E3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3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Accent put on advantages (</w:t>
      </w:r>
      <w:smartTag w:uri="urn:schemas-microsoft-com:office:smarttags" w:element="City">
        <w:r>
          <w:rPr>
            <w:b/>
            <w:sz w:val="18"/>
          </w:rPr>
          <w:t>Hammond</w:t>
        </w:r>
      </w:smartTag>
      <w:r>
        <w:rPr>
          <w:b/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CC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11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EIAust &amp; NELA (WA) – WA’s new Contaminated Sites Legislation</w:t>
      </w:r>
      <w:r w:rsidRPr="004C5EC1">
        <w:rPr>
          <w:sz w:val="18"/>
        </w:rPr>
        <w:tab/>
        <w:t>11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Alannah MacTiernan (Planning) – McGowan appointed to Town Planning Tribunal</w:t>
      </w:r>
      <w:r w:rsidRPr="004C5EC1">
        <w:rPr>
          <w:sz w:val="18"/>
        </w:rPr>
        <w:tab/>
        <w:t>12 Mar 2003</w:t>
      </w:r>
    </w:p>
    <w:p w:rsidR="00DD187F" w:rsidRPr="00EF46FB" w:rsidRDefault="00DD187F" w:rsidP="00DD18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Advert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3</w:t>
      </w:r>
      <w:r w:rsidRPr="00EF46FB">
        <w:rPr>
          <w:b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smartTag w:uri="urn:schemas-microsoft-com:office:smarttags" w:element="City">
            <w:r>
              <w:rPr>
                <w:b/>
                <w:sz w:val="18"/>
              </w:rPr>
              <w:t>Albany</w:t>
            </w:r>
          </w:smartTag>
        </w:smartTag>
        <w:r>
          <w:rPr>
            <w:b/>
            <w:sz w:val="18"/>
          </w:rPr>
          <w:t xml:space="preserve"> </w:t>
        </w:r>
        <w:smartTag w:uri="urn:schemas-microsoft-com:office:smarttags" w:element="PlaceType">
          <w:r>
            <w:rPr>
              <w:b/>
              <w:sz w:val="18"/>
            </w:rPr>
            <w:t>Port</w:t>
          </w:r>
        </w:smartTag>
      </w:smartTag>
      <w:r>
        <w:rPr>
          <w:b/>
          <w:sz w:val="18"/>
        </w:rPr>
        <w:t xml:space="preserve"> Authority : Community Liaison Group (EOI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13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Launch – Future Directions International (CISA) : Maj.Gen. Michael Jeffery AC CVO MC – Chairman</w:t>
      </w:r>
      <w:r w:rsidRPr="004C5EC1">
        <w:rPr>
          <w:sz w:val="18"/>
        </w:rPr>
        <w:tab/>
        <w:t>13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Launch – Future Directions International (CISA) : Lt.Gen. John Sanderson AC – Patron</w:t>
      </w:r>
      <w:r w:rsidRPr="004C5EC1">
        <w:rPr>
          <w:sz w:val="18"/>
        </w:rPr>
        <w:tab/>
        <w:t>13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Martin Ferguson MHR – Anderson gives up on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17 Mar 2003</w:t>
      </w:r>
    </w:p>
    <w:p w:rsidR="009F032D" w:rsidRPr="00EF46FB" w:rsidRDefault="009F032D" w:rsidP="009F03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2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Baudin basks in boardwalk glory (Stephens MLC, LGRD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18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9F032D" w:rsidRPr="00EF46FB" w:rsidRDefault="009F032D" w:rsidP="009F03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2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Kooka’s listing hailed : HCWA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Thompson</w:t>
          </w:r>
        </w:smartTag>
        <w:r>
          <w:rPr>
            <w:b/>
            <w:sz w:val="18"/>
          </w:rPr>
          <w:t xml:space="preserve">, </w:t>
        </w:r>
        <w:smartTag w:uri="urn:schemas-microsoft-com:office:smarttags" w:element="State">
          <w:r>
            <w:rPr>
              <w:b/>
              <w:sz w:val="18"/>
            </w:rPr>
            <w:t>WA</w:t>
          </w:r>
        </w:smartTag>
      </w:smartTag>
      <w:r>
        <w:rPr>
          <w:b/>
          <w:sz w:val="18"/>
        </w:rPr>
        <w:t xml:space="preserve"> Justice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18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9F032D" w:rsidRPr="00EF46FB" w:rsidRDefault="009F032D" w:rsidP="009F03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F46FB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Extra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Skywest offered exclusive licence (MacTiernan MLA, Min. P&amp;I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21 Mar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Lane Cove Council, NSW (Brown) – Acknowledge Rainbow 2000 Project &amp; DAPM</w:t>
      </w:r>
      <w:r w:rsidRPr="004C5EC1">
        <w:rPr>
          <w:color w:val="CC0000"/>
          <w:sz w:val="18"/>
        </w:rPr>
        <w:tab/>
        <w:t>21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Appeal (Sundstrom) – Hon. Judy Edwards (Environment &amp; Heritage) – Woodchip Storage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26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Speech – Senator Alan Eggleston WA – The Gallop Labor Government’s lack of regional commitment </w:t>
      </w:r>
      <w:r w:rsidRPr="004C5EC1">
        <w:rPr>
          <w:sz w:val="18"/>
        </w:rPr>
        <w:tab/>
        <w:t>26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Emergency Mgmt Aust Institute – Risk Based Land Use Planning (Mt.Macedon, Vic)</w:t>
      </w:r>
      <w:r w:rsidRPr="004C5EC1">
        <w:rPr>
          <w:sz w:val="18"/>
        </w:rPr>
        <w:tab/>
        <w:t>26-28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place">
        <w:r w:rsidRPr="004C5EC1">
          <w:rPr>
            <w:sz w:val="18"/>
          </w:rPr>
          <w:t>Harrison</w:t>
        </w:r>
      </w:smartTag>
      <w:r w:rsidRPr="004C5EC1">
        <w:rPr>
          <w:sz w:val="18"/>
        </w:rPr>
        <w:t xml:space="preserve"> takes on role of GSDC Chairman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Cr Evers calls for rail option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New chairperson for commission (Harrison, GSDC)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Increased traffic needs solution (McCarthy, South Coast PA)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Inland port a logical answer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Stand up to multi-national bullies (</w:t>
      </w:r>
      <w:smartTag w:uri="urn:schemas-microsoft-com:office:smarttags" w:element="State">
        <w:r w:rsidRPr="004C5EC1">
          <w:rPr>
            <w:sz w:val="18"/>
          </w:rPr>
          <w:t>Berry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Comic : New superintendent rides into town (Watson, Police)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8) – Cr </w:t>
      </w:r>
      <w:r w:rsidR="00DC4730">
        <w:rPr>
          <w:sz w:val="18"/>
        </w:rPr>
        <w:t>J</w:t>
      </w:r>
      <w:r w:rsidRPr="004C5EC1">
        <w:rPr>
          <w:sz w:val="18"/>
        </w:rPr>
        <w:t>ohn Walker for Mayor : Unity for our community</w:t>
      </w:r>
      <w:r w:rsidRPr="004C5EC1">
        <w:rPr>
          <w:sz w:val="18"/>
        </w:rPr>
        <w:tab/>
        <w:t>27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Lane Cove Council, NSW (Brown) – Rainbow 2000 Project &amp; DAPM Management for LG</w:t>
      </w:r>
      <w:r w:rsidRPr="004C5EC1">
        <w:rPr>
          <w:sz w:val="18"/>
        </w:rPr>
        <w:tab/>
        <w:t>27 Mar 2003</w:t>
      </w:r>
    </w:p>
    <w:p w:rsidR="00AB4D60" w:rsidRPr="002A743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2A743C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2A743C">
            <w:rPr>
              <w:b/>
              <w:sz w:val="18"/>
            </w:rPr>
            <w:t>Albany</w:t>
          </w:r>
        </w:smartTag>
      </w:smartTag>
      <w:r w:rsidRPr="002A743C">
        <w:rPr>
          <w:b/>
          <w:sz w:val="18"/>
        </w:rPr>
        <w:t xml:space="preserve"> Extra (Page 5) – Out &amp; About </w:t>
      </w:r>
      <w:r w:rsidR="001E3CC9">
        <w:rPr>
          <w:b/>
          <w:sz w:val="18"/>
        </w:rPr>
        <w:t>: French explorer honoured (Nic</w:t>
      </w:r>
      <w:r w:rsidRPr="002A743C">
        <w:rPr>
          <w:b/>
          <w:sz w:val="18"/>
        </w:rPr>
        <w:t>olas Baudin)</w:t>
      </w:r>
      <w:r w:rsidRPr="002A743C">
        <w:rPr>
          <w:b/>
          <w:sz w:val="18"/>
        </w:rPr>
        <w:tab/>
        <w:t>28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Albany Extra (Pages 27-34) – Great Southern Region on the move</w:t>
      </w:r>
      <w:r w:rsidRPr="004C5EC1">
        <w:rPr>
          <w:sz w:val="18"/>
        </w:rPr>
        <w:tab/>
        <w:t>28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Hon Alannah MacTiernan – Declined to be briefed on Rainbow 2000</w:t>
      </w:r>
      <w:r w:rsidRPr="004C5EC1">
        <w:rPr>
          <w:color w:val="CC0000"/>
          <w:sz w:val="18"/>
        </w:rPr>
        <w:tab/>
        <w:t>28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67) – Project Manager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 Boat Harbour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29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(Tenders) – Upgrade railway crossing signs (Great Southern Line)</w:t>
      </w:r>
      <w:r w:rsidRPr="004C5EC1">
        <w:rPr>
          <w:sz w:val="18"/>
        </w:rPr>
        <w:tab/>
        <w:t>29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(Tenders) – Upgrade railway crossing markings (Great Southern Line)</w:t>
      </w:r>
      <w:r w:rsidRPr="004C5EC1">
        <w:rPr>
          <w:sz w:val="18"/>
        </w:rPr>
        <w:tab/>
        <w:t>29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Consultation on the future of DOLA</w:t>
      </w:r>
      <w:r w:rsidRPr="004C5EC1">
        <w:rPr>
          <w:sz w:val="18"/>
        </w:rPr>
        <w:tab/>
        <w:t>29 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Business Centre : Albany GateWAy top regional website in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: Two ABC members in top positions at GSDC</w:t>
      </w:r>
      <w:r w:rsidRPr="004C5EC1">
        <w:rPr>
          <w:sz w:val="18"/>
        </w:rPr>
        <w:tab/>
        <w:t>Mar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Heritage Matters (Issue 11 March 2003) – Whaleworld Albany Interpretation Centre</w:t>
      </w:r>
      <w:r w:rsidRPr="004C5EC1">
        <w:rPr>
          <w:sz w:val="18"/>
        </w:rPr>
        <w:tab/>
        <w:t xml:space="preserve"> Mar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John Walker – Albany CC : Mayoral Candidate (Credentials : no policy position)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Michael Pemberton – Albany CC : Mayoral Candidate (Vision not Division)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Alannah MacTiernan – Declined to be briefed on Rainbow 2000</w:t>
      </w:r>
      <w:r w:rsidRPr="004C5EC1">
        <w:rPr>
          <w:b/>
          <w:bCs/>
          <w:color w:val="CC0000"/>
          <w:sz w:val="18"/>
        </w:rPr>
        <w:tab/>
        <w:t>02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Appeal over chipping plan (Sharp MLC)</w:t>
      </w:r>
      <w:r w:rsidRPr="004C5EC1">
        <w:rPr>
          <w:sz w:val="18"/>
        </w:rPr>
        <w:tab/>
        <w:t>03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Derailment investigated (ARG Woodchips,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Woodchip vans in use for years (Browning, TimberCorp)</w:t>
      </w:r>
      <w:r w:rsidRPr="004C5EC1">
        <w:rPr>
          <w:sz w:val="18"/>
        </w:rPr>
        <w:tab/>
        <w:t>03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Heavy haulage concerns grow (Sharp MLC)</w:t>
      </w:r>
      <w:r w:rsidRPr="004C5EC1">
        <w:rPr>
          <w:sz w:val="18"/>
        </w:rPr>
        <w:tab/>
        <w:t>03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Coastline medium risk : Customs (Fitzsimmons, CO Holdfast Bay)</w:t>
      </w:r>
      <w:r w:rsidRPr="004C5EC1">
        <w:rPr>
          <w:sz w:val="18"/>
        </w:rPr>
        <w:tab/>
        <w:t>04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Customs PB Holdfast Bay</w:t>
      </w:r>
      <w:r w:rsidRPr="004C5EC1">
        <w:rPr>
          <w:sz w:val="18"/>
        </w:rPr>
        <w:tab/>
        <w:t>04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Anger over reform grows : middle class more insecure</w:t>
      </w:r>
      <w:r w:rsidRPr="004C5EC1">
        <w:rPr>
          <w:sz w:val="18"/>
        </w:rPr>
        <w:tab/>
        <w:t>05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AIF gets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fillip (Aust. Infrastructure Fund,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Airport)</w:t>
      </w:r>
      <w:r w:rsidRPr="004C5EC1">
        <w:rPr>
          <w:sz w:val="18"/>
        </w:rPr>
        <w:tab/>
        <w:t>05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Digger has no time for trauma (Cleak, Albany RSL)</w:t>
      </w:r>
      <w:r w:rsidRPr="004C5EC1">
        <w:rPr>
          <w:sz w:val="18"/>
        </w:rPr>
        <w:tab/>
        <w:t>05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Advert – West Australian (Page ?) – Main Roads : Curfew on Oversize Loads for Anzac Day</w:t>
      </w:r>
      <w:r w:rsidRPr="004C5EC1">
        <w:rPr>
          <w:sz w:val="18"/>
        </w:rPr>
        <w:tab/>
        <w:t>05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Residents’ &amp; Ratepayers’ Association – Mayoral Election 2003 Forum</w:t>
      </w:r>
      <w:r w:rsidRPr="004C5EC1">
        <w:rPr>
          <w:sz w:val="18"/>
        </w:rPr>
        <w:tab/>
        <w:t>07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Residents’ &amp; Ratepayers’ Association – Councillor Election 2003 Forum</w:t>
      </w:r>
      <w:r w:rsidRPr="004C5EC1">
        <w:rPr>
          <w:sz w:val="18"/>
        </w:rPr>
        <w:tab/>
        <w:t>09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Name">
        <w:r w:rsidRPr="004C5EC1">
          <w:rPr>
            <w:color w:val="CC0000"/>
            <w:sz w:val="18"/>
          </w:rPr>
          <w:t>Coffs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Harbour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City</w:t>
        </w:r>
      </w:smartTag>
      <w:r w:rsidRPr="004C5EC1">
        <w:rPr>
          <w:color w:val="CC0000"/>
          <w:sz w:val="18"/>
        </w:rPr>
        <w:t xml:space="preserve"> Council, NSW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Kirkwood</w:t>
          </w:r>
        </w:smartTag>
      </w:smartTag>
      <w:r w:rsidRPr="004C5EC1">
        <w:rPr>
          <w:color w:val="CC0000"/>
          <w:sz w:val="18"/>
        </w:rPr>
        <w:t>) – Acknowledge Rainbow 2000 &amp; DAPM</w:t>
      </w:r>
      <w:r w:rsidRPr="004C5EC1">
        <w:rPr>
          <w:color w:val="CC0000"/>
          <w:sz w:val="18"/>
        </w:rPr>
        <w:tab/>
        <w:t>09 Apr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Alison Goode – Albany CC : Mayoral Candidate (Incumbent achievements : or not)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2003 – John Walker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Mayoral Candidate (Unity in our Community)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2003 – John Walker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Mayoral Candidate (A2 Colour Poster)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WA Electoral Commission – Mayoral Candidate Profile (Evers, Diane)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WA Electoral Commission – Mayoral Candidate Profile (Pemberton, Michael C.)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WA Electoral Commission – Mayoral Candidate Profile (Walker, John)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2003 – WA Electoral Commission – Mayoral Candidate Profile (Carson, </w:t>
      </w:r>
      <w:smartTag w:uri="urn:schemas-microsoft-com:office:smarttags" w:element="place">
        <w:r w:rsidRPr="004C5EC1">
          <w:rPr>
            <w:sz w:val="18"/>
          </w:rPr>
          <w:t>Dee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WA Electoral Commission – Mayoral Candidate Profile (Goode, Alison)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WA Electoral Commission – Frederickstown Candidate Profile (Waterman, Jan)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WA Electoral Commission – Frederickstown Candidate Profile (Brady, Anita)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(Vol.3#4) – Focus : on Timber 2020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(Vol.3#4) – Cr Cecil : the Last Word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(Vol.3#4) – Cr Wellington : Election Fever &amp; Farewells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(Vol.3#4A) – Focus :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Council Elections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(Vol.3#4A) – Endorse Cr Walker for Mayor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(Vol.3#4A) – Endorse Cr Waterman for Frederickstown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2003 – Albany RRA Forum – Candidates : Will you support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railway line or 4 lane road</w:t>
      </w:r>
      <w:r w:rsidRPr="004C5EC1">
        <w:rPr>
          <w:sz w:val="18"/>
        </w:rPr>
        <w:tab/>
        <w:t>09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A&amp;GS Weekender – Street Scope : Little problem with Woodchip Trucks ?</w:t>
      </w:r>
      <w:r w:rsidRPr="004C5EC1">
        <w:rPr>
          <w:sz w:val="18"/>
        </w:rPr>
        <w:tab/>
        <w:t>10 Apr 2003</w:t>
      </w:r>
    </w:p>
    <w:p w:rsidR="00C627DB" w:rsidRPr="00EF46FB" w:rsidRDefault="00C627DB" w:rsidP="00C627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8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Actually, we’re looking for a new mayor (Ron!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10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C627DB" w:rsidRPr="00EF46FB" w:rsidRDefault="00C627DB" w:rsidP="00C627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8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Give us the full picture on trade (Rorison, Little Grove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10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C627DB" w:rsidRPr="00EF46FB" w:rsidRDefault="00C627DB" w:rsidP="00C627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8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Don’t go down the same path : Trading Hours (Sokolowski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10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C627DB" w:rsidRPr="00EF46FB" w:rsidRDefault="00C627DB" w:rsidP="00C627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AGS Weekender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8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Dredging could be the problem (Dunstan, Carnarvon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10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B05F71" w:rsidRPr="00EF46FB" w:rsidRDefault="00B05F71" w:rsidP="00B05F7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West Australian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School moved to ban Anzac service (Carpenter MLA, Edu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11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AGS Weekender (Harrington) – Rainbow 2000 comments on Woodchip Transport</w:t>
      </w:r>
      <w:r w:rsidRPr="004C5EC1">
        <w:rPr>
          <w:sz w:val="18"/>
        </w:rPr>
        <w:tab/>
        <w:t>11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Roley Paver –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Candidate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Ward) – Rainbow 2000</w:t>
      </w:r>
      <w:r w:rsidRPr="004C5EC1">
        <w:rPr>
          <w:sz w:val="18"/>
        </w:rPr>
        <w:tab/>
        <w:t>11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Roley Paver – (Albany CC Candidate : Vancouver Ward) – Two for the price of one !</w:t>
      </w:r>
      <w:r w:rsidRPr="004C5EC1">
        <w:rPr>
          <w:color w:val="CC0000"/>
          <w:sz w:val="18"/>
        </w:rPr>
        <w:tab/>
        <w:t>11 Apr 2003</w:t>
      </w:r>
    </w:p>
    <w:p w:rsidR="00B05F71" w:rsidRPr="00EF46FB" w:rsidRDefault="00B05F71" w:rsidP="00B05F7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Editorial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West Australian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20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Don’t deny our Anzac heritage (Armstrong, WAN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12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B05F71" w:rsidRPr="00EF46FB" w:rsidRDefault="00B05F71" w:rsidP="00B05F7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r>
        <w:rPr>
          <w:b/>
          <w:sz w:val="18"/>
        </w:rPr>
        <w:t>West Australian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22</w:t>
      </w:r>
      <w:r w:rsidRPr="00EF46FB">
        <w:rPr>
          <w:b/>
          <w:sz w:val="18"/>
        </w:rPr>
        <w:t>) –</w:t>
      </w:r>
      <w:r>
        <w:rPr>
          <w:b/>
          <w:sz w:val="18"/>
        </w:rPr>
        <w:t xml:space="preserve"> Anzac ban disgraceful (G.M. Jay, Melville)</w:t>
      </w:r>
      <w:r w:rsidRPr="00EF46FB">
        <w:rPr>
          <w:b/>
          <w:sz w:val="18"/>
        </w:rPr>
        <w:tab/>
      </w:r>
      <w:r>
        <w:rPr>
          <w:b/>
          <w:sz w:val="18"/>
        </w:rPr>
        <w:t>12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Email – Rio Tinto (Coutts) – Principal Environmental Consultant &amp; Rainbow 2000</w:t>
      </w:r>
      <w:r w:rsidRPr="007D1DC9">
        <w:rPr>
          <w:sz w:val="18"/>
          <w:lang w:val="fr-FR"/>
        </w:rPr>
        <w:tab/>
        <w:t>16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Region tops quality life indicators (Manning, GSDC)</w:t>
      </w:r>
      <w:r w:rsidRPr="004C5EC1">
        <w:rPr>
          <w:sz w:val="18"/>
        </w:rPr>
        <w:tab/>
        <w:t>18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3) – Gallipoli Mayor in visit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(Mayor Cihat Bingol)</w:t>
      </w:r>
      <w:r w:rsidRPr="004C5EC1">
        <w:rPr>
          <w:sz w:val="18"/>
        </w:rPr>
        <w:tab/>
        <w:t>18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Anzac Medals – Edward Draper (WW2) – Burridge Military Antiques</w:t>
      </w:r>
      <w:r w:rsidRPr="004C5EC1">
        <w:rPr>
          <w:sz w:val="18"/>
        </w:rPr>
        <w:tab/>
        <w:t>22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Advertiser (Pages 13-16) – Anzac Day : A Day to Remember</w:t>
      </w:r>
      <w:r w:rsidRPr="004C5EC1">
        <w:rPr>
          <w:color w:val="FF3300"/>
          <w:sz w:val="18"/>
        </w:rPr>
        <w:tab/>
        <w:t>22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(24 Page Tribute) – Anzac Day : Ordinary Heroes</w:t>
      </w:r>
      <w:r w:rsidRPr="004C5EC1">
        <w:rPr>
          <w:color w:val="FF3300"/>
          <w:sz w:val="18"/>
        </w:rPr>
        <w:tab/>
        <w:t>22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Liberal Party WA : Albany Branch – ‘Yes, Ministers’ meeting with MHRs Andrews &amp; Tuckey</w:t>
      </w:r>
      <w:r w:rsidRPr="004C5EC1">
        <w:rPr>
          <w:sz w:val="18"/>
        </w:rPr>
        <w:tab/>
        <w:t>22 Apr 2003</w:t>
      </w:r>
    </w:p>
    <w:p w:rsidR="00AB4D60" w:rsidRPr="00C91C4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C91C49">
        <w:rPr>
          <w:color w:val="000080"/>
          <w:sz w:val="18"/>
        </w:rPr>
        <w:t xml:space="preserve">Interview – </w:t>
      </w:r>
      <w:smartTag w:uri="urn:schemas-microsoft-com:office:smarttags" w:element="place">
        <w:smartTag w:uri="urn:schemas-microsoft-com:office:smarttags" w:element="PlaceName">
          <w:r w:rsidRPr="00C91C49">
            <w:rPr>
              <w:color w:val="000080"/>
              <w:sz w:val="18"/>
            </w:rPr>
            <w:t>IX</w:t>
          </w:r>
          <w:r w:rsidRPr="00C91C49">
            <w:rPr>
              <w:color w:val="000080"/>
              <w:sz w:val="18"/>
              <w:vertAlign w:val="superscript"/>
            </w:rPr>
            <w:t>th</w:t>
          </w:r>
        </w:smartTag>
        <w:r w:rsidRPr="00C91C49">
          <w:rPr>
            <w:color w:val="000080"/>
            <w:sz w:val="18"/>
          </w:rPr>
          <w:t xml:space="preserve"> </w:t>
        </w:r>
        <w:smartTag w:uri="urn:schemas-microsoft-com:office:smarttags" w:element="PlaceType">
          <w:r w:rsidRPr="00C91C49">
            <w:rPr>
              <w:color w:val="000080"/>
              <w:sz w:val="18"/>
            </w:rPr>
            <w:t>Commonwealth</w:t>
          </w:r>
        </w:smartTag>
      </w:smartTag>
      <w:r w:rsidRPr="00C91C49">
        <w:rPr>
          <w:color w:val="000080"/>
          <w:sz w:val="18"/>
        </w:rPr>
        <w:t xml:space="preserve"> Study Conference 2003 – Rainbow 2000 Regional Strategy</w:t>
      </w:r>
      <w:r w:rsidRPr="00C91C49">
        <w:rPr>
          <w:color w:val="000080"/>
          <w:sz w:val="18"/>
        </w:rPr>
        <w:tab/>
        <w:t>22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WA Pastoralists &amp; Graziers Assoc. (Court) – New Planning laws fail</w:t>
      </w:r>
      <w:r w:rsidRPr="004C5EC1">
        <w:rPr>
          <w:sz w:val="18"/>
        </w:rPr>
        <w:tab/>
        <w:t>23 Apr 2003</w:t>
      </w:r>
    </w:p>
    <w:p w:rsidR="0040635A" w:rsidRPr="00EF46FB" w:rsidRDefault="0040635A" w:rsidP="00406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Facelift for landmark (Hordacre, Premier Hotel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24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40635A" w:rsidRPr="00EF46FB" w:rsidRDefault="0040635A" w:rsidP="00406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Time to remember the forgotten war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Robinson</w:t>
          </w:r>
        </w:smartTag>
        <w:r>
          <w:rPr>
            <w:b/>
            <w:sz w:val="18"/>
          </w:rPr>
          <w:t xml:space="preserve">, </w:t>
        </w:r>
        <w:smartTag w:uri="urn:schemas-microsoft-com:office:smarttags" w:element="country-region">
          <w:r>
            <w:rPr>
              <w:b/>
              <w:sz w:val="18"/>
            </w:rPr>
            <w:t>Korea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24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40635A" w:rsidRPr="00EF46FB" w:rsidRDefault="0040635A" w:rsidP="00406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4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>Log incident denied (Shimamura, APEC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24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40635A" w:rsidRPr="00EF46FB" w:rsidRDefault="0040635A" w:rsidP="00406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4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Candidates lack vision (Gorman,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24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40635A" w:rsidRPr="00EF46FB" w:rsidRDefault="0040635A" w:rsidP="00406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14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Churches to gather at </w:t>
      </w:r>
      <w:smartTag w:uri="urn:schemas-microsoft-com:office:smarttags" w:element="PlaceName">
        <w:r>
          <w:rPr>
            <w:b/>
            <w:sz w:val="18"/>
          </w:rPr>
          <w:t>Anzac</w:t>
        </w:r>
      </w:smartTag>
      <w:r>
        <w:rPr>
          <w:b/>
          <w:sz w:val="18"/>
        </w:rPr>
        <w:t xml:space="preserve"> </w:t>
      </w:r>
      <w:smartTag w:uri="urn:schemas-microsoft-com:office:smarttags" w:element="PlaceType">
        <w:r>
          <w:rPr>
            <w:b/>
            <w:sz w:val="18"/>
          </w:rPr>
          <w:t>Park</w:t>
        </w:r>
      </w:smartTag>
      <w:r>
        <w:rPr>
          <w:b/>
          <w:sz w:val="18"/>
        </w:rPr>
        <w:t xml:space="preserve"> (Baty, CFC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24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40635A" w:rsidRPr="00EF46FB" w:rsidRDefault="0040635A" w:rsidP="0040635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14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Festival a celebration (Barbour,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Anzac Festival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24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Anzac Dawn Service 2003 (88</w:t>
      </w:r>
      <w:r w:rsidRPr="004C5EC1">
        <w:rPr>
          <w:b/>
          <w:bCs/>
          <w:sz w:val="18"/>
          <w:vertAlign w:val="superscript"/>
        </w:rPr>
        <w:t>th</w:t>
      </w:r>
      <w:r w:rsidRPr="004C5EC1">
        <w:rPr>
          <w:b/>
          <w:bCs/>
          <w:sz w:val="18"/>
        </w:rPr>
        <w:t xml:space="preserve">)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Park</w:t>
          </w:r>
        </w:smartTag>
      </w:smartTag>
      <w:r w:rsidRPr="004C5EC1">
        <w:rPr>
          <w:b/>
          <w:bCs/>
          <w:sz w:val="18"/>
        </w:rPr>
        <w:tab/>
        <w:t>25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Anzac Day : The day without an Anzac as ranks grow thin</w:t>
      </w:r>
      <w:r w:rsidRPr="004C5EC1">
        <w:rPr>
          <w:sz w:val="18"/>
        </w:rPr>
        <w:tab/>
        <w:t>25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Festival – Celebrate Albany &amp; Anzac Day</w:t>
      </w:r>
      <w:r w:rsidRPr="004C5EC1">
        <w:rPr>
          <w:sz w:val="18"/>
        </w:rPr>
        <w:tab/>
        <w:t>25-27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First dawn service is recalled (Brigadier John White Rtd.)</w:t>
      </w:r>
      <w:r w:rsidRPr="004C5EC1">
        <w:rPr>
          <w:sz w:val="18"/>
        </w:rPr>
        <w:tab/>
        <w:t>26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Mayors’ Gallipoli link (Goode &amp; Bingol)</w:t>
      </w:r>
      <w:r w:rsidRPr="004C5EC1">
        <w:rPr>
          <w:sz w:val="18"/>
        </w:rPr>
        <w:tab/>
        <w:t>26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Appeals delay new port (James Point Pty Ltd)</w:t>
      </w:r>
      <w:r w:rsidRPr="004C5EC1">
        <w:rPr>
          <w:sz w:val="18"/>
        </w:rPr>
        <w:tab/>
        <w:t>26 Apr 2003</w:t>
      </w:r>
    </w:p>
    <w:p w:rsidR="00AB4D60" w:rsidRPr="0030342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3426">
        <w:rPr>
          <w:b/>
          <w:sz w:val="18"/>
        </w:rPr>
        <w:lastRenderedPageBreak/>
        <w:t>Article – The Weekend Australian (Page 7) – Anzac Day : 10,000 brave Gallipoli cold</w:t>
      </w:r>
      <w:r w:rsidRPr="00303426">
        <w:rPr>
          <w:b/>
          <w:sz w:val="18"/>
        </w:rPr>
        <w:tab/>
        <w:t>26 Apr 2003</w:t>
      </w:r>
    </w:p>
    <w:p w:rsidR="00F77709" w:rsidRPr="00EF46FB" w:rsidRDefault="00F77709" w:rsidP="00F7770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First dawn service recalled :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(Brig. White, 1930</w:t>
      </w:r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29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F77709" w:rsidRPr="00EF46FB" w:rsidRDefault="00F77709" w:rsidP="00F7770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2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First dawn service is recalled : 1930 (Cleak, RSL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29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F77709" w:rsidRPr="00EF46FB" w:rsidRDefault="00F77709" w:rsidP="00F7770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>
        <w:rPr>
          <w:b/>
          <w:sz w:val="18"/>
        </w:rPr>
        <w:t>Article</w:t>
      </w:r>
      <w:r w:rsidRPr="00EF46FB">
        <w:rPr>
          <w:b/>
          <w:sz w:val="18"/>
        </w:rPr>
        <w:t xml:space="preserve">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</w:t>
      </w:r>
      <w:r w:rsidRPr="00EF46FB">
        <w:rPr>
          <w:b/>
          <w:sz w:val="18"/>
        </w:rPr>
        <w:t xml:space="preserve"> (Page </w:t>
      </w:r>
      <w:r>
        <w:rPr>
          <w:b/>
          <w:sz w:val="18"/>
        </w:rPr>
        <w:t>10</w:t>
      </w:r>
      <w:r w:rsidRPr="00EF46FB">
        <w:rPr>
          <w:b/>
          <w:sz w:val="18"/>
        </w:rPr>
        <w:t xml:space="preserve">) – </w:t>
      </w:r>
      <w:r>
        <w:rPr>
          <w:b/>
          <w:sz w:val="18"/>
        </w:rPr>
        <w:t xml:space="preserve">Memories kept alive : </w:t>
      </w:r>
      <w:smartTag w:uri="urn:schemas-microsoft-com:office:smarttags" w:element="country-region">
        <w:r>
          <w:rPr>
            <w:b/>
            <w:sz w:val="18"/>
          </w:rPr>
          <w:t>Korea</w:t>
        </w:r>
      </w:smartTag>
      <w:r>
        <w:rPr>
          <w:b/>
          <w:sz w:val="18"/>
        </w:rPr>
        <w:t xml:space="preserve"> (Cleak, RSL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EF46FB">
        <w:rPr>
          <w:b/>
          <w:sz w:val="18"/>
        </w:rPr>
        <w:t>)</w:t>
      </w:r>
      <w:r w:rsidRPr="00EF46FB">
        <w:rPr>
          <w:b/>
          <w:sz w:val="18"/>
        </w:rPr>
        <w:tab/>
      </w:r>
      <w:r>
        <w:rPr>
          <w:b/>
          <w:sz w:val="18"/>
        </w:rPr>
        <w:t>29 Apr</w:t>
      </w:r>
      <w:r w:rsidRPr="00EF46FB">
        <w:rPr>
          <w:b/>
          <w:sz w:val="18"/>
        </w:rPr>
        <w:t xml:space="preserve"> 200</w:t>
      </w:r>
      <w:r>
        <w:rPr>
          <w:b/>
          <w:sz w:val="18"/>
        </w:rPr>
        <w:t>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State Parliamentarians – Combined Area 9 Rotary Clubs (Williamson, APA)</w:t>
      </w:r>
      <w:r w:rsidRPr="004C5EC1">
        <w:rPr>
          <w:sz w:val="18"/>
        </w:rPr>
        <w:tab/>
        <w:t>29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Federal Parliamentarians – Combined Area 9 Rotary Clubs (Williamson, APA)</w:t>
      </w:r>
      <w:r w:rsidRPr="004C5EC1">
        <w:rPr>
          <w:sz w:val="18"/>
        </w:rPr>
        <w:tab/>
        <w:t>29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(Williamson) – Combined Area 9 Rotary Clubs : Guest Speaker</w:t>
      </w:r>
      <w:r w:rsidRPr="004C5EC1">
        <w:rPr>
          <w:sz w:val="18"/>
        </w:rPr>
        <w:tab/>
        <w:t>29 Apr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(Issue 4) – New Board Chairman for GSDC (Harrison)</w:t>
      </w:r>
      <w:r w:rsidRPr="004C5EC1">
        <w:rPr>
          <w:sz w:val="18"/>
        </w:rPr>
        <w:tab/>
        <w:t>Apr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Promotional Brochure – Great </w:t>
      </w:r>
      <w:smartTag w:uri="urn:schemas-microsoft-com:office:smarttags" w:element="place">
        <w:r w:rsidRPr="004C5EC1">
          <w:rPr>
            <w:sz w:val="18"/>
          </w:rPr>
          <w:t>Southern DC</w:t>
        </w:r>
      </w:smartTag>
      <w:r w:rsidRPr="004C5EC1">
        <w:rPr>
          <w:sz w:val="18"/>
        </w:rPr>
        <w:t xml:space="preserve"> – Great Southern Economic Perspective</w:t>
      </w:r>
      <w:r w:rsidRPr="004C5EC1">
        <w:rPr>
          <w:sz w:val="18"/>
        </w:rPr>
        <w:tab/>
        <w:t>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Hallmark – Shire of Mornington-Peninsula (Vic) : Director Sustainable Environment</w:t>
      </w:r>
      <w:r w:rsidRPr="004C5EC1">
        <w:rPr>
          <w:color w:val="CC0000"/>
          <w:sz w:val="18"/>
        </w:rPr>
        <w:tab/>
        <w:t>01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Hon. Judy Edwards – Declined appointment to EPA Board</w:t>
      </w:r>
      <w:r w:rsidRPr="004C5EC1">
        <w:rPr>
          <w:b/>
          <w:bCs/>
          <w:color w:val="CC0000"/>
          <w:sz w:val="18"/>
        </w:rPr>
        <w:tab/>
        <w:t>02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2003 – WA Electoral Commission (Web)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Mayoral &amp; Councillor Results</w:t>
      </w:r>
      <w:r w:rsidRPr="004C5EC1">
        <w:rPr>
          <w:sz w:val="18"/>
        </w:rPr>
        <w:tab/>
        <w:t>05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Warm Freo hello for tall ship (STS Amerigo Vespucci, Italian)</w:t>
      </w:r>
      <w:r w:rsidRPr="004C5EC1">
        <w:rPr>
          <w:sz w:val="18"/>
        </w:rPr>
        <w:tab/>
        <w:t>05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Combined Meeting – Rotary 9460 : Area 9 – Presentation by Brad Williamson (APA CEO)</w:t>
      </w:r>
      <w:r w:rsidRPr="004C5EC1">
        <w:rPr>
          <w:sz w:val="18"/>
        </w:rPr>
        <w:tab/>
        <w:t>05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Manly Council, NSW (Brown) – Acknowledge Rainbow 2000 Project &amp; DAPM</w:t>
      </w:r>
      <w:r w:rsidRPr="004C5EC1">
        <w:rPr>
          <w:color w:val="CC0000"/>
          <w:sz w:val="18"/>
        </w:rPr>
        <w:tab/>
        <w:t>06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Judy Edwards (Environment) – Nomination for WA EPA Board : Unsuccessful</w:t>
      </w:r>
      <w:r w:rsidRPr="004C5EC1">
        <w:rPr>
          <w:color w:val="CC0000"/>
          <w:sz w:val="18"/>
        </w:rPr>
        <w:tab/>
        <w:t>06 May 2003</w:t>
      </w:r>
    </w:p>
    <w:p w:rsidR="00AB4D60" w:rsidRPr="004F008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F008A">
        <w:rPr>
          <w:b/>
          <w:sz w:val="18"/>
        </w:rPr>
        <w:t xml:space="preserve">Article – West Australian (Page ?) – Cash for great ideas : WA Public Servants </w:t>
      </w:r>
      <w:r w:rsidR="004034E6">
        <w:rPr>
          <w:b/>
          <w:sz w:val="18"/>
        </w:rPr>
        <w:t>(C</w:t>
      </w:r>
      <w:r w:rsidR="004034E6" w:rsidRPr="004F008A">
        <w:rPr>
          <w:b/>
          <w:sz w:val="18"/>
        </w:rPr>
        <w:t xml:space="preserve">ommercial </w:t>
      </w:r>
      <w:r w:rsidRPr="004F008A">
        <w:rPr>
          <w:b/>
          <w:sz w:val="18"/>
        </w:rPr>
        <w:t>IP</w:t>
      </w:r>
      <w:r w:rsidR="004034E6">
        <w:rPr>
          <w:b/>
          <w:sz w:val="18"/>
        </w:rPr>
        <w:t>)</w:t>
      </w:r>
      <w:r w:rsidRPr="004F008A">
        <w:rPr>
          <w:b/>
          <w:sz w:val="18"/>
        </w:rPr>
        <w:tab/>
        <w:t>10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Wheatbelt deal on native title</w:t>
      </w:r>
      <w:r w:rsidRPr="004C5EC1">
        <w:rPr>
          <w:sz w:val="18"/>
        </w:rPr>
        <w:tab/>
        <w:t>10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Canals sicken green lobbyist</w:t>
      </w:r>
      <w:r w:rsidRPr="004C5EC1">
        <w:rPr>
          <w:sz w:val="18"/>
        </w:rPr>
        <w:tab/>
        <w:t>10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50) – Great Southern : generating growth special feature</w:t>
      </w:r>
      <w:r w:rsidRPr="004C5EC1">
        <w:rPr>
          <w:sz w:val="18"/>
        </w:rPr>
        <w:tab/>
        <w:t>10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Jo Hummerston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CoCI) – Request Rainbow 2000 Reconsideration</w:t>
      </w:r>
      <w:r w:rsidRPr="004C5EC1">
        <w:rPr>
          <w:sz w:val="18"/>
        </w:rPr>
        <w:tab/>
        <w:t>12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Alan Eggleston – Rainbow 2000 &amp; Regional Development in WA</w:t>
      </w:r>
      <w:r w:rsidRPr="004C5EC1">
        <w:rPr>
          <w:sz w:val="18"/>
        </w:rPr>
        <w:tab/>
        <w:t>13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Alan Eggleston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Liberal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– Rainbow 2000 Political Dimension</w:t>
      </w:r>
      <w:r w:rsidRPr="004C5EC1">
        <w:rPr>
          <w:sz w:val="18"/>
        </w:rPr>
        <w:tab/>
        <w:t>13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r w:rsidRPr="004C5EC1">
          <w:rPr>
            <w:color w:val="CC0000"/>
            <w:sz w:val="18"/>
          </w:rPr>
          <w:t>Rio</w:t>
        </w:r>
      </w:smartTag>
      <w:r w:rsidRPr="004C5EC1">
        <w:rPr>
          <w:color w:val="CC0000"/>
          <w:sz w:val="18"/>
        </w:rPr>
        <w:t xml:space="preserve"> Tinto (Coutts) – Principal Environmental Consultant : Unsuccessful</w:t>
      </w:r>
      <w:r w:rsidRPr="004C5EC1">
        <w:rPr>
          <w:color w:val="CC0000"/>
          <w:sz w:val="18"/>
        </w:rPr>
        <w:tab/>
        <w:t>14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ACT Planning &amp; Land Taskforce (Snell) –  Acknowledge nomination ACT PLC Board</w:t>
      </w:r>
      <w:r w:rsidRPr="004C5EC1">
        <w:rPr>
          <w:color w:val="CC0000"/>
          <w:sz w:val="18"/>
        </w:rPr>
        <w:tab/>
        <w:t>16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Letter from – Liberal Party WA : State Director (Everingham) –  Acknowledge resignation</w:t>
      </w:r>
      <w:r w:rsidRPr="004C5EC1">
        <w:rPr>
          <w:color w:val="FF0066"/>
          <w:sz w:val="18"/>
        </w:rPr>
        <w:tab/>
        <w:t>16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Knight Frank (Kiddey) –  Minim Cove Stage 2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Mosman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Park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</w:t>
          </w:r>
        </w:smartTag>
      </w:smartTag>
      <w:r w:rsidRPr="004C5EC1">
        <w:rPr>
          <w:color w:val="CC0000"/>
          <w:sz w:val="18"/>
        </w:rPr>
        <w:t xml:space="preserve"> Release</w:t>
      </w:r>
      <w:r w:rsidRPr="004C5EC1">
        <w:rPr>
          <w:color w:val="CC0000"/>
          <w:sz w:val="18"/>
        </w:rPr>
        <w:tab/>
        <w:t>17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DG Hitay Guner D2420 (</w:t>
      </w:r>
      <w:smartTag w:uri="urn:schemas-microsoft-com:office:smarttags" w:element="country-region">
        <w:r w:rsidRPr="004C5EC1">
          <w:rPr>
            <w:color w:val="CC0000"/>
            <w:sz w:val="18"/>
          </w:rPr>
          <w:t>Turkey</w:t>
        </w:r>
      </w:smartTag>
      <w:r w:rsidRPr="004C5EC1">
        <w:rPr>
          <w:color w:val="CC0000"/>
          <w:sz w:val="18"/>
        </w:rPr>
        <w:t xml:space="preserve">) – Redevelopment of Rotary Lookout,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18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RC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>, Mt.Adelaide</w:t>
      </w:r>
      <w:r w:rsidRPr="004C5EC1">
        <w:rPr>
          <w:sz w:val="18"/>
        </w:rPr>
        <w:tab/>
        <w:t>19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Proposal – NT Topend ROC (Carroll) : Greater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 xml:space="preserve"> Regional Development Strategy</w:t>
      </w:r>
      <w:r w:rsidRPr="004C5EC1">
        <w:rPr>
          <w:sz w:val="18"/>
        </w:rPr>
        <w:tab/>
        <w:t>20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Liberal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Party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: State Director (Everingham) – Rainbow 2000 Political Dimension</w:t>
      </w:r>
      <w:r w:rsidRPr="004C5EC1">
        <w:rPr>
          <w:sz w:val="18"/>
        </w:rPr>
        <w:tab/>
        <w:t>20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Plantagenet Shire Council (Baesjou) – Tender Plantagenet Rural Strategy : Unsuccessful</w:t>
      </w:r>
      <w:r w:rsidRPr="004C5EC1">
        <w:rPr>
          <w:color w:val="CC0000"/>
          <w:sz w:val="18"/>
        </w:rPr>
        <w:tab/>
        <w:t>20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RC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>, Mt.Adelaide</w:t>
      </w:r>
      <w:r w:rsidRPr="004C5EC1">
        <w:rPr>
          <w:sz w:val="18"/>
        </w:rPr>
        <w:tab/>
        <w:t>19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 from – RAPIWA (Caddy)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scheduled EMA Risk-based Land Use Planning Course</w:t>
      </w:r>
      <w:r w:rsidRPr="004C5EC1">
        <w:rPr>
          <w:color w:val="CC0000"/>
          <w:sz w:val="18"/>
        </w:rPr>
        <w:tab/>
        <w:t>23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Hon. John Anderson MHR (Transport) – Pressing ahead with AusLink</w:t>
      </w:r>
      <w:r w:rsidRPr="004C5EC1">
        <w:rPr>
          <w:sz w:val="18"/>
        </w:rPr>
        <w:tab/>
        <w:t>23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Hon. John Anderson MHR (Regional)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regions in your pocket</w:t>
      </w:r>
      <w:r w:rsidRPr="004C5EC1">
        <w:rPr>
          <w:sz w:val="18"/>
        </w:rPr>
        <w:tab/>
        <w:t>23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Jo Hummerston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CoCI) – Request Rainbow 2000 Reconsideration</w:t>
      </w:r>
      <w:r w:rsidRPr="004C5EC1">
        <w:rPr>
          <w:sz w:val="18"/>
        </w:rPr>
        <w:tab/>
        <w:t>23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ACoCI (Hummerston) – Request for Rainbow 2000 reconsideration circulated to Exec.</w:t>
      </w:r>
      <w:r w:rsidRPr="004C5EC1">
        <w:rPr>
          <w:color w:val="CC0000"/>
          <w:sz w:val="18"/>
        </w:rPr>
        <w:tab/>
        <w:t>23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Secession no option : Gallop</w:t>
      </w:r>
      <w:r w:rsidRPr="004C5EC1">
        <w:rPr>
          <w:sz w:val="18"/>
        </w:rPr>
        <w:tab/>
        <w:t>24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52) – Karratha left off draft for AusLink plan </w:t>
      </w:r>
      <w:r w:rsidRPr="004C5EC1">
        <w:rPr>
          <w:sz w:val="18"/>
        </w:rPr>
        <w:tab/>
        <w:t>24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61) – Broadside fired at port proposal (MacTiernan, Planning) </w:t>
      </w:r>
      <w:r w:rsidRPr="004C5EC1">
        <w:rPr>
          <w:sz w:val="18"/>
        </w:rPr>
        <w:tab/>
        <w:t>24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(Page 8) – The Property Report : Broome makes a clean sweep of country </w:t>
      </w:r>
      <w:r w:rsidRPr="004C5EC1">
        <w:rPr>
          <w:color w:val="FF3300"/>
          <w:sz w:val="18"/>
        </w:rPr>
        <w:tab/>
        <w:t>24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101)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Director Technical &amp; Development </w:t>
      </w:r>
      <w:r w:rsidRPr="004C5EC1">
        <w:rPr>
          <w:sz w:val="18"/>
        </w:rPr>
        <w:tab/>
        <w:t>24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Katherine Jackson (Melville CC) – Council Organisational Strategy &amp; R2000 Amalgamation</w:t>
      </w:r>
      <w:r w:rsidRPr="004C5EC1">
        <w:rPr>
          <w:sz w:val="18"/>
        </w:rPr>
        <w:tab/>
        <w:t>27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(Daniel Clery,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Desk) – AusLink GP Submission</w:t>
      </w:r>
      <w:r w:rsidRPr="004C5EC1">
        <w:rPr>
          <w:sz w:val="18"/>
        </w:rPr>
        <w:tab/>
        <w:t>27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Bulletin – Rotary Club of Applecross – Presentation by John Kevan : GS Woodchip Industry</w:t>
      </w:r>
      <w:r w:rsidRPr="004C5EC1">
        <w:rPr>
          <w:sz w:val="18"/>
        </w:rPr>
        <w:tab/>
        <w:t>27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ACoCI (Hummerston) – Request for Rainbow 2000 reconsideration deferred</w:t>
      </w:r>
      <w:r w:rsidRPr="004C5EC1">
        <w:rPr>
          <w:color w:val="CC0000"/>
          <w:sz w:val="18"/>
        </w:rPr>
        <w:tab/>
        <w:t>29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Hon. John Anderson MHR (Transport) – AusLink GP Submission</w:t>
      </w:r>
      <w:r w:rsidRPr="004C5EC1">
        <w:rPr>
          <w:sz w:val="18"/>
        </w:rPr>
        <w:tab/>
        <w:t>29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Esperance Express (Page 2) – Town traders feel the pinch (Hooper, EE)</w:t>
      </w:r>
      <w:r w:rsidRPr="004C5EC1">
        <w:rPr>
          <w:sz w:val="18"/>
        </w:rPr>
        <w:tab/>
        <w:t>29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Sunshine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Daily (Page 1) – Want this ? Photograph : Gold Coast High Rise</w:t>
      </w:r>
      <w:r w:rsidRPr="004C5EC1">
        <w:rPr>
          <w:sz w:val="18"/>
        </w:rPr>
        <w:tab/>
        <w:t>31 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Sustainable Transport Coalition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Community Environment Centre</w:t>
      </w:r>
      <w:r w:rsidRPr="004C5EC1">
        <w:rPr>
          <w:sz w:val="18"/>
        </w:rPr>
        <w:tab/>
        <w:t>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(Vol.3#5) – Focus : on Local Govt Elections</w:t>
      </w:r>
      <w:r w:rsidRPr="004C5EC1">
        <w:rPr>
          <w:sz w:val="18"/>
        </w:rPr>
        <w:tab/>
        <w:t>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(Vol.3#5) – Cr Waterman : Streetwise</w:t>
      </w:r>
      <w:r w:rsidRPr="004C5EC1">
        <w:rPr>
          <w:sz w:val="18"/>
        </w:rPr>
        <w:tab/>
        <w:t>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(Vol.3#5) – Cr Wellington : Burning Issues</w:t>
      </w:r>
      <w:r w:rsidRPr="004C5EC1">
        <w:rPr>
          <w:sz w:val="18"/>
        </w:rPr>
        <w:tab/>
        <w:t>May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RAPI Western Planner Vol.20#4 – New directions in coastal planning (MacTiernan)</w:t>
      </w:r>
      <w:r w:rsidRPr="004C5EC1">
        <w:rPr>
          <w:sz w:val="18"/>
        </w:rPr>
        <w:tab/>
        <w:t>May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Coffs Harbour CC, NSW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Kirkwood</w:t>
          </w:r>
        </w:smartTag>
      </w:smartTag>
      <w:r w:rsidRPr="004C5EC1">
        <w:rPr>
          <w:color w:val="CC0000"/>
          <w:sz w:val="18"/>
        </w:rPr>
        <w:t>) – Acknowledge Rainbow 2000 &amp; DAPM</w:t>
      </w:r>
      <w:r w:rsidRPr="004C5EC1">
        <w:rPr>
          <w:color w:val="CC0000"/>
          <w:sz w:val="18"/>
        </w:rPr>
        <w:tab/>
        <w:t>04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Port RC (Cotton)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Marine Drive</w:t>
          </w:r>
        </w:smartTag>
      </w:smartTag>
      <w:r w:rsidRPr="004C5EC1">
        <w:rPr>
          <w:color w:val="CC0000"/>
          <w:sz w:val="18"/>
        </w:rPr>
        <w:t>, Mt.Adelaide</w:t>
      </w:r>
      <w:r w:rsidRPr="004C5EC1">
        <w:rPr>
          <w:color w:val="CC0000"/>
          <w:sz w:val="18"/>
        </w:rPr>
        <w:tab/>
        <w:t>04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Esperance Express (Page 4) – Dismayed at shops coverage (Beckett, RadioWest Esperance)</w:t>
      </w:r>
      <w:r w:rsidRPr="004C5EC1">
        <w:rPr>
          <w:sz w:val="18"/>
        </w:rPr>
        <w:tab/>
        <w:t>05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Commonwealth Bank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Regional Business</w:t>
      </w:r>
      <w:r w:rsidRPr="004C5EC1">
        <w:rPr>
          <w:sz w:val="18"/>
        </w:rPr>
        <w:tab/>
        <w:t>10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Liberal Party WA : Albany Branch (Prince &amp; Ford) – Acknowledge contribution</w:t>
      </w:r>
      <w:r w:rsidRPr="004C5EC1">
        <w:rPr>
          <w:color w:val="CC0000"/>
          <w:sz w:val="18"/>
        </w:rPr>
        <w:tab/>
        <w:t>10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38) – Planning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future for discussion</w:t>
      </w:r>
      <w:r w:rsidRPr="004C5EC1">
        <w:rPr>
          <w:sz w:val="18"/>
        </w:rPr>
        <w:tab/>
        <w:t>11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Republican Movement – Rainbow 2000 Abstract</w:t>
      </w:r>
      <w:r w:rsidRPr="004C5EC1">
        <w:rPr>
          <w:sz w:val="18"/>
        </w:rPr>
        <w:tab/>
        <w:t>11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East Perth RA (Hedges) – Review of </w:t>
      </w:r>
      <w:smartTag w:uri="urn:schemas-microsoft-com:office:smarttags" w:element="place">
        <w:r w:rsidRPr="004C5EC1">
          <w:rPr>
            <w:color w:val="CC0000"/>
            <w:sz w:val="18"/>
          </w:rPr>
          <w:t>East Perth</w:t>
        </w:r>
      </w:smartTag>
      <w:r w:rsidRPr="004C5EC1">
        <w:rPr>
          <w:color w:val="CC0000"/>
          <w:sz w:val="18"/>
        </w:rPr>
        <w:t xml:space="preserve"> Redevelopment Scheme (Study Brief)</w:t>
      </w:r>
      <w:r w:rsidRPr="004C5EC1">
        <w:rPr>
          <w:color w:val="CC0000"/>
          <w:sz w:val="18"/>
        </w:rPr>
        <w:tab/>
        <w:t>12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(Classifieds Page 108) – Nicola’s plan to succeed (Smith, Young Planner PIA)</w:t>
      </w:r>
      <w:r w:rsidRPr="004C5EC1">
        <w:rPr>
          <w:sz w:val="18"/>
        </w:rPr>
        <w:tab/>
        <w:t>14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 Dept Industry &amp; Technology – International Development Business Unit</w:t>
      </w:r>
      <w:r w:rsidRPr="004C5EC1">
        <w:rPr>
          <w:sz w:val="18"/>
        </w:rPr>
        <w:tab/>
        <w:t>16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Subscription – WA Business News (Complimentary) : Six Week Trial</w:t>
      </w:r>
      <w:r w:rsidRPr="004C5EC1">
        <w:rPr>
          <w:sz w:val="18"/>
        </w:rPr>
        <w:tab/>
        <w:t>16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 Parliament – 36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Legislative Council : List of Members &amp; Officers</w:t>
      </w:r>
      <w:r w:rsidRPr="004C5EC1">
        <w:rPr>
          <w:sz w:val="18"/>
        </w:rPr>
        <w:tab/>
        <w:t>17 Jun 2003</w:t>
      </w:r>
    </w:p>
    <w:p w:rsidR="00952518" w:rsidRPr="004C5EC1" w:rsidRDefault="00952518" w:rsidP="009525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Albany CC (Item 14.1.1)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3D Future &amp; Corporate Strategic Plan</w:t>
      </w:r>
      <w:r w:rsidRPr="004C5EC1">
        <w:rPr>
          <w:sz w:val="18"/>
        </w:rPr>
        <w:tab/>
        <w:t>17 Jun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25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Federal Parliamentarians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Australian Regional Economies Conference</w:t>
      </w:r>
      <w:r w:rsidRPr="004C5EC1">
        <w:rPr>
          <w:sz w:val="18"/>
        </w:rPr>
        <w:tab/>
        <w:t>18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State Parliamentarians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Australian Regional Economies Conference</w:t>
      </w:r>
      <w:r w:rsidRPr="004C5EC1">
        <w:rPr>
          <w:sz w:val="18"/>
        </w:rPr>
        <w:tab/>
        <w:t>18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NT Topend ROC (Carroll) : Greater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Darwin</w:t>
          </w:r>
        </w:smartTag>
      </w:smartTag>
      <w:r w:rsidRPr="004C5EC1">
        <w:rPr>
          <w:color w:val="CC0000"/>
          <w:sz w:val="18"/>
        </w:rPr>
        <w:t xml:space="preserve"> Regional Development Strategy</w:t>
      </w:r>
      <w:r w:rsidRPr="004C5EC1">
        <w:rPr>
          <w:color w:val="CC0000"/>
          <w:sz w:val="18"/>
        </w:rPr>
        <w:tab/>
        <w:t>20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Lift-out – West Australian (Great Southern Edition) – Rainbow 2000 considered to controversial</w:t>
      </w:r>
      <w:r w:rsidRPr="004C5EC1">
        <w:rPr>
          <w:sz w:val="18"/>
        </w:rPr>
        <w:tab/>
        <w:t>20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r w:rsidRPr="004C5EC1">
          <w:rPr>
            <w:sz w:val="18"/>
          </w:rPr>
          <w:t>Augusta-Margaret River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– Hardy Inlet Management Plan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Blackwood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Gnowangerup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– Request to brief on Rainbow 2000 (via Cr Hitsert)</w:t>
      </w:r>
      <w:r w:rsidRPr="004C5EC1">
        <w:rPr>
          <w:color w:val="CC0000"/>
          <w:sz w:val="18"/>
        </w:rPr>
        <w:tab/>
        <w:t>25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Gnowangerup, Jerramungup &amp; Ravensthorpe SCs – Rainbow 2000 Briefing Paper</w:t>
      </w:r>
      <w:r w:rsidRPr="004C5EC1">
        <w:rPr>
          <w:sz w:val="18"/>
        </w:rPr>
        <w:tab/>
        <w:t>25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Esperance Express (Hooper) – Town Centre Development Strategy</w:t>
      </w:r>
      <w:r w:rsidRPr="004C5EC1">
        <w:rPr>
          <w:sz w:val="18"/>
        </w:rPr>
        <w:tab/>
        <w:t>26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WA Office of Gas Regulation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</w:t>
      </w:r>
      <w:r w:rsidRPr="004C5EC1">
        <w:rPr>
          <w:sz w:val="18"/>
        </w:rPr>
        <w:tab/>
        <w:t>27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Auction – Ray White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Foreshore Apartments (Reserve $700k : Passed in at $500k)</w:t>
      </w:r>
      <w:r w:rsidRPr="004C5EC1">
        <w:rPr>
          <w:sz w:val="18"/>
        </w:rPr>
        <w:tab/>
        <w:t>28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Hon. John Anderson MHR (Transport) – National local roads congress</w:t>
      </w:r>
      <w:r w:rsidRPr="004C5EC1">
        <w:rPr>
          <w:sz w:val="18"/>
        </w:rPr>
        <w:tab/>
        <w:t>30 Jun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11) – The Crest of change (Hickman)</w:t>
      </w:r>
      <w:r w:rsidRPr="004C5EC1">
        <w:rPr>
          <w:sz w:val="18"/>
        </w:rPr>
        <w:tab/>
        <w:t>Jun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(Vol.3#6) – Focus : New Chairman (Severin Crisp)</w:t>
      </w:r>
      <w:r w:rsidRPr="004C5EC1">
        <w:rPr>
          <w:sz w:val="18"/>
        </w:rPr>
        <w:tab/>
        <w:t>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Time Magazine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(Bowery) – Rainbow 2000 Strategy &amp; Abstract</w:t>
      </w:r>
      <w:r w:rsidRPr="004C5EC1">
        <w:rPr>
          <w:sz w:val="18"/>
        </w:rPr>
        <w:tab/>
        <w:t>01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Gnowangerup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(Savage) – Meeting 09 Jul 05 cancelled : otherwise availability</w:t>
      </w:r>
      <w:r w:rsidRPr="004C5EC1">
        <w:rPr>
          <w:color w:val="CC0000"/>
          <w:sz w:val="18"/>
        </w:rPr>
        <w:tab/>
        <w:t>02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John Brogden MLA (Opposition NSW) – Request meeting : Rainbow 2000 Strategy</w:t>
      </w:r>
      <w:r w:rsidRPr="004C5EC1">
        <w:rPr>
          <w:sz w:val="18"/>
        </w:rPr>
        <w:tab/>
        <w:t>03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Gnowangerup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(Savage) – Meeting 09 Jul 05 reinstated : disregard previous message</w:t>
      </w:r>
      <w:r w:rsidRPr="004C5EC1">
        <w:rPr>
          <w:color w:val="CC0000"/>
          <w:sz w:val="18"/>
        </w:rPr>
        <w:tab/>
        <w:t>03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Hon. Alannah MacTiernan (Infrastructure) – New focus on State’s ports</w:t>
      </w:r>
      <w:r w:rsidRPr="004C5EC1">
        <w:rPr>
          <w:sz w:val="18"/>
        </w:rPr>
        <w:tab/>
        <w:t>03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Bernie Masters MLA (Shadow Environment) – Liberal Party policy forum</w:t>
      </w:r>
      <w:r w:rsidRPr="004C5EC1">
        <w:rPr>
          <w:sz w:val="18"/>
        </w:rPr>
        <w:tab/>
        <w:t>04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DoE restructure : Arrowsmith appointed Director Reg. Operations</w:t>
      </w:r>
      <w:r w:rsidRPr="004C5EC1">
        <w:rPr>
          <w:sz w:val="18"/>
        </w:rPr>
        <w:tab/>
        <w:t>04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Award for City Vision architect (Adam)</w:t>
      </w:r>
      <w:r w:rsidRPr="004C5EC1">
        <w:rPr>
          <w:sz w:val="18"/>
        </w:rPr>
        <w:tab/>
        <w:t>04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FDI (Cordner) – Congratulations M-G. Michael Jeffery AC appointed Governor-General</w:t>
      </w:r>
      <w:r w:rsidRPr="004C5EC1">
        <w:rPr>
          <w:color w:val="CC0000"/>
          <w:sz w:val="18"/>
        </w:rPr>
        <w:tab/>
        <w:t>04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 John Brogden MLA (Opposition NSW) – Suggest meet with Hon. Peta Seaton MLA</w:t>
      </w:r>
      <w:r w:rsidRPr="004C5EC1">
        <w:rPr>
          <w:color w:val="CC0000"/>
          <w:sz w:val="18"/>
        </w:rPr>
        <w:tab/>
        <w:t>04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Dept Indig. Affairs (Thorley)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Indigenous Interpretive Trail : Unsuccessful</w:t>
      </w:r>
      <w:r w:rsidRPr="004C5EC1">
        <w:rPr>
          <w:color w:val="CC0000"/>
          <w:sz w:val="18"/>
        </w:rPr>
        <w:tab/>
        <w:t>07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Dan Sullivan MLA (Opposition Deputy) – Liberal Party small business policy</w:t>
      </w:r>
      <w:r w:rsidRPr="004C5EC1">
        <w:rPr>
          <w:sz w:val="18"/>
        </w:rPr>
        <w:tab/>
        <w:t>07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Lowy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Institute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International</w:t>
          </w:r>
        </w:smartTag>
      </w:smartTag>
      <w:r w:rsidRPr="004C5EC1">
        <w:rPr>
          <w:sz w:val="18"/>
        </w:rPr>
        <w:t xml:space="preserve"> Policy – Regional Development / Political Framework</w:t>
      </w:r>
      <w:r w:rsidRPr="004C5EC1">
        <w:rPr>
          <w:sz w:val="18"/>
        </w:rPr>
        <w:tab/>
        <w:t xml:space="preserve">07 Jul 2003 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CSR Ltd (Brennan) – Rainbow 2000 Strategy</w:t>
      </w:r>
      <w:r w:rsidRPr="004C5EC1">
        <w:rPr>
          <w:sz w:val="18"/>
        </w:rPr>
        <w:tab/>
        <w:t xml:space="preserve">07 Jul 2003 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The Esperance Express (Page 4) – CBD Options : Rainbow 2000 &amp; REJ Blueprint</w:t>
      </w:r>
      <w:r w:rsidRPr="004C5EC1">
        <w:rPr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Letter – WA Standing Committee Public Administration &amp; Finance (House MLC) – Water Services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Barry House MLC (SCPAF Chairman)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Mrs Katie Hodson-Thomas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Colin Barnett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John Day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Arthur Marshall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Jamie Edwards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Matt Birney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Cheryl Edwardes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lastRenderedPageBreak/>
        <w:t>Email – Mr Dan Sullivan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Bill McNee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Mike Board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John Bradsahw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Ms Sue Walker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Ron Sweetman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Bernie Masters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Paul Omodei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Bruce Donaldson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Derrick Tomlinson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Peter Foss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Norman Moore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Alan Cadby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George Cash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Ray Halligan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Barbara Scott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Simon O’Brien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Bill Stretch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Robyn McSweeney MLC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Mrs Elizabeth Constable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Phillip Pendal MLA – Water Services Inquiry &amp; Rainbow 2000</w:t>
      </w:r>
      <w:r w:rsidRPr="00422A13">
        <w:rPr>
          <w:color w:val="0000FF"/>
          <w:sz w:val="18"/>
        </w:rPr>
        <w:tab/>
        <w:t xml:space="preserve">08 Jul 2003 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Gnowangerup Hotel (Walsh) – Rainbow 2000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Project &amp; 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Development</w:t>
      </w:r>
      <w:r w:rsidRPr="004C5EC1">
        <w:rPr>
          <w:sz w:val="18"/>
        </w:rPr>
        <w:tab/>
        <w:t>09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Gnowangerup Shire Council (Item 11.1)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Draft Regional Road</w:t>
          </w:r>
        </w:smartTag>
      </w:smartTag>
      <w:r w:rsidRPr="004C5EC1">
        <w:rPr>
          <w:sz w:val="18"/>
        </w:rPr>
        <w:t xml:space="preserve"> Hierarchy</w:t>
      </w:r>
      <w:r w:rsidRPr="004C5EC1">
        <w:rPr>
          <w:sz w:val="18"/>
        </w:rPr>
        <w:tab/>
        <w:t>09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r w:rsidRPr="004C5EC1">
          <w:rPr>
            <w:sz w:val="18"/>
          </w:rPr>
          <w:t>Gnowangerup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– Rainbow 2000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Project &amp; 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Development</w:t>
      </w:r>
      <w:r w:rsidRPr="004C5EC1">
        <w:rPr>
          <w:sz w:val="18"/>
        </w:rPr>
        <w:tab/>
        <w:t>09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Gnowangerup Shire Council </w:t>
      </w:r>
      <w:r w:rsidR="004C4402">
        <w:rPr>
          <w:b/>
          <w:bCs/>
          <w:sz w:val="18"/>
        </w:rPr>
        <w:t xml:space="preserve">(Gnowangerup) </w:t>
      </w:r>
      <w:r w:rsidRPr="004C5EC1">
        <w:rPr>
          <w:b/>
          <w:bCs/>
          <w:sz w:val="18"/>
        </w:rPr>
        <w:t xml:space="preserve">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09 Jul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Don Randall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Ms Julie Bishop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Geoff Prosser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 Barry Haase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Dr Mal Washer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Wilson Tuckey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Ms Judi Moylan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Daryl Williams MHR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Ian Campbell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Alan Eggleston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Chris Ellison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David Johnston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Sue Knowles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Ross Lightfoot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Mrs Judith Adams – WA Water Services Inquiry &amp; Rainbow 2000</w:t>
      </w:r>
      <w:r w:rsidRPr="00422A13">
        <w:rPr>
          <w:color w:val="0000FF"/>
          <w:sz w:val="18"/>
        </w:rPr>
        <w:tab/>
        <w:t xml:space="preserve">09 Jul 2003 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Liberals fire first shot</w:t>
      </w:r>
      <w:r w:rsidRPr="004C5EC1">
        <w:rPr>
          <w:sz w:val="18"/>
        </w:rPr>
        <w:tab/>
        <w:t>10 Jul 2003</w:t>
      </w:r>
    </w:p>
    <w:p w:rsidR="00AB4D60" w:rsidRPr="004419A4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419A4">
        <w:rPr>
          <w:b/>
          <w:sz w:val="18"/>
        </w:rPr>
        <w:t xml:space="preserve">Article – </w:t>
      </w:r>
      <w:smartTag w:uri="urn:schemas-microsoft-com:office:smarttags" w:element="City">
        <w:r w:rsidRPr="004419A4">
          <w:rPr>
            <w:b/>
            <w:sz w:val="18"/>
          </w:rPr>
          <w:t>Albany</w:t>
        </w:r>
      </w:smartTag>
      <w:r w:rsidRPr="004419A4">
        <w:rPr>
          <w:b/>
          <w:sz w:val="18"/>
        </w:rPr>
        <w:t xml:space="preserve"> Advertiser (Page 1) – Going, going, gone : </w:t>
      </w:r>
      <w:smartTag w:uri="urn:schemas-microsoft-com:office:smarttags" w:element="City">
        <w:smartTag w:uri="urn:schemas-microsoft-com:office:smarttags" w:element="place">
          <w:r w:rsidRPr="004419A4">
            <w:rPr>
              <w:b/>
              <w:sz w:val="18"/>
            </w:rPr>
            <w:t>Albany</w:t>
          </w:r>
        </w:smartTag>
      </w:smartTag>
      <w:r w:rsidRPr="004419A4">
        <w:rPr>
          <w:b/>
          <w:sz w:val="18"/>
        </w:rPr>
        <w:t xml:space="preserve"> woollen mills</w:t>
      </w:r>
      <w:r w:rsidRPr="004419A4">
        <w:rPr>
          <w:b/>
          <w:sz w:val="18"/>
        </w:rPr>
        <w:tab/>
        <w:t>10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Trawler crashes into town jetty (Lucky S)</w:t>
      </w:r>
      <w:r w:rsidRPr="004C5EC1">
        <w:rPr>
          <w:sz w:val="18"/>
        </w:rPr>
        <w:tab/>
        <w:t>10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Cr Robert Hitsert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Gnowangerup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 – Rainbow 2000 Financials Statement</w:t>
      </w:r>
      <w:r w:rsidRPr="004C5EC1">
        <w:rPr>
          <w:sz w:val="18"/>
        </w:rPr>
        <w:tab/>
        <w:t>10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Denmark SC (Durtanovich) – Request opportunity to present Rainbow 2000</w:t>
      </w:r>
      <w:r w:rsidRPr="004C5EC1">
        <w:rPr>
          <w:sz w:val="18"/>
        </w:rPr>
        <w:tab/>
        <w:t>10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Chief of Army’s History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Foundations of Victory : The Pacific War 1943-44</w:t>
      </w:r>
      <w:r w:rsidRPr="004C5EC1">
        <w:rPr>
          <w:sz w:val="18"/>
        </w:rPr>
        <w:tab/>
        <w:t>10-11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The future direction of our city will be in your hands</w:t>
      </w:r>
      <w:r w:rsidRPr="004C5EC1">
        <w:rPr>
          <w:sz w:val="18"/>
        </w:rPr>
        <w:tab/>
        <w:t>14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Face of Perth in 2031 : Dialogue with the city</w:t>
      </w:r>
      <w:r w:rsidRPr="004C5EC1">
        <w:rPr>
          <w:sz w:val="18"/>
        </w:rPr>
        <w:tab/>
        <w:t>14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(Stewart) – Request opportunity to present Rainbow 2000</w:t>
      </w:r>
      <w:r w:rsidRPr="004C5EC1">
        <w:rPr>
          <w:sz w:val="18"/>
        </w:rPr>
        <w:tab/>
        <w:t>14 Jul 2003</w:t>
      </w:r>
    </w:p>
    <w:p w:rsidR="00AB4D60" w:rsidRPr="0020273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202731">
        <w:rPr>
          <w:b/>
          <w:color w:val="CC0000"/>
          <w:sz w:val="18"/>
        </w:rPr>
        <w:t>Letter from – WA Dept P&amp;I (Petersen) – Introduce new GS Regional Manager</w:t>
      </w:r>
      <w:r w:rsidRPr="00202731">
        <w:rPr>
          <w:b/>
          <w:color w:val="CC0000"/>
          <w:sz w:val="18"/>
        </w:rPr>
        <w:tab/>
        <w:t>15 Jul 2003</w:t>
      </w:r>
    </w:p>
    <w:p w:rsidR="00AB4D60" w:rsidRPr="0020273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202731">
        <w:rPr>
          <w:b/>
          <w:color w:val="CC0000"/>
          <w:sz w:val="18"/>
        </w:rPr>
        <w:t xml:space="preserve">Letter from – WA Dept P&amp;I (Petersen) – Woodward promoted to Mgr Country Planning : </w:t>
      </w:r>
      <w:smartTag w:uri="urn:schemas-microsoft-com:office:smarttags" w:element="City">
        <w:smartTag w:uri="urn:schemas-microsoft-com:office:smarttags" w:element="place">
          <w:r w:rsidRPr="00202731">
            <w:rPr>
              <w:b/>
              <w:color w:val="CC0000"/>
              <w:sz w:val="18"/>
            </w:rPr>
            <w:t>Perth</w:t>
          </w:r>
        </w:smartTag>
      </w:smartTag>
      <w:r w:rsidRPr="00202731">
        <w:rPr>
          <w:b/>
          <w:color w:val="CC0000"/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DPI Albany (Petersen)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AJS Professionals (Pearson)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Merrifield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Marshall</w:t>
          </w:r>
        </w:smartTag>
      </w:smartTag>
      <w:r w:rsidRPr="004C5EC1">
        <w:rPr>
          <w:sz w:val="18"/>
        </w:rPr>
        <w:t>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Fagents First National (Fagents)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Ray White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Walker</w:t>
          </w:r>
        </w:smartTag>
      </w:smartTag>
      <w:r w:rsidRPr="004C5EC1">
        <w:rPr>
          <w:sz w:val="18"/>
        </w:rPr>
        <w:t>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Facsimile – Roy Weston Amity (Fry)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Realty (Lionetti)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Wesfarmers Realty (Tutt)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r w:rsidRPr="004C5EC1">
          <w:rPr>
            <w:sz w:val="18"/>
          </w:rPr>
          <w:t>Melrose</w:t>
        </w:r>
      </w:smartTag>
      <w:r w:rsidRPr="004C5EC1">
        <w:rPr>
          <w:sz w:val="18"/>
        </w:rPr>
        <w:t xml:space="preserve"> Realty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Melrose</w:t>
          </w:r>
        </w:smartTag>
      </w:smartTag>
      <w:r w:rsidRPr="004C5EC1">
        <w:rPr>
          <w:sz w:val="18"/>
        </w:rPr>
        <w:t>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Wellington &amp; Reeves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ANZ Bank (Claessen)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BankWest (Sprigg)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Commonwealth Bank (Bassett)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Home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Building</w:t>
          </w:r>
        </w:smartTag>
      </w:smartTag>
      <w:r w:rsidRPr="004C5EC1">
        <w:rPr>
          <w:sz w:val="18"/>
        </w:rPr>
        <w:t xml:space="preserve"> Society (Plewright)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National Australia Bank (Carey)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Westpac Challenge Bank – Rainbow 2000 Financials Statement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Radiowest (WA Today) – Rainbow 2000 Strategy</w:t>
      </w:r>
      <w:r w:rsidRPr="004C5EC1">
        <w:rPr>
          <w:sz w:val="18"/>
        </w:rPr>
        <w:tab/>
        <w:t>15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Deakin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–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Aust Urban History Conference 2004 - Rainbow 2000 Abstract</w:t>
      </w:r>
      <w:r w:rsidRPr="004C5EC1">
        <w:rPr>
          <w:sz w:val="18"/>
        </w:rPr>
        <w:tab/>
        <w:t>17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G</w:t>
      </w:r>
      <w:r w:rsidR="004C4402">
        <w:rPr>
          <w:sz w:val="18"/>
        </w:rPr>
        <w:t>SACC (van der Waag) – GS Local L</w:t>
      </w:r>
      <w:r w:rsidRPr="004C5EC1">
        <w:rPr>
          <w:sz w:val="18"/>
        </w:rPr>
        <w:t>earning &amp; Employment Partnerships (Albany RC)</w:t>
      </w:r>
      <w:r w:rsidRPr="004C5EC1">
        <w:rPr>
          <w:sz w:val="18"/>
        </w:rPr>
        <w:tab/>
        <w:t>18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Collie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(Davidson) – Review of Collie Municipal Heritage Inventory : Unsuccessful</w:t>
      </w:r>
      <w:r w:rsidRPr="004C5EC1">
        <w:rPr>
          <w:color w:val="CC0000"/>
          <w:sz w:val="18"/>
        </w:rPr>
        <w:tab/>
        <w:t>18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Liberal Party WA (Everingham) – Call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nominations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State</w:t>
          </w:r>
        </w:smartTag>
      </w:smartTag>
      <w:r w:rsidRPr="004C5EC1">
        <w:rPr>
          <w:color w:val="CC0000"/>
          <w:sz w:val="18"/>
        </w:rPr>
        <w:t xml:space="preserve"> Vice-President</w:t>
      </w:r>
      <w:r w:rsidRPr="004C5EC1">
        <w:rPr>
          <w:color w:val="CC0000"/>
          <w:sz w:val="18"/>
        </w:rPr>
        <w:tab/>
        <w:t>18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ACoCI (Hummerston) – Rainbow 2000 discussions with AGS Weekender (Harrington)</w:t>
      </w:r>
      <w:r w:rsidRPr="004C5EC1">
        <w:rPr>
          <w:color w:val="CC0000"/>
          <w:sz w:val="18"/>
        </w:rPr>
        <w:tab/>
        <w:t>19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AGS Weekender (Harrington) – Rainbow 2000 discussions</w:t>
      </w:r>
      <w:r w:rsidRPr="004C5EC1">
        <w:rPr>
          <w:sz w:val="18"/>
        </w:rPr>
        <w:tab/>
        <w:t>19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Foreshore Development : Project Background – Fact Sheet No.1 1997</w:t>
      </w:r>
      <w:r w:rsidRPr="004C5EC1">
        <w:rPr>
          <w:sz w:val="18"/>
        </w:rPr>
        <w:tab/>
        <w:t xml:space="preserve">20 Jul 2003 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Qantas Airways Ltd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) – Rainbow 2000 Strategy</w:t>
      </w:r>
      <w:r w:rsidRPr="004C5EC1">
        <w:rPr>
          <w:sz w:val="18"/>
        </w:rPr>
        <w:tab/>
        <w:t xml:space="preserve">21 Jul 2003 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Denmark SC (Durtanovich) – Confirm presentation 26 Aug 2003 : 5.30pm</w:t>
      </w:r>
      <w:r w:rsidRPr="004C5EC1">
        <w:rPr>
          <w:color w:val="CC0000"/>
          <w:sz w:val="18"/>
        </w:rPr>
        <w:tab/>
        <w:t>22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Hon. Kim Chance MLC (Great Southern) – Don’t talk down progress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22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Advertiser (Gill)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AGS Weekender (Harrington)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Radio National 6AL (Cecil)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CoCI (Hummerston)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Denmark CoC (Rezic)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Ray White Denmark (Barrow)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Kim Chance MLC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Colin Barnett MLA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APEC (Sawers)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APULG (Sawers)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APA (Williamson) – Rainbow 2000 Strategy &amp; notice of Denmark SC presentation</w:t>
      </w:r>
      <w:r w:rsidRPr="004C5EC1">
        <w:rPr>
          <w:sz w:val="18"/>
        </w:rPr>
        <w:tab/>
        <w:t>23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Qantas Corporate (Collins) – Rainbow 2000 Strategy</w:t>
      </w:r>
      <w:r w:rsidRPr="004C5EC1">
        <w:rPr>
          <w:color w:val="CC0000"/>
          <w:sz w:val="18"/>
        </w:rPr>
        <w:tab/>
        <w:t>25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New editor at </w:t>
      </w:r>
      <w:r w:rsidRPr="004C5EC1">
        <w:rPr>
          <w:i/>
          <w:iCs/>
          <w:sz w:val="18"/>
        </w:rPr>
        <w:t>The West</w:t>
      </w:r>
      <w:r w:rsidRPr="004C5EC1">
        <w:rPr>
          <w:sz w:val="18"/>
        </w:rPr>
        <w:t xml:space="preserve"> (Paul Armstrong)</w:t>
      </w:r>
      <w:r w:rsidRPr="004C5EC1">
        <w:rPr>
          <w:sz w:val="18"/>
        </w:rPr>
        <w:tab/>
        <w:t>26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History flows in wake of Flinders (STS Windeward Bound)</w:t>
      </w:r>
      <w:r w:rsidRPr="004C5EC1">
        <w:rPr>
          <w:sz w:val="18"/>
        </w:rPr>
        <w:tab/>
        <w:t>26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Hon. Peta Seaton MLA, NSW Shadow Planning &amp; Infrastructure</w:t>
      </w:r>
      <w:r w:rsidRPr="004C5EC1">
        <w:rPr>
          <w:b/>
          <w:bCs/>
          <w:sz w:val="18"/>
        </w:rPr>
        <w:tab/>
        <w:t>28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Exhibition – National Maritime Museum (Sydney, NSW) – Rainbow 2000 Project</w:t>
      </w:r>
      <w:r w:rsidRPr="004C5EC1">
        <w:rPr>
          <w:sz w:val="18"/>
        </w:rPr>
        <w:tab/>
        <w:t>29-31 Jul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Soroptomist International World Conference (Sydney, NSW) – Rainbow 2000 Project</w:t>
      </w:r>
      <w:r w:rsidRPr="004C5EC1">
        <w:rPr>
          <w:sz w:val="18"/>
        </w:rPr>
        <w:tab/>
        <w:t>29-31 Jul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Tale of Eight Cities – Part One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16) – Cash flow will help save the </w:t>
      </w:r>
      <w:smartTag w:uri="urn:schemas-microsoft-com:office:smarttags" w:element="place">
        <w:r w:rsidRPr="004C5EC1">
          <w:rPr>
            <w:sz w:val="18"/>
          </w:rPr>
          <w:t>Murray River</w:t>
        </w:r>
      </w:smartTag>
      <w:r w:rsidRPr="004C5EC1">
        <w:rPr>
          <w:sz w:val="18"/>
        </w:rPr>
        <w:tab/>
        <w:t>02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Barnett’s blueprint : regions key to growth, Liberal delegates told</w:t>
      </w:r>
      <w:r w:rsidRPr="004C5EC1">
        <w:rPr>
          <w:sz w:val="18"/>
        </w:rPr>
        <w:tab/>
        <w:t>02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Tourism gets an overhaul (Australia South-West Zone)</w:t>
      </w:r>
      <w:r w:rsidRPr="004C5EC1">
        <w:rPr>
          <w:sz w:val="18"/>
        </w:rPr>
        <w:tab/>
        <w:t>02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Council body warns of growing tension (Robartson, WALGA)</w:t>
      </w:r>
      <w:r w:rsidRPr="004C5EC1">
        <w:rPr>
          <w:sz w:val="18"/>
        </w:rPr>
        <w:tab/>
        <w:t>02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Australian Regional Economies Conference : Noosa Heads, Qld</w:t>
      </w:r>
      <w:r w:rsidRPr="004C5EC1">
        <w:rPr>
          <w:sz w:val="18"/>
        </w:rPr>
        <w:tab/>
        <w:t>06-08 Aug 2003</w:t>
      </w:r>
    </w:p>
    <w:p w:rsidR="001A5233" w:rsidRPr="00FA236A" w:rsidRDefault="001A5233" w:rsidP="001A52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r>
        <w:rPr>
          <w:b/>
          <w:sz w:val="18"/>
        </w:rPr>
        <w:t>AGS Weekender (Page 1)</w:t>
      </w:r>
      <w:r w:rsidRPr="00FA236A">
        <w:rPr>
          <w:b/>
          <w:sz w:val="18"/>
        </w:rPr>
        <w:t xml:space="preserve"> – </w:t>
      </w:r>
      <w:r>
        <w:rPr>
          <w:b/>
          <w:sz w:val="18"/>
        </w:rPr>
        <w:t xml:space="preserve">$80 million boost : </w:t>
      </w:r>
      <w:smartTag w:uri="urn:schemas-microsoft-com:office:smarttags" w:element="place">
        <w:smartTag w:uri="urn:schemas-microsoft-com:office:smarttags" w:element="PlaceName">
          <w:r>
            <w:rPr>
              <w:b/>
              <w:sz w:val="18"/>
            </w:rPr>
            <w:t>Brookes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PlaceName">
          <w:r>
            <w:rPr>
              <w:b/>
              <w:sz w:val="18"/>
            </w:rPr>
            <w:t>Gardens</w:t>
          </w:r>
        </w:smartTag>
      </w:smartTag>
      <w:r>
        <w:rPr>
          <w:b/>
          <w:sz w:val="18"/>
        </w:rPr>
        <w:t xml:space="preserve"> (MacTiernan MLA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07</w:t>
      </w:r>
      <w:r w:rsidRPr="00FA236A">
        <w:rPr>
          <w:b/>
          <w:sz w:val="18"/>
        </w:rPr>
        <w:t xml:space="preserve"> Aug 2003</w:t>
      </w:r>
    </w:p>
    <w:p w:rsidR="0084165B" w:rsidRPr="001A5233" w:rsidRDefault="0084165B" w:rsidP="0084165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A5233">
        <w:rPr>
          <w:sz w:val="18"/>
        </w:rPr>
        <w:t xml:space="preserve">Article – AGS Weekender (Page </w:t>
      </w:r>
      <w:r>
        <w:rPr>
          <w:sz w:val="18"/>
        </w:rPr>
        <w:t>2</w:t>
      </w:r>
      <w:r w:rsidRPr="001A5233">
        <w:rPr>
          <w:sz w:val="18"/>
        </w:rPr>
        <w:t xml:space="preserve">) – </w:t>
      </w:r>
      <w:r>
        <w:rPr>
          <w:sz w:val="18"/>
        </w:rPr>
        <w:t>Steet Scope : Barnett’s gas pipeline idea welcomed by some</w:t>
      </w:r>
      <w:r w:rsidRPr="001A5233">
        <w:rPr>
          <w:sz w:val="18"/>
        </w:rPr>
        <w:tab/>
        <w:t>07 Aug 2003</w:t>
      </w:r>
    </w:p>
    <w:p w:rsidR="0084165B" w:rsidRPr="001A5233" w:rsidRDefault="0084165B" w:rsidP="0084165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A5233">
        <w:rPr>
          <w:sz w:val="18"/>
        </w:rPr>
        <w:t xml:space="preserve">Article – AGS Weekender (Page </w:t>
      </w:r>
      <w:r>
        <w:rPr>
          <w:sz w:val="18"/>
        </w:rPr>
        <w:t>4</w:t>
      </w:r>
      <w:r w:rsidRPr="001A5233">
        <w:rPr>
          <w:sz w:val="18"/>
        </w:rPr>
        <w:t xml:space="preserve">) – </w:t>
      </w:r>
      <w:r>
        <w:rPr>
          <w:sz w:val="18"/>
        </w:rPr>
        <w:t>Liberals pin hope on gas plans (Barnett MLA, Opp. Leader</w:t>
      </w:r>
      <w:r w:rsidRPr="001A5233">
        <w:rPr>
          <w:sz w:val="18"/>
        </w:rPr>
        <w:t>)</w:t>
      </w:r>
      <w:r w:rsidRPr="001A5233">
        <w:rPr>
          <w:sz w:val="18"/>
        </w:rPr>
        <w:tab/>
        <w:t>07 Aug 2003</w:t>
      </w:r>
    </w:p>
    <w:p w:rsidR="006D713F" w:rsidRPr="001A5233" w:rsidRDefault="006D713F" w:rsidP="006D713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A5233">
        <w:rPr>
          <w:sz w:val="18"/>
        </w:rPr>
        <w:t xml:space="preserve">Article – AGS Weekender (Page </w:t>
      </w:r>
      <w:r>
        <w:rPr>
          <w:sz w:val="18"/>
        </w:rPr>
        <w:t>4</w:t>
      </w:r>
      <w:r w:rsidRPr="001A5233">
        <w:rPr>
          <w:sz w:val="18"/>
        </w:rPr>
        <w:t xml:space="preserve">) – </w:t>
      </w:r>
      <w:r>
        <w:rPr>
          <w:sz w:val="18"/>
        </w:rPr>
        <w:t>Busy time in city for Liberal MPs (Barnett MLA, Opp. Leader</w:t>
      </w:r>
      <w:r w:rsidRPr="001A5233">
        <w:rPr>
          <w:sz w:val="18"/>
        </w:rPr>
        <w:t>)</w:t>
      </w:r>
      <w:r w:rsidRPr="001A5233">
        <w:rPr>
          <w:sz w:val="18"/>
        </w:rPr>
        <w:tab/>
        <w:t>07 Aug 2003</w:t>
      </w:r>
    </w:p>
    <w:p w:rsidR="006D713F" w:rsidRPr="001A5233" w:rsidRDefault="006D713F" w:rsidP="006D713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1A5233">
        <w:rPr>
          <w:sz w:val="18"/>
        </w:rPr>
        <w:t xml:space="preserve">Article – AGS Weekender (Page </w:t>
      </w:r>
      <w:r>
        <w:rPr>
          <w:sz w:val="18"/>
        </w:rPr>
        <w:t>6</w:t>
      </w:r>
      <w:r w:rsidRPr="001A5233">
        <w:rPr>
          <w:sz w:val="18"/>
        </w:rPr>
        <w:t xml:space="preserve">) – </w:t>
      </w:r>
      <w:r>
        <w:rPr>
          <w:sz w:val="18"/>
        </w:rPr>
        <w:t xml:space="preserve">Focus on Anzac legend (Watson MLA, </w:t>
      </w:r>
      <w:smartTag w:uri="urn:schemas-microsoft-com:office:smarttags" w:element="City">
        <w:smartTag w:uri="urn:schemas-microsoft-com:office:smarttags" w:element="place">
          <w:r>
            <w:rPr>
              <w:sz w:val="18"/>
            </w:rPr>
            <w:t>Albany</w:t>
          </w:r>
        </w:smartTag>
      </w:smartTag>
      <w:r w:rsidRPr="001A5233">
        <w:rPr>
          <w:sz w:val="18"/>
        </w:rPr>
        <w:t>)</w:t>
      </w:r>
      <w:r w:rsidRPr="001A5233">
        <w:rPr>
          <w:sz w:val="18"/>
        </w:rPr>
        <w:tab/>
        <w:t>07 Aug 2003</w:t>
      </w:r>
    </w:p>
    <w:p w:rsidR="00F973FB" w:rsidRPr="00FA236A" w:rsidRDefault="00F973FB" w:rsidP="00F973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Extra (Page 5)</w:t>
      </w:r>
      <w:r w:rsidRPr="00FA236A">
        <w:rPr>
          <w:b/>
          <w:sz w:val="18"/>
        </w:rPr>
        <w:t xml:space="preserve"> – </w:t>
      </w:r>
      <w:r>
        <w:rPr>
          <w:b/>
          <w:sz w:val="18"/>
        </w:rPr>
        <w:t xml:space="preserve">Anzac role pushed (Watson MLA,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08</w:t>
      </w:r>
      <w:r w:rsidRPr="00FA236A">
        <w:rPr>
          <w:b/>
          <w:sz w:val="18"/>
        </w:rPr>
        <w:t xml:space="preserve"> Aug 2003</w:t>
      </w:r>
    </w:p>
    <w:p w:rsidR="00F973FB" w:rsidRPr="00F973FB" w:rsidRDefault="00F973FB" w:rsidP="00F973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F973FB">
        <w:rPr>
          <w:sz w:val="18"/>
        </w:rPr>
        <w:t xml:space="preserve">Article – Albany Extra (Page </w:t>
      </w:r>
      <w:r>
        <w:rPr>
          <w:sz w:val="18"/>
        </w:rPr>
        <w:t>52</w:t>
      </w:r>
      <w:r w:rsidRPr="00F973FB">
        <w:rPr>
          <w:sz w:val="18"/>
        </w:rPr>
        <w:t xml:space="preserve">) – </w:t>
      </w:r>
      <w:r>
        <w:rPr>
          <w:sz w:val="18"/>
        </w:rPr>
        <w:t>Classroom now clubrooms (Steer, LGS Hockey Association</w:t>
      </w:r>
      <w:r w:rsidRPr="00F973FB">
        <w:rPr>
          <w:sz w:val="18"/>
        </w:rPr>
        <w:t>)</w:t>
      </w:r>
      <w:r w:rsidRPr="00F973FB">
        <w:rPr>
          <w:sz w:val="18"/>
        </w:rPr>
        <w:tab/>
        <w:t>08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– Tale of Eight Cities – Part Two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38) – Collins suns miss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visit</w:t>
      </w:r>
      <w:r w:rsidRPr="004C5EC1">
        <w:rPr>
          <w:sz w:val="18"/>
        </w:rPr>
        <w:tab/>
        <w:t>09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Public input wanted on national parks (Leeuwin-Naturaliste)</w:t>
      </w:r>
      <w:r w:rsidRPr="004C5EC1">
        <w:rPr>
          <w:sz w:val="18"/>
        </w:rPr>
        <w:tab/>
        <w:t>09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West Australian (Page 53) – Boost for ship-builders (Tenix &amp; Austal Ships, Henderson)</w:t>
      </w:r>
      <w:r w:rsidRPr="004C5EC1">
        <w:rPr>
          <w:sz w:val="18"/>
        </w:rPr>
        <w:tab/>
        <w:t>09 Aug 2003</w:t>
      </w:r>
    </w:p>
    <w:p w:rsidR="00782360" w:rsidRPr="00782360" w:rsidRDefault="00782360" w:rsidP="007823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782360">
        <w:rPr>
          <w:sz w:val="18"/>
        </w:rPr>
        <w:t xml:space="preserve">Article – Albany Advertiser (Page </w:t>
      </w:r>
      <w:r>
        <w:rPr>
          <w:sz w:val="18"/>
        </w:rPr>
        <w:t>4</w:t>
      </w:r>
      <w:r w:rsidRPr="00782360">
        <w:rPr>
          <w:sz w:val="18"/>
        </w:rPr>
        <w:t xml:space="preserve">) – </w:t>
      </w:r>
      <w:r>
        <w:rPr>
          <w:sz w:val="18"/>
        </w:rPr>
        <w:t>Country roads worse than imagined (Hodson-Thomas MLA</w:t>
      </w:r>
      <w:r w:rsidRPr="00782360">
        <w:rPr>
          <w:sz w:val="18"/>
        </w:rPr>
        <w:t>)</w:t>
      </w:r>
      <w:r w:rsidRPr="00782360">
        <w:rPr>
          <w:sz w:val="18"/>
        </w:rPr>
        <w:tab/>
        <w:t>12 Aug 2003</w:t>
      </w:r>
    </w:p>
    <w:p w:rsidR="00782360" w:rsidRPr="00FA236A" w:rsidRDefault="00782360" w:rsidP="007823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Advertiser (Page 8)</w:t>
      </w:r>
      <w:r w:rsidRPr="00FA236A">
        <w:rPr>
          <w:b/>
          <w:sz w:val="18"/>
        </w:rPr>
        <w:t xml:space="preserve"> – </w:t>
      </w:r>
      <w:r>
        <w:rPr>
          <w:b/>
          <w:sz w:val="18"/>
        </w:rPr>
        <w:t>Hospital needs capital works (Barnett MLA, WA Liberals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12</w:t>
      </w:r>
      <w:r w:rsidRPr="00FA236A">
        <w:rPr>
          <w:b/>
          <w:sz w:val="18"/>
        </w:rPr>
        <w:t xml:space="preserve"> Aug 2003</w:t>
      </w:r>
    </w:p>
    <w:p w:rsidR="007E7A41" w:rsidRPr="00FA236A" w:rsidRDefault="007E7A41" w:rsidP="007E7A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 (Page 8)</w:t>
      </w:r>
      <w:r w:rsidRPr="00FA236A">
        <w:rPr>
          <w:b/>
          <w:sz w:val="18"/>
        </w:rPr>
        <w:t xml:space="preserve"> – </w:t>
      </w:r>
      <w:r>
        <w:rPr>
          <w:b/>
          <w:sz w:val="18"/>
        </w:rPr>
        <w:t xml:space="preserve">Liberals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labe</w:t>
          </w:r>
        </w:smartTag>
      </w:smartTag>
      <w:r>
        <w:rPr>
          <w:b/>
          <w:sz w:val="18"/>
        </w:rPr>
        <w:t xml:space="preserve"> tour a success (Barnett MLA, Opp. Leader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12</w:t>
      </w:r>
      <w:r w:rsidRPr="00FA236A">
        <w:rPr>
          <w:b/>
          <w:sz w:val="18"/>
        </w:rPr>
        <w:t xml:space="preserve"> Aug 2003</w:t>
      </w:r>
    </w:p>
    <w:p w:rsidR="00884C1F" w:rsidRPr="00FA236A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 (Page 1)</w:t>
      </w:r>
      <w:r w:rsidRPr="00FA236A">
        <w:rPr>
          <w:b/>
          <w:sz w:val="18"/>
        </w:rPr>
        <w:t xml:space="preserve"> – </w:t>
      </w:r>
      <w:hyperlink r:id="rId58" w:history="1">
        <w:r w:rsidRPr="00884C1F">
          <w:rPr>
            <w:rStyle w:val="Hyperlink"/>
            <w:b/>
            <w:sz w:val="18"/>
          </w:rPr>
          <w:t>Grand foreshore plan</w:t>
        </w:r>
      </w:hyperlink>
      <w:r>
        <w:rPr>
          <w:b/>
          <w:sz w:val="18"/>
        </w:rPr>
        <w:t xml:space="preserve"> (Cr Lionetti,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CC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14</w:t>
      </w:r>
      <w:r w:rsidRPr="00FA236A">
        <w:rPr>
          <w:b/>
          <w:sz w:val="18"/>
        </w:rPr>
        <w:t xml:space="preserve"> Aug 2003</w:t>
      </w:r>
    </w:p>
    <w:p w:rsidR="00884C1F" w:rsidRPr="00884C1F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84C1F">
        <w:rPr>
          <w:sz w:val="18"/>
        </w:rPr>
        <w:t xml:space="preserve">Article – Albany Advertiser (Page 1) – </w:t>
      </w:r>
      <w:r>
        <w:rPr>
          <w:sz w:val="18"/>
        </w:rPr>
        <w:t xml:space="preserve">No water hold-ups (McGuire, Water Corporation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 w:rsidRPr="00884C1F">
        <w:rPr>
          <w:sz w:val="18"/>
        </w:rPr>
        <w:t>)</w:t>
      </w:r>
      <w:r w:rsidRPr="00884C1F">
        <w:rPr>
          <w:sz w:val="18"/>
        </w:rPr>
        <w:tab/>
        <w:t>14 Aug 2003</w:t>
      </w:r>
    </w:p>
    <w:p w:rsidR="00884C1F" w:rsidRPr="00884C1F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84C1F">
        <w:rPr>
          <w:sz w:val="18"/>
        </w:rPr>
        <w:t xml:space="preserve">Article – Albany Advertiser (Page </w:t>
      </w:r>
      <w:r>
        <w:rPr>
          <w:sz w:val="18"/>
        </w:rPr>
        <w:t>6</w:t>
      </w:r>
      <w:r w:rsidRPr="00884C1F">
        <w:rPr>
          <w:sz w:val="18"/>
        </w:rPr>
        <w:t xml:space="preserve">) – </w:t>
      </w:r>
      <w:r>
        <w:rPr>
          <w:sz w:val="18"/>
        </w:rPr>
        <w:t xml:space="preserve">Comment urged on office location : Albany CC (Rowe,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 w:rsidRPr="00884C1F">
        <w:rPr>
          <w:sz w:val="18"/>
        </w:rPr>
        <w:t>)</w:t>
      </w:r>
      <w:r w:rsidRPr="00884C1F">
        <w:rPr>
          <w:sz w:val="18"/>
        </w:rPr>
        <w:tab/>
        <w:t>14 Aug 2003</w:t>
      </w:r>
    </w:p>
    <w:p w:rsidR="00884C1F" w:rsidRPr="00884C1F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84C1F">
        <w:rPr>
          <w:sz w:val="18"/>
        </w:rPr>
        <w:t xml:space="preserve">Article – Albany Advertiser (Page </w:t>
      </w:r>
      <w:r>
        <w:rPr>
          <w:sz w:val="18"/>
        </w:rPr>
        <w:t>7</w:t>
      </w:r>
      <w:r w:rsidRPr="00884C1F">
        <w:rPr>
          <w:sz w:val="18"/>
        </w:rPr>
        <w:t xml:space="preserve">) – </w:t>
      </w:r>
      <w:r>
        <w:rPr>
          <w:sz w:val="18"/>
        </w:rPr>
        <w:t>Fuel sellers eye discount threat (Harvey, GS Fuel Supplies</w:t>
      </w:r>
      <w:r w:rsidRPr="00884C1F">
        <w:rPr>
          <w:sz w:val="18"/>
        </w:rPr>
        <w:t>)</w:t>
      </w:r>
      <w:r w:rsidRPr="00884C1F">
        <w:rPr>
          <w:sz w:val="18"/>
        </w:rPr>
        <w:tab/>
        <w:t>14 Aug 2003</w:t>
      </w:r>
    </w:p>
    <w:p w:rsidR="00884C1F" w:rsidRPr="00884C1F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84C1F">
        <w:rPr>
          <w:sz w:val="18"/>
        </w:rPr>
        <w:t xml:space="preserve">Article – Albany Advertiser (Page </w:t>
      </w:r>
      <w:r>
        <w:rPr>
          <w:sz w:val="18"/>
        </w:rPr>
        <w:t>7</w:t>
      </w:r>
      <w:r w:rsidRPr="00884C1F">
        <w:rPr>
          <w:sz w:val="18"/>
        </w:rPr>
        <w:t xml:space="preserve">) – </w:t>
      </w:r>
      <w:r>
        <w:rPr>
          <w:sz w:val="18"/>
        </w:rPr>
        <w:t>Wholesale rise pushes prices (Jenkins, Caltex</w:t>
      </w:r>
      <w:r w:rsidRPr="00884C1F">
        <w:rPr>
          <w:sz w:val="18"/>
        </w:rPr>
        <w:t>)</w:t>
      </w:r>
      <w:r w:rsidRPr="00884C1F">
        <w:rPr>
          <w:sz w:val="18"/>
        </w:rPr>
        <w:tab/>
        <w:t>14 Aug 2003</w:t>
      </w:r>
    </w:p>
    <w:p w:rsidR="00884C1F" w:rsidRPr="00884C1F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84C1F">
        <w:rPr>
          <w:sz w:val="18"/>
        </w:rPr>
        <w:t xml:space="preserve">Article – Albany Advertiser (Page </w:t>
      </w:r>
      <w:r>
        <w:rPr>
          <w:sz w:val="18"/>
        </w:rPr>
        <w:t>7</w:t>
      </w:r>
      <w:r w:rsidRPr="00884C1F">
        <w:rPr>
          <w:sz w:val="18"/>
        </w:rPr>
        <w:t xml:space="preserve">) – </w:t>
      </w:r>
      <w:r>
        <w:rPr>
          <w:sz w:val="18"/>
        </w:rPr>
        <w:t>Conservationists learn local issues (Siewert, CCWA</w:t>
      </w:r>
      <w:r w:rsidRPr="00884C1F">
        <w:rPr>
          <w:sz w:val="18"/>
        </w:rPr>
        <w:t>)</w:t>
      </w:r>
      <w:r w:rsidRPr="00884C1F">
        <w:rPr>
          <w:sz w:val="18"/>
        </w:rPr>
        <w:tab/>
        <w:t>14 Aug 2003</w:t>
      </w:r>
    </w:p>
    <w:p w:rsidR="00884C1F" w:rsidRPr="00884C1F" w:rsidRDefault="00884C1F" w:rsidP="00884C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884C1F">
        <w:rPr>
          <w:sz w:val="18"/>
        </w:rPr>
        <w:t xml:space="preserve">Article – Albany Advertiser (Page </w:t>
      </w:r>
      <w:r>
        <w:rPr>
          <w:sz w:val="18"/>
        </w:rPr>
        <w:t>8</w:t>
      </w:r>
      <w:r w:rsidRPr="00884C1F">
        <w:rPr>
          <w:sz w:val="18"/>
        </w:rPr>
        <w:t xml:space="preserve">) – </w:t>
      </w:r>
      <w:r>
        <w:rPr>
          <w:sz w:val="18"/>
        </w:rPr>
        <w:t>Ratepayers face minimal increase (Stewart, Plantagenet SC</w:t>
      </w:r>
      <w:r w:rsidRPr="00884C1F">
        <w:rPr>
          <w:sz w:val="18"/>
        </w:rPr>
        <w:t>)</w:t>
      </w:r>
      <w:r w:rsidRPr="00884C1F">
        <w:rPr>
          <w:sz w:val="18"/>
        </w:rPr>
        <w:tab/>
        <w:t>14 Aug 2003</w:t>
      </w:r>
    </w:p>
    <w:p w:rsidR="00FA236A" w:rsidRPr="004C5EC1" w:rsidRDefault="00FA236A" w:rsidP="00FA23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Weekend Australian – Tale of Eight Cities – Part Three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Hobart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SCPAF Water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Kearney</w:t>
          </w:r>
        </w:smartTag>
      </w:smartTag>
      <w:r w:rsidRPr="004C5EC1">
        <w:rPr>
          <w:color w:val="CC0000"/>
          <w:sz w:val="18"/>
        </w:rPr>
        <w:t>) – Acknowledge submission to Water Inquiry</w:t>
      </w:r>
      <w:r w:rsidRPr="004C5EC1">
        <w:rPr>
          <w:color w:val="CC0000"/>
          <w:sz w:val="18"/>
        </w:rPr>
        <w:tab/>
        <w:t>18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Subiaco CC (Hardison) – Profiling local economies : Rainbow 2000 Strategy</w:t>
      </w:r>
      <w:r w:rsidRPr="004C5EC1">
        <w:rPr>
          <w:color w:val="CC0000"/>
          <w:sz w:val="18"/>
        </w:rPr>
        <w:tab/>
        <w:t>18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Waroona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SC</w:t>
        </w:r>
      </w:smartTag>
      <w:r w:rsidRPr="004C5EC1">
        <w:rPr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Needham</w:t>
          </w:r>
        </w:smartTag>
      </w:smartTag>
      <w:r w:rsidRPr="004C5EC1">
        <w:rPr>
          <w:color w:val="CC0000"/>
          <w:sz w:val="18"/>
        </w:rPr>
        <w:t>) – Local planning services &amp; Rainbow 2000 Strategy</w:t>
      </w:r>
      <w:r w:rsidRPr="004C5EC1">
        <w:rPr>
          <w:color w:val="CC0000"/>
          <w:sz w:val="18"/>
        </w:rPr>
        <w:tab/>
        <w:t>18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East Perth RA (Hedges) – Planning services &amp; Rainbow 2000 Strategy</w:t>
      </w:r>
      <w:r w:rsidRPr="004C5EC1">
        <w:rPr>
          <w:color w:val="CC0000"/>
          <w:sz w:val="18"/>
        </w:rPr>
        <w:tab/>
        <w:t>18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Victoria Park TC (Bonker) – Strategic planning services &amp; Rainbow 2000 Strategy</w:t>
      </w:r>
      <w:r w:rsidRPr="004C5EC1">
        <w:rPr>
          <w:color w:val="CC0000"/>
          <w:sz w:val="18"/>
        </w:rPr>
        <w:tab/>
        <w:t>18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11.1.1) – Application for Planning Consent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Woodchip Terminal</w:t>
      </w:r>
      <w:r w:rsidRPr="004C5EC1">
        <w:rPr>
          <w:sz w:val="18"/>
        </w:rPr>
        <w:tab/>
        <w:t>19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Qantas Corporate (Collins) – Opportunity to meet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in October : CSC 2003</w:t>
      </w:r>
      <w:r w:rsidRPr="004C5EC1">
        <w:rPr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GSDC (Bettink) – Rainbow 2000 Strategy &amp; notice of Denmark SC presentation</w:t>
      </w:r>
      <w:r w:rsidRPr="004C5EC1">
        <w:rPr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GSDC (Bettink) – Rainbow 2000 Strategy &amp; the port of gold</w:t>
      </w:r>
      <w:r w:rsidRPr="004C5EC1">
        <w:rPr>
          <w:color w:val="CC0000"/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Hallmark Editions – Commonwealth Inquiry : Sustainable Cities 2025</w:t>
      </w:r>
      <w:r w:rsidRPr="004C5EC1">
        <w:rPr>
          <w:color w:val="CC0000"/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US </w:t>
      </w:r>
      <w:smartTag w:uri="urn:schemas-microsoft-com:office:smarttags" w:element="City">
        <w:r w:rsidRPr="004C5EC1">
          <w:rPr>
            <w:sz w:val="18"/>
          </w:rPr>
          <w:t>Consulate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De Soto</w:t>
          </w:r>
        </w:smartTag>
      </w:smartTag>
      <w:r w:rsidRPr="004C5EC1">
        <w:rPr>
          <w:sz w:val="18"/>
        </w:rPr>
        <w:t>) – Official request re 1907-08 US Great White Fleet</w:t>
      </w:r>
      <w:r w:rsidRPr="004C5EC1">
        <w:rPr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US Navy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Fleet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(Tilghman) – Official request re 1907-08 US Great White Fleet</w:t>
      </w:r>
      <w:r w:rsidRPr="004C5EC1">
        <w:rPr>
          <w:sz w:val="18"/>
        </w:rPr>
        <w:tab/>
        <w:t>20 Aug 2003</w:t>
      </w:r>
    </w:p>
    <w:p w:rsidR="00DF2EE5" w:rsidRPr="00FA236A" w:rsidRDefault="00DF2EE5" w:rsidP="00DF2E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smartTag w:uri="urn:schemas-microsoft-com:office:smarttags" w:element="City">
        <w:r>
          <w:rPr>
            <w:b/>
            <w:sz w:val="18"/>
          </w:rPr>
          <w:t>Albany</w:t>
        </w:r>
      </w:smartTag>
      <w:r>
        <w:rPr>
          <w:b/>
          <w:sz w:val="18"/>
        </w:rPr>
        <w:t xml:space="preserve"> Advertiser (Page 11)</w:t>
      </w:r>
      <w:r w:rsidRPr="00FA236A">
        <w:rPr>
          <w:b/>
          <w:sz w:val="18"/>
        </w:rPr>
        <w:t xml:space="preserve"> – </w:t>
      </w:r>
      <w:smartTag w:uri="urn:schemas-microsoft-com:office:smarttags" w:element="country-region">
        <w:r>
          <w:rPr>
            <w:b/>
            <w:sz w:val="18"/>
          </w:rPr>
          <w:t>Vietnam</w:t>
        </w:r>
      </w:smartTag>
      <w:r>
        <w:rPr>
          <w:b/>
          <w:sz w:val="18"/>
        </w:rPr>
        <w:t xml:space="preserve"> veterans honour the fallen (Cleak,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RSL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21</w:t>
      </w:r>
      <w:r w:rsidRPr="00FA236A">
        <w:rPr>
          <w:b/>
          <w:sz w:val="18"/>
        </w:rPr>
        <w:t xml:space="preserve"> Aug 2003</w:t>
      </w:r>
    </w:p>
    <w:p w:rsidR="00DF2EE5" w:rsidRPr="00FA236A" w:rsidRDefault="00DF2EE5" w:rsidP="00DF2E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r>
        <w:rPr>
          <w:b/>
          <w:sz w:val="18"/>
        </w:rPr>
        <w:t>AGS Weekender (Page 1)</w:t>
      </w:r>
      <w:r w:rsidRPr="00FA236A">
        <w:rPr>
          <w:b/>
          <w:sz w:val="18"/>
        </w:rPr>
        <w:t xml:space="preserve"> – </w:t>
      </w:r>
      <w:smartTag w:uri="urn:schemas-microsoft-com:office:smarttags" w:element="country-region">
        <w:r>
          <w:rPr>
            <w:b/>
            <w:sz w:val="18"/>
          </w:rPr>
          <w:t>Vietnam</w:t>
        </w:r>
      </w:smartTag>
      <w:r>
        <w:rPr>
          <w:b/>
          <w:sz w:val="18"/>
        </w:rPr>
        <w:t xml:space="preserve"> vets remembered (Cleak,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RSL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21</w:t>
      </w:r>
      <w:r w:rsidRPr="00FA236A">
        <w:rPr>
          <w:b/>
          <w:sz w:val="18"/>
        </w:rPr>
        <w:t xml:space="preserve"> Aug 2003</w:t>
      </w:r>
    </w:p>
    <w:p w:rsidR="00AB4D60" w:rsidRPr="00FA236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FA236A">
        <w:rPr>
          <w:b/>
          <w:color w:val="CC0000"/>
          <w:sz w:val="18"/>
        </w:rPr>
        <w:t xml:space="preserve">Email from – US </w:t>
      </w:r>
      <w:smartTag w:uri="urn:schemas-microsoft-com:office:smarttags" w:element="City">
        <w:r w:rsidRPr="00FA236A">
          <w:rPr>
            <w:b/>
            <w:color w:val="CC0000"/>
            <w:sz w:val="18"/>
          </w:rPr>
          <w:t>Consulate</w:t>
        </w:r>
      </w:smartTag>
      <w:r w:rsidRPr="00FA236A">
        <w:rPr>
          <w:b/>
          <w:color w:val="CC0000"/>
          <w:sz w:val="18"/>
        </w:rPr>
        <w:t xml:space="preserve"> </w:t>
      </w:r>
      <w:smartTag w:uri="urn:schemas-microsoft-com:office:smarttags" w:element="State">
        <w:r w:rsidRPr="00FA236A">
          <w:rPr>
            <w:b/>
            <w:color w:val="CC0000"/>
            <w:sz w:val="18"/>
          </w:rPr>
          <w:t>WA</w:t>
        </w:r>
      </w:smartTag>
      <w:r w:rsidRPr="00FA236A">
        <w:rPr>
          <w:b/>
          <w:color w:val="CC0000"/>
          <w:sz w:val="18"/>
        </w:rPr>
        <w:t xml:space="preserve"> (Marino) – No official request re 1907-08 </w:t>
      </w:r>
      <w:smartTag w:uri="urn:schemas-microsoft-com:office:smarttags" w:element="place">
        <w:smartTag w:uri="urn:schemas-microsoft-com:office:smarttags" w:element="country-region">
          <w:r w:rsidRPr="00FA236A">
            <w:rPr>
              <w:b/>
              <w:color w:val="CC0000"/>
              <w:sz w:val="18"/>
            </w:rPr>
            <w:t>US</w:t>
          </w:r>
        </w:smartTag>
      </w:smartTag>
      <w:r w:rsidRPr="00FA236A">
        <w:rPr>
          <w:b/>
          <w:color w:val="CC0000"/>
          <w:sz w:val="18"/>
        </w:rPr>
        <w:t xml:space="preserve"> Great White Fleet</w:t>
      </w:r>
      <w:r w:rsidRPr="00FA236A">
        <w:rPr>
          <w:b/>
          <w:color w:val="CC0000"/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Downing Teal (Byrne) – Executive recruitment &amp; Rainbow 2000 Strategy</w:t>
      </w:r>
      <w:r w:rsidRPr="004C5EC1">
        <w:rPr>
          <w:color w:val="CC0000"/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Web – Commonwealth Parliament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(House of Reps) – Inquiry : Sustainable Cities 2025</w:t>
      </w:r>
      <w:r w:rsidRPr="004C5EC1">
        <w:rPr>
          <w:color w:val="CC0000"/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Paper – Commonwealth Parliament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(House of Reps) – Inquiry : Sustainable Cities 2025</w:t>
      </w:r>
      <w:r w:rsidRPr="004C5EC1">
        <w:rPr>
          <w:sz w:val="18"/>
        </w:rPr>
        <w:tab/>
        <w:t>20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Parliament win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A question of authority</w:t>
      </w:r>
      <w:r w:rsidRPr="004C5EC1">
        <w:rPr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Woodchip facility good news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REIWA (Fagents) – Rainbow 2000 documentation &amp; request for collective briefing</w:t>
      </w:r>
      <w:r w:rsidRPr="004C5EC1">
        <w:rPr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Albany REIWA (Fagents) – Rainbow 2000 documentation &amp; request for collective briefing</w:t>
      </w:r>
      <w:r w:rsidRPr="004C5EC1">
        <w:rPr>
          <w:sz w:val="18"/>
        </w:rPr>
        <w:tab/>
        <w:t>21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Heritage list gets revamp (Register of National Estate)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Democrats press for vote reform (Senator Andrew Murray)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US </w:t>
      </w:r>
      <w:smartTag w:uri="urn:schemas-microsoft-com:office:smarttags" w:element="City">
        <w:r w:rsidRPr="004C5EC1">
          <w:rPr>
            <w:sz w:val="18"/>
          </w:rPr>
          <w:t>Consulate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r w:rsidRPr="004C5EC1">
          <w:rPr>
            <w:sz w:val="18"/>
          </w:rPr>
          <w:t>De Soto</w:t>
        </w:r>
      </w:smartTag>
      <w:r w:rsidRPr="004C5EC1">
        <w:rPr>
          <w:sz w:val="18"/>
        </w:rPr>
        <w:t xml:space="preserve">) – Consideration re 1907-08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Great White Fleet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US Navy 7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Fleet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(Tilghman) – Difficult to plan for future fleet movements</w:t>
      </w:r>
      <w:r w:rsidRPr="004C5EC1">
        <w:rPr>
          <w:color w:val="CC0000"/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Brochure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Hammond</w:t>
          </w:r>
        </w:smartTag>
      </w:smartTag>
      <w:r w:rsidRPr="004C5EC1">
        <w:rPr>
          <w:b/>
          <w:bCs/>
          <w:sz w:val="18"/>
        </w:rPr>
        <w:t>) – Albany 2020 : Charting our course</w:t>
      </w:r>
      <w:r w:rsidRPr="004C5EC1">
        <w:rPr>
          <w:b/>
          <w:bCs/>
          <w:sz w:val="18"/>
        </w:rPr>
        <w:tab/>
        <w:t>Aug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26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Kodja Place</w:t>
          </w:r>
        </w:smartTag>
      </w:smartTag>
      <w:r w:rsidRPr="004C5EC1">
        <w:rPr>
          <w:sz w:val="18"/>
        </w:rPr>
        <w:t>, Kojonup (Briscoe) – Aboriginal cultural rural heritage</w:t>
      </w:r>
      <w:r w:rsidRPr="004C5EC1">
        <w:rPr>
          <w:sz w:val="18"/>
        </w:rPr>
        <w:tab/>
        <w:t>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– Career ahead : expo 2003</w:t>
      </w:r>
      <w:r w:rsidRPr="004C5EC1">
        <w:rPr>
          <w:sz w:val="18"/>
        </w:rPr>
        <w:tab/>
        <w:t>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Request opportunity to present Rainbow 2000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Council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(Baxter) – Request opportunity to present Rainbow 2000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David Kemp MHR (Environment &amp; Heritage) – Offer to present Rainbow 2000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Who’s to blame for this mess ?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Comic strip : Road Kill (Tuckey Transport in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South 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Tuckey slips noose as Hanson jailed</w:t>
      </w:r>
      <w:r w:rsidRPr="004C5EC1">
        <w:rPr>
          <w:sz w:val="18"/>
        </w:rPr>
        <w:tab/>
        <w:t>22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Tale of Eight Cities – Part Four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Aug 2003</w:t>
      </w:r>
    </w:p>
    <w:p w:rsidR="00366169" w:rsidRPr="00FA236A" w:rsidRDefault="00366169" w:rsidP="003661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r>
        <w:rPr>
          <w:b/>
          <w:sz w:val="18"/>
        </w:rPr>
        <w:t>West Australian (Page 59)</w:t>
      </w:r>
      <w:r w:rsidRPr="00FA236A">
        <w:rPr>
          <w:b/>
          <w:sz w:val="18"/>
        </w:rPr>
        <w:t xml:space="preserve"> – </w:t>
      </w:r>
      <w:r>
        <w:rPr>
          <w:b/>
          <w:sz w:val="18"/>
        </w:rPr>
        <w:t xml:space="preserve">Terror fears spread to sea (Sea Power Centre,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Canberra</w:t>
          </w:r>
        </w:smartTag>
      </w:smartTag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23</w:t>
      </w:r>
      <w:r w:rsidRPr="00FA236A">
        <w:rPr>
          <w:b/>
          <w:sz w:val="18"/>
        </w:rPr>
        <w:t xml:space="preserve"> Aug 2003</w:t>
      </w:r>
    </w:p>
    <w:p w:rsidR="00366169" w:rsidRPr="00FA236A" w:rsidRDefault="00366169" w:rsidP="003661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A236A">
        <w:rPr>
          <w:b/>
          <w:sz w:val="18"/>
        </w:rPr>
        <w:t xml:space="preserve">Article – </w:t>
      </w:r>
      <w:r>
        <w:rPr>
          <w:b/>
          <w:sz w:val="18"/>
        </w:rPr>
        <w:t>West Australian (Page 59)</w:t>
      </w:r>
      <w:r w:rsidRPr="00FA236A">
        <w:rPr>
          <w:b/>
          <w:sz w:val="18"/>
        </w:rPr>
        <w:t xml:space="preserve"> – </w:t>
      </w:r>
      <w:r>
        <w:rPr>
          <w:b/>
          <w:sz w:val="18"/>
        </w:rPr>
        <w:t>NW naval base bid ridiculous (Cordner, FDI - RAN</w:t>
      </w:r>
      <w:r w:rsidRPr="00FA236A">
        <w:rPr>
          <w:b/>
          <w:sz w:val="18"/>
        </w:rPr>
        <w:t>)</w:t>
      </w:r>
      <w:r w:rsidRPr="00FA236A">
        <w:rPr>
          <w:b/>
          <w:sz w:val="18"/>
        </w:rPr>
        <w:tab/>
      </w:r>
      <w:r>
        <w:rPr>
          <w:b/>
          <w:sz w:val="18"/>
        </w:rPr>
        <w:t>23</w:t>
      </w:r>
      <w:r w:rsidRPr="00FA236A">
        <w:rPr>
          <w:b/>
          <w:sz w:val="18"/>
        </w:rPr>
        <w:t xml:space="preserve">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Face of Perth : Public transport not always solution (Moir, RAC)</w:t>
      </w:r>
      <w:r w:rsidRPr="004C5EC1">
        <w:rPr>
          <w:sz w:val="18"/>
        </w:rPr>
        <w:tab/>
        <w:t>25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Face of Perth : Our cars cost us dearly (Newman, Murdoch)</w:t>
      </w:r>
      <w:r w:rsidRPr="004C5EC1">
        <w:rPr>
          <w:sz w:val="18"/>
        </w:rPr>
        <w:tab/>
        <w:t>25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West Australian (Page 11) – Face of Perth : Better freight route planning for city</w:t>
      </w:r>
      <w:r w:rsidRPr="004C5EC1">
        <w:rPr>
          <w:sz w:val="18"/>
        </w:rPr>
        <w:tab/>
        <w:t>25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Face of Perth : Dialogue with the city (8000 people)</w:t>
      </w:r>
      <w:r w:rsidRPr="004C5EC1">
        <w:rPr>
          <w:sz w:val="18"/>
        </w:rPr>
        <w:tab/>
        <w:t>25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Abstract – Rainbow 2000 Project – Denmark SC presentation notes &amp; R2000 Transport Task</w:t>
      </w:r>
      <w:r w:rsidRPr="004C5EC1">
        <w:rPr>
          <w:sz w:val="18"/>
        </w:rPr>
        <w:tab/>
        <w:t>26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country-region">
        <w:r w:rsidRPr="004C5EC1">
          <w:rPr>
            <w:b/>
            <w:bCs/>
            <w:sz w:val="18"/>
          </w:rPr>
          <w:t>Denmark</w:t>
        </w:r>
      </w:smartTag>
      <w:r w:rsidRPr="004C5EC1">
        <w:rPr>
          <w:b/>
          <w:bCs/>
          <w:sz w:val="18"/>
        </w:rPr>
        <w:t xml:space="preserve"> Shire Council </w:t>
      </w:r>
      <w:r w:rsidR="004C4402">
        <w:rPr>
          <w:b/>
          <w:bCs/>
          <w:sz w:val="18"/>
        </w:rPr>
        <w:t>(</w:t>
      </w:r>
      <w:smartTag w:uri="urn:schemas-microsoft-com:office:smarttags" w:element="country-region">
        <w:smartTag w:uri="urn:schemas-microsoft-com:office:smarttags" w:element="place">
          <w:r w:rsidR="004C4402">
            <w:rPr>
              <w:b/>
              <w:bCs/>
              <w:sz w:val="18"/>
            </w:rPr>
            <w:t>Denmark</w:t>
          </w:r>
        </w:smartTag>
      </w:smartTag>
      <w:r w:rsidR="004C4402">
        <w:rPr>
          <w:b/>
          <w:bCs/>
          <w:sz w:val="18"/>
        </w:rPr>
        <w:t xml:space="preserve">) </w:t>
      </w:r>
      <w:r w:rsidRPr="004C5EC1">
        <w:rPr>
          <w:b/>
          <w:bCs/>
          <w:sz w:val="18"/>
        </w:rPr>
        <w:t xml:space="preserve">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26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Transport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Forum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(Goostrey) – Copy SP AusLink Green Paper Submission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CCI (Hummerston) – Copy SP AusLink Green Paper Submission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GSACC (Brown) – Copy SP AusLink Green Paper Submission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Transport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Forum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(Debra Goostrey) – SP AusLink Green Paper Submission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West Australian (Anne Buggins) – SP AusLink Green Paper Submission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33) – Gold Coast to take hard look at its urban sprawl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33) – AusLink lag a disgrace, says Labor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Mackay CC (Goludthorp) – Marketing Regional Planning Services – Rainbow 2000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Mackay Whitsunday REDC (Young) – Marketing Regional Planning Services – Rainbow 2000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Whitsunday SC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Hayward</w:t>
          </w:r>
        </w:smartTag>
      </w:smartTag>
      <w:r w:rsidRPr="004C5EC1">
        <w:rPr>
          <w:sz w:val="18"/>
        </w:rPr>
        <w:t>) – Marketing Regional Planning Services – Rainbow 2000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Premier Dr Geoff Gallop MLA : An evening with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America</w:t>
          </w:r>
        </w:smartTag>
      </w:smartTag>
      <w:r w:rsidRPr="004C5EC1">
        <w:rPr>
          <w:sz w:val="18"/>
        </w:rPr>
        <w:t>’s mayor – Rudy Giuliani</w:t>
      </w:r>
      <w:r w:rsidRPr="004C5EC1">
        <w:rPr>
          <w:sz w:val="18"/>
        </w:rPr>
        <w:tab/>
        <w:t>27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Exhibition – WA on Show : Official launch of Perth Convention &amp; Exhibition Centre</w:t>
      </w:r>
      <w:r w:rsidRPr="004C5EC1">
        <w:rPr>
          <w:sz w:val="18"/>
        </w:rPr>
        <w:tab/>
        <w:t>27-31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WA Regional Chamber of Commerce &amp; Industry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ab/>
        <w:t>28-31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(Delaney) – Wyndham-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East Kimberley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LPS Review : Unsuccessful</w:t>
      </w:r>
      <w:r w:rsidRPr="004C5EC1">
        <w:rPr>
          <w:color w:val="CC0000"/>
          <w:sz w:val="18"/>
        </w:rPr>
        <w:tab/>
        <w:t>28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(9 Pages) – Rainbow 2000 Regional Strategy</w:t>
      </w:r>
      <w:r w:rsidRPr="004C5EC1">
        <w:rPr>
          <w:color w:val="000080"/>
          <w:sz w:val="18"/>
        </w:rPr>
        <w:tab/>
        <w:t>28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Advance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Cairns</w:t>
          </w:r>
        </w:smartTag>
      </w:smartTag>
      <w:r w:rsidRPr="004C5EC1">
        <w:rPr>
          <w:sz w:val="18"/>
        </w:rPr>
        <w:t xml:space="preserve"> (Maguire) – Regional Planning Strategy : SP &amp; Rainbow 2000 Project</w:t>
      </w:r>
      <w:r w:rsidRPr="004C5EC1">
        <w:rPr>
          <w:sz w:val="18"/>
        </w:rPr>
        <w:tab/>
        <w:t>28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Cairns</w:t>
          </w:r>
        </w:smartTag>
      </w:smartTag>
      <w:r w:rsidRPr="004C5EC1">
        <w:rPr>
          <w:sz w:val="18"/>
        </w:rPr>
        <w:t xml:space="preserve"> CC (Farmer) – Regional Planning Strategy : SP &amp; Rainbow 2000 Project</w:t>
      </w:r>
      <w:r w:rsidRPr="004C5EC1">
        <w:rPr>
          <w:sz w:val="18"/>
        </w:rPr>
        <w:tab/>
        <w:t>28 Aug 2003</w:t>
      </w:r>
    </w:p>
    <w:p w:rsidR="00AB4D60" w:rsidRPr="00965D84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965D84">
        <w:rPr>
          <w:b/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965D84">
            <w:rPr>
              <w:b/>
              <w:color w:val="CC0000"/>
              <w:sz w:val="18"/>
            </w:rPr>
            <w:t>Plantagenet</w:t>
          </w:r>
        </w:smartTag>
        <w:r w:rsidRPr="00965D84">
          <w:rPr>
            <w:b/>
            <w:color w:val="CC0000"/>
            <w:sz w:val="18"/>
          </w:rPr>
          <w:t xml:space="preserve"> </w:t>
        </w:r>
        <w:smartTag w:uri="urn:schemas-microsoft-com:office:smarttags" w:element="State">
          <w:r w:rsidRPr="00965D84">
            <w:rPr>
              <w:b/>
              <w:color w:val="CC0000"/>
              <w:sz w:val="18"/>
            </w:rPr>
            <w:t>SC</w:t>
          </w:r>
        </w:smartTag>
      </w:smartTag>
      <w:r w:rsidRPr="00965D84">
        <w:rPr>
          <w:b/>
          <w:color w:val="CC0000"/>
          <w:sz w:val="18"/>
        </w:rPr>
        <w:t xml:space="preserve"> (Baesjou) – Referral to LGS Regional Strategy Technical Committee</w:t>
      </w:r>
      <w:r w:rsidRPr="00965D84">
        <w:rPr>
          <w:b/>
          <w:color w:val="CC0000"/>
          <w:sz w:val="18"/>
        </w:rPr>
        <w:tab/>
        <w:t>29 Aug 2003</w:t>
      </w:r>
    </w:p>
    <w:p w:rsidR="001667EA" w:rsidRPr="004C5EC1" w:rsidRDefault="001667EA" w:rsidP="001667E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Tale of Eight Cities – Part Five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Aug 2003</w:t>
      </w:r>
    </w:p>
    <w:p w:rsidR="001667EA" w:rsidRPr="001667EA" w:rsidRDefault="001667EA" w:rsidP="001667E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667EA">
        <w:rPr>
          <w:b/>
          <w:sz w:val="18"/>
        </w:rPr>
        <w:t>Article – Weekend Australian (ALR r</w:t>
      </w:r>
      <w:r>
        <w:rPr>
          <w:b/>
          <w:sz w:val="18"/>
        </w:rPr>
        <w:t>4</w:t>
      </w:r>
      <w:r w:rsidRPr="001667EA">
        <w:rPr>
          <w:b/>
          <w:sz w:val="18"/>
        </w:rPr>
        <w:t>) – Mates for life : The Australian Digger (Smithson, ADF)</w:t>
      </w:r>
      <w:r w:rsidRPr="001667EA">
        <w:rPr>
          <w:b/>
          <w:sz w:val="18"/>
        </w:rPr>
        <w:tab/>
        <w:t>30 Aug 2003</w:t>
      </w:r>
    </w:p>
    <w:p w:rsidR="00E0697A" w:rsidRPr="001667EA" w:rsidRDefault="00E0697A" w:rsidP="00E0697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667EA">
        <w:rPr>
          <w:b/>
          <w:sz w:val="18"/>
        </w:rPr>
        <w:t>Article – Weekend Australian (ALR r5) – Mates for life : The Australian Digger (</w:t>
      </w:r>
      <w:r>
        <w:rPr>
          <w:b/>
          <w:sz w:val="18"/>
        </w:rPr>
        <w:t>Lindsay</w:t>
      </w:r>
      <w:r w:rsidRPr="001667EA">
        <w:rPr>
          <w:b/>
          <w:sz w:val="18"/>
        </w:rPr>
        <w:t>)</w:t>
      </w:r>
      <w:r w:rsidRPr="001667EA">
        <w:rPr>
          <w:b/>
          <w:sz w:val="18"/>
        </w:rPr>
        <w:tab/>
        <w:t>30 Aug 2003</w:t>
      </w:r>
    </w:p>
    <w:p w:rsidR="00E0697A" w:rsidRPr="001667EA" w:rsidRDefault="00E0697A" w:rsidP="00E0697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667EA">
        <w:rPr>
          <w:b/>
          <w:sz w:val="18"/>
        </w:rPr>
        <w:t xml:space="preserve">Article – Weekend Australian (ALR r5) – </w:t>
      </w:r>
      <w:r>
        <w:rPr>
          <w:b/>
          <w:sz w:val="18"/>
        </w:rPr>
        <w:t>Digging for the meaning</w:t>
      </w:r>
      <w:r w:rsidRPr="001667EA">
        <w:rPr>
          <w:b/>
          <w:sz w:val="18"/>
        </w:rPr>
        <w:t xml:space="preserve"> (</w:t>
      </w:r>
      <w:r>
        <w:rPr>
          <w:b/>
          <w:sz w:val="18"/>
        </w:rPr>
        <w:t>Lindsay, Spirit of the Digger</w:t>
      </w:r>
      <w:r w:rsidRPr="001667EA">
        <w:rPr>
          <w:b/>
          <w:sz w:val="18"/>
        </w:rPr>
        <w:t>)</w:t>
      </w:r>
      <w:r w:rsidRPr="001667EA">
        <w:rPr>
          <w:b/>
          <w:sz w:val="18"/>
        </w:rPr>
        <w:tab/>
        <w:t>30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Notice of Appeal – Hon. Judy Edwards (Environment &amp; Heritage) – Woodchip Storage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ab/>
        <w:t>30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Sundstrom – Commonwealth Environment Protection &amp; Australian Heritage Council</w:t>
      </w:r>
      <w:r w:rsidRPr="004C5EC1">
        <w:rPr>
          <w:sz w:val="18"/>
        </w:rPr>
        <w:tab/>
        <w:t>31 Aug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Business Centre (Siegel) – Business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Enterprise</w:t>
          </w:r>
        </w:smartTag>
      </w:smartTag>
      <w:r w:rsidRPr="004C5EC1">
        <w:rPr>
          <w:sz w:val="18"/>
        </w:rPr>
        <w:t xml:space="preserve"> Centre : Program Review</w:t>
      </w:r>
      <w:r w:rsidRPr="004C5EC1">
        <w:rPr>
          <w:sz w:val="18"/>
        </w:rPr>
        <w:tab/>
        <w:t>Aug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Com DEH : Funding for Significant Cultural Heritage Projects</w:t>
      </w:r>
      <w:r w:rsidRPr="004C5EC1">
        <w:rPr>
          <w:sz w:val="18"/>
        </w:rPr>
        <w:tab/>
        <w:t>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(Vol.3#7) – Focus : Major Developments</w:t>
      </w:r>
      <w:r w:rsidRPr="004C5EC1">
        <w:rPr>
          <w:sz w:val="18"/>
        </w:rPr>
        <w:tab/>
        <w:t>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PA (Vol.3#7) – Cr Waterman : Blueprint for Success (Commercial Strategy)</w:t>
      </w:r>
      <w:r w:rsidRPr="004C5EC1">
        <w:rPr>
          <w:sz w:val="18"/>
        </w:rPr>
        <w:tab/>
        <w:t>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PA (Vol.3#7) – Cr Wellington : Footpaths &amp; Pipelines (Water Corp)</w:t>
      </w:r>
      <w:r w:rsidRPr="004C5EC1">
        <w:rPr>
          <w:sz w:val="18"/>
        </w:rPr>
        <w:tab/>
        <w:t>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(Hummerston) – Meet the new Executive Team : President Juers</w:t>
      </w:r>
      <w:r w:rsidRPr="004C5EC1">
        <w:rPr>
          <w:sz w:val="18"/>
        </w:rPr>
        <w:tab/>
        <w:t>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SHS Year 12 Geography Students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02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UWA Centre Water Research – Environ Engineering Students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Denmark</w:t>
          </w:r>
        </w:smartTag>
      </w:smartTag>
      <w:r w:rsidRPr="004C5EC1">
        <w:rPr>
          <w:color w:val="CC0000"/>
          <w:sz w:val="18"/>
        </w:rPr>
        <w:t xml:space="preserve"> Sustainability</w:t>
      </w:r>
      <w:r w:rsidRPr="004C5EC1">
        <w:rPr>
          <w:color w:val="CC0000"/>
          <w:sz w:val="18"/>
        </w:rPr>
        <w:tab/>
        <w:t>05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UWA Centre Water Research – Craven, Gianotti, Norris, &amp; Thompson (Mgmt Team)</w:t>
      </w:r>
      <w:r w:rsidRPr="004C5EC1">
        <w:rPr>
          <w:color w:val="CC0000"/>
          <w:sz w:val="18"/>
        </w:rPr>
        <w:tab/>
        <w:t>05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Tale of Eight Cities – Part Six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Brisbane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26) – Australian Property Institute : National Director</w:t>
      </w:r>
      <w:r w:rsidRPr="004C5EC1">
        <w:rPr>
          <w:sz w:val="18"/>
        </w:rPr>
        <w:tab/>
        <w:t>06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?)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 xml:space="preserve"> CBD Waterfront Redevelopment : EOIs</w:t>
      </w:r>
      <w:r w:rsidRPr="004C5EC1">
        <w:rPr>
          <w:sz w:val="18"/>
        </w:rPr>
        <w:tab/>
        <w:t>06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Pacific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Islands</w:t>
          </w:r>
        </w:smartTag>
      </w:smartTag>
      <w:r w:rsidRPr="004C5EC1">
        <w:rPr>
          <w:sz w:val="18"/>
        </w:rPr>
        <w:t xml:space="preserve"> Forum Secretariat (Levi) – Marketing Planning Services – Rainbow 2000</w:t>
      </w:r>
      <w:r w:rsidRPr="004C5EC1">
        <w:rPr>
          <w:sz w:val="18"/>
        </w:rPr>
        <w:tab/>
        <w:t>09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Werrett Property Group (Parker) – Marketing Planning Services – Rainbow 2000</w:t>
      </w:r>
      <w:r w:rsidRPr="004C5EC1">
        <w:rPr>
          <w:sz w:val="18"/>
        </w:rPr>
        <w:tab/>
        <w:t>09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Swan CC (Weigall) – Marketing Regional Planning Services – Rainbow 2000</w:t>
      </w:r>
      <w:r w:rsidRPr="004C5EC1">
        <w:rPr>
          <w:sz w:val="18"/>
        </w:rPr>
        <w:tab/>
        <w:t>09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Mandurah CC (Newman) – Marketing Regional Planning Services – Rainbow 2000</w:t>
      </w:r>
      <w:r w:rsidRPr="004C5EC1">
        <w:rPr>
          <w:sz w:val="18"/>
        </w:rPr>
        <w:tab/>
        <w:t>09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r w:rsidRPr="004C5EC1">
          <w:rPr>
            <w:sz w:val="18"/>
          </w:rPr>
          <w:t>Kalgoorlie</w:t>
        </w:r>
      </w:smartTag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Boulder</w:t>
          </w:r>
        </w:smartTag>
      </w:smartTag>
      <w:r w:rsidRPr="004C5EC1">
        <w:rPr>
          <w:sz w:val="18"/>
        </w:rPr>
        <w:t xml:space="preserve"> CC (Fletcher) – Marketing Regional Planning Services – Rainbow 2000</w:t>
      </w:r>
      <w:r w:rsidRPr="004C5EC1">
        <w:rPr>
          <w:sz w:val="18"/>
        </w:rPr>
        <w:tab/>
        <w:t>09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Interview – Sunrise Show – Social welfare system &amp; unemployment benefits</w:t>
      </w:r>
      <w:r w:rsidRPr="004C5EC1">
        <w:rPr>
          <w:sz w:val="18"/>
        </w:rPr>
        <w:tab/>
        <w:t>11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Sunrise</w:t>
          </w:r>
        </w:smartTag>
      </w:smartTag>
      <w:r w:rsidRPr="004C5EC1">
        <w:rPr>
          <w:sz w:val="18"/>
        </w:rPr>
        <w:t xml:space="preserve"> Show (Channel 7 &amp; GWN) – Rainbow 2000 Strategy &amp; Employment Synopsis</w:t>
      </w:r>
      <w:r w:rsidRPr="004C5EC1">
        <w:rPr>
          <w:sz w:val="18"/>
        </w:rPr>
        <w:tab/>
        <w:t>11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Submission – Commonwealth HRSC on Environment &amp; Heritage – Sustainable Cities 2025</w:t>
      </w:r>
      <w:r w:rsidRPr="004C5EC1">
        <w:rPr>
          <w:b/>
          <w:bCs/>
          <w:sz w:val="18"/>
        </w:rPr>
        <w:tab/>
        <w:t>12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Hon. David Kemp (Environment &amp; Heritage) – Copy Sustainable Cities 2025 Submission</w:t>
      </w:r>
      <w:r w:rsidRPr="004C5EC1">
        <w:rPr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Western Australian Federal Members (MHRs &amp; Senators) – Sustainable Cities 2025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Hon. Kim Beazley MHR (Brand)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Julie Bishop MHR (Curtin)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Graham Edwards MHR (Cowan)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Barry Haase MHR (</w:t>
      </w:r>
      <w:smartTag w:uri="urn:schemas-microsoft-com:office:smarttags" w:element="place">
        <w:smartTag w:uri="urn:schemas-microsoft-com:office:smarttags" w:element="City">
          <w:r w:rsidRPr="00422A13">
            <w:rPr>
              <w:color w:val="0000FF"/>
              <w:sz w:val="18"/>
            </w:rPr>
            <w:t>Kalgoorlie</w:t>
          </w:r>
        </w:smartTag>
      </w:smartTag>
      <w:r w:rsidRPr="00422A13">
        <w:rPr>
          <w:color w:val="0000FF"/>
          <w:sz w:val="18"/>
        </w:rPr>
        <w:t>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Sharryn Jackson MHR (Hasluck)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lastRenderedPageBreak/>
        <w:t>Email – Carmen Lawrence MHR (Fremantle)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Jann MacFarlane MHR (</w:t>
      </w:r>
      <w:smartTag w:uri="urn:schemas-microsoft-com:office:smarttags" w:element="place">
        <w:r w:rsidRPr="00422A13">
          <w:rPr>
            <w:color w:val="FF0000"/>
            <w:sz w:val="18"/>
          </w:rPr>
          <w:t>Stirling</w:t>
        </w:r>
      </w:smartTag>
      <w:r w:rsidRPr="00422A13">
        <w:rPr>
          <w:color w:val="FF0000"/>
          <w:sz w:val="18"/>
        </w:rPr>
        <w:t>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Judi Moylan MHR (Pearce)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Hon. Geoffrey Prosser MHR (Forrest)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Don Randall MHR (Canning)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Stephen Smith MHR (</w:t>
      </w:r>
      <w:smartTag w:uri="urn:schemas-microsoft-com:office:smarttags" w:element="City">
        <w:smartTag w:uri="urn:schemas-microsoft-com:office:smarttags" w:element="place">
          <w:r w:rsidRPr="00422A13">
            <w:rPr>
              <w:color w:val="FF0000"/>
              <w:sz w:val="18"/>
            </w:rPr>
            <w:t>Perth</w:t>
          </w:r>
        </w:smartTag>
      </w:smartTag>
      <w:r w:rsidRPr="00422A13">
        <w:rPr>
          <w:color w:val="FF0000"/>
          <w:sz w:val="18"/>
        </w:rPr>
        <w:t>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Wilson Tuckey MHR (O’Connor)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Dr Mal Washer MHR (Moore)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Kim Wilkie MHR (Swan)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Hon Daryl Willams MHR (Tangney)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422A13">
        <w:rPr>
          <w:color w:val="663300"/>
          <w:sz w:val="18"/>
        </w:rPr>
        <w:t>Email – Senator Brian Greig – Copy Sustainable Cities 2025 Submission</w:t>
      </w:r>
      <w:r w:rsidRPr="00422A13">
        <w:rPr>
          <w:color w:val="6633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422A13">
        <w:rPr>
          <w:color w:val="663300"/>
          <w:sz w:val="18"/>
        </w:rPr>
        <w:t>Email – Senator Andrew Murray – Copy Sustainable Cities 2025 Submission</w:t>
      </w:r>
      <w:r w:rsidRPr="00422A13">
        <w:rPr>
          <w:color w:val="6633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 xml:space="preserve">Email – Senator </w:t>
      </w:r>
      <w:r w:rsidR="00205FAA">
        <w:rPr>
          <w:color w:val="FF0000"/>
          <w:sz w:val="18"/>
        </w:rPr>
        <w:t>Mark</w:t>
      </w:r>
      <w:r w:rsidRPr="00422A13">
        <w:rPr>
          <w:color w:val="FF0000"/>
          <w:sz w:val="18"/>
        </w:rPr>
        <w:t xml:space="preserve"> Bishop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Senator Peter Cook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Senator Christopher Evans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422A13">
        <w:rPr>
          <w:color w:val="FF0000"/>
          <w:sz w:val="18"/>
        </w:rPr>
        <w:t>Email – Senator Ruth Webber – Copy Sustainable Cities 2025 Submission</w:t>
      </w:r>
      <w:r w:rsidRPr="00422A13">
        <w:rPr>
          <w:color w:val="FF0000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Ian Campbell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Alan Eggleston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Chris Ellison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David Johnston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Sue Knowles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Senator Ross Lightfoot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22A1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422A13">
        <w:rPr>
          <w:color w:val="0000FF"/>
          <w:sz w:val="18"/>
        </w:rPr>
        <w:t>Email – Mrs Judith Adams – Copy Sustainable Cities 2025 Submission</w:t>
      </w:r>
      <w:r w:rsidRPr="00422A13">
        <w:rPr>
          <w:color w:val="0000FF"/>
          <w:sz w:val="18"/>
        </w:rPr>
        <w:tab/>
        <w:t>12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FDI (Cordner) – Appointment of Patron, Chairman &amp; Board Members</w:t>
      </w:r>
      <w:r w:rsidRPr="004C5EC1">
        <w:rPr>
          <w:sz w:val="18"/>
        </w:rPr>
        <w:tab/>
        <w:t>12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FDI (Cordner) – Appointment of Jerry Ellis (BHP Billiton) to Chairman</w:t>
      </w:r>
      <w:r w:rsidRPr="004C5EC1">
        <w:rPr>
          <w:color w:val="CC0000"/>
          <w:sz w:val="18"/>
        </w:rPr>
        <w:tab/>
        <w:t>12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FDI (Cordner) – Appointment of Barry Cusack (</w:t>
      </w:r>
      <w:smartTag w:uri="urn:schemas-microsoft-com:office:smarttags" w:element="place">
        <w:r w:rsidRPr="004C5EC1">
          <w:rPr>
            <w:color w:val="CC0000"/>
            <w:sz w:val="18"/>
          </w:rPr>
          <w:t>Rio</w:t>
        </w:r>
      </w:smartTag>
      <w:r w:rsidRPr="004C5EC1">
        <w:rPr>
          <w:color w:val="CC0000"/>
          <w:sz w:val="18"/>
        </w:rPr>
        <w:t xml:space="preserve"> Tinto) to Board Member</w:t>
      </w:r>
      <w:r w:rsidRPr="004C5EC1">
        <w:rPr>
          <w:color w:val="CC0000"/>
          <w:sz w:val="18"/>
        </w:rPr>
        <w:tab/>
        <w:t>12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FDI (Cordner) – Appointment of Maj.Gen Michael Jeffery (GG) to Patron </w:t>
      </w:r>
      <w:r w:rsidRPr="004C5EC1">
        <w:rPr>
          <w:color w:val="CC0000"/>
          <w:sz w:val="18"/>
        </w:rPr>
        <w:tab/>
        <w:t>12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Tale of Eight Cities – Part Seven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– Tale of Eight Cities – Part Eight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Sep 2003</w:t>
      </w:r>
    </w:p>
    <w:p w:rsidR="00B83907" w:rsidRPr="004C5EC1" w:rsidRDefault="00B83907" w:rsidP="00B8390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Denmark</w:t>
          </w:r>
        </w:smartTag>
      </w:smartTag>
      <w:r w:rsidRPr="004C5EC1">
        <w:rPr>
          <w:b/>
          <w:bCs/>
          <w:sz w:val="18"/>
        </w:rPr>
        <w:t xml:space="preserve"> Shire Council – OCM 26 Aug 2004 : Rainbow 2000 Project</w:t>
      </w:r>
      <w:r w:rsidRPr="004C5EC1">
        <w:rPr>
          <w:b/>
          <w:bCs/>
          <w:sz w:val="18"/>
        </w:rPr>
        <w:tab/>
        <w:t>15 Sep 2003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56540">
        <w:rPr>
          <w:b/>
          <w:sz w:val="18"/>
        </w:rPr>
        <w:t>Conference – 7</w:t>
      </w:r>
      <w:r w:rsidRPr="00B56540">
        <w:rPr>
          <w:b/>
          <w:sz w:val="18"/>
          <w:vertAlign w:val="superscript"/>
        </w:rPr>
        <w:t>th</w:t>
      </w:r>
      <w:r w:rsidRPr="00B56540">
        <w:rPr>
          <w:b/>
          <w:sz w:val="18"/>
        </w:rPr>
        <w:t xml:space="preserve"> National SEGRA 2003 (Gold Coast, Qld) – Building resilient regions</w:t>
      </w:r>
      <w:r w:rsidRPr="00B56540">
        <w:rPr>
          <w:b/>
          <w:sz w:val="18"/>
        </w:rPr>
        <w:tab/>
        <w:t>15-17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Professionals AJS (Hebiton) – We’re setting sales records for Albany Real Estate</w:t>
      </w:r>
      <w:r w:rsidRPr="004C5EC1">
        <w:rPr>
          <w:color w:val="CC0000"/>
          <w:sz w:val="18"/>
        </w:rPr>
        <w:tab/>
        <w:t>16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(McKittrick) – Augusta-Walpole Coastal Strategy Review : Unsuccessful</w:t>
      </w:r>
      <w:r w:rsidRPr="004C5EC1">
        <w:rPr>
          <w:color w:val="CC0000"/>
          <w:sz w:val="18"/>
        </w:rPr>
        <w:tab/>
        <w:t>18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Caltex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Petroleum (Daud) – Sustainable Cities 2025</w:t>
      </w:r>
      <w:r w:rsidRPr="004C5EC1">
        <w:rPr>
          <w:sz w:val="18"/>
        </w:rPr>
        <w:tab/>
        <w:t>25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Sustainable Building WA Expo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 – Building a sustainable future now</w:t>
      </w:r>
      <w:r w:rsidRPr="004C5EC1">
        <w:rPr>
          <w:sz w:val="18"/>
        </w:rPr>
        <w:tab/>
        <w:t>25-28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Festival – Great Southern Wine Festival (WA News)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Montgomery</w:t>
          </w:r>
        </w:smartTag>
      </w:smartTag>
      <w:r w:rsidRPr="004C5EC1">
        <w:rPr>
          <w:sz w:val="18"/>
        </w:rPr>
        <w:t>’s Hill Wines</w:t>
      </w:r>
      <w:r w:rsidRPr="004C5EC1">
        <w:rPr>
          <w:sz w:val="18"/>
        </w:rPr>
        <w:tab/>
        <w:t>26-29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Sundstrom – CBH EAMP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Grain Handling Facilities Upgrade (Cumulative Impact)</w:t>
      </w:r>
      <w:r w:rsidRPr="004C5EC1">
        <w:rPr>
          <w:sz w:val="18"/>
        </w:rPr>
        <w:tab/>
        <w:t>28 Sep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Commonwealth HRSCEH (Dacre) – Acknowledge Sustainable Cities 2025 Submission</w:t>
      </w:r>
      <w:r w:rsidRPr="004C5EC1">
        <w:rPr>
          <w:color w:val="CC0000"/>
          <w:sz w:val="18"/>
        </w:rPr>
        <w:tab/>
        <w:t>30 Sep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Program – EIANZ National Conference – Outback Summit 2003 : Broken Hill, NSW</w:t>
      </w:r>
      <w:r w:rsidRPr="004C5EC1">
        <w:rPr>
          <w:sz w:val="18"/>
        </w:rPr>
        <w:tab/>
        <w:t>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Pacific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Islands</w:t>
          </w:r>
        </w:smartTag>
      </w:smartTag>
      <w:r w:rsidRPr="004C5EC1">
        <w:rPr>
          <w:color w:val="CC0000"/>
          <w:sz w:val="18"/>
        </w:rPr>
        <w:t xml:space="preserve"> Forum Secretariat (Lusi) – Acknowledge Rainbow 2000 Strategy</w:t>
      </w:r>
      <w:r w:rsidRPr="004C5EC1">
        <w:rPr>
          <w:color w:val="CC0000"/>
          <w:sz w:val="18"/>
        </w:rPr>
        <w:tab/>
        <w:t>03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Plans – Concept BDD (Forgione)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 xml:space="preserve"> (W03-0060)</w:t>
      </w:r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Weekend Australian (Rothwell) – Tale of Capital Cities &amp; Ignore Regional Cities</w:t>
      </w:r>
      <w:r w:rsidRPr="004C5EC1">
        <w:rPr>
          <w:sz w:val="18"/>
        </w:rPr>
        <w:tab/>
        <w:t>06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Weekend Australian (Rothwell) – Employment, Sustainable, Infrastructure, Telstra &amp; R2000</w:t>
      </w:r>
      <w:r w:rsidRPr="004C5EC1">
        <w:rPr>
          <w:sz w:val="18"/>
        </w:rPr>
        <w:tab/>
        <w:t>06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CCGS OBA (Bowker) – Notice of AGM &amp; Attendance at CSC 2003</w:t>
      </w:r>
      <w:r w:rsidRPr="004C5EC1">
        <w:rPr>
          <w:sz w:val="18"/>
        </w:rPr>
        <w:tab/>
        <w:t>06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Business News (Pownall) – CSC 2003 &amp; Sustainable Cities 2025 Submission</w:t>
      </w:r>
      <w:r w:rsidRPr="004C5EC1">
        <w:rPr>
          <w:sz w:val="18"/>
        </w:rPr>
        <w:tab/>
        <w:t>06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Weekend Australian (Rothwell) – Tale of Capital Cities &amp; Ignore Regional Cities</w:t>
      </w:r>
      <w:r w:rsidRPr="004C5EC1">
        <w:rPr>
          <w:color w:val="CC0000"/>
          <w:sz w:val="18"/>
        </w:rPr>
        <w:tab/>
        <w:t>06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East RC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>, Mt.Adelaide</w:t>
      </w:r>
      <w:r w:rsidRPr="004C5EC1">
        <w:rPr>
          <w:sz w:val="18"/>
        </w:rPr>
        <w:tab/>
        <w:t>07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Telephone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Council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(Wills) – Baxter unavailable to discuss Rainbow 2000</w:t>
      </w:r>
      <w:r w:rsidRPr="004C5EC1">
        <w:rPr>
          <w:b/>
          <w:bCs/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Com DEH (Logue)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Hammond</w:t>
          </w:r>
        </w:smartTag>
      </w:smartTag>
      <w:r w:rsidRPr="004C5EC1">
        <w:rPr>
          <w:sz w:val="18"/>
        </w:rPr>
        <w:t xml:space="preserve">) –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 xml:space="preserve"> (W03-0060)</w:t>
      </w:r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RD John Thorne ANZO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DG John Simmons D9460 WA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DG Hitay Guner D2420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Turkey</w:t>
          </w:r>
        </w:smartTag>
      </w:smartTag>
      <w:r w:rsidRPr="004C5EC1">
        <w:rPr>
          <w:sz w:val="18"/>
        </w:rPr>
        <w:t xml:space="preserve">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DGE John Iriks D9460 WA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Letter – DGN Peter Brown D9460 WA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PP Tony Monterosso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PP Geoff McNeill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East)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PP Daphne Cotton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FF0000"/>
              <w:sz w:val="18"/>
            </w:rPr>
            <w:t>Albany</w:t>
          </w:r>
        </w:smartTag>
      </w:smartTag>
      <w:r w:rsidRPr="00205FAA">
        <w:rPr>
          <w:color w:val="FF0000"/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Monty House MLA (</w:t>
      </w:r>
      <w:smartTag w:uri="urn:schemas-microsoft-com:office:smarttags" w:element="place">
        <w:r w:rsidRPr="00205FAA">
          <w:rPr>
            <w:color w:val="0000FF"/>
            <w:sz w:val="18"/>
          </w:rPr>
          <w:t>Stirling</w:t>
        </w:r>
      </w:smartTag>
      <w:r w:rsidRPr="00205FAA">
        <w:rPr>
          <w:color w:val="0000FF"/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Robyn McSweeney MLC (SW)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Paddy Embry MLC (SW)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Kim Beazley MHR (Brand)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Julie Bishop MHR (Curtin)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Graham Edwards MHR (Cowan)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Barry Haase MHR (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Kalgoorlie</w:t>
          </w:r>
        </w:smartTag>
      </w:smartTag>
      <w:r w:rsidRPr="00205FAA">
        <w:rPr>
          <w:color w:val="0000FF"/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Shrryn Jackson MHR (Hasluck)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Carmen Lawrence MHR (Fremantle)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Jann MacFarlane MHR (</w:t>
      </w:r>
      <w:smartTag w:uri="urn:schemas-microsoft-com:office:smarttags" w:element="place">
        <w:r w:rsidRPr="00205FAA">
          <w:rPr>
            <w:color w:val="FF0000"/>
            <w:sz w:val="18"/>
          </w:rPr>
          <w:t>Stirling</w:t>
        </w:r>
      </w:smartTag>
      <w:r w:rsidRPr="00205FAA">
        <w:rPr>
          <w:color w:val="FF0000"/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Judi Moylan MHR (Pearce)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Geoff Prosser MHR (Forrest)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Don Randall MHR (Canning)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Stephen Smith MHR (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FF0000"/>
              <w:sz w:val="18"/>
            </w:rPr>
            <w:t>Perth</w:t>
          </w:r>
        </w:smartTag>
      </w:smartTag>
      <w:r w:rsidRPr="00205FAA">
        <w:rPr>
          <w:color w:val="FF0000"/>
          <w:sz w:val="18"/>
        </w:rPr>
        <w:t xml:space="preserve">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Wilson Tuckey MHR (O’Connor)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Daryl Williams MHR (Tangney)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Mal Washer MHR (Moore)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Kim Wilkie MHR (Swan)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205FAA">
        <w:rPr>
          <w:color w:val="663300"/>
          <w:sz w:val="18"/>
        </w:rPr>
        <w:t xml:space="preserve">Email – Sen. Brian Greig (Democrats)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663300"/>
              <w:sz w:val="18"/>
            </w:rPr>
            <w:t>Marine Drive</w:t>
          </w:r>
        </w:smartTag>
      </w:smartTag>
      <w:r w:rsidRPr="00205FAA">
        <w:rPr>
          <w:color w:val="6633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205FAA">
        <w:rPr>
          <w:color w:val="663300"/>
          <w:sz w:val="18"/>
        </w:rPr>
        <w:t xml:space="preserve">Email – Sen. Andrew Murray (Democrats)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663300"/>
              <w:sz w:val="18"/>
            </w:rPr>
            <w:t>Marine Drive</w:t>
          </w:r>
        </w:smartTag>
      </w:smartTag>
      <w:r w:rsidRPr="00205FAA">
        <w:rPr>
          <w:color w:val="6633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Sen. Mark Bishop (ALP)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Sen. Peter Cook (ALP)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Sen. Chris Evans (ALP)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 xml:space="preserve">Email – Sen. Ruth Webber (ALP)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FF0000"/>
              <w:sz w:val="18"/>
            </w:rPr>
            <w:t>Marine Drive</w:t>
          </w:r>
        </w:smartTag>
      </w:smartTag>
      <w:r w:rsidRPr="00205FAA">
        <w:rPr>
          <w:color w:val="FF0000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Ian Campbell (Liberal)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Alan Eggleston (Liberal)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Chris Ellison (Liberal)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David Johnston (Liberal)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Sue Knowles (Liberal)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Ross Lightfoot (Liberal)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Mrs Judith Adams (O’Connor Pres.) – Copy Redevelopment of Rotary Lookout, </w:t>
      </w:r>
      <w:smartTag w:uri="urn:schemas-microsoft-com:office:smarttags" w:element="Street">
        <w:smartTag w:uri="urn:schemas-microsoft-com:office:smarttags" w:element="address">
          <w:r w:rsidRPr="00205FAA">
            <w:rPr>
              <w:color w:val="0000FF"/>
              <w:sz w:val="18"/>
            </w:rPr>
            <w:t>Marine Drive</w:t>
          </w:r>
        </w:smartTag>
      </w:smartTag>
      <w:r w:rsidRPr="00205FAA">
        <w:rPr>
          <w:color w:val="0000FF"/>
          <w:sz w:val="18"/>
        </w:rPr>
        <w:tab/>
        <w:t>08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National Trust of </w:t>
      </w:r>
      <w:smartTag w:uri="urn:schemas-microsoft-com:office:smarttags" w:element="place">
        <w:smartTag w:uri="urn:schemas-microsoft-com:office:smarttags" w:element="State">
          <w:r w:rsidRPr="004C5EC1">
            <w:rPr>
              <w:color w:val="CC0000"/>
              <w:sz w:val="18"/>
            </w:rPr>
            <w:t>Western Australia</w:t>
          </w:r>
        </w:smartTag>
      </w:smartTag>
      <w:r w:rsidRPr="004C5EC1">
        <w:rPr>
          <w:color w:val="CC0000"/>
          <w:sz w:val="18"/>
        </w:rPr>
        <w:t xml:space="preserve"> (Sirna, Act CEO) – Rainbow 2000 Project</w:t>
      </w:r>
      <w:r w:rsidRPr="004C5EC1">
        <w:rPr>
          <w:color w:val="CC0000"/>
          <w:sz w:val="18"/>
        </w:rPr>
        <w:tab/>
        <w:t>13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Sydney Morning Herald (Page 28) – Local Government planners taking the ‘gods’ to task</w:t>
      </w:r>
      <w:r w:rsidRPr="004C5EC1">
        <w:rPr>
          <w:sz w:val="18"/>
        </w:rPr>
        <w:tab/>
        <w:t>14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Toothfish protection plan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likely base for plane </w:t>
      </w:r>
      <w:r w:rsidRPr="004C5EC1">
        <w:rPr>
          <w:sz w:val="18"/>
        </w:rPr>
        <w:tab/>
        <w:t>14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(Worklink &amp; GS Group Training) – Rainbow 2000</w:t>
      </w:r>
      <w:r w:rsidRPr="004C5EC1">
        <w:rPr>
          <w:sz w:val="18"/>
        </w:rPr>
        <w:tab/>
        <w:t>15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2217 – McSweeney MLC – P.S. to Min. for Planning &amp; Infrastructure – Buy Local Policy</w:t>
      </w:r>
      <w:r w:rsidRPr="004C5EC1">
        <w:rPr>
          <w:sz w:val="18"/>
        </w:rPr>
        <w:tab/>
        <w:t>16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Council office plan ready for scrutiny</w:t>
      </w:r>
      <w:r w:rsidRPr="004C5EC1">
        <w:rPr>
          <w:sz w:val="18"/>
        </w:rPr>
        <w:tab/>
        <w:t>16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Study predicts major growth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ab/>
        <w:t>16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Future of sheep in shambles : MV Cormo Express</w:t>
      </w:r>
      <w:r w:rsidRPr="004C5EC1">
        <w:rPr>
          <w:sz w:val="18"/>
        </w:rPr>
        <w:tab/>
        <w:t>16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 Scope : Views on possible destination for sheep</w:t>
      </w:r>
      <w:r w:rsidRPr="004C5EC1">
        <w:rPr>
          <w:sz w:val="18"/>
        </w:rPr>
        <w:tab/>
        <w:t>16 Oct 2003</w:t>
      </w:r>
    </w:p>
    <w:p w:rsidR="00AB4D60" w:rsidRPr="00C91C4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C91C49">
        <w:rPr>
          <w:b/>
          <w:bCs/>
          <w:color w:val="000080"/>
          <w:sz w:val="18"/>
        </w:rPr>
        <w:t xml:space="preserve">Conference – </w:t>
      </w:r>
      <w:smartTag w:uri="urn:schemas-microsoft-com:office:smarttags" w:element="PlaceName">
        <w:r w:rsidRPr="00C91C49">
          <w:rPr>
            <w:b/>
            <w:bCs/>
            <w:color w:val="000080"/>
            <w:sz w:val="18"/>
          </w:rPr>
          <w:t>IX</w:t>
        </w:r>
        <w:r w:rsidRPr="00C91C49">
          <w:rPr>
            <w:b/>
            <w:bCs/>
            <w:color w:val="000080"/>
            <w:sz w:val="18"/>
            <w:vertAlign w:val="superscript"/>
          </w:rPr>
          <w:t>th</w:t>
        </w:r>
      </w:smartTag>
      <w:r w:rsidRPr="00C91C49">
        <w:rPr>
          <w:b/>
          <w:bCs/>
          <w:color w:val="000080"/>
          <w:sz w:val="18"/>
        </w:rPr>
        <w:t xml:space="preserve"> </w:t>
      </w:r>
      <w:smartTag w:uri="urn:schemas-microsoft-com:office:smarttags" w:element="PlaceType">
        <w:r w:rsidRPr="00C91C49">
          <w:rPr>
            <w:b/>
            <w:bCs/>
            <w:color w:val="000080"/>
            <w:sz w:val="18"/>
          </w:rPr>
          <w:t>Commonwealth</w:t>
        </w:r>
      </w:smartTag>
      <w:r w:rsidRPr="00C91C49">
        <w:rPr>
          <w:b/>
          <w:bCs/>
          <w:color w:val="000080"/>
          <w:sz w:val="18"/>
        </w:rPr>
        <w:t xml:space="preserve"> Study Conference 2003 (</w:t>
      </w:r>
      <w:smartTag w:uri="urn:schemas-microsoft-com:office:smarttags" w:element="country-region">
        <w:r w:rsidRPr="00C91C49">
          <w:rPr>
            <w:b/>
            <w:bCs/>
            <w:color w:val="000080"/>
            <w:sz w:val="18"/>
          </w:rPr>
          <w:t>Australia</w:t>
        </w:r>
      </w:smartTag>
      <w:r w:rsidR="00654D38" w:rsidRPr="00C91C49">
        <w:rPr>
          <w:b/>
          <w:bCs/>
          <w:color w:val="000080"/>
          <w:sz w:val="18"/>
        </w:rPr>
        <w:t xml:space="preserve"> &amp; </w:t>
      </w:r>
      <w:smartTag w:uri="urn:schemas-microsoft-com:office:smarttags" w:element="country-region">
        <w:smartTag w:uri="urn:schemas-microsoft-com:office:smarttags" w:element="place">
          <w:r w:rsidR="00654D38" w:rsidRPr="00C91C49">
            <w:rPr>
              <w:b/>
              <w:bCs/>
              <w:color w:val="000080"/>
              <w:sz w:val="18"/>
            </w:rPr>
            <w:t>New Zealand</w:t>
          </w:r>
        </w:smartTag>
      </w:smartTag>
      <w:r w:rsidRPr="00C91C49">
        <w:rPr>
          <w:b/>
          <w:bCs/>
          <w:color w:val="000080"/>
          <w:sz w:val="18"/>
        </w:rPr>
        <w:t>)</w:t>
      </w:r>
      <w:r w:rsidRPr="00C91C49">
        <w:rPr>
          <w:b/>
          <w:bCs/>
          <w:color w:val="000080"/>
          <w:sz w:val="18"/>
        </w:rPr>
        <w:tab/>
        <w:t>16-30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WALGA (Robartson) – Elected Member Remuneration Research not required</w:t>
      </w:r>
      <w:r w:rsidRPr="004C5EC1">
        <w:rPr>
          <w:color w:val="CC0000"/>
          <w:sz w:val="18"/>
        </w:rPr>
        <w:tab/>
        <w:t>17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Gambling aid sets a poser for charities</w:t>
      </w:r>
      <w:r w:rsidRPr="004C5EC1">
        <w:rPr>
          <w:sz w:val="18"/>
        </w:rPr>
        <w:tab/>
        <w:t>18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Unplanned delay in building boom : shortage of town planners</w:t>
      </w:r>
      <w:r w:rsidRPr="004C5EC1">
        <w:rPr>
          <w:sz w:val="18"/>
        </w:rPr>
        <w:tab/>
        <w:t>18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Development boom : multi million dollar approvals</w:t>
      </w:r>
      <w:r w:rsidRPr="004C5EC1">
        <w:rPr>
          <w:sz w:val="18"/>
        </w:rPr>
        <w:tab/>
        <w:t>21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Development boom : woodchip export growth continues</w:t>
      </w:r>
      <w:r w:rsidRPr="004C5EC1">
        <w:rPr>
          <w:sz w:val="18"/>
        </w:rPr>
        <w:tab/>
        <w:t>21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Quarantine officials visit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(MV Cormo)</w:t>
      </w:r>
      <w:r w:rsidRPr="004C5EC1">
        <w:rPr>
          <w:sz w:val="18"/>
        </w:rPr>
        <w:tab/>
        <w:t>21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Western Suburbs Weekly (Page 8) – Comic : Well guess who’s dug herself into a big hole ! …</w:t>
      </w:r>
      <w:r w:rsidRPr="004C5EC1">
        <w:rPr>
          <w:sz w:val="18"/>
        </w:rPr>
        <w:tab/>
        <w:t>21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Residential Design Codes &amp; Albany Planning Process</w:t>
      </w:r>
      <w:r w:rsidRPr="004C5EC1">
        <w:rPr>
          <w:sz w:val="18"/>
        </w:rPr>
        <w:tab/>
        <w:t>23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12) – Setting a sustainable course (Dr Peter Newman, DPC)</w:t>
      </w:r>
      <w:r w:rsidRPr="004C5EC1">
        <w:rPr>
          <w:sz w:val="18"/>
        </w:rPr>
        <w:tab/>
        <w:t>23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23) – Planner takes on heritage (DeVilliers, Heritage Council)</w:t>
      </w:r>
      <w:r w:rsidRPr="004C5EC1">
        <w:rPr>
          <w:sz w:val="18"/>
        </w:rPr>
        <w:tab/>
        <w:t>23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AGS Weekender (Page 1) – Timber deal brings big boost for city’s port (Williamson, APA)</w:t>
      </w:r>
      <w:r w:rsidRPr="004C5EC1">
        <w:rPr>
          <w:sz w:val="18"/>
        </w:rPr>
        <w:tab/>
        <w:t>23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Woodchips to outgrow grain : 2mT/a (Williamson, APA)</w:t>
      </w:r>
      <w:r w:rsidRPr="004C5EC1">
        <w:rPr>
          <w:sz w:val="18"/>
        </w:rPr>
        <w:tab/>
        <w:t>23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Sheep welcomed : Council votes on MV Cormo Express</w:t>
      </w:r>
      <w:r w:rsidRPr="004C5EC1">
        <w:rPr>
          <w:sz w:val="18"/>
        </w:rPr>
        <w:tab/>
        <w:t>23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PIA &amp; RAIA Metropolitan Planning, Development &amp; Design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Summit</w:t>
          </w:r>
        </w:smartTag>
      </w:smartTag>
      <w:r w:rsidRPr="004C5EC1">
        <w:rPr>
          <w:sz w:val="18"/>
        </w:rPr>
        <w:t xml:space="preserve"> (Melbourne, Vic)</w:t>
      </w:r>
      <w:r w:rsidRPr="004C5EC1">
        <w:rPr>
          <w:sz w:val="18"/>
        </w:rPr>
        <w:tab/>
        <w:t>23-24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EIANZ – Outback Summit 2003 : Broken Hill, NSW</w:t>
      </w:r>
      <w:r w:rsidRPr="004C5EC1">
        <w:rPr>
          <w:sz w:val="18"/>
        </w:rPr>
        <w:tab/>
        <w:t>23-25 Oct 2003</w:t>
      </w:r>
    </w:p>
    <w:p w:rsidR="001B2BBE" w:rsidRPr="004C5EC1" w:rsidRDefault="001B2BBE" w:rsidP="001B2B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Loss of Afghans will impact on production (Fletchers)</w:t>
      </w:r>
      <w:r w:rsidRPr="004C5EC1">
        <w:rPr>
          <w:sz w:val="18"/>
        </w:rPr>
        <w:tab/>
        <w:t>25 Oct 2003</w:t>
      </w:r>
    </w:p>
    <w:p w:rsidR="001B2BBE" w:rsidRPr="004C5EC1" w:rsidRDefault="001B2BBE" w:rsidP="001B2B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WA Business News</w:t>
      </w:r>
      <w:r w:rsidRPr="004C5EC1">
        <w:rPr>
          <w:sz w:val="18"/>
        </w:rPr>
        <w:t xml:space="preserve"> (Page </w:t>
      </w:r>
      <w:r>
        <w:rPr>
          <w:sz w:val="18"/>
        </w:rPr>
        <w:t>??</w:t>
      </w:r>
      <w:r w:rsidRPr="004C5EC1">
        <w:rPr>
          <w:sz w:val="18"/>
        </w:rPr>
        <w:t xml:space="preserve">) – </w:t>
      </w:r>
      <w:r>
        <w:rPr>
          <w:sz w:val="18"/>
        </w:rPr>
        <w:t>Conference to challenge leaders (Smithson, 9</w:t>
      </w:r>
      <w:r w:rsidRPr="001B2BBE">
        <w:rPr>
          <w:sz w:val="18"/>
          <w:vertAlign w:val="superscript"/>
        </w:rPr>
        <w:t>th</w:t>
      </w:r>
      <w:r>
        <w:rPr>
          <w:sz w:val="18"/>
        </w:rPr>
        <w:t xml:space="preserve"> CSC Aust. NZ</w:t>
      </w:r>
      <w:r w:rsidRPr="004C5EC1">
        <w:rPr>
          <w:sz w:val="18"/>
        </w:rPr>
        <w:t>)</w:t>
      </w:r>
      <w:r w:rsidRPr="004C5EC1">
        <w:rPr>
          <w:sz w:val="18"/>
        </w:rPr>
        <w:tab/>
        <w:t>25 Oct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WA (Caddy) – State Planning Conference &amp; Annual Report</w:t>
      </w:r>
      <w:r w:rsidRPr="004C5EC1">
        <w:rPr>
          <w:color w:val="CC0000"/>
          <w:sz w:val="18"/>
        </w:rPr>
        <w:tab/>
        <w:t>30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 Parliament – 36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Legislative Assembly : List of Members &amp; Officers</w:t>
      </w:r>
      <w:r w:rsidRPr="004C5EC1">
        <w:rPr>
          <w:sz w:val="18"/>
        </w:rPr>
        <w:tab/>
        <w:t>30 Oct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GSDC (Laing) : Visiting Trade Commissioners Manilla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Bangkok</w:t>
          </w:r>
        </w:smartTag>
      </w:smartTag>
      <w:r w:rsidRPr="004C5EC1">
        <w:rPr>
          <w:color w:val="CC0000"/>
          <w:sz w:val="18"/>
        </w:rPr>
        <w:t xml:space="preserve"> – Export opportunities</w:t>
      </w:r>
      <w:r w:rsidRPr="004C5EC1">
        <w:rPr>
          <w:color w:val="CC0000"/>
          <w:sz w:val="18"/>
        </w:rPr>
        <w:tab/>
        <w:t>31 Oct 2003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(Hummerston) – Mt.Romance Australia Pty Ltd : WA Industry Export Awards</w:t>
      </w:r>
      <w:r w:rsidRPr="004C5EC1">
        <w:rPr>
          <w:sz w:val="18"/>
        </w:rPr>
        <w:tab/>
        <w:t>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Albany CC (</w:t>
      </w:r>
      <w:smartTag w:uri="urn:schemas-microsoft-com:office:smarttags" w:element="State">
        <w:r w:rsidRPr="004C5EC1">
          <w:rPr>
            <w:sz w:val="18"/>
          </w:rPr>
          <w:t>Berry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3D Future : Community Feedback Form</w:t>
      </w:r>
      <w:r w:rsidRPr="004C5EC1">
        <w:rPr>
          <w:sz w:val="18"/>
        </w:rPr>
        <w:tab/>
        <w:t>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72) – Liberals aim to open wilderness (Masters MLA)</w:t>
      </w:r>
      <w:r w:rsidRPr="004C5EC1">
        <w:rPr>
          <w:sz w:val="18"/>
        </w:rPr>
        <w:tab/>
        <w:t>01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76) – Karratha chemists collide : pharmaceutical benefits in regions</w:t>
      </w:r>
      <w:r w:rsidRPr="004C5EC1">
        <w:rPr>
          <w:sz w:val="18"/>
        </w:rPr>
        <w:tab/>
        <w:t>01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Acknowledge Rainbow 2000 Strategy &amp; Sustainable Cities 2025</w:t>
      </w:r>
      <w:r w:rsidRPr="004C5EC1">
        <w:rPr>
          <w:color w:val="CC0000"/>
          <w:sz w:val="18"/>
        </w:rPr>
        <w:tab/>
        <w:t>02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67) – WA granite is rock of ages in London Anzac memorial</w:t>
      </w:r>
      <w:r w:rsidRPr="004C5EC1">
        <w:rPr>
          <w:sz w:val="18"/>
        </w:rPr>
        <w:tab/>
        <w:t>02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Hon. Kim Chance (Small Business &amp; Tourism) &amp; Peter Watson MLA – Buy Local Policy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Hon. Kim Chance (Small Business)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Buy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Local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Policy &amp; 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Planning Strategy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GSDC (Laing) : Visiting Trade Commissioners Manilla &amp; Bangkok – Arrange interviews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WA (Caddy) – Apologies for AGM &amp; State Conference : CSC 2003 &amp; NTWA Brief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AAPC WA (Ciemitis) – Apologies for AGM &amp; State Conference : CSC 2003 &amp; NTWA Brief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Mr Bernie Masters MLA (Shadow Environment) – Rainbow 2000 Project &amp; UHPH 2004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Mr Jamie Edwards MLA (Shadow Heritage) – Rainbow 2000 Project &amp; UHPH 2004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Cheryl Edwardes MLA (Shadow Planning) – Rainbow 2000 Project &amp; UHPH 2004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Future Directions International (Cordner) – Rainbow 2000 Project &amp; UHPH 2004</w:t>
      </w:r>
      <w:r w:rsidRPr="004C5EC1">
        <w:rPr>
          <w:sz w:val="18"/>
        </w:rPr>
        <w:tab/>
        <w:t>03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Mr Bernie Masters MLA (Shadow Environment) – Acknowledge Rainbow 2000</w:t>
      </w:r>
      <w:r w:rsidRPr="004C5EC1">
        <w:rPr>
          <w:color w:val="CC0000"/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Woodchips from Bunbury worry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Community harbour plans (Lionetti,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(Page 23) – Global market presence : CBH Grain Shipments (1955-2003)</w:t>
      </w:r>
      <w:r w:rsidRPr="004C5EC1">
        <w:rPr>
          <w:color w:val="FF3300"/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Albany Advertiser (Page 29) – Grains handled thru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FF3300"/>
              <w:sz w:val="18"/>
            </w:rPr>
            <w:t>Albany</w:t>
          </w:r>
        </w:smartTag>
        <w:r w:rsidRPr="004C5EC1">
          <w:rPr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FF3300"/>
              <w:sz w:val="18"/>
            </w:rPr>
            <w:t>Port</w:t>
          </w:r>
        </w:smartTag>
      </w:smartTag>
      <w:r w:rsidRPr="004C5EC1">
        <w:rPr>
          <w:color w:val="FF3300"/>
          <w:sz w:val="18"/>
        </w:rPr>
        <w:t xml:space="preserve"> zone (Williamson, APA)</w:t>
      </w:r>
      <w:r w:rsidRPr="004C5EC1">
        <w:rPr>
          <w:color w:val="FF3300"/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Melbourne Cup Luncheon : Makybe Diva’s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Win – Rainbow 2000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Mr Bernie Masters MLA (Shadow Environment) – Holistic Planning &amp; Rainbow 2000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Barry House MLC (South-West) – Rainbow 2000 Project &amp; UHPH 2004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Bill Stretch MLC (South-West) – Rainbow 2000 Project &amp; UHPH 2004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Robyn McSweeney MLC (South-West) – Rainbow 2000 Project &amp; UHPH 2004</w:t>
      </w:r>
      <w:r w:rsidRPr="004C5EC1">
        <w:rPr>
          <w:sz w:val="18"/>
        </w:rPr>
        <w:tab/>
        <w:t>04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Fractures &amp; Fragments : Life in the planning kaleidoscope (Mandurah)</w:t>
      </w:r>
      <w:r w:rsidRPr="004C5EC1">
        <w:rPr>
          <w:sz w:val="18"/>
        </w:rPr>
        <w:tab/>
        <w:t>05-07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Families share invisible glue (Bainbridge,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Passing the buck on tower a coastal risk (Probert,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to benefit from visit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Tomioka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A forgotten milestone for port (HMAS Sydney)</w:t>
      </w:r>
      <w:r w:rsidRPr="004C5EC1">
        <w:rPr>
          <w:sz w:val="18"/>
        </w:rPr>
        <w:tab/>
        <w:t>06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CSC 2003 Group 1 – Abstract for the Rainbow 2000 Project</w:t>
      </w:r>
      <w:r w:rsidRPr="004C5EC1">
        <w:rPr>
          <w:b/>
          <w:bCs/>
          <w:sz w:val="18"/>
        </w:rPr>
        <w:tab/>
        <w:t>06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4) – Workshops gather input on strategy : Script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 xml:space="preserve"> to Esperance)</w:t>
      </w:r>
      <w:r w:rsidRPr="004C5EC1">
        <w:rPr>
          <w:sz w:val="18"/>
        </w:rPr>
        <w:tab/>
        <w:t>07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South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Coast</w:t>
          </w:r>
        </w:smartTag>
      </w:smartTag>
      <w:r w:rsidRPr="004C5EC1">
        <w:rPr>
          <w:color w:val="CC0000"/>
          <w:sz w:val="18"/>
        </w:rPr>
        <w:t xml:space="preserve"> Regional Natural Resources Management Strategy Project (Deegan)</w:t>
      </w:r>
      <w:r w:rsidRPr="004C5EC1">
        <w:rPr>
          <w:color w:val="CC0000"/>
          <w:sz w:val="18"/>
        </w:rPr>
        <w:tab/>
        <w:t>08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– GSDC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&amp; Foreshore Development Project</w:t>
      </w:r>
      <w:r w:rsidRPr="004C5EC1">
        <w:rPr>
          <w:sz w:val="18"/>
        </w:rPr>
        <w:tab/>
        <w:t>08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Mosman Municipal Council (May)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and Rainbow 2000 Project</w:t>
      </w:r>
      <w:r w:rsidRPr="004C5EC1">
        <w:rPr>
          <w:sz w:val="18"/>
        </w:rPr>
        <w:tab/>
        <w:t>08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HMAS Penguin (Shevlin CO)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and Rainbow 2000 Project</w:t>
      </w:r>
      <w:r w:rsidRPr="004C5EC1">
        <w:rPr>
          <w:sz w:val="18"/>
        </w:rPr>
        <w:tab/>
        <w:t>08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HMAS Penguin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Shevlin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CO</w:t>
          </w:r>
        </w:smartTag>
      </w:smartTag>
      <w:r w:rsidRPr="004C5EC1">
        <w:rPr>
          <w:color w:val="CC0000"/>
          <w:sz w:val="18"/>
        </w:rPr>
        <w:t>) – Rainbow 2000 Project &amp; Employment Synopsis</w:t>
      </w:r>
      <w:r w:rsidRPr="004C5EC1">
        <w:rPr>
          <w:color w:val="CC0000"/>
          <w:sz w:val="18"/>
        </w:rPr>
        <w:tab/>
        <w:t>10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National Trust of WA – State Council (Chairman Dolan)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10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6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Annual Dr Ken Collins Address – Rotary Club of Mt.Hawthorn – Rainbow 2000</w:t>
      </w:r>
      <w:r w:rsidRPr="004C5EC1">
        <w:rPr>
          <w:sz w:val="18"/>
        </w:rPr>
        <w:tab/>
        <w:t>10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Cumulative impact of port related development &amp; air pollution</w:t>
      </w:r>
      <w:r w:rsidRPr="004C5EC1">
        <w:rPr>
          <w:color w:val="CC0000"/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1) – Save the CBD : Mixed response to call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Town Square</w:t>
          </w:r>
        </w:smartTag>
      </w:smartTag>
      <w:r w:rsidRPr="004C5EC1">
        <w:rPr>
          <w:b/>
          <w:bCs/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1) – Save the CBD : Long-running business shuts doors</w:t>
      </w:r>
      <w:r w:rsidRPr="004C5EC1">
        <w:rPr>
          <w:b/>
          <w:bCs/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Article – Albany Advertiser (Page 4)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option preferred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sewage</w:t>
      </w:r>
      <w:r w:rsidRPr="004C5EC1">
        <w:rPr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Time to reflect : Remembrance Day (Fraser, RSL Albany)</w:t>
      </w:r>
      <w:r w:rsidRPr="004C5EC1">
        <w:rPr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Disadvantage in statistics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77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worst off (ABS)</w:t>
      </w:r>
      <w:r w:rsidRPr="004C5EC1">
        <w:rPr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28) – Golf club in cash crisis (Adams, Albany GC)</w:t>
      </w:r>
      <w:r w:rsidRPr="004C5EC1">
        <w:rPr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Gallipoli win for local student (Porebski, St.Josephs)</w:t>
      </w:r>
      <w:r w:rsidRPr="004C5EC1">
        <w:rPr>
          <w:sz w:val="18"/>
        </w:rPr>
        <w:tab/>
        <w:t>11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WAPC (Martin) – </w:t>
      </w:r>
      <w:smartTag w:uri="urn:schemas-microsoft-com:office:smarttags" w:element="PlaceName">
        <w:r w:rsidRPr="004C5EC1">
          <w:rPr>
            <w:sz w:val="18"/>
          </w:rPr>
          <w:t>South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Coast</w:t>
        </w:r>
      </w:smartTag>
      <w:r w:rsidRPr="004C5EC1">
        <w:rPr>
          <w:sz w:val="18"/>
        </w:rPr>
        <w:t xml:space="preserve"> Planning Strategy (Augusta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PIA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(Caddy) – New &amp; enhanced version of the Western Planner</w:t>
      </w:r>
      <w:r w:rsidRPr="004C5EC1">
        <w:rPr>
          <w:color w:val="CC0000"/>
          <w:sz w:val="18"/>
        </w:rPr>
        <w:tab/>
        <w:t>13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Article – Albany Advertiser (Page 3) – Four vye for city vacancy : Evers resigns from Albany CC</w:t>
      </w:r>
      <w:r w:rsidRPr="004C5EC1">
        <w:rPr>
          <w:color w:val="FF0066"/>
          <w:sz w:val="18"/>
        </w:rPr>
        <w:tab/>
        <w:t>13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International award for Tree Top Walk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ab/>
        <w:t>13 Nov 2003</w:t>
      </w:r>
    </w:p>
    <w:p w:rsidR="00AB4D60" w:rsidRPr="006E16D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6E16DE">
        <w:rPr>
          <w:b/>
          <w:sz w:val="18"/>
        </w:rPr>
        <w:t xml:space="preserve">Article – </w:t>
      </w:r>
      <w:smartTag w:uri="urn:schemas-microsoft-com:office:smarttags" w:element="City">
        <w:r w:rsidRPr="006E16DE">
          <w:rPr>
            <w:b/>
            <w:sz w:val="18"/>
          </w:rPr>
          <w:t>Albany</w:t>
        </w:r>
      </w:smartTag>
      <w:r w:rsidR="00C91C49" w:rsidRPr="006E16DE">
        <w:rPr>
          <w:b/>
          <w:sz w:val="18"/>
        </w:rPr>
        <w:t xml:space="preserve"> Extra (Page 2) – </w:t>
      </w:r>
      <w:smartTag w:uri="urn:schemas-microsoft-com:office:smarttags" w:element="place">
        <w:smartTag w:uri="urn:schemas-microsoft-com:office:smarttags" w:element="PlaceName">
          <w:r w:rsidR="00C91C49" w:rsidRPr="006E16DE">
            <w:rPr>
              <w:b/>
              <w:sz w:val="18"/>
            </w:rPr>
            <w:t>IX</w:t>
          </w:r>
          <w:r w:rsidRPr="006E16DE">
            <w:rPr>
              <w:b/>
              <w:sz w:val="18"/>
              <w:vertAlign w:val="superscript"/>
            </w:rPr>
            <w:t>th</w:t>
          </w:r>
        </w:smartTag>
        <w:r w:rsidRPr="006E16DE">
          <w:rPr>
            <w:b/>
            <w:sz w:val="18"/>
          </w:rPr>
          <w:t xml:space="preserve"> </w:t>
        </w:r>
        <w:smartTag w:uri="urn:schemas-microsoft-com:office:smarttags" w:element="PlaceType">
          <w:r w:rsidRPr="006E16DE">
            <w:rPr>
              <w:b/>
              <w:sz w:val="18"/>
            </w:rPr>
            <w:t>Commonwealth</w:t>
          </w:r>
        </w:smartTag>
      </w:smartTag>
      <w:r w:rsidRPr="006E16DE">
        <w:rPr>
          <w:b/>
          <w:sz w:val="18"/>
        </w:rPr>
        <w:t xml:space="preserve"> Study Conference 2003</w:t>
      </w:r>
      <w:r w:rsidR="0059130F">
        <w:rPr>
          <w:b/>
          <w:sz w:val="18"/>
        </w:rPr>
        <w:t xml:space="preserve"> (NRS)</w:t>
      </w:r>
      <w:r w:rsidRPr="006E16DE">
        <w:rPr>
          <w:b/>
          <w:sz w:val="18"/>
        </w:rPr>
        <w:tab/>
        <w:t>14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Shires in call for funds to fix power problems</w:t>
      </w:r>
      <w:r w:rsidRPr="004C5EC1">
        <w:rPr>
          <w:sz w:val="18"/>
        </w:rPr>
        <w:tab/>
        <w:t>14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?) – Airport sell-off pulls in $211m</w:t>
      </w:r>
      <w:r w:rsidRPr="004C5EC1">
        <w:rPr>
          <w:sz w:val="18"/>
        </w:rPr>
        <w:tab/>
        <w:t>15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81) – AWB denies plan for new exports</w:t>
      </w:r>
      <w:r w:rsidRPr="004C5EC1">
        <w:rPr>
          <w:sz w:val="18"/>
        </w:rPr>
        <w:tab/>
        <w:t>15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Trade Commission : Manilla (Morrell) – Rainbow 2000 Project</w:t>
      </w:r>
      <w:r w:rsidRPr="004C5EC1">
        <w:rPr>
          <w:sz w:val="18"/>
        </w:rPr>
        <w:tab/>
        <w:t>17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WA Trade Commission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Bangkok</w:t>
          </w:r>
        </w:smartTag>
      </w:smartTag>
      <w:r w:rsidRPr="004C5EC1">
        <w:rPr>
          <w:sz w:val="18"/>
        </w:rPr>
        <w:t xml:space="preserve"> (Waewdao) – Rainbow 2000 Project</w:t>
      </w:r>
      <w:r w:rsidRPr="004C5EC1">
        <w:rPr>
          <w:sz w:val="18"/>
        </w:rPr>
        <w:tab/>
        <w:t>17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Ocean power station planned off Yanchep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Liberals pledge road is priority (Lancelin-Cervantes)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?) – CBH tipped to lead &amp; Dispute over grain licences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Traders tip retail boom &amp; Lightning Show (Penny Post)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Electoral ruling welcomed : One Vote One Value dismissed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CBH upgrade moves closer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Jerramungup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(Long)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Great Ocean Road</w:t>
          </w:r>
        </w:smartTag>
      </w:smartTag>
      <w:r w:rsidRPr="004C5EC1">
        <w:rPr>
          <w:sz w:val="18"/>
        </w:rPr>
        <w:t xml:space="preserve">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Fitzgerald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National Park</w:t>
          </w:r>
        </w:smartTag>
      </w:smartTag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Ravensthorpe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SC</w:t>
        </w:r>
      </w:smartTag>
      <w:r w:rsidRPr="004C5EC1">
        <w:rPr>
          <w:sz w:val="18"/>
        </w:rPr>
        <w:t xml:space="preserve"> (Taylor)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Great Ocean Road</w:t>
          </w:r>
        </w:smartTag>
      </w:smartTag>
      <w:r w:rsidRPr="004C5EC1">
        <w:rPr>
          <w:sz w:val="18"/>
        </w:rPr>
        <w:t xml:space="preserve">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Fitzgerald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National Park</w:t>
          </w:r>
        </w:smartTag>
      </w:smartTag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ACoCI &amp; National Australia Bank (Oughton) – Senior Economist : Rainbow 2000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Thanks for Rainbow 2000 presentation opportunity</w:t>
      </w:r>
      <w:r w:rsidRPr="004C5EC1">
        <w:rPr>
          <w:sz w:val="18"/>
        </w:rPr>
        <w:tab/>
        <w:t>18 Nov 2003</w:t>
      </w:r>
    </w:p>
    <w:p w:rsidR="00AB4D60" w:rsidRPr="00F9758B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9758B">
        <w:rPr>
          <w:b/>
          <w:sz w:val="18"/>
        </w:rPr>
        <w:t>Letter – WA Tourism Commission (Muirhead) – Request opportunity to present Rainbow 2000</w:t>
      </w:r>
      <w:r w:rsidRPr="00F9758B">
        <w:rPr>
          <w:b/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Albany CC (Item 14.1.1)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3D Future &amp; Corporate Strategic Plan</w:t>
      </w:r>
      <w:r w:rsidRPr="004C5EC1">
        <w:rPr>
          <w:sz w:val="18"/>
        </w:rPr>
        <w:tab/>
        <w:t>18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HMAS Penguin (Shevlin CO) – Rainbow 2000 Project &amp; Employment Synopsis</w:t>
      </w:r>
      <w:r w:rsidRPr="004C5EC1">
        <w:rPr>
          <w:sz w:val="18"/>
        </w:rPr>
        <w:tab/>
        <w:t>19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Future Directions International (Cordner) – Rainbow 2000 Project &amp; Employment Synopsis</w:t>
      </w:r>
      <w:r w:rsidRPr="004C5EC1">
        <w:rPr>
          <w:sz w:val="18"/>
        </w:rPr>
        <w:tab/>
        <w:t>19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(Farm Fresh Pharmacy) – Rainbow 2000</w:t>
      </w:r>
      <w:r w:rsidRPr="004C5EC1">
        <w:rPr>
          <w:sz w:val="18"/>
        </w:rPr>
        <w:tab/>
        <w:t>19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r w:rsidR="006E16DE">
        <w:rPr>
          <w:sz w:val="18"/>
        </w:rPr>
        <w:t>Should she go</w:t>
      </w:r>
      <w:r w:rsidRPr="004C5EC1">
        <w:rPr>
          <w:sz w:val="18"/>
        </w:rPr>
        <w:t>? Mayor fails to get more leave</w:t>
      </w:r>
      <w:r w:rsidRPr="004C5EC1">
        <w:rPr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Town square support (Baker,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Cropper in $10m woodchip facility (Ikin, GSP)</w:t>
      </w:r>
      <w:r w:rsidRPr="004C5EC1">
        <w:rPr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Support for fishery base (Hodder, Austral Fisheries)</w:t>
      </w:r>
      <w:r w:rsidRPr="004C5EC1">
        <w:rPr>
          <w:sz w:val="18"/>
        </w:rPr>
        <w:tab/>
        <w:t>20 Nov 2003</w:t>
      </w:r>
    </w:p>
    <w:p w:rsidR="00AB4D60" w:rsidRPr="006E16D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6E16DE">
        <w:rPr>
          <w:b/>
          <w:sz w:val="18"/>
        </w:rPr>
        <w:t xml:space="preserve">Article – </w:t>
      </w:r>
      <w:smartTag w:uri="urn:schemas-microsoft-com:office:smarttags" w:element="City">
        <w:r w:rsidRPr="006E16DE">
          <w:rPr>
            <w:b/>
            <w:sz w:val="18"/>
          </w:rPr>
          <w:t>Albany</w:t>
        </w:r>
      </w:smartTag>
      <w:r w:rsidRPr="006E16DE">
        <w:rPr>
          <w:b/>
          <w:sz w:val="18"/>
        </w:rPr>
        <w:t xml:space="preserve"> Advertiser (Page 13) – Downsouth : Grey lady down (HMAS </w:t>
      </w:r>
      <w:smartTag w:uri="urn:schemas-microsoft-com:office:smarttags" w:element="City">
        <w:smartTag w:uri="urn:schemas-microsoft-com:office:smarttags" w:element="place">
          <w:r w:rsidRPr="006E16DE">
            <w:rPr>
              <w:b/>
              <w:sz w:val="18"/>
            </w:rPr>
            <w:t>Perth</w:t>
          </w:r>
        </w:smartTag>
      </w:smartTag>
      <w:r w:rsidRPr="006E16DE">
        <w:rPr>
          <w:b/>
          <w:sz w:val="18"/>
        </w:rPr>
        <w:t xml:space="preserve"> Divewreck)</w:t>
      </w:r>
      <w:r w:rsidRPr="006E16DE">
        <w:rPr>
          <w:b/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 puts Mayor on notice : time for decision</w:t>
      </w:r>
      <w:r w:rsidRPr="004C5EC1">
        <w:rPr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Chamber Commerce &amp; Industry WA (Rowe) – Request opportunity to present Rainbow 2000</w:t>
      </w:r>
      <w:r w:rsidRPr="004C5EC1">
        <w:rPr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 Alannah MacTiernan (P&amp;I) – Action plan for the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20 Nov 2003</w:t>
      </w:r>
    </w:p>
    <w:p w:rsidR="006C4863" w:rsidRPr="004C5EC1" w:rsidRDefault="006C4863" w:rsidP="006C486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Grievance Speech – Peter Watson MLA (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Port</w:t>
          </w:r>
        </w:smartTag>
      </w:smartTag>
      <w:r w:rsidRPr="004C5EC1">
        <w:rPr>
          <w:b/>
          <w:bCs/>
          <w:sz w:val="18"/>
        </w:rPr>
        <w:t xml:space="preserve"> &amp; Road System : Issues</w:t>
      </w:r>
      <w:r w:rsidRPr="004C5EC1">
        <w:rPr>
          <w:b/>
          <w:bCs/>
          <w:sz w:val="18"/>
        </w:rPr>
        <w:tab/>
        <w:t>20 Nov 2003</w:t>
      </w:r>
    </w:p>
    <w:p w:rsidR="006C4863" w:rsidRPr="004C5EC1" w:rsidRDefault="006C4863" w:rsidP="006C486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>
        <w:rPr>
          <w:b/>
          <w:bCs/>
          <w:sz w:val="18"/>
        </w:rPr>
        <w:t>Hansard</w:t>
      </w:r>
      <w:r w:rsidRPr="004C5EC1">
        <w:rPr>
          <w:b/>
          <w:bCs/>
          <w:sz w:val="18"/>
        </w:rPr>
        <w:t xml:space="preserve"> – Peter Watson MLA (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Port</w:t>
          </w:r>
        </w:smartTag>
      </w:smartTag>
      <w:r w:rsidRPr="004C5EC1">
        <w:rPr>
          <w:b/>
          <w:bCs/>
          <w:sz w:val="18"/>
        </w:rPr>
        <w:t xml:space="preserve"> &amp; Road System : Issues</w:t>
      </w:r>
      <w:r w:rsidRPr="004C5EC1">
        <w:rPr>
          <w:b/>
          <w:bCs/>
          <w:sz w:val="18"/>
        </w:rPr>
        <w:tab/>
        <w:t>20 Nov 2003</w:t>
      </w:r>
    </w:p>
    <w:p w:rsidR="006C4863" w:rsidRPr="00AA278F" w:rsidRDefault="006C4863" w:rsidP="006C486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  <w:lang w:val="sv-SE"/>
        </w:rPr>
      </w:pPr>
      <w:r w:rsidRPr="00AA278F">
        <w:rPr>
          <w:b/>
          <w:bCs/>
          <w:sz w:val="18"/>
          <w:lang w:val="sv-SE"/>
        </w:rPr>
        <w:t>Hansard – Hon. Alannah MacTiernan MLA (P&amp;I) – Albany Port &amp; Road System : Issues</w:t>
      </w:r>
      <w:r w:rsidRPr="00AA278F">
        <w:rPr>
          <w:b/>
          <w:bCs/>
          <w:sz w:val="18"/>
          <w:lang w:val="sv-SE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(10 Pages) – Rainbow 2000 Regional Strategy</w:t>
      </w:r>
      <w:r w:rsidRPr="004C5EC1">
        <w:rPr>
          <w:color w:val="000080"/>
          <w:sz w:val="18"/>
        </w:rPr>
        <w:tab/>
        <w:t>20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Australian Centre for Environmental Law (ANU,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: Precautionary Principle</w:t>
      </w:r>
      <w:r w:rsidRPr="004C5EC1">
        <w:rPr>
          <w:sz w:val="18"/>
        </w:rPr>
        <w:tab/>
        <w:t>20-21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National Australia Bank (Oughton) – Rainbow 2000, Abstract &amp; Financials</w:t>
      </w:r>
      <w:r w:rsidRPr="004C5EC1">
        <w:rPr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Leighton Holdings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>) – Rainbow 2000 Project</w:t>
      </w:r>
      <w:r w:rsidRPr="004C5EC1">
        <w:rPr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Leighton Properties (Bradley) – Rainbow 2000 Project</w:t>
      </w:r>
      <w:r w:rsidRPr="004C5EC1">
        <w:rPr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ountry-region">
        <w:r w:rsidRPr="004C5EC1">
          <w:rPr>
            <w:color w:val="CC0000"/>
            <w:sz w:val="18"/>
          </w:rPr>
          <w:t>Denmark</w:t>
        </w:r>
      </w:smartTag>
      <w:r w:rsidRPr="004C5EC1">
        <w:rPr>
          <w:color w:val="CC0000"/>
          <w:sz w:val="18"/>
        </w:rPr>
        <w:t xml:space="preserve"> CoC (Nolan) – </w:t>
      </w:r>
      <w:smartTag w:uri="urn:schemas-microsoft-com:office:smarttags" w:element="country-region">
        <w:r w:rsidRPr="004C5EC1">
          <w:rPr>
            <w:color w:val="CC0000"/>
            <w:sz w:val="18"/>
          </w:rPr>
          <w:t>Denmark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City">
        <w:r w:rsidRPr="004C5EC1">
          <w:rPr>
            <w:color w:val="CC0000"/>
            <w:sz w:val="18"/>
          </w:rPr>
          <w:t>Marina</w:t>
        </w:r>
      </w:smartTag>
      <w:r w:rsidRPr="004C5EC1">
        <w:rPr>
          <w:color w:val="CC0000"/>
          <w:sz w:val="18"/>
        </w:rPr>
        <w:t xml:space="preserve"> Proposal /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Wilson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Inlet</w:t>
          </w:r>
        </w:smartTag>
      </w:smartTag>
      <w:r w:rsidRPr="004C5EC1">
        <w:rPr>
          <w:color w:val="CC0000"/>
          <w:sz w:val="18"/>
        </w:rPr>
        <w:t xml:space="preserve"> Mgmt Plan</w:t>
      </w:r>
      <w:r w:rsidRPr="004C5EC1">
        <w:rPr>
          <w:color w:val="CC0000"/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Whitsunday SC (Boldy)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Airlie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Beach</w:t>
          </w:r>
        </w:smartTag>
      </w:smartTag>
      <w:r w:rsidRPr="004C5EC1">
        <w:rPr>
          <w:color w:val="CC0000"/>
          <w:sz w:val="18"/>
        </w:rPr>
        <w:t xml:space="preserve"> Car Parking Strategy : Unsuccsessful</w:t>
      </w:r>
      <w:r w:rsidRPr="004C5EC1">
        <w:rPr>
          <w:color w:val="CC0000"/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CoCI (Hummerston) – Buy Local Policy versus Procurement Reform</w:t>
      </w:r>
      <w:r w:rsidRPr="004C5EC1">
        <w:rPr>
          <w:color w:val="CC0000"/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Futureye Pty Ltd (Teh-White) – CSC 2003 : </w:t>
      </w:r>
      <w:hyperlink r:id="rId59" w:history="1">
        <w:r w:rsidRPr="004C5EC1">
          <w:rPr>
            <w:rStyle w:val="Hyperlink"/>
            <w:sz w:val="18"/>
          </w:rPr>
          <w:t>www.futureye.biz</w:t>
        </w:r>
      </w:hyperlink>
      <w:r w:rsidRPr="004C5EC1">
        <w:rPr>
          <w:color w:val="CC0000"/>
          <w:sz w:val="18"/>
        </w:rPr>
        <w:tab/>
        <w:t>21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Eric Ripper MLA (Treasurer) – Electricity Reform : jobs, investment &amp; growth</w:t>
      </w:r>
      <w:r w:rsidRPr="004C5EC1">
        <w:rPr>
          <w:color w:val="CC0000"/>
          <w:sz w:val="18"/>
        </w:rPr>
        <w:tab/>
        <w:t>23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ACoCI (Hummerston) – Rainbow 2000 : Plan for the Year, Decade, Century or Millenium</w:t>
      </w:r>
      <w:r w:rsidRPr="004C5EC1">
        <w:rPr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Sundstrom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Port with a past and future 1999 (Johnson) – Port expansion plan</w:t>
      </w:r>
      <w:r w:rsidRPr="004C5EC1">
        <w:rPr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LG&amp;RD (Gwilliam) – Regional Western Australia : a better place to live</w:t>
      </w:r>
      <w:r w:rsidRPr="004C5EC1">
        <w:rPr>
          <w:color w:val="CC0000"/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Regional WA : a better place to live (Dept LG&amp;RD) – Draft Regional Development Policy</w:t>
      </w:r>
      <w:r w:rsidRPr="004C5EC1">
        <w:rPr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 – Commonwealth Government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Third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Howard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Ministry</w:t>
          </w:r>
        </w:smartTag>
      </w:smartTag>
      <w:r w:rsidRPr="004C5EC1">
        <w:rPr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Ashburton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(Deckert) – Development of New Strategic Plan : Unsuccsessful</w:t>
      </w:r>
      <w:r w:rsidRPr="004C5EC1">
        <w:rPr>
          <w:color w:val="CC0000"/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Real Estate Institute WA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Xmas Cocktail Party 2003</w:t>
      </w:r>
      <w:r w:rsidRPr="004C5EC1">
        <w:rPr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Commonwealth HR SC EFPA Inquiry – A Fair Share for Responsible Local Government</w:t>
      </w:r>
      <w:r w:rsidRPr="004C5EC1">
        <w:rPr>
          <w:sz w:val="18"/>
        </w:rPr>
        <w:tab/>
        <w:t>24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Port posts debt, drop in imports</w:t>
      </w:r>
      <w:r w:rsidRPr="004C5EC1">
        <w:rPr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Four to contest Liberal preselection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Sustainability focus (Prof. Robson, UWA Vice-Chancellor)</w:t>
      </w:r>
      <w:r w:rsidRPr="004C5EC1">
        <w:rPr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GSACC (Brown) – Grow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(Bettinck)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&amp; Waterfront : Planning &amp; Urban Design</w:t>
      </w:r>
      <w:r w:rsidRPr="004C5EC1">
        <w:rPr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Peet &amp; Co. (Lennon) : New land syndicate (</w:t>
      </w:r>
      <w:smartTag w:uri="urn:schemas-microsoft-com:office:smarttags" w:element="PlaceName">
        <w:r w:rsidRPr="004C5EC1">
          <w:rPr>
            <w:color w:val="CC0000"/>
            <w:sz w:val="18"/>
          </w:rPr>
          <w:t>Cardinia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Lakes</w:t>
        </w:r>
      </w:smartTag>
      <w:r w:rsidRPr="004C5EC1">
        <w:rPr>
          <w:color w:val="CC0000"/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Melbourne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WA DPI (Adlam)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Heavy Freight Action Plan</w:t>
      </w:r>
      <w:r w:rsidRPr="004C5EC1">
        <w:rPr>
          <w:color w:val="CC0000"/>
          <w:sz w:val="18"/>
        </w:rPr>
        <w:tab/>
        <w:t>25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Redevelopment of Rotary Lookout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>, Mt.Adelaide (Cancelled)</w:t>
      </w:r>
      <w:r w:rsidRPr="004C5EC1">
        <w:rPr>
          <w:sz w:val="18"/>
        </w:rPr>
        <w:tab/>
        <w:t>25 Nov 2003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Forum – Denmark CoC (Nolan) – Denmark Marina Proposal / Wilson Inlet Mgmt Plan</w:t>
      </w:r>
      <w:r w:rsidRPr="007D1DC9">
        <w:rPr>
          <w:sz w:val="18"/>
          <w:lang w:val="sv-SE"/>
        </w:rPr>
        <w:tab/>
        <w:t>26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Gingin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SC</w:t>
        </w:r>
      </w:smartTag>
      <w:r w:rsidRPr="004C5EC1">
        <w:rPr>
          <w:color w:val="CC0000"/>
          <w:sz w:val="18"/>
        </w:rPr>
        <w:t xml:space="preserve"> (Fraser)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Lancelin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Foreshore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</w:t>
          </w:r>
        </w:smartTag>
      </w:smartTag>
      <w:r w:rsidRPr="004C5EC1">
        <w:rPr>
          <w:color w:val="CC0000"/>
          <w:sz w:val="18"/>
        </w:rPr>
        <w:t xml:space="preserve"> Use &amp; Mgmt Plan : Unsuccsessful</w:t>
      </w:r>
      <w:r w:rsidRPr="004C5EC1">
        <w:rPr>
          <w:color w:val="CC0000"/>
          <w:sz w:val="18"/>
        </w:rPr>
        <w:tab/>
        <w:t>26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Wilson Tuckey MHR (O’Connor)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Mr Bernie Masters MLA (Shadow Environment)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Robyn McSweeney MLC (Shadow GS)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Cheryl Edwardes MLA (Shadow Planning)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Mr Jamie Edwards MLA (Shadow Heritage)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Barry House MLC (South-West)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Bill Stretch MLC (South-West) – Copy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Heavy Freight Action Plan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Bernie Masters MLA (Shadow Environ) – Suggest briefing WA Liberal Members</w:t>
      </w:r>
      <w:r w:rsidRPr="004C5EC1">
        <w:rPr>
          <w:color w:val="CC0000"/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Coastal Planning Committee (Dr David Wood : Chairman) – Rainbow 2000 &amp; UHPH 2004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WA (Caddy : President) – Rainbow 2000 &amp; UHPH 2004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Job Futures WA (Ian King, CEO) – Rainbow 2000 &amp; UHPH 2004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Locals witness unique eclipse (</w:t>
      </w:r>
      <w:smartTag w:uri="urn:schemas-microsoft-com:office:smarttags" w:element="City">
        <w:r w:rsidRPr="004C5EC1">
          <w:rPr>
            <w:sz w:val="18"/>
          </w:rPr>
          <w:t>Marshall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Students report on sustainability (Cr Evans &amp; ASHS)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Plan rejects inlet opening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Wilson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Inlet</w:t>
          </w:r>
        </w:smartTag>
      </w:smartTag>
      <w:r w:rsidRPr="004C5EC1">
        <w:rPr>
          <w:sz w:val="18"/>
        </w:rPr>
        <w:t xml:space="preserve"> (DoE &amp; Denmark SC)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Attack on Govt city spending (Garnett, Jerramungup SC)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Storm threatens crops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Gairdner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Comic opinion : Cruise liners visit stop sign</w:t>
      </w:r>
      <w:r w:rsidRPr="004C5EC1">
        <w:rPr>
          <w:sz w:val="18"/>
        </w:rPr>
        <w:tab/>
        <w:t>27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Chamber Commerce &amp; Industry WA (Sashegyi) – Accept Rainbow 2000 briefing</w:t>
      </w:r>
      <w:r w:rsidRPr="004C5EC1">
        <w:rPr>
          <w:color w:val="CC0000"/>
          <w:sz w:val="18"/>
        </w:rPr>
        <w:tab/>
        <w:t>28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Submission – PIA National – National Inquiry into Planning Education &amp; Employment</w:t>
      </w:r>
      <w:r w:rsidRPr="004C5EC1">
        <w:rPr>
          <w:sz w:val="18"/>
        </w:rPr>
        <w:tab/>
        <w:t>30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Confirmed port relocation supporter</w:t>
      </w:r>
      <w:r w:rsidRPr="004C5EC1">
        <w:rPr>
          <w:color w:val="CC0000"/>
          <w:sz w:val="18"/>
        </w:rPr>
        <w:tab/>
        <w:t>30 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PIA National – National Inquiry into Planning Education &amp; Employment</w:t>
      </w:r>
      <w:r w:rsidRPr="004C5EC1">
        <w:rPr>
          <w:sz w:val="18"/>
        </w:rPr>
        <w:tab/>
        <w:t>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Main Roads WA – Sharing the road with trucks : Some common truck types</w:t>
      </w:r>
      <w:r w:rsidRPr="004C5EC1">
        <w:rPr>
          <w:sz w:val="18"/>
        </w:rPr>
        <w:tab/>
        <w:t>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Albany CC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3D Future : Community Feedback Form</w:t>
      </w:r>
      <w:r w:rsidRPr="004C5EC1">
        <w:rPr>
          <w:sz w:val="18"/>
        </w:rPr>
        <w:tab/>
        <w:t>Nov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Heritage Matters (Issue 13 Nov 2003) – Powder magazine : </w:t>
      </w:r>
      <w:smartTag w:uri="urn:schemas-microsoft-com:office:smarttags" w:element="PlaceType">
        <w:r w:rsidRPr="004C5EC1">
          <w:rPr>
            <w:sz w:val="18"/>
          </w:rPr>
          <w:t>Camp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Quaranup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 xml:space="preserve"> Nov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 – Commonwealth HR SC EFPA Inquiry – Rates &amp; Taxes : A Fair Share for Responsible LG</w:t>
      </w:r>
      <w:r w:rsidRPr="004C5EC1">
        <w:rPr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David Hawker MHR (Chairman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Ms Anna Burke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Anthony Albanese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Mark Latham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David Cox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Garry Nairn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Ms Teresa Gambaro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Hon Alex Somlyay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Alan Griffin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Andrew Southcott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205FAA">
        <w:rPr>
          <w:color w:val="FF6600"/>
          <w:sz w:val="18"/>
        </w:rPr>
        <w:t>Email – Mr Peter King MHR (Member EFPA Inquiry) – Sustainable Cities 2025 Submission</w:t>
      </w:r>
      <w:r w:rsidRPr="00205FAA">
        <w:rPr>
          <w:color w:val="FF6600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Hon Wilson Tuckey MHR (O’Connor) – Sustainable Cities 2025 Submission</w:t>
      </w:r>
      <w:r w:rsidRPr="00205FAA">
        <w:rPr>
          <w:color w:val="0000FF"/>
          <w:sz w:val="18"/>
        </w:rPr>
        <w:tab/>
        <w:t>01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Ian Campbell (WA Liberal) – Sustainable Cities 2025 Submission</w:t>
      </w:r>
      <w:r w:rsidRPr="00205FAA">
        <w:rPr>
          <w:color w:val="0000FF"/>
          <w:sz w:val="18"/>
        </w:rPr>
        <w:tab/>
        <w:t>01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Dept Treasury &amp; Finance (Scherini) : Rainbow 2000 Project &amp; SP Services</w:t>
      </w:r>
      <w:r w:rsidRPr="004C5EC1">
        <w:rPr>
          <w:sz w:val="18"/>
        </w:rPr>
        <w:tab/>
        <w:t>01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Sundstrom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&amp; Foreshore Development – Rainbow 2000 Project</w:t>
      </w:r>
      <w:r w:rsidRPr="004C5EC1">
        <w:rPr>
          <w:sz w:val="18"/>
        </w:rPr>
        <w:tab/>
        <w:t>01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Heritage Council WA (Carrick) – Invitation to nominate : HCWA Awards 2004</w:t>
      </w:r>
      <w:r w:rsidRPr="004C5EC1">
        <w:rPr>
          <w:color w:val="CC0000"/>
          <w:sz w:val="18"/>
        </w:rPr>
        <w:tab/>
        <w:t>01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York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(Marshall) – Town Planning Contract Services : Unsuccsessful</w:t>
      </w:r>
      <w:r w:rsidRPr="004C5EC1">
        <w:rPr>
          <w:color w:val="CC0000"/>
          <w:sz w:val="18"/>
        </w:rPr>
        <w:tab/>
        <w:t>01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lastRenderedPageBreak/>
        <w:t>Letter – Australia’s Top 100 Corporate Companies – Rainbow 2000 Project 6 Years On</w:t>
      </w:r>
      <w:r w:rsidRPr="004C5EC1">
        <w:rPr>
          <w:b/>
          <w:bCs/>
          <w:sz w:val="18"/>
        </w:rPr>
        <w:tab/>
        <w:t>01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Food, wine on tourism menu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Database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Top 100 Corporate Companies – Rainbow 2000 Project</w:t>
      </w:r>
      <w:r w:rsidRPr="004C5EC1">
        <w:rPr>
          <w:sz w:val="18"/>
        </w:rPr>
        <w:tab/>
        <w:t>02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Abstract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Top 100 &amp; Corporate Sponsors – Rainbow 2000</w:t>
      </w:r>
      <w:r w:rsidRPr="004C5EC1">
        <w:rPr>
          <w:sz w:val="18"/>
        </w:rPr>
        <w:tab/>
        <w:t>03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State of Australian Cities National Conference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Parramatta</w:t>
          </w:r>
        </w:smartTag>
      </w:smartTag>
      <w:r w:rsidRPr="004C5EC1">
        <w:rPr>
          <w:sz w:val="18"/>
        </w:rPr>
        <w:t>, NSW)</w:t>
      </w:r>
      <w:r w:rsidRPr="004C5EC1">
        <w:rPr>
          <w:sz w:val="18"/>
        </w:rPr>
        <w:tab/>
        <w:t>03-05 Dec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28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GSDC Bulletin (Issue 5) – Project Manager ramps up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(Issue 5) – Regional champion (van der Waag, GSACC)</w:t>
      </w:r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GSDC Bulletin (Issue 5) – 120 jobs in new call centre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(Issue 5) – Regional partnerships funding (Brown, GSACC)</w:t>
      </w:r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(Issue 5) – $400,000 for regional projects (Taylor, GSMA &amp; Watson MLA)</w:t>
      </w:r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(Issue 5) – Fitzgerald looks to bright future (Porritt, AgWA)</w:t>
      </w:r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GS Major Projects Update (GSDC) – Summary of major projects</w:t>
      </w:r>
      <w:r w:rsidRPr="004C5EC1">
        <w:rPr>
          <w:sz w:val="18"/>
        </w:rPr>
        <w:tab/>
        <w:t>Dec 2003</w:t>
      </w:r>
    </w:p>
    <w:p w:rsidR="00303C27" w:rsidRPr="004C5EC1" w:rsidRDefault="00303C27" w:rsidP="00303C2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International Corporate Sponsors A2014-18 : Rainbow 2000 Project 6 Years On</w:t>
      </w:r>
      <w:r w:rsidRPr="004C5EC1">
        <w:rPr>
          <w:b/>
          <w:bCs/>
          <w:sz w:val="18"/>
        </w:rPr>
        <w:tab/>
        <w:t>04 Dec 2003</w:t>
      </w:r>
    </w:p>
    <w:p w:rsidR="00AB4D60" w:rsidRPr="00F27EE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F27EED">
        <w:rPr>
          <w:b/>
          <w:color w:val="FF3300"/>
          <w:sz w:val="18"/>
        </w:rPr>
        <w:t>Liftout – West Australian – Port to Port : A special review on 6 WA ports (MacTiernan)</w:t>
      </w:r>
      <w:r w:rsidRPr="00F27EED">
        <w:rPr>
          <w:b/>
          <w:color w:val="FF3300"/>
          <w:sz w:val="18"/>
        </w:rPr>
        <w:tab/>
      </w:r>
      <w:r w:rsidR="00303C27">
        <w:rPr>
          <w:b/>
          <w:color w:val="FF3300"/>
          <w:sz w:val="18"/>
        </w:rPr>
        <w:t xml:space="preserve">04 </w:t>
      </w:r>
      <w:r w:rsidRPr="00F27EED">
        <w:rPr>
          <w:b/>
          <w:color w:val="FF3300"/>
          <w:sz w:val="18"/>
        </w:rPr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r w:rsidRPr="004C5EC1">
          <w:rPr>
            <w:color w:val="FF3300"/>
            <w:sz w:val="18"/>
          </w:rPr>
          <w:t>Albany</w:t>
        </w:r>
      </w:smartTag>
      <w:r w:rsidRPr="004C5EC1">
        <w:rPr>
          <w:color w:val="FF3300"/>
          <w:sz w:val="18"/>
        </w:rPr>
        <w:t xml:space="preserve"> Advertiser – Tourist Guide to the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FF3300"/>
              <w:sz w:val="18"/>
            </w:rPr>
            <w:t>South</w:t>
          </w:r>
        </w:smartTag>
        <w:r w:rsidRPr="004C5EC1">
          <w:rPr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FF3300"/>
              <w:sz w:val="18"/>
            </w:rPr>
            <w:t>Coast</w:t>
          </w:r>
        </w:smartTag>
      </w:smartTag>
      <w:r w:rsidRPr="004C5EC1">
        <w:rPr>
          <w:color w:val="FF3300"/>
          <w:sz w:val="18"/>
        </w:rPr>
        <w:t xml:space="preserve"> &amp; Great Southern</w:t>
      </w:r>
      <w:r w:rsidRPr="004C5EC1">
        <w:rPr>
          <w:color w:val="FF3300"/>
          <w:sz w:val="18"/>
        </w:rPr>
        <w:tab/>
      </w:r>
      <w:r w:rsidR="00303C27">
        <w:rPr>
          <w:color w:val="FF3300"/>
          <w:sz w:val="18"/>
        </w:rPr>
        <w:t xml:space="preserve">04 </w:t>
      </w:r>
      <w:r w:rsidRPr="004C5EC1">
        <w:rPr>
          <w:color w:val="FF3300"/>
          <w:sz w:val="18"/>
        </w:rPr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Governance of City at stake (Crisp,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Benefits of mobile towers clarified (Thomas,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Community ‘sacrificed’ in action plan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Roads, training on conference agenda (Forbes, Plantagenet)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$70m power plan (Beacons Biomass)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Bid for $20m centre : FAL (Barnesby)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Liners plan visit : Europa &amp; Voyager (Williamson, APA)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Plans to tackle a heavy issue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iii) – Plantation Pulpwood Terminals : Information Night</w:t>
      </w:r>
      <w:r w:rsidRPr="004C5EC1">
        <w:rPr>
          <w:sz w:val="18"/>
        </w:rPr>
        <w:tab/>
        <w:t>04 Dec 2003</w:t>
      </w:r>
    </w:p>
    <w:p w:rsidR="00303C27" w:rsidRPr="004C5EC1" w:rsidRDefault="00303C27" w:rsidP="00303C2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Xmas Drinks – Albany CC, Water Corp, WADPI, WADoE, MBA, Development Industry</w:t>
      </w:r>
      <w:r w:rsidRPr="004C5EC1">
        <w:rPr>
          <w:sz w:val="18"/>
        </w:rPr>
        <w:tab/>
        <w:t>04 Dec 2003</w:t>
      </w:r>
    </w:p>
    <w:p w:rsidR="00303C27" w:rsidRPr="004C5EC1" w:rsidRDefault="00303C27" w:rsidP="00303C2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Xmas Drinks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REIWA &amp; Invited Development Industry Participants</w:t>
      </w:r>
      <w:r w:rsidRPr="004C5EC1">
        <w:rPr>
          <w:sz w:val="18"/>
        </w:rPr>
        <w:tab/>
        <w:t>04 Dec 2003</w:t>
      </w:r>
    </w:p>
    <w:p w:rsidR="00303C27" w:rsidRPr="004C5EC1" w:rsidRDefault="00303C27" w:rsidP="00303C2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Database – International Corporate Sponsors A2014-18  – Rainbow 2000 Project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Discussions – Real Estate Institute WA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 Xmas Cocktail Party – Rainbow 2000</w:t>
      </w:r>
      <w:r w:rsidRPr="004C5EC1">
        <w:rPr>
          <w:b/>
          <w:bCs/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/ Development Industry : Xmas Party – Rainbow 2000</w:t>
      </w:r>
      <w:r w:rsidRPr="004C5EC1">
        <w:rPr>
          <w:b/>
          <w:bCs/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International – Redevelopment of Rotary Lookout : ACC briefing 23 Dec 03</w:t>
      </w:r>
      <w:r w:rsidRPr="004C5EC1">
        <w:rPr>
          <w:sz w:val="18"/>
        </w:rPr>
        <w:tab/>
        <w:t>04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Albany &amp; D9460 – Redevelopment of Rotary Lookout : ACC briefing 23 Dec 03</w:t>
      </w:r>
      <w:r w:rsidRPr="004C5EC1">
        <w:rPr>
          <w:sz w:val="18"/>
        </w:rPr>
        <w:tab/>
        <w:t>05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EPA Bulletin 1996-830 : Retain right to evaluate woodchip export impact</w:t>
      </w:r>
      <w:r w:rsidRPr="004C5EC1">
        <w:rPr>
          <w:color w:val="CC0000"/>
          <w:sz w:val="18"/>
        </w:rPr>
        <w:tab/>
        <w:t>06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Sundstrom – Rainbow 2000 &amp; Port Relocation : Compensation Package part of program</w:t>
      </w:r>
      <w:r w:rsidRPr="004C5EC1">
        <w:rPr>
          <w:sz w:val="18"/>
        </w:rPr>
        <w:tab/>
        <w:t>07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TimberCorp (Freebairn) – Woodchip road transport plan available on night only</w:t>
      </w:r>
      <w:r w:rsidRPr="004C5EC1">
        <w:rPr>
          <w:color w:val="CC0000"/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LandCorp (Proud) – Request for Planning Services (Down Road Industrial Area)</w:t>
      </w:r>
      <w:r w:rsidRPr="004C5EC1">
        <w:rPr>
          <w:color w:val="CC0000"/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Coastal Planning Committee (Wood) – Request opportunity to present Rainbow 2000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Centre for Western Australian History (UWA) – Jacqui Sherriff – Rainbow 2000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, river to be linked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Cafes, nightclubs, arts centre planned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Live exports vital to WA (Newland, WAFF Pastoral President)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– Students set for Anzac experience (Pillinger &amp; Williams)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Telephone – WA Tourism Commission (Mulgrew) – Decline briefing on Rainbow 2000</w:t>
      </w:r>
      <w:r w:rsidRPr="004C5EC1">
        <w:rPr>
          <w:b/>
          <w:bCs/>
          <w:color w:val="CC0000"/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Tourism Commission – Board of Commissioners </w:t>
      </w:r>
      <w:hyperlink r:id="rId60" w:history="1">
        <w:r w:rsidRPr="004C5EC1">
          <w:rPr>
            <w:rStyle w:val="Hyperlink"/>
            <w:sz w:val="18"/>
          </w:rPr>
          <w:t>www.tourism.wa.gov.au</w:t>
        </w:r>
      </w:hyperlink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Centre for WA History  (UWA) : </w:t>
      </w:r>
      <w:hyperlink r:id="rId61" w:history="1">
        <w:r w:rsidRPr="004C5EC1">
          <w:rPr>
            <w:rStyle w:val="Hyperlink"/>
            <w:sz w:val="18"/>
          </w:rPr>
          <w:t>www.cwah.uwa.edu.au</w:t>
        </w:r>
      </w:hyperlink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Heritage Council of Western Australia (Members) : </w:t>
      </w:r>
      <w:hyperlink r:id="rId62" w:history="1">
        <w:r w:rsidRPr="004C5EC1">
          <w:rPr>
            <w:rStyle w:val="Hyperlink"/>
            <w:sz w:val="18"/>
          </w:rPr>
          <w:t>www.heritage.wa.gov.au</w:t>
        </w:r>
      </w:hyperlink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Heritage Council WA (Sherriff) – GS Regional Heritage Adviser – Rainbow 2000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(Westralia Airports Corporation) : </w:t>
      </w:r>
      <w:hyperlink r:id="rId63" w:history="1">
        <w:r w:rsidRPr="004C5EC1">
          <w:rPr>
            <w:rStyle w:val="Hyperlink"/>
            <w:sz w:val="18"/>
          </w:rPr>
          <w:t>www1.perthairport.com</w:t>
        </w:r>
      </w:hyperlink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Westralia Airports Corporation – Request names of CEO &amp; Board Members – Rainbow 2000</w:t>
      </w:r>
      <w:r w:rsidRPr="004C5EC1">
        <w:rPr>
          <w:sz w:val="18"/>
        </w:rPr>
        <w:tab/>
        <w:t>08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1) – Fire not our fault : CALM (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Torndirrup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National Park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Heavy truck plan released (PPT, ITC, TimberCorp)</w:t>
      </w:r>
      <w:r w:rsidRPr="004C5EC1">
        <w:rPr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Coastal Planning Committee (Wood) – Rainbow 2000 referred to Western Planner</w:t>
      </w:r>
      <w:r w:rsidRPr="004C5EC1">
        <w:rPr>
          <w:color w:val="CC0000"/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Council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(Sherriff) – Acknowledge Rainbow 2000</w:t>
      </w:r>
      <w:r w:rsidRPr="004C5EC1">
        <w:rPr>
          <w:color w:val="CC0000"/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Council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(Wills) – GS Regional Heritage Adviser – Rainbow 2000</w:t>
      </w:r>
      <w:r w:rsidRPr="004C5EC1">
        <w:rPr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lastRenderedPageBreak/>
        <w:t>Letter from – Green Skills (Duxbury) – Environmental jobs grow in WA survey</w:t>
      </w:r>
      <w:r w:rsidRPr="004C5EC1">
        <w:rPr>
          <w:color w:val="CC0000"/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WA Dept Education &amp; Training – Environmental jobs grow in WA (Murdoch Uni)</w:t>
      </w:r>
      <w:r w:rsidRPr="004C5EC1">
        <w:rPr>
          <w:sz w:val="18"/>
        </w:rPr>
        <w:tab/>
        <w:t>09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Westralia Airports Corporation – Names of CEO &amp; Board Members</w:t>
      </w:r>
      <w:r w:rsidRPr="004C5EC1">
        <w:rPr>
          <w:color w:val="CC0000"/>
          <w:sz w:val="18"/>
        </w:rPr>
        <w:tab/>
        <w:t>10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Plantation Pulpwood Terminals – Woodchip export handling facilities</w:t>
      </w:r>
      <w:r w:rsidRPr="004C5EC1">
        <w:rPr>
          <w:sz w:val="18"/>
        </w:rPr>
        <w:tab/>
        <w:t>10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ITC &amp; Timber Corp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Woodchip Road</w:t>
          </w:r>
        </w:smartTag>
      </w:smartTag>
      <w:r w:rsidRPr="004C5EC1">
        <w:rPr>
          <w:b/>
          <w:bCs/>
          <w:sz w:val="18"/>
        </w:rPr>
        <w:t xml:space="preserve"> Transport Management Plan </w:t>
      </w:r>
      <w:r w:rsidRPr="004C5EC1">
        <w:rPr>
          <w:b/>
          <w:bCs/>
          <w:sz w:val="18"/>
        </w:rPr>
        <w:tab/>
        <w:t>10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Westralia Airports Corporation (Muir) – Request opportunity to present Rainbow 2000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Westralia Airports Corporation (Muir) – Rainbow 2000 Project documentation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Mayor urged to resign : Council trip postponed, unrest mounts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Builders look to join forces : study backs cooperative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RAAF takes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skies (FTS #2 Pearce)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Air, traffic plans (Browning, Timbercorp)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Roads, youth, industry occupy candidates (ACC West Ward)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Harvest gathers momentum (Crouch, CBH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Timbercorp freight plan (12 hour delivery window)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15) – School of 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air (RAAF FTS #2 Pearce)</w:t>
      </w:r>
      <w:r w:rsidRPr="004C5EC1">
        <w:rPr>
          <w:sz w:val="18"/>
        </w:rPr>
        <w:tab/>
        <w:t>11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Leaders welcome $140m power plan (Beacons Biomass)</w:t>
      </w:r>
      <w:r w:rsidRPr="004C5EC1">
        <w:rPr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Extra (Page 1) – Fire suspicious (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Torndirrup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National Park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3) – Population snapshot of region : </w:t>
      </w:r>
      <w:hyperlink r:id="rId64" w:history="1">
        <w:r w:rsidRPr="004C5EC1">
          <w:rPr>
            <w:rStyle w:val="Hyperlink"/>
            <w:sz w:val="18"/>
          </w:rPr>
          <w:t>www.omi.wa.gov.au</w:t>
        </w:r>
      </w:hyperlink>
      <w:r w:rsidRPr="004C5EC1">
        <w:rPr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4) – Tourism merger closer (Sharpe, SW &amp; GS Tourism)</w:t>
      </w:r>
      <w:r w:rsidRPr="004C5EC1">
        <w:rPr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Heritage Council WA (Baxter) – Decline briefing on Rainbow 2000</w:t>
      </w:r>
      <w:r w:rsidRPr="004C5EC1">
        <w:rPr>
          <w:b/>
          <w:bCs/>
          <w:color w:val="CC0000"/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Heritage Council WA (DeVilliers) – Decline briefing on Rainbow 2000</w:t>
      </w:r>
      <w:r w:rsidRPr="004C5EC1">
        <w:rPr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 xml:space="preserve">File Note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000099"/>
              <w:sz w:val="18"/>
            </w:rPr>
            <w:t>Council</w:t>
          </w:r>
        </w:smartTag>
        <w:r w:rsidRPr="004C5EC1">
          <w:rPr>
            <w:color w:val="000099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000099"/>
              <w:sz w:val="18"/>
            </w:rPr>
            <w:t>WA</w:t>
          </w:r>
        </w:smartTag>
      </w:smartTag>
      <w:r w:rsidRPr="004C5EC1">
        <w:rPr>
          <w:color w:val="000099"/>
          <w:sz w:val="18"/>
        </w:rPr>
        <w:t xml:space="preserve"> (de Villiers) – Rainbow 2000 should be endorsed by Albany CC</w:t>
      </w:r>
      <w:r w:rsidRPr="004C5EC1">
        <w:rPr>
          <w:color w:val="000099"/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Chamber Commerce &amp;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Industry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(Sashegyi)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12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Returned &amp; Services League (WA) – State Executive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35) – Money : Top 100 Suburbs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Comic opinion : Plan for the new Rotto</w:t>
      </w:r>
      <w:r w:rsidRPr="004C5EC1">
        <w:rPr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Student finalists for Gallipoli trip</w:t>
      </w:r>
      <w:r w:rsidRPr="004C5EC1">
        <w:rPr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Private funds needed for ailing Rotto</w:t>
      </w:r>
      <w:r w:rsidRPr="004C5EC1">
        <w:rPr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80) – Workers face the real cost of the retired life</w:t>
      </w:r>
      <w:r w:rsidRPr="004C5EC1">
        <w:rPr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81) – Cost of the retired life : feathering the nest</w:t>
      </w:r>
      <w:r w:rsidRPr="004C5EC1">
        <w:rPr>
          <w:sz w:val="18"/>
        </w:rPr>
        <w:tab/>
        <w:t>13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NELA &amp; ACLCA – Contaminated Site Act 2003 Launch – Rainbow 2000</w:t>
      </w:r>
      <w:r w:rsidRPr="004C5EC1">
        <w:rPr>
          <w:sz w:val="18"/>
        </w:rPr>
        <w:tab/>
        <w:t>15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Goode to continue as leader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Mayor urged to resign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Turkey</w:t>
          </w:r>
        </w:smartTag>
      </w:smartTag>
      <w:r w:rsidRPr="004C5EC1">
        <w:rPr>
          <w:sz w:val="18"/>
        </w:rPr>
        <w:t xml:space="preserve"> trip postponed due to health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Mayor is letting down ratepayers (Hassell, Green Range)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Leader must sell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 world (McRae,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Liberals to choose from field of four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candidate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Cr John Jamieson (West Ward Election 2003) – Port Relocation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– New councillor has big, long-term ideas (Cr John Jamieson)</w:t>
      </w:r>
      <w:r w:rsidRPr="004C5EC1">
        <w:rPr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WA Tourism Commission (Johnston) – Accept Rainbow 2000 briefing</w:t>
      </w:r>
      <w:r w:rsidRPr="004C5EC1">
        <w:rPr>
          <w:color w:val="CC0000"/>
          <w:sz w:val="18"/>
        </w:rPr>
        <w:tab/>
        <w:t>16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Port based industries no longer separately licensed</w:t>
      </w:r>
      <w:r w:rsidRPr="004C5EC1">
        <w:rPr>
          <w:color w:val="CC0000"/>
          <w:sz w:val="18"/>
        </w:rPr>
        <w:tab/>
        <w:t>17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Weiner Abrams &amp; Company Inc. (J.J. Abrams) – Returned To Sender</w:t>
      </w:r>
      <w:r w:rsidRPr="004C5EC1">
        <w:rPr>
          <w:sz w:val="18"/>
        </w:rPr>
        <w:tab/>
        <w:t>17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/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Malaysia</w:t>
          </w:r>
        </w:smartTag>
      </w:smartTag>
      <w:r w:rsidRPr="004C5EC1">
        <w:rPr>
          <w:sz w:val="18"/>
        </w:rPr>
        <w:t xml:space="preserve"> Business Council – Rainbow 2000</w:t>
      </w:r>
      <w:r w:rsidRPr="004C5EC1">
        <w:rPr>
          <w:sz w:val="18"/>
        </w:rPr>
        <w:tab/>
        <w:t>17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Abuse rife, debate stifled : councillors (Albany CC)</w:t>
      </w:r>
      <w:r w:rsidRPr="004C5EC1">
        <w:rPr>
          <w:sz w:val="18"/>
        </w:rPr>
        <w:tab/>
        <w:t>18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Partington to contest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 Liberals</w:t>
      </w:r>
      <w:r w:rsidRPr="004C5EC1">
        <w:rPr>
          <w:sz w:val="18"/>
        </w:rPr>
        <w:tab/>
        <w:t>18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planning criticised (Cr Lionetti, Albany CC)</w:t>
      </w:r>
      <w:r w:rsidRPr="004C5EC1">
        <w:rPr>
          <w:sz w:val="18"/>
        </w:rPr>
        <w:tab/>
        <w:t>18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Centre plans put on hold : Albany Crs want more information</w:t>
      </w:r>
      <w:r w:rsidRPr="004C5EC1">
        <w:rPr>
          <w:sz w:val="18"/>
        </w:rPr>
        <w:tab/>
        <w:t>18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in push for  toothfish fight role</w:t>
      </w:r>
      <w:r w:rsidRPr="004C5EC1">
        <w:rPr>
          <w:sz w:val="18"/>
        </w:rPr>
        <w:tab/>
        <w:t>18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Privatisation is a serious option (Clements, Gledhow)</w:t>
      </w:r>
      <w:r w:rsidRPr="004C5EC1">
        <w:rPr>
          <w:sz w:val="18"/>
        </w:rPr>
        <w:tab/>
        <w:t>18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WA Tourism Commission (Etherton &amp; Amaranti)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19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70) – PM opens new heritage list (EPBC Act &amp; Anzac Cove)</w:t>
      </w:r>
      <w:r w:rsidRPr="004C5EC1">
        <w:rPr>
          <w:sz w:val="18"/>
        </w:rPr>
        <w:tab/>
        <w:t>20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71) – Costello’s top NCC pick angers Gallop (Craik)</w:t>
      </w:r>
      <w:r w:rsidRPr="004C5EC1">
        <w:rPr>
          <w:sz w:val="18"/>
        </w:rPr>
        <w:tab/>
        <w:t>20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76) – Grains link-up to save growers $35m (AWB / CBH joint venture)</w:t>
      </w:r>
      <w:r w:rsidRPr="004C5EC1">
        <w:rPr>
          <w:sz w:val="18"/>
        </w:rPr>
        <w:tab/>
        <w:t>20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Mackay Whitsunday REDC (Woodman) – Rainbow 2000 &amp; UHPH2004</w:t>
      </w:r>
      <w:r w:rsidRPr="004C5EC1">
        <w:rPr>
          <w:sz w:val="18"/>
        </w:rPr>
        <w:tab/>
        <w:t>20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Sundstrom – Port based industries separately licensed : indemnification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NELA &amp; ACLCA WA (Marsh) – Request opportunity to present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&amp; ACT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Email – PIA NSW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NT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Qld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SA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TAS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VIC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Australian Planner submission re: Rainbow 2000 &amp; UHPH2004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(Jay) – Acknowledge Rainbow 2000 &amp; UHPH2004</w:t>
      </w:r>
      <w:r w:rsidRPr="004C5EC1">
        <w:rPr>
          <w:color w:val="CC0000"/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Westralia Airports Corporation (Muir) – Accept Rainbow 2000 briefing</w:t>
      </w:r>
      <w:r w:rsidRPr="004C5EC1">
        <w:rPr>
          <w:color w:val="CC0000"/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Telstra Corporation (Switkowski) – Returned To Sender</w:t>
      </w:r>
      <w:r w:rsidRPr="004C5EC1">
        <w:rPr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Tourism Commission (Johnston) – Accept Rainbow 2000 briefing</w:t>
      </w:r>
      <w:r w:rsidRPr="004C5EC1">
        <w:rPr>
          <w:color w:val="CC0000"/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Liberal Party of Australia (PM Howard) – Request to renew membership</w:t>
      </w:r>
      <w:r w:rsidRPr="004C5EC1">
        <w:rPr>
          <w:color w:val="CC0000"/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Liberal Party of Australia (MLA Barnett) – Request to renew membership</w:t>
      </w:r>
      <w:r w:rsidRPr="004C5EC1">
        <w:rPr>
          <w:color w:val="CC0000"/>
          <w:sz w:val="18"/>
        </w:rPr>
        <w:tab/>
        <w:t>22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Publication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– Anzac Expeditionary Forces 1914 (Photographs)</w:t>
      </w:r>
      <w:r w:rsidRPr="004C5EC1">
        <w:rPr>
          <w:b/>
          <w:bCs/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Redevelopment of Rotary Lookout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>, Mt.Adelaide (Cancelled)</w:t>
      </w:r>
      <w:r w:rsidRPr="004C5EC1">
        <w:rPr>
          <w:sz w:val="18"/>
        </w:rPr>
        <w:tab/>
        <w:t>23 Feb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Levy proposed to help tourism (Osborne, AVC)</w:t>
      </w:r>
      <w:r w:rsidRPr="004C5EC1">
        <w:rPr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Tavern plans opposed : hoteliers fearful of the future</w:t>
      </w:r>
      <w:r w:rsidRPr="004C5EC1">
        <w:rPr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Kojonup Shire Council (Lenyszyn) – Request opportunity to present Rainbow 2000</w:t>
      </w:r>
      <w:r w:rsidRPr="004C5EC1">
        <w:rPr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Williams Shire Council (Epiro) – Request opportunity to present Rainbow 2000</w:t>
      </w:r>
      <w:r w:rsidRPr="004C5EC1">
        <w:rPr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Small Business Development Corp (Etrelezis) – Request to present Rainbow 2000</w:t>
      </w:r>
      <w:r w:rsidRPr="004C5EC1">
        <w:rPr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Sundstrom – EPA Licence # 6322 / 7 :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woodchip export</w:t>
      </w:r>
      <w:r w:rsidRPr="004C5EC1">
        <w:rPr>
          <w:color w:val="CC0000"/>
          <w:sz w:val="18"/>
        </w:rPr>
        <w:tab/>
        <w:t>23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Council holds $34m projects</w:t>
      </w:r>
      <w:r w:rsidRPr="004C5EC1">
        <w:rPr>
          <w:sz w:val="18"/>
        </w:rPr>
        <w:tab/>
        <w:t>24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General Motors Holden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(Hannenburgher) – Returned To Sender</w:t>
      </w:r>
      <w:r w:rsidRPr="004C5EC1">
        <w:rPr>
          <w:sz w:val="18"/>
        </w:rPr>
        <w:tab/>
        <w:t>24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?) – Orange city spruces up for naval battle (</w:t>
      </w:r>
      <w:smartTag w:uri="urn:schemas-microsoft-com:office:smarttags" w:element="country-region">
        <w:r w:rsidRPr="004C5EC1">
          <w:rPr>
            <w:sz w:val="18"/>
          </w:rPr>
          <w:t>Valencia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Spain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EPA (Cox) – Request opportunity to present Rainbow 2000</w:t>
      </w:r>
      <w:r w:rsidRPr="004C5EC1">
        <w:rPr>
          <w:b/>
          <w:bCs/>
          <w:sz w:val="18"/>
        </w:rPr>
        <w:tab/>
        <w:t>29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Planning Commission (Martin) – Request opportunity to present Rainbow 2000</w:t>
      </w:r>
      <w:r w:rsidRPr="004C5EC1">
        <w:rPr>
          <w:b/>
          <w:bCs/>
          <w:sz w:val="18"/>
        </w:rPr>
        <w:tab/>
        <w:t>29 Dec 2003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29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Environmental Protection Authority – Request opportunity to present Rainbow 2000</w:t>
      </w:r>
      <w:r w:rsidRPr="004C5EC1">
        <w:rPr>
          <w:sz w:val="18"/>
        </w:rPr>
        <w:tab/>
        <w:t>29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Sundstrom – Port development : ITC TimberCorp – One truck every 3 minutes</w:t>
      </w:r>
      <w:r w:rsidRPr="004C5EC1">
        <w:rPr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Westralia Airports Corporation – Study for alternate airport released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Westralia Airports Corporation (Muir) – Alternate airport study  : Rainbow 2000 Project</w:t>
      </w:r>
      <w:r w:rsidRPr="004C5EC1">
        <w:rPr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Hon Robyn McSweeney MLC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Hon Barry House MLC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Hon Bill Stretch MLC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Hon Wilson Tuckey MHR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Ian Campbell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Alan Eggleston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Chris Ellison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David Johnston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Sue Knowles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Senator Ross Lightfoot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Mrs Judith Adams – Copy WAC : Alternate airport : Rainbow 2000 Project</w:t>
      </w:r>
      <w:r w:rsidRPr="00205FAA">
        <w:rPr>
          <w:color w:val="0000FF"/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Wrap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2003 in Review</w:t>
      </w:r>
      <w:r w:rsidRPr="004C5EC1">
        <w:rPr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Gasworks site investigated (Moloney, LandCorp)</w:t>
      </w:r>
      <w:r w:rsidRPr="004C5EC1">
        <w:rPr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Boat harbour a step closer : consultants appointed</w:t>
      </w:r>
      <w:r w:rsidRPr="004C5EC1">
        <w:rPr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CBH, AWB cut costs</w:t>
      </w:r>
      <w:r w:rsidRPr="004C5EC1">
        <w:rPr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 xml:space="preserve">Letter – Van Der Wal (Legal Estate) – Rainbow 2000 Project (PM Fees 3% Capital Value) </w:t>
      </w:r>
      <w:r w:rsidRPr="004C5EC1">
        <w:rPr>
          <w:color w:val="000080"/>
          <w:sz w:val="18"/>
        </w:rPr>
        <w:tab/>
        <w:t>30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Roundabout (Page 11) – Issue 2 “Beauty or the Beast, Choose”</w:t>
      </w:r>
      <w:r w:rsidRPr="004C5EC1">
        <w:rPr>
          <w:sz w:val="18"/>
        </w:rPr>
        <w:tab/>
        <w:t>31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FF"/>
          <w:sz w:val="18"/>
        </w:rPr>
      </w:pPr>
      <w:r w:rsidRPr="00205FAA">
        <w:rPr>
          <w:color w:val="FF00FF"/>
          <w:sz w:val="18"/>
        </w:rPr>
        <w:t xml:space="preserve">Email – Philip Griffiths – Member WA Heritage Council re: HC decline on Rainbow 2000 </w:t>
      </w:r>
      <w:r w:rsidRPr="00205FAA">
        <w:rPr>
          <w:color w:val="FF00FF"/>
          <w:sz w:val="18"/>
        </w:rPr>
        <w:tab/>
        <w:t>31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FF"/>
          <w:sz w:val="18"/>
        </w:rPr>
      </w:pPr>
      <w:r w:rsidRPr="00205FAA">
        <w:rPr>
          <w:color w:val="FF00FF"/>
          <w:sz w:val="18"/>
        </w:rPr>
        <w:t xml:space="preserve">Email – Peter Kenyon – Member WA Heritage Council re: HC decline on Rainbow 2000 </w:t>
      </w:r>
      <w:r w:rsidRPr="00205FAA">
        <w:rPr>
          <w:color w:val="FF00FF"/>
          <w:sz w:val="18"/>
        </w:rPr>
        <w:tab/>
        <w:t>31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FF"/>
          <w:sz w:val="18"/>
        </w:rPr>
      </w:pPr>
      <w:r w:rsidRPr="00205FAA">
        <w:rPr>
          <w:color w:val="FF00FF"/>
          <w:sz w:val="18"/>
        </w:rPr>
        <w:t xml:space="preserve">Email – Michal Lewi – Member WA Heritage Council re: HC decline on Rainbow 2000 </w:t>
      </w:r>
      <w:r w:rsidRPr="00205FAA">
        <w:rPr>
          <w:color w:val="FF00FF"/>
          <w:sz w:val="18"/>
        </w:rPr>
        <w:tab/>
        <w:t>31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FF"/>
          <w:sz w:val="18"/>
        </w:rPr>
      </w:pPr>
      <w:r w:rsidRPr="00205FAA">
        <w:rPr>
          <w:color w:val="FF00FF"/>
          <w:sz w:val="18"/>
        </w:rPr>
        <w:t xml:space="preserve">Email – Lucy Williams – Member WA Heritage Council re: HC decline on Rainbow 2000 </w:t>
      </w:r>
      <w:r w:rsidRPr="00205FAA">
        <w:rPr>
          <w:color w:val="FF00FF"/>
          <w:sz w:val="18"/>
        </w:rPr>
        <w:tab/>
        <w:t>31 Dec 2003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FF"/>
          <w:sz w:val="18"/>
        </w:rPr>
      </w:pPr>
      <w:r w:rsidRPr="00205FAA">
        <w:rPr>
          <w:color w:val="FF00FF"/>
          <w:sz w:val="18"/>
        </w:rPr>
        <w:t xml:space="preserve">Email – Ralph Hoare – Member WA Heritage Council re: HC decline on Rainbow 2000 </w:t>
      </w:r>
      <w:r w:rsidRPr="00205FAA">
        <w:rPr>
          <w:color w:val="FF00FF"/>
          <w:sz w:val="18"/>
        </w:rPr>
        <w:tab/>
        <w:t>31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RAIA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(Kerr) – Request present Rainbow 2000 to WA Architects</w:t>
      </w:r>
      <w:r w:rsidRPr="004C5EC1">
        <w:rPr>
          <w:b/>
          <w:bCs/>
          <w:sz w:val="18"/>
        </w:rPr>
        <w:tab/>
        <w:t>31 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lastRenderedPageBreak/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Business Centre (Siegel) – Board Membership 2004 (Laing &amp; Steer)</w:t>
      </w:r>
      <w:r w:rsidRPr="004C5EC1">
        <w:rPr>
          <w:b/>
          <w:bCs/>
          <w:sz w:val="18"/>
        </w:rPr>
        <w:tab/>
        <w:t>Dec 2003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When the boat comes in</w:t>
      </w:r>
      <w:r w:rsidRPr="004C5EC1">
        <w:rPr>
          <w:sz w:val="18"/>
        </w:rPr>
        <w:tab/>
        <w:t>Dec 2003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Light shines on icons : Beacons by the sea exhibition 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Record visitors (Osborne, AVC) 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7) – Down South : Great Expectations 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2004 : a new year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2004 : a new year (Manning, GSDC CEO)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2004 : a new year (Hammond, Albany CC CEO)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2004 : a new year (Osborne, Albany VC Manager)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2004 : a new year (Darby, GS Education District Director)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2004 : a new year (Watson, GS Police District Supt.)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2004 : a new year (Juers, ACoCI President)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2004 : a new year (Symes, GS Health Regional Director)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2004 : a new year (Williamson, APA CEO)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2004 : a new year (Weller, ACC Recreation Officer)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2004 : a new year (Taylor, GS Marketing Officer)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2004 : a new year (Stephens, Vancouver Arts Centre Director)</w:t>
      </w:r>
      <w:r w:rsidRPr="004C5EC1">
        <w:rPr>
          <w:sz w:val="18"/>
        </w:rPr>
        <w:tab/>
        <w:t>01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Colin Barnett – IP &amp; Request present Rainbow 2000 to Liberal WA State Executive</w:t>
      </w:r>
      <w:r w:rsidRPr="004C5EC1">
        <w:rPr>
          <w:sz w:val="18"/>
        </w:rPr>
        <w:tab/>
        <w:t>02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John Howard – IP &amp; Request present Rainbow 2000 to Liberal National Executive</w:t>
      </w:r>
      <w:r w:rsidRPr="004C5EC1">
        <w:rPr>
          <w:sz w:val="18"/>
        </w:rPr>
        <w:tab/>
        <w:t>02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 xml:space="preserve">Letter – Hon Colin Barnett MLA – Rainbow 2000 proposal (PM Fees 3% Capital Value) </w:t>
      </w:r>
      <w:r w:rsidRPr="004C5EC1">
        <w:rPr>
          <w:b/>
          <w:bCs/>
          <w:color w:val="000080"/>
          <w:sz w:val="18"/>
        </w:rPr>
        <w:tab/>
        <w:t>02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Letter – Hon John Howard MHR – Rainbow 2000 proposal (PM Fees 3% Capital Value)</w:t>
      </w:r>
      <w:r w:rsidRPr="004C5EC1">
        <w:rPr>
          <w:b/>
          <w:bCs/>
          <w:color w:val="000080"/>
          <w:sz w:val="18"/>
        </w:rPr>
        <w:tab/>
        <w:t>02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?) – Grain ruling shock for WA exporter (Peacock)</w:t>
      </w:r>
      <w:r w:rsidRPr="004C5EC1">
        <w:rPr>
          <w:sz w:val="18"/>
        </w:rPr>
        <w:tab/>
        <w:t>03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?) – Tuckey in new row over son’s business (McKinnon)</w:t>
      </w:r>
      <w:r w:rsidRPr="004C5EC1">
        <w:rPr>
          <w:sz w:val="18"/>
        </w:rPr>
        <w:tab/>
        <w:t>03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Reward CEO excellence, not failure</w:t>
      </w:r>
      <w:r w:rsidRPr="004C5EC1">
        <w:rPr>
          <w:sz w:val="18"/>
        </w:rPr>
        <w:tab/>
        <w:t>03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Comic : Best of Alston : WA Heritage Icons</w:t>
      </w:r>
      <w:r w:rsidRPr="004C5EC1">
        <w:rPr>
          <w:sz w:val="18"/>
        </w:rPr>
        <w:tab/>
        <w:t>03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Historic D-Day invite for Schroeder (German Chancellor)</w:t>
      </w:r>
      <w:r w:rsidRPr="004C5EC1">
        <w:rPr>
          <w:sz w:val="18"/>
        </w:rPr>
        <w:tab/>
        <w:t>03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Roundabout (Daniel) – Response to Rainbow 2000 Project</w:t>
      </w:r>
      <w:r w:rsidRPr="004C5EC1">
        <w:rPr>
          <w:color w:val="CC0000"/>
          <w:sz w:val="18"/>
        </w:rPr>
        <w:tab/>
        <w:t>06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Roundabout (Daniel) – Response to “Beauty or the Beast, Choose”</w:t>
      </w:r>
      <w:r w:rsidRPr="004C5EC1">
        <w:rPr>
          <w:sz w:val="18"/>
        </w:rPr>
        <w:tab/>
        <w:t>06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Abstract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: Visiting Cruise Ships – Rainbow 2000 &amp; UHUP 2004</w:t>
      </w:r>
      <w:r w:rsidRPr="004C5EC1">
        <w:rPr>
          <w:sz w:val="18"/>
        </w:rPr>
        <w:tab/>
        <w:t>07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Growth ahead : record investment expected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Tourism campaign bid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Timbercorp disputes MLC’s call to move woodchips by rail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State urged to support pipeline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Study into gasworks launched (Moloney, LandCorp)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In brief : Pipeline (Tuckey MHR)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In brief : Woodchip (Sharp MLC)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Heavy transport wealth : bulldust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Brochure from – Time Magazine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Borger</w:t>
          </w:r>
        </w:smartTag>
      </w:smartTag>
      <w:r w:rsidRPr="004C5EC1">
        <w:rPr>
          <w:color w:val="CC0000"/>
          <w:sz w:val="18"/>
        </w:rPr>
        <w:t>) – Offer to special subscription</w:t>
      </w:r>
      <w:r w:rsidRPr="004C5EC1">
        <w:rPr>
          <w:color w:val="CC0000"/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Prime Forestry Group (Meier) – 14% Annual Return : </w:t>
      </w:r>
      <w:hyperlink r:id="rId65" w:history="1">
        <w:r w:rsidRPr="004C5EC1">
          <w:rPr>
            <w:rStyle w:val="Hyperlink"/>
            <w:sz w:val="18"/>
          </w:rPr>
          <w:t>www.invest-trees.com</w:t>
        </w:r>
      </w:hyperlink>
      <w:r w:rsidRPr="004C5EC1">
        <w:rPr>
          <w:color w:val="CC0000"/>
          <w:sz w:val="18"/>
        </w:rPr>
        <w:tab/>
        <w:t>08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?) – DoTaRS : Development Assessment Forum RoI</w:t>
      </w:r>
      <w:r w:rsidRPr="004C5EC1">
        <w:rPr>
          <w:sz w:val="18"/>
        </w:rPr>
        <w:tab/>
        <w:t>10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Tax Invoice – WAPC (64359) – Composite TPS Map 1A &amp; 3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12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CBD ruined by council : Lionetti (Albany CC Councillor)</w:t>
      </w:r>
      <w:r w:rsidRPr="004C5EC1">
        <w:rPr>
          <w:sz w:val="18"/>
        </w:rPr>
        <w:tab/>
        <w:t>13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Shire welcomes plan for wind-diesel power station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Bremer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Nissho Iwai Corporation (Sugiyama) – Returned To Sender</w:t>
      </w:r>
      <w:r w:rsidRPr="004C5EC1">
        <w:rPr>
          <w:sz w:val="18"/>
        </w:rPr>
        <w:tab/>
        <w:t>13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Housing Industry Association (Gersbach) – DAF Program, Rainbow 2000 &amp; UHUP 2004</w:t>
      </w:r>
      <w:r w:rsidRPr="004C5EC1">
        <w:rPr>
          <w:sz w:val="18"/>
        </w:rPr>
        <w:tab/>
        <w:t>14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Roundabout (Daniel) – Issue 3 : Page 4 “Beauty or the Beast, Choose”</w:t>
      </w:r>
      <w:r w:rsidRPr="004C5EC1">
        <w:rPr>
          <w:sz w:val="18"/>
        </w:rPr>
        <w:tab/>
        <w:t>14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Roundabout (Page 8) – Issue 3 : “Our Foreshore, City &amp; Future”</w:t>
      </w:r>
      <w:r w:rsidRPr="004C5EC1">
        <w:rPr>
          <w:sz w:val="18"/>
        </w:rPr>
        <w:tab/>
        <w:t>14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Nominations for State Heritage Icons 2004 : Connecting a community</w:t>
      </w:r>
      <w:r w:rsidRPr="004C5EC1">
        <w:rPr>
          <w:sz w:val="18"/>
        </w:rPr>
        <w:tab/>
        <w:t>15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Century Capital Corporation (Ellis) – Returned To Sender</w:t>
      </w:r>
      <w:r w:rsidRPr="004C5EC1">
        <w:rPr>
          <w:sz w:val="18"/>
        </w:rPr>
        <w:tab/>
        <w:t>15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TNT International (Date) – Returned To Sender</w:t>
      </w:r>
      <w:r w:rsidRPr="004C5EC1">
        <w:rPr>
          <w:sz w:val="18"/>
        </w:rPr>
        <w:tab/>
        <w:t>15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CitiBank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(Pengilley) – Returned To Sender</w:t>
      </w:r>
      <w:r w:rsidRPr="004C5EC1">
        <w:rPr>
          <w:sz w:val="18"/>
        </w:rPr>
        <w:tab/>
        <w:t>15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State on train line to bankruptcy : protestor (Packer)</w:t>
      </w:r>
      <w:r w:rsidRPr="004C5EC1">
        <w:rPr>
          <w:sz w:val="18"/>
        </w:rPr>
        <w:tab/>
        <w:t>17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Heritage does matter, so let’s start saving it (Baxter, HCWA)</w:t>
      </w:r>
      <w:r w:rsidRPr="004C5EC1">
        <w:rPr>
          <w:sz w:val="18"/>
        </w:rPr>
        <w:tab/>
        <w:t>17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85) – DPI Regional Service Managers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Article – Sunday Times (Page 10)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: The Glumsville Debate : Spirit strong but many isolated</w:t>
      </w:r>
      <w:r w:rsidRPr="004C5EC1">
        <w:rPr>
          <w:sz w:val="18"/>
        </w:rPr>
        <w:tab/>
        <w:t>18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11)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: The Glumsville Debate : Teen’s paradise</w:t>
      </w:r>
      <w:r w:rsidRPr="004C5EC1">
        <w:rPr>
          <w:sz w:val="18"/>
        </w:rPr>
        <w:tab/>
        <w:t>18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GSACC (Brown) – Regional leadership for solutions to problems</w:t>
      </w:r>
      <w:r w:rsidRPr="004C5EC1">
        <w:rPr>
          <w:b/>
          <w:bCs/>
          <w:color w:val="CC0000"/>
          <w:sz w:val="18"/>
        </w:rPr>
        <w:tab/>
        <w:t>19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GSACC – Rainbow 2000 &amp; UHUP 2004</w:t>
      </w:r>
      <w:r w:rsidRPr="004C5EC1">
        <w:rPr>
          <w:sz w:val="18"/>
        </w:rPr>
        <w:tab/>
        <w:t>19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EPA (Cox) – Repeat request opportunity to present Rainbow 2000</w:t>
      </w:r>
      <w:r w:rsidRPr="004C5EC1">
        <w:rPr>
          <w:sz w:val="18"/>
        </w:rPr>
        <w:tab/>
        <w:t>19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 Colin Barnett – Acknowledge our letter of 13 Jan 2004 – Rainbow 2000</w:t>
      </w:r>
      <w:r w:rsidRPr="004C5EC1">
        <w:rPr>
          <w:b/>
          <w:bCs/>
          <w:color w:val="CC0000"/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Knight Frank (Kiddey ) – Minimum Cove,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Mosman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Park</w:t>
          </w:r>
        </w:smartTag>
      </w:smartTag>
      <w:r w:rsidRPr="004C5EC1">
        <w:rPr>
          <w:color w:val="CC0000"/>
          <w:sz w:val="18"/>
        </w:rPr>
        <w:t xml:space="preserve"> (LandCorp)</w:t>
      </w:r>
      <w:r w:rsidRPr="004C5EC1">
        <w:rPr>
          <w:color w:val="CC0000"/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Minimum Cove,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Mosman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(LandCorp) – Marketing sales prices (Kiddey, Knight Frank)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Topmill Publications – Navy Calendar 2004 (HMAS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Hobart</w:t>
          </w:r>
        </w:smartTag>
      </w:smartTag>
      <w:r w:rsidRPr="004C5EC1">
        <w:rPr>
          <w:sz w:val="18"/>
        </w:rPr>
        <w:t xml:space="preserve"> 39 – February)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Max Trenorden MLA – IP &amp; Request present Rainbow 2000 to Nats WA State Executive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John Anderson MHR – IP &amp; Request present Rainbow 2000 to Nationals National Executive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 xml:space="preserve">Letter – Hon Max Trenorden MLA – Rainbow 2000 proposal (PM Fees 3% Capital Value) </w:t>
      </w:r>
      <w:r w:rsidRPr="004C5EC1">
        <w:rPr>
          <w:b/>
          <w:bCs/>
          <w:color w:val="000080"/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Letter – Hon John Anderson MHR – Rainbow 2000 proposal (PM Fees 3% Capital Value)</w:t>
      </w:r>
      <w:r w:rsidRPr="004C5EC1">
        <w:rPr>
          <w:b/>
          <w:bCs/>
          <w:color w:val="000080"/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Geoff Gallop MLA – IP &amp; Request present Rainbow 2000 to ALP WA State Executive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Mark Latham MHR – IP &amp; Request present Rainbow 2000 to ALP National Executive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 xml:space="preserve">Letter – Hon Geoff Gallop MLA – Rainbow 2000 proposal (PM Fees 3% Capital Value) </w:t>
      </w:r>
      <w:r w:rsidRPr="004C5EC1">
        <w:rPr>
          <w:b/>
          <w:bCs/>
          <w:color w:val="000080"/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Letter – Hon Mark Latham MHR – Rainbow 2000 proposal (PM Fees 3% Capital Value)</w:t>
      </w:r>
      <w:r w:rsidRPr="004C5EC1">
        <w:rPr>
          <w:b/>
          <w:bCs/>
          <w:color w:val="000080"/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Advertiser) – Rainbow 2000</w:t>
      </w:r>
      <w:r w:rsidRPr="004C5EC1">
        <w:rPr>
          <w:sz w:val="18"/>
        </w:rPr>
        <w:tab/>
        <w:t>21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Architects Institute WA (Kerr) – Decline brief but inform members on Rainbow 2000</w:t>
      </w:r>
      <w:r w:rsidRPr="004C5EC1">
        <w:rPr>
          <w:color w:val="CC0000"/>
          <w:sz w:val="18"/>
        </w:rPr>
        <w:tab/>
        <w:t>22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Time Magazine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Borger</w:t>
          </w:r>
        </w:smartTag>
      </w:smartTag>
      <w:r w:rsidRPr="004C5EC1">
        <w:rPr>
          <w:sz w:val="18"/>
        </w:rPr>
        <w:t>) – Rainbow 2000 &amp; UHUP 2004</w:t>
      </w:r>
      <w:r w:rsidRPr="004C5EC1">
        <w:rPr>
          <w:sz w:val="18"/>
        </w:rPr>
        <w:tab/>
        <w:t>22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EPA (Cox) – Accept Rainbow 2000 briefing</w:t>
      </w:r>
      <w:r w:rsidRPr="004C5EC1">
        <w:rPr>
          <w:b/>
          <w:bCs/>
          <w:color w:val="CC0000"/>
          <w:sz w:val="18"/>
        </w:rPr>
        <w:tab/>
        <w:t>22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EPA (Cox) – Confirm briefing with Wally Cox on 10 Feb 2004 : Rainbow 2000</w:t>
      </w:r>
      <w:r w:rsidRPr="004C5EC1">
        <w:rPr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Small Business DC (Etrelezis) – Decline Presentation on Rainbow 2000</w:t>
      </w:r>
      <w:r w:rsidRPr="004C5EC1">
        <w:rPr>
          <w:b/>
          <w:bCs/>
          <w:color w:val="CC0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Sundstrom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Chip Terminal Project : Phase 2 (EPA Level of Assessment)</w:t>
      </w:r>
      <w:r w:rsidRPr="004C5EC1">
        <w:rPr>
          <w:color w:val="CC0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 DEH (Early) – Auto-reply Out of Office : Refer to Ian Cresswell (Acting)</w:t>
      </w:r>
      <w:r w:rsidRPr="004C5EC1">
        <w:rPr>
          <w:color w:val="CC0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Website – WA EPA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Chip Terminal Project : Phase 2 (Not assessed – public advice only)</w:t>
      </w:r>
      <w:r w:rsidRPr="004C5EC1">
        <w:rPr>
          <w:b/>
          <w:bCs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WAC (Muir) – Confirm briefing with Graham Muir on 10 Feb 2004 : Rainbow 2000</w:t>
      </w:r>
      <w:r w:rsidRPr="004C5EC1">
        <w:rPr>
          <w:sz w:val="18"/>
        </w:rPr>
        <w:tab/>
        <w:t>23 Jan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RAPI Western Planner Vol.21#6 – Has Ningaloo been saved ? (Wood, Coastal)</w:t>
      </w:r>
      <w:r w:rsidRPr="004C5EC1">
        <w:rPr>
          <w:sz w:val="18"/>
        </w:rPr>
        <w:tab/>
        <w:t>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RAPI Western Planner Vol.21#6 – Local Govt Planners : Taking the ‘gods’ to task</w:t>
      </w:r>
      <w:r w:rsidRPr="004C5EC1">
        <w:rPr>
          <w:sz w:val="18"/>
        </w:rPr>
        <w:tab/>
        <w:t>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 DEH (epbc@deh.gov.au) – Refer EPA Assessment : ITC Timber Corp Expansion</w:t>
      </w:r>
      <w:r w:rsidRPr="004C5EC1">
        <w:rPr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 DEH (Early) – Auto-reply Out of Office : Refer to Ian Cresswell (Acting)</w:t>
      </w:r>
      <w:r w:rsidRPr="004C5EC1">
        <w:rPr>
          <w:color w:val="CC0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 DEH (Cresswell) – Refer EPA Assessment : ITC Timber Corp Expansion</w:t>
      </w:r>
      <w:r w:rsidRPr="004C5EC1">
        <w:rPr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205FAA">
        <w:rPr>
          <w:b/>
          <w:bCs/>
          <w:sz w:val="18"/>
        </w:rPr>
        <w:t>Email – WA Federal Members – Refer EPA Assessment : ITC Timber Corp Expansion</w:t>
      </w:r>
      <w:r w:rsidRPr="00205FAA">
        <w:rPr>
          <w:b/>
          <w:bCs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Sundstrom – Refer WA EPA Informal Assessment : ITC Timber Corp Expansion</w:t>
      </w:r>
      <w:r w:rsidRPr="004C5EC1">
        <w:rPr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Kim Beazley MHR (Brand)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Julie Bishop MHR (Curtin)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Graham Edwards MHR (Cowan)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Barry Haase MHR (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Kalgoorlie</w:t>
          </w:r>
        </w:smartTag>
      </w:smartTag>
      <w:r w:rsidRPr="00205FAA">
        <w:rPr>
          <w:color w:val="0000FF"/>
          <w:sz w:val="18"/>
        </w:rPr>
        <w:t>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Sharryn Jackson MHR (Hasluck)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Carmen Lawrence MHR (Fremantle)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Jann McFarlane MHR (</w:t>
      </w:r>
      <w:smartTag w:uri="urn:schemas-microsoft-com:office:smarttags" w:element="place">
        <w:r w:rsidRPr="00205FAA">
          <w:rPr>
            <w:color w:val="FF0000"/>
            <w:sz w:val="18"/>
          </w:rPr>
          <w:t>Stirling</w:t>
        </w:r>
      </w:smartTag>
      <w:r w:rsidRPr="00205FAA">
        <w:rPr>
          <w:color w:val="FF0000"/>
          <w:sz w:val="18"/>
        </w:rPr>
        <w:t>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Judi Moylan MHR (Pearce)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Geoff Prosser MHR (Forrest)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Don Randall MHR (Canning)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Stephen Smith MHR (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FF0000"/>
              <w:sz w:val="18"/>
            </w:rPr>
            <w:t>Perth</w:t>
          </w:r>
        </w:smartTag>
      </w:smartTag>
      <w:r w:rsidRPr="00205FAA">
        <w:rPr>
          <w:color w:val="FF0000"/>
          <w:sz w:val="18"/>
        </w:rPr>
        <w:t>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Wilson Tuckey MHR (O’Connor)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Mal Washer MHR (Moore)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Kim Wilkie MHR (Swan)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Daryl Williams MHR (Tangney)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Brian Greig (Democrats)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Andrew Murray (Democrats)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Sen. Mark Bishop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Sen. Peter Cook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lastRenderedPageBreak/>
        <w:t>Email – Sen. Chris Evans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Sen. Ruth Webber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Ian Campbell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Alan Eggleston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Chris Ellison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David Johnston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Sue Knowles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Sen. Ross Lightfoot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Judith Adams (O’Connor Div)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205FAA">
        <w:rPr>
          <w:b/>
          <w:bCs/>
          <w:sz w:val="18"/>
        </w:rPr>
        <w:t>Email – WA SW &amp; Agriculture MLCs – Refer EPA Assessment : ITC Timber Corp Expansion</w:t>
      </w:r>
      <w:r w:rsidRPr="00205FAA">
        <w:rPr>
          <w:b/>
          <w:bCs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Adele Farina MLC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John Cowdell MLC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205FAA">
        <w:rPr>
          <w:color w:val="008000"/>
          <w:sz w:val="18"/>
        </w:rPr>
        <w:t>Email – Chris Sharp MLC (Greens) – Refer EPA Assessment : ITC Timber Corp Expansion</w:t>
      </w:r>
      <w:r w:rsidRPr="00205FAA">
        <w:rPr>
          <w:color w:val="008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Barry House MLC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Bill Stretch MLC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Robyn McSweeney MLC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8000"/>
          <w:sz w:val="18"/>
        </w:rPr>
      </w:pPr>
      <w:r w:rsidRPr="00205FAA">
        <w:rPr>
          <w:color w:val="808000"/>
          <w:sz w:val="18"/>
        </w:rPr>
        <w:t>Email – Paddy Embry MLC (One Nation) – Refer EPA Assessment : ITC Timber Corp Expansion</w:t>
      </w:r>
      <w:r w:rsidRPr="00205FAA">
        <w:rPr>
          <w:color w:val="808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205FAA">
        <w:rPr>
          <w:color w:val="FF0000"/>
          <w:sz w:val="18"/>
        </w:rPr>
        <w:t>Email – Kim Chance MLC (ALP) – Refer EPA Assessment : ITC Timber Corp Expansion</w:t>
      </w:r>
      <w:r w:rsidRPr="00205FAA">
        <w:rPr>
          <w:color w:val="FF0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205FAA">
        <w:rPr>
          <w:color w:val="008000"/>
          <w:sz w:val="18"/>
        </w:rPr>
        <w:t>Email – Dee Margetts MLC (Greens) – Refer EPA Assessment : ITC Timber Corp Expansion</w:t>
      </w:r>
      <w:r w:rsidRPr="00205FAA">
        <w:rPr>
          <w:color w:val="0080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Bruce Donaldson MLC (Liberal) – Refer EPA Assessment : ITC Timber Corp Expansion</w:t>
      </w:r>
      <w:r w:rsidRPr="00205FAA">
        <w:rPr>
          <w:color w:val="0000FF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205FAA">
        <w:rPr>
          <w:color w:val="003300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3300"/>
              <w:sz w:val="18"/>
            </w:rPr>
            <w:t>Murray</w:t>
          </w:r>
        </w:smartTag>
      </w:smartTag>
      <w:r w:rsidRPr="00205FAA">
        <w:rPr>
          <w:color w:val="003300"/>
          <w:sz w:val="18"/>
        </w:rPr>
        <w:t xml:space="preserve"> Criddle MLC (National) – Refer EPA Assessment : ITC Timber Corp Expansion</w:t>
      </w:r>
      <w:r w:rsidRPr="00205FAA">
        <w:rPr>
          <w:color w:val="003300"/>
          <w:sz w:val="18"/>
        </w:rPr>
        <w:tab/>
        <w:t>23 Jan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8000"/>
          <w:sz w:val="18"/>
        </w:rPr>
      </w:pPr>
      <w:r w:rsidRPr="00205FAA">
        <w:rPr>
          <w:color w:val="808000"/>
          <w:sz w:val="18"/>
        </w:rPr>
        <w:t>Email – Frank Hough MLC (One Nation) – Refer EPA Assessment : ITC Timber Corp Expansion</w:t>
      </w:r>
      <w:r w:rsidRPr="00205FAA">
        <w:rPr>
          <w:color w:val="808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Property Institute WA (Walker) – Housing Affordability &amp; Availability</w:t>
      </w:r>
      <w:r w:rsidRPr="004C5EC1">
        <w:rPr>
          <w:color w:val="CC0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WA (Caddy) – Housing Affordability &amp; Availability</w:t>
      </w:r>
      <w:r w:rsidRPr="004C5EC1">
        <w:rPr>
          <w:color w:val="CC0000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23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ITC TimberCorp Woodchip Transport Expansion : Informal Assessment</w:t>
      </w:r>
      <w:r w:rsidRPr="004C5EC1">
        <w:rPr>
          <w:color w:val="CC0000"/>
          <w:sz w:val="18"/>
        </w:rPr>
        <w:tab/>
        <w:t>24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Prof Neil Gunningham RSSS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Australian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– Rainbow 2000 Research</w:t>
      </w:r>
      <w:r w:rsidRPr="004C5EC1">
        <w:rPr>
          <w:sz w:val="18"/>
        </w:rPr>
        <w:tab/>
        <w:t>24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35) – Main Roads WA : Roe 7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(HWE Clough JV)</w:t>
      </w:r>
      <w:r w:rsidRPr="004C5EC1">
        <w:rPr>
          <w:sz w:val="18"/>
        </w:rPr>
        <w:tab/>
        <w:t>24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35) – Com DEH : Health effects from Urban Air Pollution</w:t>
      </w:r>
      <w:r w:rsidRPr="004C5EC1">
        <w:rPr>
          <w:sz w:val="18"/>
        </w:rPr>
        <w:tab/>
        <w:t>24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165) – Com Defence : Closure of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Garden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</w:t>
          </w:r>
        </w:smartTag>
      </w:smartTag>
      <w:r w:rsidRPr="004C5EC1">
        <w:rPr>
          <w:sz w:val="18"/>
        </w:rPr>
        <w:t xml:space="preserve"> Naval Waters</w:t>
      </w:r>
      <w:r w:rsidRPr="004C5EC1">
        <w:rPr>
          <w:sz w:val="18"/>
        </w:rPr>
        <w:tab/>
        <w:t>24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Environment &amp; Compliance Officer</w:t>
      </w:r>
      <w:r w:rsidRPr="004C5EC1">
        <w:rPr>
          <w:sz w:val="18"/>
        </w:rPr>
        <w:tab/>
        <w:t>24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Tour </w:t>
      </w:r>
      <w:smartTag w:uri="urn:schemas-microsoft-com:office:smarttags" w:element="country-region">
        <w:r w:rsidRPr="004C5EC1">
          <w:rPr>
            <w:sz w:val="18"/>
          </w:rPr>
          <w:t>New Zealand</w:t>
        </w:r>
      </w:smartTag>
      <w:r w:rsidRPr="004C5EC1">
        <w:rPr>
          <w:sz w:val="18"/>
        </w:rPr>
        <w:t xml:space="preserve"> (</w:t>
      </w:r>
      <w:smartTag w:uri="urn:schemas-microsoft-com:office:smarttags" w:element="PlaceType">
        <w:r w:rsidRPr="004C5EC1">
          <w:rPr>
            <w:sz w:val="18"/>
          </w:rPr>
          <w:t>Bay</w:t>
        </w:r>
      </w:smartTag>
      <w:r w:rsidRPr="004C5EC1">
        <w:rPr>
          <w:sz w:val="18"/>
        </w:rPr>
        <w:t xml:space="preserve"> of </w:t>
      </w:r>
      <w:smartTag w:uri="urn:schemas-microsoft-com:office:smarttags" w:element="PlaceName">
        <w:r w:rsidRPr="004C5EC1">
          <w:rPr>
            <w:sz w:val="18"/>
          </w:rPr>
          <w:t>Islands</w:t>
        </w:r>
      </w:smartTag>
      <w:r w:rsidRPr="004C5EC1">
        <w:rPr>
          <w:sz w:val="18"/>
        </w:rPr>
        <w:t xml:space="preserve">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 xml:space="preserve">) </w:t>
      </w:r>
      <w:hyperlink r:id="rId66" w:history="1">
        <w:r w:rsidRPr="004C5EC1">
          <w:rPr>
            <w:rStyle w:val="Hyperlink"/>
            <w:sz w:val="18"/>
          </w:rPr>
          <w:t>www.purenz.com</w:t>
        </w:r>
      </w:hyperlink>
      <w:r w:rsidRPr="004C5EC1">
        <w:rPr>
          <w:sz w:val="18"/>
        </w:rPr>
        <w:tab/>
        <w:t>25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CC (Fenn) – TPS 1A : Clause 4.9 – Development adjoining major roads</w:t>
      </w:r>
      <w:r w:rsidRPr="004C5EC1">
        <w:rPr>
          <w:sz w:val="18"/>
        </w:rPr>
        <w:tab/>
        <w:t>27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CC (Hindley) – TPS 1A : Clause 4.9 – Development adjoining major roads</w:t>
      </w:r>
      <w:r w:rsidRPr="004C5EC1">
        <w:rPr>
          <w:sz w:val="18"/>
        </w:rPr>
        <w:tab/>
        <w:t>27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DPI (Petersen) – TPS 1A : Clause 4.9 – Development adjoining major roads</w:t>
      </w:r>
      <w:r w:rsidRPr="004C5EC1">
        <w:rPr>
          <w:sz w:val="18"/>
        </w:rPr>
        <w:tab/>
        <w:t>27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HWE Clough JV (Simpson) – Request Main Roads WA : Roe 7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: EPBC &amp; EPA PER</w:t>
      </w:r>
      <w:r w:rsidRPr="004C5EC1">
        <w:rPr>
          <w:sz w:val="18"/>
        </w:rPr>
        <w:tab/>
        <w:t>27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Australian Property Institute (WA) Inc. – Request opportunity to present Rainbow 2000</w:t>
      </w:r>
      <w:r w:rsidRPr="004C5EC1">
        <w:rPr>
          <w:sz w:val="18"/>
        </w:rPr>
        <w:tab/>
        <w:t>27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Hon Dr David Kemp (Environment) – Refer EPA Assessment : ITC TimberCorp Exp</w:t>
      </w:r>
      <w:r w:rsidRPr="004C5EC1">
        <w:rPr>
          <w:b/>
          <w:bCs/>
          <w:sz w:val="18"/>
        </w:rPr>
        <w:tab/>
        <w:t>28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Fed Min Environment (Kemp) – Refer EPA Informal Assess : ITC Timber Corp Exp</w:t>
      </w:r>
      <w:r w:rsidRPr="004C5EC1">
        <w:rPr>
          <w:sz w:val="18"/>
        </w:rPr>
        <w:tab/>
        <w:t>28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 DEH (Mercer) – Response to refer EPA Informal Assess : ITC Timber Corp Exp</w:t>
      </w:r>
      <w:r w:rsidRPr="004C5EC1">
        <w:rPr>
          <w:color w:val="CC0000"/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Com DEH (Mercer) – Response to DEH comments re: ITC Timber Corp Expansion</w:t>
      </w:r>
      <w:r w:rsidRPr="004C5EC1">
        <w:rPr>
          <w:b/>
          <w:bCs/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Council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(Baxter) – Response to DEH Comments re: ITC Timber Corp Expansion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Response to DEH Comments re: ITC Timber Corp Expansion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Albany SHS (Chamberlain) – Request follow-up Student evaluation – Rainbow 2000 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Development boom : multi-million dollar talks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Green power city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leads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in renewable energy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iii) – Albany CC TPS 1A Policy : Albany PS Site Development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Fed Min Env &amp; Heritage (Kemp) – Refer DEH comments re: ITC Timber Corp Expansion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Hon. Alannah MacTiernan (DLI) – Land administration laws under microscope</w:t>
      </w:r>
      <w:r w:rsidRPr="004C5EC1">
        <w:rPr>
          <w:sz w:val="18"/>
        </w:rPr>
        <w:tab/>
        <w:t>29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Paddy Embry MLC – Strongly supports ITC Proposal : Don’t be negative !</w:t>
      </w:r>
      <w:r w:rsidRPr="004C5EC1">
        <w:rPr>
          <w:color w:val="CC0000"/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Paddy Embry MLC – Explanation of referral to Com DEH re: EPA Level of Assessment</w:t>
      </w:r>
      <w:r w:rsidRPr="004C5EC1">
        <w:rPr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 DEH (Mercer) – Note concerns : referred matter to Heritage Division</w:t>
      </w:r>
      <w:r w:rsidRPr="004C5EC1">
        <w:rPr>
          <w:color w:val="CC0000"/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 DEH (Mercer) – Further response to DEH comments re: ITC Timber Corp Expansion</w:t>
      </w:r>
      <w:r w:rsidRPr="004C5EC1">
        <w:rPr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Mark Latham MP – Acknowledge our letter of 21 January 2004 – Rainbow 2000</w:t>
      </w:r>
      <w:r w:rsidRPr="004C5EC1">
        <w:rPr>
          <w:b/>
          <w:bCs/>
          <w:color w:val="CC0000"/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>’s Foreign Diplomatic Missions – Rainbow 2000 Project 6 Years On</w:t>
      </w:r>
      <w:r w:rsidRPr="004C5EC1">
        <w:rPr>
          <w:b/>
          <w:bCs/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Database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Foreign Diplomatic Missions – Rainbow 2000 Project</w:t>
      </w:r>
      <w:r w:rsidRPr="004C5EC1">
        <w:rPr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lastRenderedPageBreak/>
        <w:t>File note – Schedule of Community Participation (12 Pages) – Rainbow 2000 Regional Strategy</w:t>
      </w:r>
      <w:r w:rsidRPr="004C5EC1">
        <w:rPr>
          <w:color w:val="000080"/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Roundabout (Page 1) – Issue 4 : ‘Weather’ we like it or not (Daniels)</w:t>
      </w:r>
      <w:r w:rsidRPr="004C5EC1">
        <w:rPr>
          <w:sz w:val="18"/>
        </w:rPr>
        <w:tab/>
        <w:t>30 Jan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Roundabout (Page 15) – Issue 4 : Foreshore development – no thanks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Jan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CD-Rom from – HWE Clough JV (Simpson) – Main Roads WA : Roe 7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Alliance</w:t>
          </w:r>
        </w:smartTag>
      </w:smartTag>
      <w:r w:rsidRPr="004C5EC1">
        <w:rPr>
          <w:color w:val="CC0000"/>
          <w:sz w:val="18"/>
        </w:rPr>
        <w:t xml:space="preserve"> : EPBC &amp; EPA PER</w:t>
      </w:r>
      <w:r w:rsidRPr="004C5EC1">
        <w:rPr>
          <w:color w:val="CC0000"/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New executive committee member (Beach, Albany Advertiser)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(Vol.4#1) – Focus : on New Directions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(Vol.4#1) – Stand up &amp; be counted (Cr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(Vol.4#1) – Let’s get square (Cr Waterman)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It’s (nearly) election time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CSC 2003 – New Zealand Reunion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 xml:space="preserve"> – Rainbow 2000 &amp; UHUP 2004</w:t>
      </w:r>
      <w:r w:rsidRPr="004C5EC1">
        <w:rPr>
          <w:sz w:val="18"/>
        </w:rPr>
        <w:tab/>
        <w:t>01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New Zealand Government – </w:t>
      </w:r>
      <w:hyperlink r:id="rId67" w:history="1">
        <w:r w:rsidRPr="004C5EC1">
          <w:rPr>
            <w:rStyle w:val="Hyperlink"/>
            <w:sz w:val="18"/>
          </w:rPr>
          <w:t>www.govt.nz</w:t>
        </w:r>
      </w:hyperlink>
      <w:r w:rsidRPr="004C5EC1">
        <w:rPr>
          <w:sz w:val="18"/>
        </w:rPr>
        <w:tab/>
        <w:t>02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New Zealand Dept Defence – </w:t>
      </w:r>
      <w:hyperlink r:id="rId68" w:history="1">
        <w:r w:rsidRPr="004C5EC1">
          <w:rPr>
            <w:rStyle w:val="Hyperlink"/>
            <w:sz w:val="18"/>
          </w:rPr>
          <w:t>www.nzdf.mil.nz</w:t>
        </w:r>
      </w:hyperlink>
      <w:r w:rsidRPr="004C5EC1">
        <w:rPr>
          <w:sz w:val="18"/>
        </w:rPr>
        <w:tab/>
        <w:t>02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Freemasons Society (Male) – Request opportunity to present Rainbow 2000</w:t>
      </w:r>
      <w:r w:rsidRPr="004C5EC1">
        <w:rPr>
          <w:sz w:val="18"/>
        </w:rPr>
        <w:tab/>
        <w:t>02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NZ Dept Prime Minister &amp; Cabinet – Request opportunity to present Rainbow 2000</w:t>
      </w:r>
      <w:r w:rsidRPr="004C5EC1">
        <w:rPr>
          <w:sz w:val="18"/>
        </w:rPr>
        <w:tab/>
        <w:t>02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Macquarie Bank (Ellis) – Albany CC TPS 1A : Clause 4.9 Development adjoining roads</w:t>
      </w:r>
      <w:r w:rsidRPr="004C5EC1">
        <w:rPr>
          <w:sz w:val="18"/>
        </w:rPr>
        <w:tab/>
        <w:t>02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Geoff Gallop MLA – Acknowledge our letter 21 January 2004 – Rainbow 2000</w:t>
      </w:r>
      <w:r w:rsidRPr="004C5EC1">
        <w:rPr>
          <w:b/>
          <w:bCs/>
          <w:color w:val="CC0000"/>
          <w:sz w:val="18"/>
        </w:rPr>
        <w:tab/>
        <w:t>03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Bill Johnston – State Secretary ALP – </w:t>
      </w:r>
      <w:smartTag w:uri="urn:schemas-microsoft-com:office:smarttags" w:element="place">
        <w:r w:rsidRPr="004C5EC1">
          <w:rPr>
            <w:sz w:val="18"/>
          </w:rPr>
          <w:t>Opportunity</w:t>
        </w:r>
      </w:smartTag>
      <w:r w:rsidRPr="004C5EC1">
        <w:rPr>
          <w:sz w:val="18"/>
        </w:rPr>
        <w:t xml:space="preserve"> to present Rainbow 2000</w:t>
      </w:r>
      <w:r w:rsidRPr="004C5EC1">
        <w:rPr>
          <w:sz w:val="18"/>
        </w:rPr>
        <w:tab/>
        <w:t>03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– Request opportunity to present Rainbow 2000</w:t>
      </w:r>
      <w:r w:rsidRPr="004C5EC1">
        <w:rPr>
          <w:sz w:val="18"/>
        </w:rPr>
        <w:tab/>
        <w:t>03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WAC (Muir) – Reschedule briefing on Rainbow 2000 Project to 11.00am 10 Feb 04</w:t>
      </w:r>
      <w:r w:rsidRPr="004C5EC1">
        <w:rPr>
          <w:color w:val="CC0000"/>
          <w:sz w:val="18"/>
        </w:rPr>
        <w:tab/>
        <w:t>03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Williams SC (Epiro) – Decline request to present Rainbow 2000</w:t>
      </w:r>
      <w:r w:rsidRPr="004C5EC1">
        <w:rPr>
          <w:color w:val="CC0000"/>
          <w:sz w:val="18"/>
        </w:rPr>
        <w:tab/>
        <w:t>04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Jim Epiro – Williams SC – No Council resolution declining Rainbow 2000 presentation</w:t>
      </w:r>
      <w:r w:rsidRPr="004C5EC1">
        <w:rPr>
          <w:sz w:val="18"/>
        </w:rPr>
        <w:tab/>
        <w:t>04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Bunbury Wellington Economic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(Trench) – Rainbow 2000 &amp; UHUP 2004</w:t>
      </w:r>
      <w:r w:rsidRPr="004C5EC1">
        <w:rPr>
          <w:sz w:val="18"/>
        </w:rPr>
        <w:tab/>
        <w:t>04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Today Show – Channel Nine &amp; WIN – Superannuation – Rainbow 2000 &amp; UHUP 2004</w:t>
      </w:r>
      <w:r w:rsidRPr="004C5EC1">
        <w:rPr>
          <w:sz w:val="18"/>
        </w:rPr>
        <w:tab/>
        <w:t>05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Today Show (Wick) – Acknowledge Superannuation : Rainbow 2000 &amp; UHUP 2004</w:t>
      </w:r>
      <w:r w:rsidRPr="004C5EC1">
        <w:rPr>
          <w:color w:val="CC0000"/>
          <w:sz w:val="18"/>
        </w:rPr>
        <w:tab/>
        <w:t>05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RSL (Cleak) – Confirm presentation to Albany RSL on 6 May 2004 – Rainbow 2000</w:t>
      </w:r>
      <w:r w:rsidRPr="004C5EC1">
        <w:rPr>
          <w:sz w:val="18"/>
        </w:rPr>
        <w:tab/>
        <w:t>05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Com DEH (Bailey)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Old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Gaol  &amp; Residency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Museum</w:t>
          </w:r>
        </w:smartTag>
      </w:smartTag>
      <w:r w:rsidRPr="004C5EC1">
        <w:rPr>
          <w:color w:val="CC0000"/>
          <w:sz w:val="18"/>
        </w:rPr>
        <w:t xml:space="preserve"> not on RNE Database</w:t>
      </w:r>
      <w:r w:rsidRPr="004C5EC1">
        <w:rPr>
          <w:color w:val="CC0000"/>
          <w:sz w:val="18"/>
        </w:rPr>
        <w:tab/>
        <w:t>06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28)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Bernard Lane</w:t>
          </w:r>
        </w:smartTag>
      </w:smartTag>
      <w:r w:rsidRPr="004C5EC1">
        <w:rPr>
          <w:sz w:val="18"/>
        </w:rPr>
        <w:t xml:space="preserve"> : No Planners, No Grand Design – Inquirer</w:t>
      </w:r>
      <w:r w:rsidRPr="004C5EC1">
        <w:rPr>
          <w:sz w:val="18"/>
        </w:rPr>
        <w:tab/>
        <w:t>07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RAAF Association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Branch (RSL HQ Albany)</w:t>
      </w:r>
      <w:r w:rsidRPr="004C5EC1">
        <w:rPr>
          <w:sz w:val="18"/>
        </w:rPr>
        <w:tab/>
        <w:t>07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Ruth Webber – re: our E-mails to Com DEH re: ITC Timber Corp Expansion</w:t>
      </w:r>
      <w:r w:rsidRPr="004C5EC1">
        <w:rPr>
          <w:color w:val="CC0000"/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Weekend Australian (re: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Bernard Lane</w:t>
          </w:r>
        </w:smartTag>
      </w:smartTag>
      <w:r w:rsidRPr="004C5EC1">
        <w:rPr>
          <w:sz w:val="18"/>
        </w:rPr>
        <w:t xml:space="preserve"> – No Planners, No Grand Design) – UHUP 2004</w:t>
      </w:r>
      <w:r w:rsidRPr="004C5EC1">
        <w:rPr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Nicolas Rothwell (re: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Bernard Lane</w:t>
          </w:r>
        </w:smartTag>
      </w:smartTag>
      <w:r w:rsidRPr="004C5EC1">
        <w:rPr>
          <w:sz w:val="18"/>
        </w:rPr>
        <w:t xml:space="preserve"> – No Planners, No Grand Design) – UHUP 2004</w:t>
      </w:r>
      <w:r w:rsidRPr="004C5EC1">
        <w:rPr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Com DEH (Bailey) Heritage Division – Register of the National Estate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Listings</w:t>
      </w:r>
      <w:r w:rsidRPr="004C5EC1">
        <w:rPr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AusTrade (Hon. Mark Vaile)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United States Free-Trade Agreement</w:t>
      </w:r>
      <w:r w:rsidRPr="004C5EC1">
        <w:rPr>
          <w:color w:val="CC0000"/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Hon Dr David Kemp (Env &amp; Heritage) – Register of the National Estate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Listings</w:t>
      </w:r>
      <w:r w:rsidRPr="004C5EC1">
        <w:rPr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Liberal </w:t>
      </w:r>
      <w:smartTag w:uri="urn:schemas-microsoft-com:office:smarttags" w:element="City">
        <w:r w:rsidRPr="004C5EC1">
          <w:rPr>
            <w:sz w:val="18"/>
          </w:rPr>
          <w:t>Party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Candidate) – Endorsement of Andrew Partington</w:t>
      </w:r>
      <w:r w:rsidRPr="004C5EC1">
        <w:rPr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Placemat – Liberal Party WA (Partington) – What does the Liberal Party believe in ? Why ? Creativity !</w:t>
      </w:r>
      <w:r w:rsidRPr="004C5EC1">
        <w:rPr>
          <w:sz w:val="18"/>
        </w:rPr>
        <w:tab/>
        <w:t>09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Sundstrom – re: our E-mails to Com DEH re: ITC Timber Corp Expansion</w:t>
      </w:r>
      <w:r w:rsidRPr="004C5EC1">
        <w:rPr>
          <w:color w:val="CC0000"/>
          <w:sz w:val="18"/>
        </w:rPr>
        <w:tab/>
        <w:t>10 Feb 2004</w:t>
      </w:r>
    </w:p>
    <w:p w:rsidR="002E590F" w:rsidRPr="004C5EC1" w:rsidRDefault="002E590F" w:rsidP="002E590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WA Environmental Protection Authority (Chairman Cox)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10 Feb 2004</w:t>
      </w:r>
    </w:p>
    <w:p w:rsidR="002E590F" w:rsidRPr="004C5EC1" w:rsidRDefault="002E590F" w:rsidP="002E590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Statement – WAEPA (Cox) – What happens when State Govt publishes plan just like Rainbow 2000?</w:t>
      </w:r>
      <w:r w:rsidRPr="004C5EC1">
        <w:rPr>
          <w:bCs/>
          <w:sz w:val="18"/>
        </w:rPr>
        <w:tab/>
        <w:t>10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Westralia Airports Corporation (</w:t>
      </w:r>
      <w:r w:rsidR="002E590F" w:rsidRPr="004C5EC1">
        <w:rPr>
          <w:b/>
          <w:bCs/>
          <w:sz w:val="18"/>
        </w:rPr>
        <w:t xml:space="preserve">Muir)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="002E590F" w:rsidRPr="004C5EC1">
        <w:rPr>
          <w:b/>
          <w:bCs/>
          <w:sz w:val="18"/>
        </w:rPr>
        <w:tab/>
        <w:t>10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Australasian Urban History Planning History – </w:t>
      </w:r>
      <w:smartTag w:uri="urn:schemas-microsoft-com:office:smarttags" w:element="PlaceName">
        <w:r w:rsidRPr="004C5EC1">
          <w:rPr>
            <w:sz w:val="18"/>
          </w:rPr>
          <w:t>Deakin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Geelong</w:t>
          </w:r>
        </w:smartTag>
      </w:smartTag>
      <w:r w:rsidRPr="004C5EC1">
        <w:rPr>
          <w:sz w:val="18"/>
        </w:rPr>
        <w:t>, Vic)</w:t>
      </w:r>
      <w:r w:rsidRPr="004C5EC1">
        <w:rPr>
          <w:sz w:val="18"/>
        </w:rPr>
        <w:tab/>
        <w:t>11-14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r w:rsidRPr="004C5EC1">
          <w:rPr>
            <w:color w:val="CC0000"/>
            <w:sz w:val="18"/>
          </w:rPr>
          <w:t>Kimberley</w:t>
        </w:r>
      </w:smartTag>
      <w:r w:rsidRPr="004C5EC1">
        <w:rPr>
          <w:color w:val="CC0000"/>
          <w:sz w:val="18"/>
        </w:rPr>
        <w:t xml:space="preserve"> CoCI (Martell) – Proposal for Growing </w:t>
      </w:r>
      <w:smartTag w:uri="urn:schemas-microsoft-com:office:smarttags" w:element="place">
        <w:r w:rsidRPr="004C5EC1">
          <w:rPr>
            <w:color w:val="CC0000"/>
            <w:sz w:val="18"/>
          </w:rPr>
          <w:t>East Kimberley</w:t>
        </w:r>
      </w:smartTag>
      <w:r w:rsidRPr="004C5EC1">
        <w:rPr>
          <w:color w:val="CC0000"/>
          <w:sz w:val="18"/>
        </w:rPr>
        <w:t xml:space="preserve"> RDP : Unsuccessful</w:t>
      </w:r>
      <w:r w:rsidRPr="004C5EC1">
        <w:rPr>
          <w:color w:val="CC0000"/>
          <w:sz w:val="18"/>
        </w:rPr>
        <w:tab/>
        <w:t>11 Feb 2004</w:t>
      </w:r>
    </w:p>
    <w:p w:rsidR="00396572" w:rsidRPr="00C27341" w:rsidRDefault="00396572" w:rsidP="0039657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27341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C27341">
            <w:rPr>
              <w:b/>
              <w:sz w:val="18"/>
            </w:rPr>
            <w:t>Albany</w:t>
          </w:r>
        </w:smartTag>
      </w:smartTag>
      <w:r w:rsidRPr="00C27341">
        <w:rPr>
          <w:b/>
          <w:sz w:val="18"/>
        </w:rPr>
        <w:t xml:space="preserve"> Advertiser (Page 11) – </w:t>
      </w:r>
      <w:hyperlink r:id="rId69" w:history="1">
        <w:r>
          <w:rPr>
            <w:rStyle w:val="Hyperlink"/>
            <w:b/>
            <w:sz w:val="18"/>
          </w:rPr>
          <w:t>New industry sails in</w:t>
        </w:r>
      </w:hyperlink>
      <w:r w:rsidRPr="00C27341">
        <w:rPr>
          <w:b/>
          <w:sz w:val="18"/>
        </w:rPr>
        <w:t xml:space="preserve"> (</w:t>
      </w:r>
      <w:r>
        <w:rPr>
          <w:b/>
          <w:sz w:val="18"/>
        </w:rPr>
        <w:t>Hummerston, ACoCI</w:t>
      </w:r>
      <w:r w:rsidRPr="00C27341">
        <w:rPr>
          <w:b/>
          <w:sz w:val="18"/>
        </w:rPr>
        <w:t>)</w:t>
      </w:r>
      <w:r w:rsidRPr="00C27341">
        <w:rPr>
          <w:b/>
          <w:sz w:val="18"/>
        </w:rPr>
        <w:tab/>
      </w:r>
      <w:r>
        <w:rPr>
          <w:b/>
          <w:sz w:val="18"/>
        </w:rPr>
        <w:t>12</w:t>
      </w:r>
      <w:r w:rsidRPr="00C27341">
        <w:rPr>
          <w:b/>
          <w:sz w:val="18"/>
        </w:rPr>
        <w:t xml:space="preserve"> Feb 2004</w:t>
      </w:r>
    </w:p>
    <w:p w:rsidR="00396572" w:rsidRPr="00C27341" w:rsidRDefault="00396572" w:rsidP="0039657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27341">
        <w:rPr>
          <w:b/>
          <w:sz w:val="18"/>
        </w:rPr>
        <w:t xml:space="preserve">Article – </w:t>
      </w:r>
      <w:smartTag w:uri="urn:schemas-microsoft-com:office:smarttags" w:element="City">
        <w:r w:rsidRPr="00C27341">
          <w:rPr>
            <w:b/>
            <w:sz w:val="18"/>
          </w:rPr>
          <w:t>Albany</w:t>
        </w:r>
      </w:smartTag>
      <w:r w:rsidRPr="00C27341">
        <w:rPr>
          <w:b/>
          <w:sz w:val="18"/>
        </w:rPr>
        <w:t xml:space="preserve"> Advertiser (Page 11) – </w:t>
      </w:r>
      <w:hyperlink r:id="rId70" w:history="1">
        <w:r>
          <w:rPr>
            <w:rStyle w:val="Hyperlink"/>
            <w:b/>
            <w:sz w:val="18"/>
          </w:rPr>
          <w:t>New industry sails in</w:t>
        </w:r>
      </w:hyperlink>
      <w:r w:rsidRPr="00C27341">
        <w:rPr>
          <w:b/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Richardson</w:t>
          </w:r>
        </w:smartTag>
        <w:r>
          <w:rPr>
            <w:b/>
            <w:sz w:val="18"/>
          </w:rPr>
          <w:t xml:space="preserve">, </w:t>
        </w:r>
        <w:smartTag w:uri="urn:schemas-microsoft-com:office:smarttags" w:element="State">
          <w:r>
            <w:rPr>
              <w:b/>
              <w:sz w:val="18"/>
            </w:rPr>
            <w:t>WA</w:t>
          </w:r>
        </w:smartTag>
      </w:smartTag>
      <w:r>
        <w:rPr>
          <w:b/>
          <w:sz w:val="18"/>
        </w:rPr>
        <w:t xml:space="preserve"> Tourism Comm.</w:t>
      </w:r>
      <w:r w:rsidRPr="00C27341">
        <w:rPr>
          <w:b/>
          <w:sz w:val="18"/>
        </w:rPr>
        <w:t>)</w:t>
      </w:r>
      <w:r w:rsidRPr="00C27341">
        <w:rPr>
          <w:b/>
          <w:sz w:val="18"/>
        </w:rPr>
        <w:tab/>
      </w:r>
      <w:r>
        <w:rPr>
          <w:b/>
          <w:sz w:val="18"/>
        </w:rPr>
        <w:t>12</w:t>
      </w:r>
      <w:r w:rsidRPr="00C27341">
        <w:rPr>
          <w:b/>
          <w:sz w:val="18"/>
        </w:rPr>
        <w:t xml:space="preserve"> Feb 2004</w:t>
      </w:r>
    </w:p>
    <w:p w:rsidR="00396572" w:rsidRPr="00C27341" w:rsidRDefault="00396572" w:rsidP="0039657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27341">
        <w:rPr>
          <w:b/>
          <w:sz w:val="18"/>
        </w:rPr>
        <w:t xml:space="preserve">Article – </w:t>
      </w:r>
      <w:smartTag w:uri="urn:schemas-microsoft-com:office:smarttags" w:element="City">
        <w:r w:rsidRPr="00C27341">
          <w:rPr>
            <w:b/>
            <w:sz w:val="18"/>
          </w:rPr>
          <w:t>Albany</w:t>
        </w:r>
      </w:smartTag>
      <w:r w:rsidRPr="00C27341">
        <w:rPr>
          <w:b/>
          <w:sz w:val="18"/>
        </w:rPr>
        <w:t xml:space="preserve"> Advertiser (Page 11) – </w:t>
      </w:r>
      <w:hyperlink r:id="rId71" w:history="1">
        <w:r>
          <w:rPr>
            <w:rStyle w:val="Hyperlink"/>
            <w:b/>
            <w:sz w:val="18"/>
          </w:rPr>
          <w:t>New industry sails in</w:t>
        </w:r>
      </w:hyperlink>
      <w:r w:rsidRPr="00C27341">
        <w:rPr>
          <w:b/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18"/>
            </w:rPr>
            <w:t>Osborne</w:t>
          </w:r>
        </w:smartTag>
        <w:r>
          <w:rPr>
            <w:b/>
            <w:sz w:val="18"/>
          </w:rPr>
          <w:t xml:space="preserve">, </w:t>
        </w:r>
        <w:smartTag w:uri="urn:schemas-microsoft-com:office:smarttags" w:element="country-region">
          <w:r>
            <w:rPr>
              <w:b/>
              <w:sz w:val="18"/>
            </w:rPr>
            <w:t>Australia</w:t>
          </w:r>
        </w:smartTag>
      </w:smartTag>
      <w:r>
        <w:rPr>
          <w:b/>
          <w:sz w:val="18"/>
        </w:rPr>
        <w:t>’s South West</w:t>
      </w:r>
      <w:r w:rsidRPr="00C27341">
        <w:rPr>
          <w:b/>
          <w:sz w:val="18"/>
        </w:rPr>
        <w:t>)</w:t>
      </w:r>
      <w:r w:rsidRPr="00C27341">
        <w:rPr>
          <w:b/>
          <w:sz w:val="18"/>
        </w:rPr>
        <w:tab/>
      </w:r>
      <w:r>
        <w:rPr>
          <w:b/>
          <w:sz w:val="18"/>
        </w:rPr>
        <w:t>12</w:t>
      </w:r>
      <w:r w:rsidRPr="00C27341">
        <w:rPr>
          <w:b/>
          <w:sz w:val="18"/>
        </w:rPr>
        <w:t xml:space="preserve"> Feb 2004</w:t>
      </w:r>
    </w:p>
    <w:p w:rsidR="00396572" w:rsidRPr="00C27341" w:rsidRDefault="00396572" w:rsidP="0039657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27341">
        <w:rPr>
          <w:b/>
          <w:sz w:val="18"/>
        </w:rPr>
        <w:t xml:space="preserve">Article – </w:t>
      </w:r>
      <w:smartTag w:uri="urn:schemas-microsoft-com:office:smarttags" w:element="City">
        <w:r w:rsidRPr="00C27341">
          <w:rPr>
            <w:b/>
            <w:sz w:val="18"/>
          </w:rPr>
          <w:t>Albany</w:t>
        </w:r>
      </w:smartTag>
      <w:r w:rsidRPr="00C27341">
        <w:rPr>
          <w:b/>
          <w:sz w:val="18"/>
        </w:rPr>
        <w:t xml:space="preserve"> Advertiser (Page 11) – </w:t>
      </w:r>
      <w:hyperlink r:id="rId72" w:history="1">
        <w:r>
          <w:rPr>
            <w:rStyle w:val="Hyperlink"/>
            <w:b/>
            <w:sz w:val="18"/>
          </w:rPr>
          <w:t>New industry sails in</w:t>
        </w:r>
      </w:hyperlink>
      <w:r w:rsidRPr="00C27341">
        <w:rPr>
          <w:b/>
          <w:sz w:val="18"/>
        </w:rPr>
        <w:t xml:space="preserve"> (</w:t>
      </w:r>
      <w:r>
        <w:rPr>
          <w:b/>
          <w:sz w:val="18"/>
        </w:rPr>
        <w:t xml:space="preserve">Frodsham, </w:t>
      </w:r>
      <w:smartTag w:uri="urn:schemas-microsoft-com:office:smarttags" w:element="place">
        <w:smartTag w:uri="urn:schemas-microsoft-com:office:smarttags" w:element="PlaceName">
          <w:r>
            <w:rPr>
              <w:b/>
              <w:sz w:val="18"/>
            </w:rPr>
            <w:t>Broome</w:t>
          </w:r>
        </w:smartTag>
        <w:r>
          <w:rPr>
            <w:b/>
            <w:sz w:val="18"/>
          </w:rPr>
          <w:t xml:space="preserve"> </w:t>
        </w:r>
        <w:smartTag w:uri="urn:schemas-microsoft-com:office:smarttags" w:element="PlaceType">
          <w:r>
            <w:rPr>
              <w:b/>
              <w:sz w:val="18"/>
            </w:rPr>
            <w:t>Port</w:t>
          </w:r>
        </w:smartTag>
      </w:smartTag>
      <w:r>
        <w:rPr>
          <w:b/>
          <w:sz w:val="18"/>
        </w:rPr>
        <w:t xml:space="preserve"> Authority</w:t>
      </w:r>
      <w:r w:rsidRPr="00C27341">
        <w:rPr>
          <w:b/>
          <w:sz w:val="18"/>
        </w:rPr>
        <w:t>)</w:t>
      </w:r>
      <w:r w:rsidRPr="00C27341">
        <w:rPr>
          <w:b/>
          <w:sz w:val="18"/>
        </w:rPr>
        <w:tab/>
      </w:r>
      <w:r>
        <w:rPr>
          <w:b/>
          <w:sz w:val="18"/>
        </w:rPr>
        <w:t>12</w:t>
      </w:r>
      <w:r w:rsidRPr="00C27341">
        <w:rPr>
          <w:b/>
          <w:sz w:val="18"/>
        </w:rPr>
        <w:t xml:space="preserve"> Feb 2004</w:t>
      </w:r>
    </w:p>
    <w:p w:rsidR="00396572" w:rsidRPr="00C27341" w:rsidRDefault="00396572" w:rsidP="0039657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27341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C27341">
            <w:rPr>
              <w:b/>
              <w:sz w:val="18"/>
            </w:rPr>
            <w:t>Albany</w:t>
          </w:r>
        </w:smartTag>
      </w:smartTag>
      <w:r w:rsidRPr="00C27341">
        <w:rPr>
          <w:b/>
          <w:sz w:val="18"/>
        </w:rPr>
        <w:t xml:space="preserve"> Advertiser (Page 11) – </w:t>
      </w:r>
      <w:hyperlink r:id="rId73" w:history="1">
        <w:r w:rsidRPr="001D2ACB">
          <w:rPr>
            <w:rStyle w:val="Hyperlink"/>
            <w:b/>
            <w:sz w:val="18"/>
          </w:rPr>
          <w:t>New industry sails in : Cruise Shipping</w:t>
        </w:r>
      </w:hyperlink>
      <w:r w:rsidRPr="00C27341">
        <w:rPr>
          <w:b/>
          <w:sz w:val="18"/>
        </w:rPr>
        <w:t xml:space="preserve"> (Williamson, APA)</w:t>
      </w:r>
      <w:r w:rsidRPr="00C27341">
        <w:rPr>
          <w:b/>
          <w:sz w:val="18"/>
        </w:rPr>
        <w:tab/>
      </w:r>
      <w:r>
        <w:rPr>
          <w:b/>
          <w:sz w:val="18"/>
        </w:rPr>
        <w:t>12</w:t>
      </w:r>
      <w:r w:rsidRPr="00C27341">
        <w:rPr>
          <w:b/>
          <w:sz w:val="18"/>
        </w:rPr>
        <w:t xml:space="preserve"> Feb 2004</w:t>
      </w:r>
    </w:p>
    <w:p w:rsidR="00C27341" w:rsidRPr="004C5EC1" w:rsidRDefault="00C27341" w:rsidP="00C273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r>
        <w:rPr>
          <w:sz w:val="18"/>
        </w:rPr>
        <w:t>Advertiser (Page 12</w:t>
      </w:r>
      <w:r w:rsidRPr="004C5EC1">
        <w:rPr>
          <w:sz w:val="18"/>
        </w:rPr>
        <w:t xml:space="preserve">) – </w:t>
      </w:r>
      <w:r>
        <w:rPr>
          <w:sz w:val="18"/>
        </w:rPr>
        <w:t>Port puts out welcome mat (Williamson, APA</w:t>
      </w:r>
      <w:r w:rsidRPr="004C5EC1">
        <w:rPr>
          <w:sz w:val="18"/>
        </w:rPr>
        <w:t>)</w:t>
      </w:r>
      <w:r w:rsidRPr="004C5EC1">
        <w:rPr>
          <w:sz w:val="18"/>
        </w:rPr>
        <w:tab/>
      </w:r>
      <w:r w:rsidR="002710D7">
        <w:rPr>
          <w:sz w:val="18"/>
        </w:rPr>
        <w:t>12</w:t>
      </w:r>
      <w:r w:rsidRPr="004C5EC1">
        <w:rPr>
          <w:sz w:val="18"/>
        </w:rPr>
        <w:t xml:space="preserve"> Feb 2004</w:t>
      </w:r>
    </w:p>
    <w:p w:rsidR="00C27341" w:rsidRPr="004C5EC1" w:rsidRDefault="00C27341" w:rsidP="00C273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r>
        <w:rPr>
          <w:sz w:val="18"/>
        </w:rPr>
        <w:t>Advertiser (Page 12</w:t>
      </w:r>
      <w:r w:rsidRPr="004C5EC1">
        <w:rPr>
          <w:sz w:val="18"/>
        </w:rPr>
        <w:t xml:space="preserve">) – </w:t>
      </w:r>
      <w:r>
        <w:rPr>
          <w:sz w:val="18"/>
        </w:rPr>
        <w:t>Visitors to be shown region’s best (Wignall, GS Wines</w:t>
      </w:r>
      <w:r w:rsidRPr="004C5EC1">
        <w:rPr>
          <w:sz w:val="18"/>
        </w:rPr>
        <w:t>)</w:t>
      </w:r>
      <w:r w:rsidRPr="004C5EC1">
        <w:rPr>
          <w:sz w:val="18"/>
        </w:rPr>
        <w:tab/>
      </w:r>
      <w:r w:rsidR="002710D7">
        <w:rPr>
          <w:sz w:val="18"/>
        </w:rPr>
        <w:t>12</w:t>
      </w:r>
      <w:r w:rsidRPr="004C5EC1">
        <w:rPr>
          <w:sz w:val="18"/>
        </w:rPr>
        <w:t xml:space="preserve"> Feb 2004</w:t>
      </w:r>
    </w:p>
    <w:p w:rsidR="00C27341" w:rsidRPr="004C5EC1" w:rsidRDefault="00C27341" w:rsidP="00C273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Advert</w:t>
      </w:r>
      <w:r w:rsidRPr="004C5EC1">
        <w:rPr>
          <w:sz w:val="18"/>
        </w:rPr>
        <w:t xml:space="preserve">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r>
        <w:rPr>
          <w:sz w:val="18"/>
        </w:rPr>
        <w:t>Advertiser (Page 12</w:t>
      </w:r>
      <w:r w:rsidRPr="004C5EC1">
        <w:rPr>
          <w:sz w:val="18"/>
        </w:rPr>
        <w:t xml:space="preserve">) – </w:t>
      </w:r>
      <w:smartTag w:uri="urn:schemas-microsoft-com:office:smarttags" w:element="City">
        <w:r>
          <w:rPr>
            <w:sz w:val="18"/>
          </w:rPr>
          <w:t>Albany</w:t>
        </w:r>
      </w:smartTag>
      <w:r>
        <w:rPr>
          <w:sz w:val="18"/>
        </w:rPr>
        <w:t xml:space="preserve"> </w:t>
      </w:r>
      <w:smartTag w:uri="urn:schemas-microsoft-com:office:smarttags" w:element="State">
        <w:r>
          <w:rPr>
            <w:sz w:val="18"/>
          </w:rPr>
          <w:t>PA</w:t>
        </w:r>
      </w:smartTag>
      <w:r>
        <w:rPr>
          <w:sz w:val="18"/>
        </w:rPr>
        <w:t xml:space="preserve"> : MV Europa, MV </w:t>
      </w:r>
      <w:smartTag w:uri="urn:schemas-microsoft-com:office:smarttags" w:element="place">
        <w:smartTag w:uri="urn:schemas-microsoft-com:office:smarttags" w:element="PlaceName">
          <w:r>
            <w:rPr>
              <w:sz w:val="18"/>
            </w:rPr>
            <w:t>Sevens</w:t>
          </w:r>
        </w:smartTag>
        <w:r>
          <w:rPr>
            <w:sz w:val="18"/>
          </w:rPr>
          <w:t xml:space="preserve"> </w:t>
        </w:r>
        <w:smartTag w:uri="urn:schemas-microsoft-com:office:smarttags" w:element="PlaceType">
          <w:r>
            <w:rPr>
              <w:sz w:val="18"/>
            </w:rPr>
            <w:t>Seas</w:t>
          </w:r>
        </w:smartTag>
      </w:smartTag>
      <w:r>
        <w:rPr>
          <w:sz w:val="18"/>
        </w:rPr>
        <w:t xml:space="preserve"> Voyager, MV Adonia</w:t>
      </w:r>
      <w:r w:rsidRPr="004C5EC1">
        <w:rPr>
          <w:sz w:val="18"/>
        </w:rPr>
        <w:tab/>
      </w:r>
      <w:r w:rsidR="002710D7">
        <w:rPr>
          <w:sz w:val="18"/>
        </w:rPr>
        <w:t>12</w:t>
      </w:r>
      <w:r w:rsidRPr="004C5EC1">
        <w:rPr>
          <w:sz w:val="18"/>
        </w:rPr>
        <w:t xml:space="preserve">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7</w:t>
      </w:r>
      <w:r w:rsidRPr="004C5EC1">
        <w:rPr>
          <w:b/>
          <w:bCs/>
          <w:sz w:val="18"/>
          <w:vertAlign w:val="superscript"/>
        </w:rPr>
        <w:t>th</w:t>
      </w:r>
      <w:r w:rsidRPr="004C5EC1">
        <w:rPr>
          <w:b/>
          <w:bCs/>
          <w:sz w:val="18"/>
        </w:rPr>
        <w:t xml:space="preserve"> Australasian UHPH Conference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Geelong</w:t>
          </w:r>
        </w:smartTag>
      </w:smartTag>
      <w:r w:rsidRPr="004C5EC1">
        <w:rPr>
          <w:b/>
          <w:bCs/>
          <w:sz w:val="18"/>
        </w:rPr>
        <w:t xml:space="preserve">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12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Hon. Ian Campbell (LGR&amp;T) – National Development Assessment System (DAF)</w:t>
      </w:r>
      <w:r w:rsidRPr="004C5EC1">
        <w:rPr>
          <w:sz w:val="18"/>
        </w:rPr>
        <w:tab/>
        <w:t>12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Hon. Kim Chance (Agriculture) – New service for small land holders (Lifestylers)</w:t>
      </w:r>
      <w:r w:rsidRPr="004C5EC1">
        <w:rPr>
          <w:sz w:val="18"/>
        </w:rPr>
        <w:tab/>
        <w:t>13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East Pilbara SC (Cooper) – Proposal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Newman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Airport</w:t>
          </w:r>
        </w:smartTag>
      </w:smartTag>
      <w:r w:rsidRPr="004C5EC1">
        <w:rPr>
          <w:color w:val="CC0000"/>
          <w:sz w:val="18"/>
        </w:rPr>
        <w:t xml:space="preserve"> Redevelopment : Unsuccessful</w:t>
      </w:r>
      <w:r w:rsidRPr="004C5EC1">
        <w:rPr>
          <w:color w:val="CC0000"/>
          <w:sz w:val="18"/>
        </w:rPr>
        <w:tab/>
        <w:t>14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Roundabout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(Smithson, SP)</w:t>
      </w:r>
      <w:r w:rsidRPr="004C5EC1">
        <w:rPr>
          <w:sz w:val="18"/>
        </w:rPr>
        <w:tab/>
        <w:t>14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Visiting Ship – The Europa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Documentation – Halfway House (North Bannister)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Documentation – Riverside Roadhouse (Bannister)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Documentation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Crossman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Village</w:t>
          </w:r>
        </w:smartTag>
      </w:smartTag>
      <w:r w:rsidRPr="004C5EC1">
        <w:rPr>
          <w:sz w:val="18"/>
        </w:rPr>
        <w:t xml:space="preserve"> (Bannister)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Documentation – BP Williams Roadhouse (Williams)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Documentation – </w:t>
      </w:r>
      <w:smartTag w:uri="urn:schemas-microsoft-com:office:smarttags" w:element="PlaceName">
        <w:r w:rsidRPr="004C5EC1">
          <w:rPr>
            <w:sz w:val="18"/>
          </w:rPr>
          <w:t>Arthur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River</w:t>
        </w:r>
      </w:smartTag>
      <w:r w:rsidRPr="004C5EC1">
        <w:rPr>
          <w:sz w:val="18"/>
        </w:rPr>
        <w:t xml:space="preserve"> Store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Arthur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Documentation – </w:t>
      </w:r>
      <w:smartTag w:uri="urn:schemas-microsoft-com:office:smarttags" w:element="PlaceName">
        <w:r w:rsidRPr="004C5EC1">
          <w:rPr>
            <w:sz w:val="18"/>
          </w:rPr>
          <w:t>Beaufort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River</w:t>
        </w:r>
      </w:smartTag>
      <w:r w:rsidRPr="004C5EC1">
        <w:rPr>
          <w:sz w:val="18"/>
        </w:rPr>
        <w:t xml:space="preserve"> Roadhouse &amp; Tavern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Beaufort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Documentation – Caltex Roadhouse (Kojonup) – Rainbow 2000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Sundstrom – Rainbow 2000 Project and port relocation referendum (UHPH 2004 Feedback)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Kimberley CoCI (Martell) – Growing East Kimberley RDP : Who won, how much ?</w:t>
      </w:r>
      <w:r w:rsidRPr="004C5EC1">
        <w:rPr>
          <w:sz w:val="18"/>
        </w:rPr>
        <w:tab/>
        <w:t>16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Mr Peter Watson MLA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17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NZ Labour Party (Helen Clark PM, Leader) – </w:t>
      </w:r>
      <w:hyperlink r:id="rId74" w:history="1">
        <w:r w:rsidRPr="004C5EC1">
          <w:rPr>
            <w:rStyle w:val="Hyperlink"/>
            <w:sz w:val="18"/>
          </w:rPr>
          <w:t>www.labour.org.nz</w:t>
        </w:r>
      </w:hyperlink>
      <w:r w:rsidRPr="004C5EC1">
        <w:rPr>
          <w:sz w:val="18"/>
        </w:rPr>
        <w:tab/>
        <w:t>17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NZ Prime Minister &amp; Cabinet – Request opportunity to present Rainbow 2000</w:t>
      </w:r>
      <w:r w:rsidRPr="004C5EC1">
        <w:rPr>
          <w:sz w:val="18"/>
        </w:rPr>
        <w:tab/>
        <w:t>17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NZ Parliament – </w:t>
      </w:r>
      <w:hyperlink r:id="rId75" w:history="1">
        <w:r w:rsidRPr="004C5EC1">
          <w:rPr>
            <w:rStyle w:val="Hyperlink"/>
            <w:sz w:val="18"/>
          </w:rPr>
          <w:t>www.ps.parliament.govt.nz</w:t>
        </w:r>
      </w:hyperlink>
      <w:r w:rsidRPr="004C5EC1">
        <w:rPr>
          <w:sz w:val="18"/>
        </w:rPr>
        <w:tab/>
        <w:t>17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WA (Caddy) – WAPC Sustainability Committee : Member Vacancy</w:t>
      </w:r>
      <w:r w:rsidRPr="004C5EC1">
        <w:rPr>
          <w:color w:val="CC0000"/>
          <w:sz w:val="18"/>
        </w:rPr>
        <w:tab/>
        <w:t>18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PIA WA (Caddy)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Design Advisory Committee : Member Vacancy</w:t>
      </w:r>
      <w:r w:rsidRPr="004C5EC1">
        <w:rPr>
          <w:color w:val="CC0000"/>
          <w:sz w:val="18"/>
        </w:rPr>
        <w:tab/>
        <w:t>18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NZ National Party Leader &amp; Shadow Cabinet – Request opportunity to present Rainbow 2000</w:t>
      </w:r>
      <w:r w:rsidRPr="004C5EC1">
        <w:rPr>
          <w:sz w:val="18"/>
        </w:rPr>
        <w:tab/>
        <w:t>18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Wilson Tuckey MHR – Redevelopment of Rotary Lookout (W03-0060)</w:t>
      </w:r>
      <w:r w:rsidRPr="004C5EC1">
        <w:rPr>
          <w:sz w:val="18"/>
        </w:rPr>
        <w:tab/>
        <w:t>18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: Business After Hours – Barnesby Ford &amp; 11/28 Battalion RWAR</w:t>
      </w:r>
      <w:r w:rsidRPr="004C5EC1">
        <w:rPr>
          <w:sz w:val="18"/>
        </w:rPr>
        <w:tab/>
        <w:t>18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Albany CC (Fenn) – TPS 1A : Clause 4.9 – Development adjoining major roads (Vol.37)</w:t>
      </w:r>
      <w:r w:rsidRPr="004C5EC1">
        <w:rPr>
          <w:color w:val="CC0000"/>
          <w:sz w:val="18"/>
        </w:rPr>
        <w:tab/>
        <w:t>19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(Fenn) – Western Planner : Regional Articles</w:t>
      </w:r>
      <w:r w:rsidRPr="004C5EC1">
        <w:rPr>
          <w:color w:val="CC0000"/>
          <w:sz w:val="18"/>
        </w:rPr>
        <w:tab/>
        <w:t>19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Seminar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PIA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(CPD Event) – LandGate : Property information for WA</w:t>
      </w:r>
      <w:r w:rsidRPr="004C5EC1">
        <w:rPr>
          <w:b/>
          <w:bCs/>
          <w:sz w:val="18"/>
        </w:rPr>
        <w:tab/>
        <w:t>19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Radisson Seven Seas Voyager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CC – Developing Albany - Issue 1 “(don’t listen to the rumours)”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CC (Fenn) – TPS 1A : Clause 4.9 – Development adjoining major roads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DPI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TPS 1A : Clause 4.9 – Development adjoining major roads</w:t>
      </w:r>
      <w:r w:rsidRPr="004C5EC1">
        <w:rPr>
          <w:sz w:val="18"/>
        </w:rPr>
        <w:tab/>
        <w:t>20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>Email – Peter Watson MLA – TPS 1A : Clause 4.9 – Development adjoining major roads</w:t>
      </w:r>
      <w:r w:rsidRPr="00FE7B21">
        <w:rPr>
          <w:color w:val="FF0000"/>
          <w:sz w:val="18"/>
        </w:rPr>
        <w:tab/>
        <w:t>20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FE7B21">
        <w:rPr>
          <w:color w:val="003300"/>
          <w:sz w:val="18"/>
        </w:rPr>
        <w:t>Email – Monty House MLA – TPS 1A : Clause 4.9 – Development adjoining major roads</w:t>
      </w:r>
      <w:r w:rsidRPr="00FE7B21">
        <w:rPr>
          <w:color w:val="003300"/>
          <w:sz w:val="18"/>
        </w:rPr>
        <w:tab/>
        <w:t>20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E7B21">
        <w:rPr>
          <w:color w:val="0000FF"/>
          <w:sz w:val="18"/>
        </w:rPr>
        <w:t>Email – Robyn McSweeney MLC – TPS 1A : Clause 4.9 – Development adjoining major roads</w:t>
      </w:r>
      <w:r w:rsidRPr="00FE7B21">
        <w:rPr>
          <w:color w:val="0000FF"/>
          <w:sz w:val="18"/>
        </w:rPr>
        <w:tab/>
        <w:t>20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E7B21">
        <w:rPr>
          <w:color w:val="663300"/>
          <w:sz w:val="18"/>
        </w:rPr>
        <w:t>Email – Paddy Embry MLC – TPS 1A : Clause 4.9 – Development adjoining major roads</w:t>
      </w:r>
      <w:r w:rsidRPr="00FE7B21">
        <w:rPr>
          <w:color w:val="663300"/>
          <w:sz w:val="18"/>
        </w:rPr>
        <w:tab/>
        <w:t>20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E7B21">
        <w:rPr>
          <w:color w:val="0000FF"/>
          <w:sz w:val="18"/>
        </w:rPr>
        <w:t>Email – Wilson Tuckey MHR – TPS 1A : Clause 4.9 – Development adjoining major roads</w:t>
      </w:r>
      <w:r w:rsidRPr="00FE7B21">
        <w:rPr>
          <w:color w:val="0000FF"/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Port Authority – TPS 1A : Clause 4.9 – Development adjoining major roads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Waterfront Project – TPS 1A : Clause 4.9 – Development adjoining major roads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Planning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Institute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Australia WA</w:t>
          </w:r>
        </w:smartTag>
      </w:smartTag>
      <w:r w:rsidRPr="004C5EC1">
        <w:rPr>
          <w:sz w:val="18"/>
        </w:rPr>
        <w:t xml:space="preserve"> – TPS 1A : Clause 4.9 – Development adjoin major roads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Albany Waterfront Project – Invitation to AWPM to attend Rotary Club of Albany </w:t>
      </w:r>
      <w:r w:rsidRPr="004C5EC1">
        <w:rPr>
          <w:sz w:val="18"/>
        </w:rPr>
        <w:tab/>
        <w:t>20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PIA National Conference 2004 (Hobart) – Planning on the edge</w:t>
      </w:r>
      <w:r w:rsidRPr="004C5EC1">
        <w:rPr>
          <w:sz w:val="18"/>
        </w:rPr>
        <w:tab/>
        <w:t>22-26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EIANZ WA (Millan) – WA Division Executive Committee</w:t>
      </w:r>
      <w:r w:rsidRPr="004C5EC1">
        <w:rPr>
          <w:color w:val="CC0000"/>
          <w:sz w:val="18"/>
        </w:rPr>
        <w:tab/>
        <w:t>23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Hon. Don Brash MP (Nationals Leader) – Request briefing of Hon. Gerry Brownlee MP</w:t>
      </w:r>
      <w:r w:rsidRPr="004C5EC1">
        <w:rPr>
          <w:color w:val="CC0000"/>
          <w:sz w:val="18"/>
        </w:rPr>
        <w:tab/>
        <w:t>23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Jeremy Dawkins WAPC – Acknowledge letter 29 Dec 2003 – Rainbow 2000</w:t>
      </w:r>
      <w:r w:rsidRPr="004C5EC1">
        <w:rPr>
          <w:b/>
          <w:bCs/>
          <w:color w:val="CC0000"/>
          <w:sz w:val="18"/>
        </w:rPr>
        <w:tab/>
        <w:t>23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Hon. Wilson Tuckey MHR (O’Connor)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23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Albany CC (Fenn) – TPS 1A : Clause 4.9 : Development adjoining major roads n/a</w:t>
      </w:r>
      <w:r w:rsidRPr="004C5EC1">
        <w:rPr>
          <w:color w:val="CC0000"/>
          <w:sz w:val="18"/>
        </w:rPr>
        <w:tab/>
        <w:t>24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Facsimile – Hon John Howard MHR – Rainbow 2000 proposal (PM Fees 3% Capital Value)</w:t>
      </w:r>
      <w:r w:rsidRPr="004C5EC1">
        <w:rPr>
          <w:b/>
          <w:bCs/>
          <w:color w:val="000080"/>
          <w:sz w:val="18"/>
        </w:rPr>
        <w:tab/>
        <w:t>24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Facsimile – Hon Max Trenorden MLA – Rainbow 2000 proposal (PM Fees 3% Capital Value)</w:t>
      </w:r>
      <w:r w:rsidRPr="004C5EC1">
        <w:rPr>
          <w:b/>
          <w:bCs/>
          <w:color w:val="000080"/>
          <w:sz w:val="18"/>
        </w:rPr>
        <w:tab/>
        <w:t>24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Apex Club of Albany (Sabas) – Request opportunity to present Rainbow 2000</w:t>
      </w:r>
      <w:r w:rsidRPr="004C5EC1">
        <w:rPr>
          <w:sz w:val="18"/>
        </w:rPr>
        <w:tab/>
        <w:t>24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Briefing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Redevelopment of Rotary Lookout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Marine Drive</w:t>
          </w:r>
        </w:smartTag>
      </w:smartTag>
      <w:r w:rsidRPr="004C5EC1">
        <w:rPr>
          <w:sz w:val="18"/>
        </w:rPr>
        <w:t>, Mt.Adelaide</w:t>
      </w:r>
      <w:r w:rsidRPr="004C5EC1">
        <w:rPr>
          <w:sz w:val="18"/>
        </w:rPr>
        <w:tab/>
        <w:t>24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Com DEH (Flanigan) – No statutory role for Minister Environment &amp; Heritage</w:t>
      </w:r>
      <w:r w:rsidRPr="004C5EC1">
        <w:rPr>
          <w:b/>
          <w:bCs/>
          <w:color w:val="CC0000"/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WA Federal Members – Waterfront Development vs. Access to Port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Sundstrom – Waterfront Development vs. Access to Port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Kim Beazley MHR (Brand)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Julie Bishop MHR (Curtin)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Graham Edwards MHR (Cowan)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>Email – Barry Haase MHR (</w:t>
      </w:r>
      <w:smartTag w:uri="urn:schemas-microsoft-com:office:smarttags" w:element="City">
        <w:r w:rsidRPr="00205FAA">
          <w:rPr>
            <w:color w:val="0000FF"/>
            <w:sz w:val="18"/>
          </w:rPr>
          <w:t>Kalgoorlie</w:t>
        </w:r>
      </w:smartTag>
      <w:r w:rsidRPr="00205FAA">
        <w:rPr>
          <w:color w:val="0000FF"/>
          <w:sz w:val="18"/>
        </w:rPr>
        <w:t xml:space="preserve">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Sharryn Jackson MHR (Hasluck)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Carmen Lawrence MHR (Fremantle)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Jann McFarlane MHR (Stirling)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Judi Moylan MHR (Pearce)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lastRenderedPageBreak/>
        <w:t xml:space="preserve">Email – Geoff Prosser MHR (Forrest)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Don Randall MHR (Canning)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>Email – Stephen Smith MHR (</w:t>
      </w:r>
      <w:smartTag w:uri="urn:schemas-microsoft-com:office:smarttags" w:element="City">
        <w:r w:rsidRPr="00FE7B21">
          <w:rPr>
            <w:color w:val="FF0000"/>
            <w:sz w:val="18"/>
          </w:rPr>
          <w:t>Perth</w:t>
        </w:r>
      </w:smartTag>
      <w:r w:rsidRPr="00FE7B21">
        <w:rPr>
          <w:color w:val="FF0000"/>
          <w:sz w:val="18"/>
        </w:rPr>
        <w:t xml:space="preserve">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Wilson Tuckey MHR (O’Connor)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Mal Washer MHR (Moore)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Kim Wilkie MHR (Swan)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Daryl Williams MHR (Tangney)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E7B21">
        <w:rPr>
          <w:color w:val="663300"/>
          <w:sz w:val="18"/>
        </w:rPr>
        <w:t xml:space="preserve">Email – Sen. Brian Greig (Democrats)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663300"/>
              <w:sz w:val="18"/>
            </w:rPr>
            <w:t>Albany</w:t>
          </w:r>
        </w:smartTag>
      </w:smartTag>
      <w:r w:rsidRPr="00FE7B21">
        <w:rPr>
          <w:color w:val="6633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E7B21">
        <w:rPr>
          <w:color w:val="663300"/>
          <w:sz w:val="18"/>
        </w:rPr>
        <w:t xml:space="preserve">Email – Sen. Andrew Murray (Democrats)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663300"/>
              <w:sz w:val="18"/>
            </w:rPr>
            <w:t>Albany</w:t>
          </w:r>
        </w:smartTag>
      </w:smartTag>
      <w:r w:rsidRPr="00FE7B21">
        <w:rPr>
          <w:color w:val="6633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Sen. Mark Bishop (ALP) – Waterfront Development vs. Access to Port </w:t>
      </w:r>
      <w:smartTag w:uri="urn:schemas-microsoft-com:office:smarttags" w:element="place">
        <w:smartTag w:uri="urn:schemas-microsoft-com:office:smarttags" w:element="City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Sen. Peter Cook (ALP)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Sen. Chris Evans (ALP)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Sen. Ruth Webber (ALP)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Ian Campbell (Liberal)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Alan Eggleston (Liberal)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Chris Ellison (Liberal)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David Johnston (Liberal)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Sue Knowles (Liberal)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Sen. Ross Lightfoot (Liberal)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Judith Adams (O’Connor Div)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205FAA">
        <w:rPr>
          <w:b/>
          <w:bCs/>
          <w:color w:val="0000FF"/>
          <w:sz w:val="18"/>
        </w:rPr>
        <w:t xml:space="preserve">Email – WA South-West MLCs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b/>
              <w:bCs/>
              <w:color w:val="0000FF"/>
              <w:sz w:val="18"/>
            </w:rPr>
            <w:t>Albany</w:t>
          </w:r>
        </w:smartTag>
      </w:smartTag>
      <w:r w:rsidRPr="00205FAA">
        <w:rPr>
          <w:b/>
          <w:bCs/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Adele Farina MLC (ALP)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John Cowdell MLC (ALP)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E7B21">
        <w:rPr>
          <w:color w:val="008000"/>
          <w:sz w:val="18"/>
        </w:rPr>
        <w:t xml:space="preserve">Email – Chris Sharp MLC (Greens)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008000"/>
              <w:sz w:val="18"/>
            </w:rPr>
            <w:t>Albany</w:t>
          </w:r>
        </w:smartTag>
      </w:smartTag>
      <w:r w:rsidRPr="00FE7B21">
        <w:rPr>
          <w:color w:val="008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Barry House MLC (Liberal)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Bill Stretch MLC (Liberal)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Robyn McSweeney MLC (Liberal) – Waterfront Development vs. Access to Port </w:t>
      </w:r>
      <w:smartTag w:uri="urn:schemas-microsoft-com:office:smarttags" w:element="City">
        <w:smartTag w:uri="urn:schemas-microsoft-com:office:smarttags" w:element="place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E7B21">
        <w:rPr>
          <w:color w:val="663300"/>
          <w:sz w:val="18"/>
        </w:rPr>
        <w:t xml:space="preserve">Email – Paddy Embry MLC (One Nation)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663300"/>
              <w:sz w:val="18"/>
            </w:rPr>
            <w:t>Albany</w:t>
          </w:r>
        </w:smartTag>
      </w:smartTag>
      <w:r w:rsidRPr="00FE7B21">
        <w:rPr>
          <w:color w:val="6633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FE7B21">
        <w:rPr>
          <w:b/>
          <w:bCs/>
          <w:sz w:val="18"/>
        </w:rPr>
        <w:t xml:space="preserve">Email – WA Agricultural MLCs – Waterfront Development vs. Access to Port </w:t>
      </w:r>
      <w:smartTag w:uri="urn:schemas-microsoft-com:office:smarttags" w:element="place">
        <w:smartTag w:uri="urn:schemas-microsoft-com:office:smarttags" w:element="City">
          <w:r w:rsidRPr="00FE7B21">
            <w:rPr>
              <w:b/>
              <w:bCs/>
              <w:sz w:val="18"/>
            </w:rPr>
            <w:t>Albany</w:t>
          </w:r>
        </w:smartTag>
      </w:smartTag>
      <w:r w:rsidRPr="00FE7B21">
        <w:rPr>
          <w:b/>
          <w:bCs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E7B21">
        <w:rPr>
          <w:color w:val="FF0000"/>
          <w:sz w:val="18"/>
        </w:rPr>
        <w:t xml:space="preserve">Email – Kim Chance MLC (ALP) – Waterfront Development vs. Access to Port </w:t>
      </w:r>
      <w:smartTag w:uri="urn:schemas-microsoft-com:office:smarttags" w:element="place">
        <w:smartTag w:uri="urn:schemas-microsoft-com:office:smarttags" w:element="City">
          <w:r w:rsidRPr="00FE7B21">
            <w:rPr>
              <w:color w:val="FF0000"/>
              <w:sz w:val="18"/>
            </w:rPr>
            <w:t>Albany</w:t>
          </w:r>
        </w:smartTag>
      </w:smartTag>
      <w:r w:rsidRPr="00FE7B21">
        <w:rPr>
          <w:color w:val="FF00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E7B21">
        <w:rPr>
          <w:color w:val="008000"/>
          <w:sz w:val="18"/>
        </w:rPr>
        <w:t xml:space="preserve">Email – Dee Margetts MLC (Greens)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008000"/>
              <w:sz w:val="18"/>
            </w:rPr>
            <w:t>Albany</w:t>
          </w:r>
        </w:smartTag>
      </w:smartTag>
      <w:r w:rsidRPr="00FE7B21">
        <w:rPr>
          <w:color w:val="008000"/>
          <w:sz w:val="18"/>
        </w:rPr>
        <w:tab/>
        <w:t>25 Feb 2004</w:t>
      </w:r>
    </w:p>
    <w:p w:rsidR="00AB4D60" w:rsidRPr="00205F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205FAA">
        <w:rPr>
          <w:color w:val="0000FF"/>
          <w:sz w:val="18"/>
        </w:rPr>
        <w:t xml:space="preserve">Email – Bruce Donaldson MLC (Liberal) – Waterfront Development vs. Access to Port </w:t>
      </w:r>
      <w:smartTag w:uri="urn:schemas-microsoft-com:office:smarttags" w:element="place">
        <w:smartTag w:uri="urn:schemas-microsoft-com:office:smarttags" w:element="City">
          <w:r w:rsidRPr="00205FAA">
            <w:rPr>
              <w:color w:val="0000FF"/>
              <w:sz w:val="18"/>
            </w:rPr>
            <w:t>Albany</w:t>
          </w:r>
        </w:smartTag>
      </w:smartTag>
      <w:r w:rsidRPr="00205FAA">
        <w:rPr>
          <w:color w:val="0000FF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FE7B21">
        <w:rPr>
          <w:color w:val="003300"/>
          <w:sz w:val="18"/>
        </w:rPr>
        <w:t xml:space="preserve">Email – </w:t>
      </w:r>
      <w:smartTag w:uri="urn:schemas-microsoft-com:office:smarttags" w:element="City">
        <w:r w:rsidRPr="00FE7B21">
          <w:rPr>
            <w:color w:val="003300"/>
            <w:sz w:val="18"/>
          </w:rPr>
          <w:t>Murray</w:t>
        </w:r>
      </w:smartTag>
      <w:r w:rsidRPr="00FE7B21">
        <w:rPr>
          <w:color w:val="003300"/>
          <w:sz w:val="18"/>
        </w:rPr>
        <w:t xml:space="preserve"> Criddle MLC (National)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003300"/>
              <w:sz w:val="18"/>
            </w:rPr>
            <w:t>Albany</w:t>
          </w:r>
        </w:smartTag>
      </w:smartTag>
      <w:r w:rsidRPr="00FE7B21">
        <w:rPr>
          <w:color w:val="003300"/>
          <w:sz w:val="18"/>
        </w:rPr>
        <w:tab/>
        <w:t>25 Feb 2004</w:t>
      </w:r>
    </w:p>
    <w:p w:rsidR="00AB4D60" w:rsidRPr="00FE7B2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E7B21">
        <w:rPr>
          <w:color w:val="663300"/>
          <w:sz w:val="18"/>
        </w:rPr>
        <w:t xml:space="preserve">Email – Frank Hough MLC (One Nation) – Waterfront Development vs. Access to Port </w:t>
      </w:r>
      <w:smartTag w:uri="urn:schemas-microsoft-com:office:smarttags" w:element="City">
        <w:smartTag w:uri="urn:schemas-microsoft-com:office:smarttags" w:element="place">
          <w:r w:rsidRPr="00FE7B21">
            <w:rPr>
              <w:color w:val="663300"/>
              <w:sz w:val="18"/>
            </w:rPr>
            <w:t>Albany</w:t>
          </w:r>
        </w:smartTag>
      </w:smartTag>
      <w:r w:rsidRPr="00FE7B21">
        <w:rPr>
          <w:color w:val="663300"/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Heritage </w:t>
      </w:r>
      <w:smartTag w:uri="urn:schemas-microsoft-com:office:smarttags" w:element="City">
        <w:r w:rsidRPr="004C5EC1">
          <w:rPr>
            <w:sz w:val="18"/>
          </w:rPr>
          <w:t>Council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(Baxter) – Waterfront Development vs. Access to Port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National Trust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(Perrigo) – Waterfront Development vs. Access to Port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Com DEH (Early) – Waterfront Development vs. Access to Port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EPA (Cox) – Waterfront Development vs. Access to Port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DPI Albany (Petersen) – Request opportunity to present Rainbow 2000</w:t>
      </w:r>
      <w:r w:rsidRPr="004C5EC1">
        <w:rPr>
          <w:sz w:val="18"/>
        </w:rPr>
        <w:tab/>
        <w:t>25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Government House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Canberra</w:t>
          </w:r>
        </w:smartTag>
      </w:smartTag>
      <w:r w:rsidRPr="004C5EC1">
        <w:rPr>
          <w:b/>
          <w:bCs/>
          <w:color w:val="CC0000"/>
          <w:sz w:val="18"/>
        </w:rPr>
        <w:t xml:space="preserve"> (Davidson) – Acknowledge letter 28 Jan 04</w:t>
      </w:r>
      <w:r w:rsidRPr="004C5EC1">
        <w:rPr>
          <w:b/>
          <w:bCs/>
          <w:color w:val="CC0000"/>
          <w:sz w:val="18"/>
        </w:rPr>
        <w:tab/>
        <w:t>26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Sunshine Coast Daily (Page 1) – ‘Population catastrophe’: sea-change summit looks for answers 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ACT Chief Minister’s Office : Position Description (CEO)</w:t>
      </w:r>
      <w:r w:rsidRPr="004C5EC1">
        <w:rPr>
          <w:color w:val="000099"/>
          <w:sz w:val="18"/>
        </w:rPr>
        <w:tab/>
        <w:t>Feb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The Armstrong Group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Zurich</w:t>
          </w:r>
        </w:smartTag>
      </w:smartTag>
      <w:r w:rsidRPr="004C5EC1">
        <w:rPr>
          <w:color w:val="CC0000"/>
          <w:sz w:val="18"/>
        </w:rPr>
        <w:t xml:space="preserve"> (Craven) – The Market Post Reporter</w:t>
      </w:r>
      <w:r w:rsidRPr="004C5EC1">
        <w:rPr>
          <w:color w:val="CC0000"/>
          <w:sz w:val="18"/>
        </w:rPr>
        <w:tab/>
        <w:t>26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WA Dept Planning &amp; Infrastructure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Office)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26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J.B. Were (Bennetts)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Breakfast – Rainbow 2000</w:t>
      </w:r>
      <w:r w:rsidRPr="004C5EC1">
        <w:rPr>
          <w:sz w:val="18"/>
        </w:rPr>
        <w:tab/>
        <w:t>27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Defence Reserves Support Council (Knox) – Exercise Executive Stretch</w:t>
      </w:r>
      <w:r w:rsidRPr="004C5EC1">
        <w:rPr>
          <w:color w:val="CC0000"/>
          <w:sz w:val="18"/>
        </w:rPr>
        <w:tab/>
        <w:t>27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Kojonup Shire Council (Lenyszyn) – Request opportunity to present Rainbow 2000</w:t>
      </w:r>
      <w:r w:rsidRPr="004C5EC1">
        <w:rPr>
          <w:sz w:val="18"/>
        </w:rPr>
        <w:tab/>
        <w:t>27 Feb 2004</w:t>
      </w:r>
    </w:p>
    <w:p w:rsidR="00AB4D60" w:rsidRPr="002E39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2E39B9">
        <w:rPr>
          <w:b/>
          <w:sz w:val="18"/>
        </w:rPr>
        <w:t>Media Statement – Aust LGA (</w:t>
      </w:r>
      <w:smartTag w:uri="urn:schemas-microsoft-com:office:smarttags" w:element="place">
        <w:smartTag w:uri="urn:schemas-microsoft-com:office:smarttags" w:element="City">
          <w:r w:rsidRPr="002E39B9">
            <w:rPr>
              <w:b/>
              <w:sz w:val="18"/>
            </w:rPr>
            <w:t>Montgomery</w:t>
          </w:r>
        </w:smartTag>
      </w:smartTag>
      <w:r w:rsidRPr="002E39B9">
        <w:rPr>
          <w:b/>
          <w:sz w:val="18"/>
        </w:rPr>
        <w:t xml:space="preserve">) – </w:t>
      </w:r>
      <w:hyperlink r:id="rId76" w:history="1">
        <w:r w:rsidRPr="002E39B9">
          <w:rPr>
            <w:rStyle w:val="Hyperlink"/>
            <w:b/>
            <w:sz w:val="18"/>
          </w:rPr>
          <w:t>Campaign to protect community from planning</w:t>
        </w:r>
      </w:hyperlink>
      <w:r w:rsidRPr="002E39B9">
        <w:rPr>
          <w:b/>
          <w:sz w:val="18"/>
        </w:rPr>
        <w:tab/>
        <w:t>27 Feb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13) – Waste plan is ready for action (Cleanaway)</w:t>
      </w:r>
      <w:r w:rsidRPr="004C5EC1">
        <w:rPr>
          <w:sz w:val="18"/>
        </w:rPr>
        <w:tab/>
        <w:t>Feb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Main Roads WA – Strategic Plan 2003-07 (2K7)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Main Roads WA – Sharing the road with trucks (Some common truck types)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Main Roads WA – Mass limits of typical heavy vehicles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Brochure – Main Roads WA – Road travel times in Western Australia &amp; South West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Main Roads WA – A Guide to Highway Control of Access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Map – Main Roads WA – South-west area road network (National Highways &amp; Regional Roads)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: essential regional infrastructure (Juers)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the EPBC Act and NES registration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ACoCI CEO (Wilson) – Performance Appraisal : Leadership Vitality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GSACC (Brown) –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Now : Background Paper</w:t>
      </w:r>
      <w:r w:rsidRPr="004C5EC1">
        <w:rPr>
          <w:sz w:val="18"/>
        </w:rPr>
        <w:tab/>
        <w:t>Mar 2004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B56540">
        <w:rPr>
          <w:b/>
          <w:color w:val="CC0000"/>
          <w:sz w:val="18"/>
        </w:rPr>
        <w:t>Letter from – SEGRA Conference Secretariat (Healey) – Host region bids close 18 June 2004</w:t>
      </w:r>
      <w:r w:rsidRPr="00B56540">
        <w:rPr>
          <w:b/>
          <w:color w:val="CC0000"/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Andrew Partington : Liberal Candidate for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: </w:t>
      </w:r>
      <w:smartTag w:uri="urn:schemas-microsoft-com:office:smarttags" w:element="place">
        <w:r w:rsidRPr="004C5EC1">
          <w:rPr>
            <w:sz w:val="18"/>
          </w:rPr>
          <w:t>Opportunity</w:t>
        </w:r>
      </w:smartTag>
      <w:r w:rsidRPr="004C5EC1">
        <w:rPr>
          <w:sz w:val="18"/>
        </w:rPr>
        <w:t xml:space="preserve"> to present Rainbow 2000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Port Authority (Williamson) – Request opportunity to present Rainbow 2000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Port Authority (Williamson) – Request opportunity to present Rainbow 2000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WALGA (Great Southern Zone) – Request opportunity to present Rainbow 2000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WALGA (Great Southern Zone) – Request opportunity to present Rainbow 2000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Refer WALGA (Great Southern Zone) request to Cr Rusty Lee (Ravensthorpe Shire)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Refer WALGA (Great Southern Zone) request to Cr Jan Savage (Gnowangerup Shire)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Refer WALGA (Great Southern Zone) request to Cr Kim Barrow (Denmark Shire)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Refer WALGA (Great Southern Zone) request to Cr Glynes Garnett (Jerramungup Shire)</w:t>
      </w:r>
      <w:r w:rsidRPr="004C5EC1">
        <w:rPr>
          <w:sz w:val="18"/>
        </w:rPr>
        <w:tab/>
        <w:t>02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CoC (Ritter) – Special General Meeting : The Future of the Chamber</w:t>
      </w:r>
      <w:r w:rsidRPr="004C5EC1">
        <w:rPr>
          <w:sz w:val="18"/>
        </w:rPr>
        <w:tab/>
        <w:t>02 Mar 2004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Liberal Candidate </w:t>
      </w:r>
      <w:smartTag w:uri="urn:schemas-microsoft-com:office:smarttags" w:element="City">
        <w:smartTag w:uri="urn:schemas-microsoft-com:office:smarttags" w:element="place">
          <w:r w:rsidRPr="004C4402">
            <w:rPr>
              <w:b/>
              <w:sz w:val="18"/>
            </w:rPr>
            <w:t>Albany</w:t>
          </w:r>
        </w:smartTag>
      </w:smartTag>
      <w:r w:rsidRPr="004C4402">
        <w:rPr>
          <w:b/>
          <w:sz w:val="18"/>
        </w:rPr>
        <w:t xml:space="preserve"> (Partington) : Election 2005 – </w:t>
      </w:r>
      <w:r w:rsidR="004C4402" w:rsidRPr="004C4402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4C4402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4C4402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4C4402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4C4402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4C4402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4C4402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4C4402">
        <w:rPr>
          <w:b/>
          <w:color w:val="003300"/>
          <w:sz w:val="18"/>
          <w:szCs w:val="18"/>
        </w:rPr>
        <w:t xml:space="preserve"> </w:t>
      </w:r>
      <w:r w:rsidR="004C4402" w:rsidRPr="004C4402">
        <w:rPr>
          <w:b/>
          <w:sz w:val="18"/>
          <w:szCs w:val="18"/>
        </w:rPr>
        <w:t>2000</w:t>
      </w:r>
      <w:r w:rsidR="004C4402" w:rsidRPr="004C4402">
        <w:rPr>
          <w:b/>
          <w:sz w:val="18"/>
          <w:szCs w:val="18"/>
          <w:vertAlign w:val="superscript"/>
        </w:rPr>
        <w:t xml:space="preserve">© </w:t>
      </w:r>
      <w:r w:rsidR="004C4402" w:rsidRPr="004C4402">
        <w:rPr>
          <w:b/>
          <w:bCs/>
          <w:sz w:val="18"/>
        </w:rPr>
        <w:t>Strategy</w:t>
      </w:r>
      <w:r w:rsidRPr="004C4402">
        <w:rPr>
          <w:b/>
          <w:sz w:val="18"/>
        </w:rPr>
        <w:tab/>
        <w:t>03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WA (Caddy) – CPD Event : Jeremy Dawkins &amp; the WAPC 2004-09</w:t>
      </w:r>
      <w:r w:rsidRPr="004C5EC1">
        <w:rPr>
          <w:color w:val="CC0000"/>
          <w:sz w:val="18"/>
        </w:rPr>
        <w:tab/>
        <w:t>04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Local Government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</w:t>
      </w:r>
      <w:hyperlink r:id="rId77" w:history="1">
        <w:r w:rsidRPr="004C5EC1">
          <w:rPr>
            <w:rStyle w:val="Hyperlink"/>
            <w:sz w:val="18"/>
          </w:rPr>
          <w:t>www.fencingonline.com.au/new-zealand-councils.htm</w:t>
        </w:r>
      </w:hyperlink>
      <w:r w:rsidRPr="004C5EC1">
        <w:rPr>
          <w:sz w:val="18"/>
        </w:rPr>
        <w:tab/>
        <w:t>04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North Shore City Council NZ </w:t>
      </w:r>
      <w:hyperlink r:id="rId78" w:history="1">
        <w:r w:rsidRPr="004C5EC1">
          <w:rPr>
            <w:rStyle w:val="Hyperlink"/>
            <w:sz w:val="18"/>
          </w:rPr>
          <w:t>www.northshorecity.govt.nz</w:t>
        </w:r>
      </w:hyperlink>
      <w:r w:rsidRPr="004C5EC1">
        <w:rPr>
          <w:sz w:val="18"/>
        </w:rPr>
        <w:tab/>
        <w:t>04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New Zealand Defence Forces </w:t>
      </w:r>
      <w:hyperlink r:id="rId79" w:history="1">
        <w:r w:rsidRPr="004C5EC1">
          <w:rPr>
            <w:rStyle w:val="Hyperlink"/>
            <w:sz w:val="18"/>
          </w:rPr>
          <w:t>www.defence.govt.nz/contacts.html</w:t>
        </w:r>
      </w:hyperlink>
      <w:r w:rsidRPr="004C5EC1">
        <w:rPr>
          <w:sz w:val="18"/>
        </w:rPr>
        <w:tab/>
        <w:t>04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North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Shore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City</w:t>
        </w:r>
      </w:smartTag>
      <w:r w:rsidRPr="004C5EC1">
        <w:rPr>
          <w:sz w:val="18"/>
        </w:rPr>
        <w:t xml:space="preserve"> Council NZ (Ogden)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Centre Project</w:t>
      </w:r>
      <w:r w:rsidRPr="004C5EC1">
        <w:rPr>
          <w:sz w:val="18"/>
        </w:rPr>
        <w:tab/>
        <w:t>04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NZ Ministry of Defence – Request opportunity to present Rainbow 2000 Project</w:t>
      </w:r>
      <w:r w:rsidRPr="004C5EC1">
        <w:rPr>
          <w:sz w:val="18"/>
        </w:rPr>
        <w:tab/>
        <w:t>04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The Adonia</w:t>
      </w:r>
      <w:r w:rsidRPr="004C5EC1">
        <w:rPr>
          <w:sz w:val="18"/>
        </w:rPr>
        <w:tab/>
        <w:t>05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Western Australian MLAs &amp; MLCs (91) – Rainbow 2000 Project 6 Years On</w:t>
      </w:r>
      <w:r w:rsidRPr="004C5EC1">
        <w:rPr>
          <w:b/>
          <w:bCs/>
          <w:sz w:val="18"/>
        </w:rPr>
        <w:tab/>
        <w:t>05 Mar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  <w:lang w:val="fr-FR"/>
        </w:rPr>
      </w:pPr>
      <w:r w:rsidRPr="007D1DC9">
        <w:rPr>
          <w:b/>
          <w:bCs/>
          <w:sz w:val="18"/>
          <w:lang w:val="fr-FR"/>
        </w:rPr>
        <w:t xml:space="preserve">Website – Melbourne Docklands : Victoria Harbour </w:t>
      </w:r>
      <w:hyperlink r:id="rId80" w:history="1">
        <w:r w:rsidRPr="007D1DC9">
          <w:rPr>
            <w:rStyle w:val="Hyperlink"/>
            <w:b/>
            <w:bCs/>
            <w:sz w:val="18"/>
            <w:lang w:val="fr-FR"/>
          </w:rPr>
          <w:t>www.docklands.com</w:t>
        </w:r>
      </w:hyperlink>
      <w:r w:rsidRPr="007D1DC9">
        <w:rPr>
          <w:b/>
          <w:bCs/>
          <w:sz w:val="18"/>
          <w:lang w:val="fr-FR"/>
        </w:rPr>
        <w:tab/>
        <w:t>05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 LGA : Newsroom </w:t>
      </w:r>
      <w:hyperlink r:id="rId81" w:history="1">
        <w:r w:rsidRPr="004C5EC1">
          <w:rPr>
            <w:rStyle w:val="Hyperlink"/>
            <w:sz w:val="18"/>
          </w:rPr>
          <w:t>www.alga.asn.au</w:t>
        </w:r>
      </w:hyperlink>
      <w:r w:rsidRPr="004C5EC1">
        <w:rPr>
          <w:sz w:val="18"/>
        </w:rPr>
        <w:tab/>
        <w:t>05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 LGA : Newsroom – Road map to a Model DA Process : Engaging stakeholders</w:t>
      </w:r>
      <w:r w:rsidRPr="004C5EC1">
        <w:rPr>
          <w:sz w:val="18"/>
        </w:rPr>
        <w:tab/>
        <w:t>05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NZ Dept of Defence (Mendoza) – Refer Rainbow 2000 Project to NZ Defence Forces</w:t>
      </w:r>
      <w:r w:rsidRPr="004C5EC1">
        <w:rPr>
          <w:color w:val="CC0000"/>
          <w:sz w:val="18"/>
        </w:rPr>
        <w:tab/>
        <w:t>05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Hon. Paddy Embry MLC – Response to Foreshore Development Issues</w:t>
      </w:r>
      <w:r w:rsidRPr="004C5EC1">
        <w:rPr>
          <w:color w:val="CC0000"/>
          <w:sz w:val="18"/>
        </w:rPr>
        <w:tab/>
        <w:t>05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LGPA WA (Tan) – Showcase Sundowner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ab/>
        <w:t>07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Benefits cruise in (The Adonia : Photograph)</w:t>
      </w:r>
      <w:r w:rsidRPr="004C5EC1">
        <w:rPr>
          <w:sz w:val="18"/>
        </w:rPr>
        <w:tab/>
        <w:t>09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 Talk : a civic reception for cruise line passengers ?</w:t>
      </w:r>
      <w:r w:rsidRPr="004C5EC1">
        <w:rPr>
          <w:sz w:val="18"/>
        </w:rPr>
        <w:tab/>
        <w:t>09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Free trade coup (AustUS FTA : Deady)</w:t>
      </w:r>
      <w:r w:rsidRPr="004C5EC1">
        <w:rPr>
          <w:sz w:val="18"/>
        </w:rPr>
        <w:tab/>
        <w:t>09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Albany Port Authority (Williamson) – Decline opportunity for briefing on Rainbow 2000</w:t>
      </w:r>
      <w:r w:rsidRPr="004C5EC1">
        <w:rPr>
          <w:color w:val="CC0000"/>
          <w:sz w:val="18"/>
        </w:rPr>
        <w:tab/>
        <w:t>10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PA</w:t>
          </w:r>
        </w:smartTag>
      </w:smartTag>
      <w:r w:rsidRPr="004C5EC1">
        <w:rPr>
          <w:b/>
          <w:bCs/>
          <w:sz w:val="18"/>
        </w:rPr>
        <w:t xml:space="preserve"> (Willamson) – Response to their declination to listen to Rainbow 2000</w:t>
      </w:r>
      <w:r w:rsidRPr="004C5EC1">
        <w:rPr>
          <w:b/>
          <w:bCs/>
          <w:sz w:val="18"/>
        </w:rPr>
        <w:tab/>
        <w:t>10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Hon Dr David Kemp (Environ)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Australia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of the Environment 2006</w:t>
      </w:r>
      <w:r w:rsidRPr="004C5EC1">
        <w:rPr>
          <w:sz w:val="18"/>
        </w:rPr>
        <w:tab/>
        <w:t>10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Sustainability Lectures (UWA Albany) – Indigenous perspectives (Richard Walley)</w:t>
      </w:r>
      <w:r w:rsidRPr="004C5EC1">
        <w:rPr>
          <w:sz w:val="18"/>
        </w:rPr>
        <w:tab/>
        <w:t>10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Industry (Dibley) – Senate Inquiry Transport Rural &amp; Regional Affairs</w:t>
      </w:r>
      <w:r w:rsidRPr="004C5EC1">
        <w:rPr>
          <w:sz w:val="18"/>
        </w:rPr>
        <w:tab/>
        <w:t>11 Mar 2004</w:t>
      </w:r>
    </w:p>
    <w:p w:rsidR="00FF1126" w:rsidRPr="004C5EC1" w:rsidRDefault="00FF1126" w:rsidP="00FF112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20"/>
          <w:highlight w:val="yellow"/>
        </w:rPr>
      </w:pPr>
      <w:r w:rsidRPr="004C5EC1">
        <w:rPr>
          <w:b/>
          <w:bCs/>
          <w:color w:val="FF3300"/>
          <w:sz w:val="20"/>
          <w:highlight w:val="yellow"/>
        </w:rPr>
        <w:t xml:space="preserve">Event – </w:t>
      </w:r>
      <w:smartTag w:uri="urn:schemas-microsoft-com:office:smarttags" w:element="State">
        <w:r>
          <w:rPr>
            <w:b/>
            <w:bCs/>
            <w:color w:val="FF3300"/>
            <w:sz w:val="20"/>
            <w:highlight w:val="yellow"/>
          </w:rPr>
          <w:t>Madrid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 Bombings,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color w:val="FF3300"/>
              <w:sz w:val="20"/>
              <w:highlight w:val="yellow"/>
            </w:rPr>
            <w:t>Spain</w:t>
          </w:r>
        </w:smartTag>
      </w:smartTag>
      <w:r w:rsidRPr="004C5EC1">
        <w:rPr>
          <w:b/>
          <w:bCs/>
          <w:color w:val="FF3300"/>
          <w:sz w:val="20"/>
          <w:highlight w:val="yellow"/>
        </w:rPr>
        <w:t xml:space="preserve"> – Terrorists kill </w:t>
      </w:r>
      <w:r>
        <w:rPr>
          <w:b/>
          <w:bCs/>
          <w:color w:val="FF3300"/>
          <w:sz w:val="20"/>
          <w:highlight w:val="yellow"/>
        </w:rPr>
        <w:t xml:space="preserve">200 </w:t>
      </w:r>
      <w:r w:rsidRPr="004C5EC1">
        <w:rPr>
          <w:b/>
          <w:bCs/>
          <w:color w:val="FF3300"/>
          <w:sz w:val="20"/>
          <w:highlight w:val="yellow"/>
        </w:rPr>
        <w:t xml:space="preserve">train passengers </w:t>
      </w:r>
      <w:r w:rsidRPr="004C5EC1">
        <w:rPr>
          <w:b/>
          <w:bCs/>
          <w:color w:val="FF3300"/>
          <w:sz w:val="20"/>
          <w:highlight w:val="yellow"/>
        </w:rPr>
        <w:tab/>
      </w:r>
      <w:r>
        <w:rPr>
          <w:b/>
          <w:bCs/>
          <w:color w:val="FF3300"/>
          <w:sz w:val="20"/>
          <w:highlight w:val="yellow"/>
        </w:rPr>
        <w:t>11 Mar</w:t>
      </w:r>
      <w:r w:rsidRPr="004C5EC1">
        <w:rPr>
          <w:b/>
          <w:bCs/>
          <w:color w:val="FF3300"/>
          <w:sz w:val="20"/>
          <w:highlight w:val="yellow"/>
        </w:rPr>
        <w:t xml:space="preserve">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New Zealand Parliament </w:t>
      </w:r>
      <w:hyperlink r:id="rId82" w:history="1">
        <w:r w:rsidRPr="004C5EC1">
          <w:rPr>
            <w:rStyle w:val="Hyperlink"/>
            <w:sz w:val="18"/>
          </w:rPr>
          <w:t>www.clerk.parliament.govt.nz</w:t>
        </w:r>
      </w:hyperlink>
      <w:r w:rsidRPr="004C5EC1">
        <w:rPr>
          <w:sz w:val="18"/>
        </w:rPr>
        <w:tab/>
        <w:t>12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CC0000"/>
              <w:sz w:val="18"/>
            </w:rPr>
            <w:t>Rotary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color w:val="CC0000"/>
              <w:sz w:val="18"/>
            </w:rPr>
            <w:t>Club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color w:val="CC0000"/>
              <w:sz w:val="18"/>
            </w:rPr>
            <w:t>Albany</w:t>
          </w:r>
        </w:smartTag>
        <w:r w:rsidRPr="004C5EC1">
          <w:rPr>
            <w:b/>
            <w:bCs/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CC0000"/>
              <w:sz w:val="18"/>
            </w:rPr>
            <w:t>Port</w:t>
          </w:r>
        </w:smartTag>
      </w:smartTag>
      <w:r w:rsidRPr="004C5EC1">
        <w:rPr>
          <w:b/>
          <w:bCs/>
          <w:color w:val="CC0000"/>
          <w:sz w:val="18"/>
        </w:rPr>
        <w:t xml:space="preserve"> (Hirst) – No financial commitment to Rotary Lookout</w:t>
      </w:r>
      <w:r w:rsidRPr="004C5EC1">
        <w:rPr>
          <w:b/>
          <w:bCs/>
          <w:color w:val="CC0000"/>
          <w:sz w:val="18"/>
        </w:rPr>
        <w:tab/>
        <w:t>12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Kim Chance MLC – Acknowledge letter of 05 Mar 2004 – Rainbow 2000</w:t>
      </w:r>
      <w:r w:rsidRPr="004C5EC1">
        <w:rPr>
          <w:color w:val="CC0000"/>
          <w:sz w:val="18"/>
        </w:rPr>
        <w:tab/>
        <w:t>12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Mr Brendon Grylls MLA – Acknowledge letter of 05 Mar 2004 – Rainbow 2000</w:t>
      </w:r>
      <w:r w:rsidRPr="004C5EC1">
        <w:rPr>
          <w:color w:val="CC0000"/>
          <w:sz w:val="18"/>
        </w:rPr>
        <w:tab/>
        <w:t>12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(Dayman) – Minutes of Albany Waterfront Reference Group</w:t>
      </w:r>
      <w:r w:rsidRPr="004C5EC1">
        <w:rPr>
          <w:color w:val="CC0000"/>
          <w:sz w:val="18"/>
        </w:rPr>
        <w:tab/>
        <w:t>12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Colin Barnett MLA – Acknowledge letter of 05 Mar 2004 – Rainbow 2000</w:t>
      </w:r>
      <w:r w:rsidRPr="004C5EC1">
        <w:rPr>
          <w:color w:val="CC0000"/>
          <w:sz w:val="18"/>
        </w:rPr>
        <w:tab/>
        <w:t>15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Hon. Colin Barnett MLA – Meet the Liberal Legislative Team</w:t>
      </w:r>
      <w:r w:rsidRPr="004C5EC1">
        <w:rPr>
          <w:sz w:val="18"/>
        </w:rPr>
        <w:tab/>
        <w:t>15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The Esplanade Hotel (Mathoi) – Jon English : Live in concert at extravaganza</w:t>
      </w:r>
      <w:r w:rsidRPr="004C5EC1">
        <w:rPr>
          <w:color w:val="CC0000"/>
          <w:sz w:val="18"/>
        </w:rPr>
        <w:tab/>
        <w:t>15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Hon. Michelle Roberts MLA – Acknowledge letter of 05 Mar 2004 – Rainbow 2000</w:t>
      </w:r>
      <w:r w:rsidRPr="004C5EC1">
        <w:rPr>
          <w:color w:val="CC0000"/>
          <w:sz w:val="18"/>
        </w:rPr>
        <w:tab/>
        <w:t>16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Dr. Liz Constable MLA – Acknowledge letter of 05 Mar 2004 – Rainbow 2000</w:t>
      </w:r>
      <w:r w:rsidRPr="004C5EC1">
        <w:rPr>
          <w:color w:val="CC0000"/>
          <w:sz w:val="18"/>
        </w:rPr>
        <w:tab/>
        <w:t>16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Royal Automobile Club of WA (Agnew) – Request opportunity to present Rainbow 2000</w:t>
      </w:r>
      <w:r w:rsidRPr="004C5EC1">
        <w:rPr>
          <w:sz w:val="18"/>
        </w:rPr>
        <w:tab/>
        <w:t>16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Aust LGA (Cr Mike Montgomery, President) – Opposition to Com. DAF Model</w:t>
      </w:r>
      <w:r w:rsidRPr="004C5EC1">
        <w:rPr>
          <w:sz w:val="18"/>
        </w:rPr>
        <w:tab/>
        <w:t>17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By Cr Roley Paver : LandCorp Business Lunch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Development &amp; Port Relocation</w:t>
      </w:r>
      <w:r w:rsidRPr="004C5EC1">
        <w:rPr>
          <w:sz w:val="18"/>
        </w:rPr>
        <w:tab/>
        <w:t>17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LandCorp (John Yeates) – Contaminated gas works soils used in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Princess Royal Drive</w:t>
          </w:r>
        </w:smartTag>
      </w:smartTag>
      <w:r w:rsidRPr="004C5EC1">
        <w:rPr>
          <w:sz w:val="18"/>
        </w:rPr>
        <w:tab/>
        <w:t>17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Discussions – ACoCI Business After Hours (Pot Black) – Rainbow 2000</w:t>
      </w:r>
      <w:r w:rsidRPr="004C5EC1">
        <w:rPr>
          <w:sz w:val="18"/>
        </w:rPr>
        <w:tab/>
        <w:t>17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Announcement – ACoCI Business After Hours – Aust-US Free Trade Agreement – DFAT Seminar</w:t>
      </w:r>
      <w:r w:rsidRPr="004C5EC1">
        <w:rPr>
          <w:sz w:val="18"/>
        </w:rPr>
        <w:tab/>
        <w:t>17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PIA WA (CPD Event) – Jeremy Dawkins &amp; the WAPC 2004-09</w:t>
      </w:r>
      <w:r w:rsidRPr="004C5EC1">
        <w:rPr>
          <w:sz w:val="18"/>
        </w:rPr>
        <w:tab/>
        <w:t>17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Murray Criddle MLC – Acknowledge letter of 05 Mar 2004 – Rainbow 2000</w:t>
      </w:r>
      <w:r w:rsidRPr="004C5EC1">
        <w:rPr>
          <w:color w:val="CC0000"/>
          <w:sz w:val="18"/>
        </w:rPr>
        <w:tab/>
        <w:t>18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>) – $88m corridor to open up port city (Geraldton)</w:t>
      </w:r>
      <w:r w:rsidRPr="004C5EC1">
        <w:rPr>
          <w:sz w:val="18"/>
        </w:rPr>
        <w:tab/>
        <w:t>18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Commemorative Edition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perfect setting for historic</w:t>
      </w:r>
      <w:r w:rsidRPr="004C5EC1">
        <w:rPr>
          <w:sz w:val="18"/>
        </w:rPr>
        <w:tab/>
        <w:t>18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LGPA WA – Showcase Sundowner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18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Dr Geoff Gallop MLA (Premier) : Call for commonwealth support at Ravensthorpe</w:t>
      </w:r>
      <w:r w:rsidRPr="004C5EC1">
        <w:rPr>
          <w:sz w:val="18"/>
        </w:rPr>
        <w:tab/>
        <w:t>19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LandCorp (Moloney) : Business of Land Luncheon – Rainbow 2000</w:t>
      </w:r>
      <w:r w:rsidRPr="004C5EC1">
        <w:rPr>
          <w:sz w:val="18"/>
        </w:rPr>
        <w:tab/>
        <w:t>19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LandCorp (Yeates) : Business of Land Luncheon – Rainbow 2000</w:t>
      </w:r>
      <w:r w:rsidRPr="004C5EC1">
        <w:rPr>
          <w:sz w:val="18"/>
        </w:rPr>
        <w:tab/>
        <w:t>19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Meet the WA Government Labor Ministers, MLAs &amp; MLCs – Rainbow 2000</w:t>
      </w:r>
      <w:r w:rsidRPr="004C5EC1">
        <w:rPr>
          <w:sz w:val="18"/>
        </w:rPr>
        <w:tab/>
        <w:t>21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LandCorp (Moloney) – Thanks for attending Albany Business of Land Luncheon</w:t>
      </w:r>
      <w:r w:rsidRPr="004C5EC1">
        <w:rPr>
          <w:color w:val="CC0000"/>
          <w:sz w:val="18"/>
        </w:rPr>
        <w:tab/>
        <w:t>22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Colin Barnett MLA (Opposition) : Government focus on regional development</w:t>
      </w:r>
      <w:r w:rsidRPr="004C5EC1">
        <w:rPr>
          <w:sz w:val="18"/>
        </w:rPr>
        <w:tab/>
        <w:t>22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Mr Max Trenorden MLA : WA National Party Leader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22 Mar 2004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Mr Ross Ainsworth MLA : Member for Roe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22 Mar 2004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Apex Club of </w:t>
      </w:r>
      <w:smartTag w:uri="urn:schemas-microsoft-com:office:smarttags" w:element="place">
        <w:smartTag w:uri="urn:schemas-microsoft-com:office:smarttags" w:element="City">
          <w:r w:rsidRPr="004C4402">
            <w:rPr>
              <w:b/>
              <w:sz w:val="18"/>
            </w:rPr>
            <w:t>Albany</w:t>
          </w:r>
        </w:smartTag>
      </w:smartTag>
      <w:r w:rsidRPr="004C4402">
        <w:rPr>
          <w:b/>
          <w:sz w:val="18"/>
        </w:rPr>
        <w:t xml:space="preserve">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Rotary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: Districts 9910-9980 Region Map &amp; Clubs </w:t>
      </w:r>
      <w:hyperlink r:id="rId83" w:history="1">
        <w:r w:rsidRPr="004C5EC1">
          <w:rPr>
            <w:rStyle w:val="Hyperlink"/>
            <w:sz w:val="18"/>
          </w:rPr>
          <w:t>www.rotary.org.nz</w:t>
        </w:r>
      </w:hyperlink>
      <w:r w:rsidRPr="004C5EC1">
        <w:rPr>
          <w:sz w:val="18"/>
        </w:rPr>
        <w:tab/>
        <w:t>22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Ross Ainsworth MLA (Roe) : Nickel mine huge boost for region (Ravensthorpe)</w:t>
      </w:r>
      <w:r w:rsidRPr="004C5EC1">
        <w:rPr>
          <w:sz w:val="18"/>
        </w:rPr>
        <w:tab/>
        <w:t>23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23) – Parliamentary talk : Adele Farina MLC (Photographs)</w:t>
      </w:r>
      <w:r w:rsidRPr="004C5EC1">
        <w:rPr>
          <w:sz w:val="18"/>
        </w:rPr>
        <w:tab/>
        <w:t>23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Meet the Liberal Legislative Assembly Team – Rainbow 2000</w:t>
      </w:r>
      <w:r w:rsidRPr="004C5EC1">
        <w:rPr>
          <w:sz w:val="18"/>
        </w:rPr>
        <w:tab/>
        <w:t>23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 Parliament – WA Legislative Assembly – Celebrate 175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of WA Govt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 Parliament – WA Legislative Assembly – Welcome from the Speaker (Fred Riebeling MLA)</w:t>
      </w:r>
      <w:r w:rsidRPr="004C5EC1">
        <w:rPr>
          <w:sz w:val="18"/>
        </w:rPr>
        <w:tab/>
        <w:t>24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 Parliament – WA Legislative Assembly – Seating Plan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 Hall</w:t>
          </w:r>
        </w:smartTag>
      </w:smartTag>
      <w:r w:rsidRPr="004C5EC1">
        <w:rPr>
          <w:sz w:val="18"/>
        </w:rPr>
        <w:tab/>
        <w:t>24 Mar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  <w:highlight w:val="yellow"/>
        </w:rPr>
      </w:pPr>
      <w:r w:rsidRPr="00F13EA2">
        <w:rPr>
          <w:color w:val="800000"/>
          <w:sz w:val="18"/>
          <w:highlight w:val="yellow"/>
        </w:rPr>
        <w:t>Question without notice – Hon Alannah MacTiernan (Planning) – Copy to Pendal MLA (</w:t>
      </w:r>
      <w:smartTag w:uri="urn:schemas-microsoft-com:office:smarttags" w:element="place">
        <w:r w:rsidRPr="00F13EA2">
          <w:rPr>
            <w:color w:val="800000"/>
            <w:sz w:val="18"/>
            <w:highlight w:val="yellow"/>
          </w:rPr>
          <w:t>South Perth</w:t>
        </w:r>
      </w:smartTag>
      <w:r w:rsidRPr="00F13EA2">
        <w:rPr>
          <w:color w:val="800000"/>
          <w:sz w:val="18"/>
          <w:highlight w:val="yellow"/>
        </w:rPr>
        <w:t>)</w:t>
      </w:r>
      <w:r w:rsidRPr="00F13EA2">
        <w:rPr>
          <w:color w:val="800000"/>
          <w:sz w:val="18"/>
          <w:highlight w:val="yellow"/>
        </w:rPr>
        <w:tab/>
        <w:t>24 Mar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  <w:highlight w:val="yellow"/>
        </w:rPr>
      </w:pPr>
      <w:r w:rsidRPr="00F13EA2">
        <w:rPr>
          <w:color w:val="800000"/>
          <w:sz w:val="18"/>
          <w:highlight w:val="yellow"/>
        </w:rPr>
        <w:t>Question without notice – Hon Alannah MacTiernan (Planning) – Copy to Constable MLA (Floreat)</w:t>
      </w:r>
      <w:r w:rsidRPr="00F13EA2">
        <w:rPr>
          <w:color w:val="800000"/>
          <w:sz w:val="18"/>
          <w:highlight w:val="yellow"/>
        </w:rPr>
        <w:tab/>
        <w:t>24 Mar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  <w:highlight w:val="yellow"/>
        </w:rPr>
      </w:pPr>
      <w:r w:rsidRPr="00F13EA2">
        <w:rPr>
          <w:color w:val="800000"/>
          <w:sz w:val="18"/>
          <w:highlight w:val="yellow"/>
        </w:rPr>
        <w:t>Question without notice – Hon Alannah MacTiernan (Planning) – Copy to Masters MLA (Vasse)</w:t>
      </w:r>
      <w:r w:rsidRPr="00F13EA2">
        <w:rPr>
          <w:color w:val="800000"/>
          <w:sz w:val="18"/>
          <w:highlight w:val="yellow"/>
        </w:rPr>
        <w:tab/>
        <w:t>24 Mar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  <w:highlight w:val="yellow"/>
        </w:rPr>
      </w:pPr>
      <w:r w:rsidRPr="00F13EA2">
        <w:rPr>
          <w:color w:val="800000"/>
          <w:sz w:val="18"/>
          <w:highlight w:val="yellow"/>
        </w:rPr>
        <w:t>Question without notice – Hon Alannah MacTiernan (Planning) – Copy to Barnett MLA (Opposition)</w:t>
      </w:r>
      <w:r w:rsidRPr="00F13EA2">
        <w:rPr>
          <w:color w:val="800000"/>
          <w:sz w:val="18"/>
          <w:highlight w:val="yellow"/>
        </w:rPr>
        <w:tab/>
        <w:t>24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Clive Brown MLA (State Dev) – Howard ignores Haase over Ravensthorpe NP</w:t>
      </w:r>
      <w:r w:rsidRPr="004C5EC1">
        <w:rPr>
          <w:sz w:val="18"/>
        </w:rPr>
        <w:tab/>
        <w:t>25 Mar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Letter – Katie Hodson-Thomas MLA (Shadow Transport) – Copy QWN Min P&amp;I (MacTiernan)</w:t>
      </w:r>
      <w:r w:rsidRPr="007D1DC9">
        <w:rPr>
          <w:sz w:val="18"/>
          <w:lang w:val="sv-SE"/>
        </w:rPr>
        <w:tab/>
        <w:t>25 Mar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Letter – Jamie Edwards MLA (Shadow Heritage) – Copy QWN Min P&amp;I (MacTiernan)</w:t>
      </w:r>
      <w:r w:rsidRPr="007D1DC9">
        <w:rPr>
          <w:sz w:val="18"/>
          <w:lang w:val="sv-SE"/>
        </w:rPr>
        <w:tab/>
        <w:t>25 Mar 2004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Lions Club of </w:t>
      </w:r>
      <w:smartTag w:uri="urn:schemas-microsoft-com:office:smarttags" w:element="place">
        <w:smartTag w:uri="urn:schemas-microsoft-com:office:smarttags" w:element="City">
          <w:r w:rsidRPr="004C4402">
            <w:rPr>
              <w:b/>
              <w:sz w:val="18"/>
            </w:rPr>
            <w:t>Albany</w:t>
          </w:r>
        </w:smartTag>
      </w:smartTag>
      <w:r w:rsidRPr="004C4402">
        <w:rPr>
          <w:b/>
          <w:sz w:val="18"/>
        </w:rPr>
        <w:t xml:space="preserve">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25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Rotary Club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Aust-US Free Trade Agreement – DFAT Chief Negotiator (Deady)</w:t>
      </w:r>
      <w:r w:rsidRPr="004C5EC1">
        <w:rPr>
          <w:sz w:val="18"/>
        </w:rPr>
        <w:tab/>
        <w:t>29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Bob Kucera MLA (Tourism)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(Cruise Shipping Infrastructure)</w:t>
      </w:r>
      <w:r w:rsidRPr="004C5EC1">
        <w:rPr>
          <w:sz w:val="18"/>
        </w:rPr>
        <w:tab/>
        <w:t>30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(Cruise Shipping Infrastructure)</w:t>
      </w:r>
      <w:r w:rsidRPr="004C5EC1">
        <w:rPr>
          <w:sz w:val="18"/>
        </w:rPr>
        <w:tab/>
        <w:t>30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Facsimile – Hon John Howard MHR – Rainbow 2000 proposal (PM Fees 3% Capital Value)</w:t>
      </w:r>
      <w:r w:rsidRPr="004C5EC1">
        <w:rPr>
          <w:b/>
          <w:bCs/>
          <w:color w:val="000080"/>
          <w:sz w:val="18"/>
        </w:rPr>
        <w:tab/>
        <w:t>30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</w:rPr>
      </w:pPr>
      <w:r w:rsidRPr="004C5EC1">
        <w:rPr>
          <w:b/>
          <w:bCs/>
          <w:color w:val="000080"/>
          <w:sz w:val="18"/>
        </w:rPr>
        <w:t>Facsimile – Hon John Anderson MHR – Rainbow 2000 proposal (PM Fees 3% Capital Value)</w:t>
      </w:r>
      <w:r w:rsidRPr="004C5EC1">
        <w:rPr>
          <w:b/>
          <w:bCs/>
          <w:color w:val="000080"/>
          <w:sz w:val="18"/>
        </w:rPr>
        <w:tab/>
        <w:t>30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(14 Pages) – Rainbow 2000 Regional Strategy</w:t>
      </w:r>
      <w:r w:rsidRPr="004C5EC1">
        <w:rPr>
          <w:color w:val="000080"/>
          <w:sz w:val="18"/>
        </w:rPr>
        <w:tab/>
        <w:t>30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Abstracts –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Australasian UHPH Conference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Geelong</w:t>
          </w:r>
        </w:smartTag>
      </w:smartTag>
      <w:r w:rsidRPr="004C5EC1">
        <w:rPr>
          <w:sz w:val="18"/>
        </w:rPr>
        <w:t>) – 21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Century City : Past Present Future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LandCorp – Sustainability and LandCorp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RAC 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(Charlton) – Rainbow 2000 Project &amp; UHPH 2004</w:t>
      </w:r>
      <w:r w:rsidRPr="004C5EC1">
        <w:rPr>
          <w:sz w:val="18"/>
        </w:rPr>
        <w:tab/>
        <w:t>31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Environment Minister Chief of Staff (Field) – Offer to brief on Rainbow 2000</w:t>
      </w:r>
      <w:r w:rsidRPr="004C5EC1">
        <w:rPr>
          <w:sz w:val="18"/>
        </w:rPr>
        <w:tab/>
        <w:t>31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Push to speed up planning (Lenzo, PCA)</w:t>
      </w:r>
      <w:r w:rsidRPr="004C5EC1">
        <w:rPr>
          <w:sz w:val="18"/>
        </w:rPr>
        <w:tab/>
        <w:t>31 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WA Dept P&amp;I – Liveable neighbourhoods policy review : WA Regions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Future Directions International – What’s next? Key Issues for Corporate DMAs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NZ Defence Update (Vol.20) –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Singapore</w:t>
          </w:r>
        </w:smartTag>
      </w:smartTag>
      <w:r w:rsidRPr="004C5EC1">
        <w:rPr>
          <w:sz w:val="18"/>
        </w:rPr>
        <w:t xml:space="preserve"> Connection &amp; US Admiral Fargo (PACOM)</w:t>
      </w:r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Fremantle Ports : Community Portfolio – Icon heritage status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Inner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ab/>
        <w:t>Mar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(Vol.4#2) – Focus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(Vol.4#2) – Getting ahead (Cr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(Vol.4#2) – Waterfront vitality (Cr Waterman)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The Economist Newspaper (Hangar) – Invitation to subscribe </w:t>
      </w:r>
      <w:hyperlink r:id="rId84" w:history="1">
        <w:r w:rsidRPr="004C5EC1">
          <w:rPr>
            <w:rStyle w:val="Hyperlink"/>
            <w:sz w:val="18"/>
          </w:rPr>
          <w:t>www.economist.com</w:t>
        </w:r>
      </w:hyperlink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faces bill, review</w:t>
      </w:r>
      <w:r w:rsidRPr="004C5EC1">
        <w:rPr>
          <w:sz w:val="18"/>
        </w:rPr>
        <w:tab/>
        <w:t>01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Food processor complains of woodchip contamination (Vital)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6) – Free trade a big deal (AustUS FTA, Photographs)</w:t>
      </w:r>
      <w:r w:rsidRPr="004C5EC1">
        <w:rPr>
          <w:sz w:val="18"/>
        </w:rPr>
        <w:tab/>
        <w:t>01 Apr 2004</w:t>
      </w:r>
    </w:p>
    <w:p w:rsidR="00044175" w:rsidRPr="00044175" w:rsidRDefault="00044175" w:rsidP="0004417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44175">
        <w:rPr>
          <w:b/>
          <w:sz w:val="18"/>
        </w:rPr>
        <w:t>Article – AGS Weekender (Page 1) – Mayor defends centre : ACEC (Mayor Goode, Albnay CC)</w:t>
      </w:r>
      <w:r w:rsidRPr="00044175">
        <w:rPr>
          <w:b/>
          <w:sz w:val="18"/>
        </w:rPr>
        <w:tab/>
        <w:t>01 Apr 2004</w:t>
      </w:r>
    </w:p>
    <w:p w:rsidR="00044175" w:rsidRPr="004C5EC1" w:rsidRDefault="00044175" w:rsidP="0004417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2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Parliament a windfall for city (Watson MLA, </w:t>
      </w:r>
      <w:smartTag w:uri="urn:schemas-microsoft-com:office:smarttags" w:element="City">
        <w:smartTag w:uri="urn:schemas-microsoft-com:office:smarttags" w:element="place">
          <w:r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3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Port licence threat : Vital Foods (Williamson,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  <w:r>
          <w:rPr>
            <w:sz w:val="18"/>
          </w:rPr>
          <w:t xml:space="preserve"> </w:t>
        </w:r>
        <w:smartTag w:uri="urn:schemas-microsoft-com:office:smarttags" w:element="State">
          <w:r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5</w:t>
      </w:r>
      <w:r w:rsidRPr="004C5EC1">
        <w:rPr>
          <w:sz w:val="18"/>
        </w:rPr>
        <w:t xml:space="preserve">) – </w:t>
      </w:r>
      <w:r>
        <w:rPr>
          <w:sz w:val="18"/>
        </w:rPr>
        <w:t>$3m boost : CSBP Albany (Chance MLC, Min. Agriculture</w:t>
      </w:r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6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Waste scheme forums : </w:t>
      </w:r>
      <w:smartTag w:uri="urn:schemas-microsoft-com:office:smarttags" w:element="Street">
        <w:smartTag w:uri="urn:schemas-microsoft-com:office:smarttags" w:element="address">
          <w:r>
            <w:rPr>
              <w:sz w:val="18"/>
            </w:rPr>
            <w:t>Hanrahan Road</w:t>
          </w:r>
        </w:smartTag>
      </w:smartTag>
      <w:r>
        <w:rPr>
          <w:sz w:val="18"/>
        </w:rPr>
        <w:t xml:space="preserve"> / Bakers Jtn (Cleanaway</w:t>
      </w:r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E724F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E724F">
        <w:rPr>
          <w:b/>
          <w:sz w:val="18"/>
        </w:rPr>
        <w:t xml:space="preserve">Cartoon – AGS Weekender (Page 8) – </w:t>
      </w:r>
      <w:smartTag w:uri="urn:schemas-microsoft-com:office:smarttags" w:element="City">
        <w:smartTag w:uri="urn:schemas-microsoft-com:office:smarttags" w:element="place">
          <w:r w:rsidRPr="004E724F">
            <w:rPr>
              <w:b/>
              <w:sz w:val="18"/>
            </w:rPr>
            <w:t>Albany</w:t>
          </w:r>
        </w:smartTag>
      </w:smartTag>
      <w:r w:rsidRPr="004E724F">
        <w:rPr>
          <w:b/>
          <w:sz w:val="18"/>
        </w:rPr>
        <w:t>’s dead fish : Admin, ALAC, ACEC (Ron!)</w:t>
      </w:r>
      <w:r w:rsidRPr="004E724F">
        <w:rPr>
          <w:b/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8</w:t>
      </w:r>
      <w:r w:rsidRPr="004C5EC1">
        <w:rPr>
          <w:sz w:val="18"/>
        </w:rPr>
        <w:t xml:space="preserve">) – </w:t>
      </w:r>
      <w:r>
        <w:rPr>
          <w:sz w:val="18"/>
        </w:rPr>
        <w:t>Chance for new marina moves (Robertson, Gledhow</w:t>
      </w:r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CB7533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B7533">
        <w:rPr>
          <w:b/>
          <w:sz w:val="18"/>
        </w:rPr>
        <w:t>Article – AGS Weekender (Page 8) – Interesting play for power (Sundstrom, Bayonet Head)</w:t>
      </w:r>
      <w:r w:rsidRPr="00CB7533">
        <w:rPr>
          <w:b/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8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Commendation for Council (Partington Liberal,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 xml:space="preserve"> MLA</w:t>
      </w:r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9</w:t>
      </w:r>
      <w:r w:rsidRPr="004C5EC1">
        <w:rPr>
          <w:sz w:val="18"/>
        </w:rPr>
        <w:t xml:space="preserve">) – </w:t>
      </w:r>
      <w:r>
        <w:rPr>
          <w:sz w:val="18"/>
        </w:rPr>
        <w:t>Foreshore must be considered (Austin, Big Grove</w:t>
      </w:r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11</w:t>
      </w:r>
      <w:r w:rsidRPr="004C5EC1">
        <w:rPr>
          <w:sz w:val="18"/>
        </w:rPr>
        <w:t xml:space="preserve">) – </w:t>
      </w:r>
      <w:r>
        <w:rPr>
          <w:sz w:val="18"/>
        </w:rPr>
        <w:t>Traffic plan jammed : Ring Road (Hodson-Thomas MLA, Sh. T</w:t>
      </w:r>
      <w:r w:rsidRPr="004C5EC1">
        <w:rPr>
          <w:sz w:val="18"/>
        </w:rPr>
        <w:t>)</w:t>
      </w:r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>
        <w:rPr>
          <w:sz w:val="18"/>
        </w:rPr>
        <w:t>AGS Weekender (Page 15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An then the kids took over : Student Parliament, </w:t>
      </w:r>
      <w:smartTag w:uri="urn:schemas-microsoft-com:office:smarttags" w:element="City">
        <w:smartTag w:uri="urn:schemas-microsoft-com:office:smarttags" w:element="place">
          <w:r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01 Apr 2004</w:t>
      </w:r>
    </w:p>
    <w:p w:rsidR="00CB7533" w:rsidRPr="004C5EC1" w:rsidRDefault="00CB7533" w:rsidP="00CB753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Photo</w:t>
      </w:r>
      <w:r w:rsidRPr="004C5EC1">
        <w:rPr>
          <w:sz w:val="18"/>
        </w:rPr>
        <w:t xml:space="preserve"> – </w:t>
      </w:r>
      <w:r>
        <w:rPr>
          <w:sz w:val="18"/>
        </w:rPr>
        <w:t>AGS Weekender (Page 15</w:t>
      </w:r>
      <w:r w:rsidRPr="004C5EC1">
        <w:rPr>
          <w:sz w:val="18"/>
        </w:rPr>
        <w:t xml:space="preserve">) – </w:t>
      </w:r>
      <w:r>
        <w:rPr>
          <w:sz w:val="18"/>
        </w:rPr>
        <w:t>An then the kids took over : Albany Primary (Barnett MLA, OL)</w:t>
      </w:r>
      <w:r w:rsidRPr="004C5EC1">
        <w:rPr>
          <w:sz w:val="18"/>
        </w:rPr>
        <w:tab/>
        <w:t>01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Plans waste of money : Councillors (Wellington &amp; Lionetti)</w:t>
      </w:r>
      <w:r w:rsidRPr="004C5EC1">
        <w:rPr>
          <w:sz w:val="18"/>
        </w:rPr>
        <w:tab/>
        <w:t>02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Government House Perth (Button) – Acknowledge invitation to Albany RC Changeover</w:t>
      </w:r>
      <w:r w:rsidRPr="004C5EC1">
        <w:rPr>
          <w:color w:val="CC0000"/>
          <w:sz w:val="18"/>
        </w:rPr>
        <w:tab/>
        <w:t>02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Sharp MLC to WA EPA – Referral of GSP Proposal : Port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Woodchip Export</w:t>
      </w:r>
      <w:r w:rsidRPr="004C5EC1">
        <w:rPr>
          <w:color w:val="CC0000"/>
          <w:sz w:val="18"/>
        </w:rPr>
        <w:tab/>
        <w:t>05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Hon Gerry Brownlee Deputy Leader NZ National Party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07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Office of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Chief of Defence Forces (Public Relations) – Rainbow 2000</w:t>
      </w:r>
      <w:r w:rsidRPr="004C5EC1">
        <w:rPr>
          <w:sz w:val="18"/>
        </w:rPr>
        <w:tab/>
        <w:t>07 Apr 2004</w:t>
      </w:r>
    </w:p>
    <w:p w:rsidR="00702F51" w:rsidRPr="004C5EC1" w:rsidRDefault="00702F51" w:rsidP="00702F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Rotary Club of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Wellington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– Rainbow 2000 &amp; Anzac 2014-18</w:t>
      </w:r>
      <w:r w:rsidRPr="004C5EC1">
        <w:rPr>
          <w:sz w:val="18"/>
        </w:rPr>
        <w:tab/>
        <w:t>07 Apr 2004</w:t>
      </w:r>
    </w:p>
    <w:p w:rsidR="00702F51" w:rsidRPr="00702F51" w:rsidRDefault="00702F51" w:rsidP="00702F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702F51">
        <w:rPr>
          <w:b/>
          <w:sz w:val="18"/>
        </w:rPr>
        <w:t xml:space="preserve">Photo – Rotary Club of </w:t>
      </w:r>
      <w:smartTag w:uri="urn:schemas-microsoft-com:office:smarttags" w:element="PlaceName">
        <w:r w:rsidRPr="00702F51">
          <w:rPr>
            <w:b/>
            <w:sz w:val="18"/>
          </w:rPr>
          <w:t>Wellington</w:t>
        </w:r>
      </w:smartTag>
      <w:r w:rsidRPr="00702F51">
        <w:rPr>
          <w:b/>
          <w:sz w:val="18"/>
        </w:rPr>
        <w:t xml:space="preserve"> </w:t>
      </w:r>
      <w:smartTag w:uri="urn:schemas-microsoft-com:office:smarttags" w:element="PlaceType">
        <w:r w:rsidRPr="00702F51">
          <w:rPr>
            <w:b/>
            <w:sz w:val="18"/>
          </w:rPr>
          <w:t>Harbour</w:t>
        </w:r>
      </w:smartTag>
      <w:r w:rsidRPr="00702F51">
        <w:rPr>
          <w:b/>
          <w:sz w:val="18"/>
        </w:rPr>
        <w:t xml:space="preserve"> </w:t>
      </w:r>
      <w:smartTag w:uri="urn:schemas-microsoft-com:office:smarttags" w:element="PlaceType">
        <w:r w:rsidRPr="00702F51">
          <w:rPr>
            <w:b/>
            <w:sz w:val="18"/>
          </w:rPr>
          <w:t>City</w:t>
        </w:r>
      </w:smartTag>
      <w:r w:rsidRPr="00702F51">
        <w:rPr>
          <w:b/>
          <w:sz w:val="18"/>
        </w:rPr>
        <w:t xml:space="preserve"> – Rainbow 2000 &amp; </w:t>
      </w:r>
      <w:smartTag w:uri="urn:schemas-microsoft-com:office:smarttags" w:element="City">
        <w:smartTag w:uri="urn:schemas-microsoft-com:office:smarttags" w:element="place">
          <w:r>
            <w:rPr>
              <w:b/>
              <w:sz w:val="18"/>
            </w:rPr>
            <w:t>Albany</w:t>
          </w:r>
        </w:smartTag>
      </w:smartTag>
      <w:r>
        <w:rPr>
          <w:b/>
          <w:sz w:val="18"/>
        </w:rPr>
        <w:t xml:space="preserve"> </w:t>
      </w:r>
      <w:r w:rsidRPr="00702F51">
        <w:rPr>
          <w:b/>
          <w:sz w:val="18"/>
        </w:rPr>
        <w:t>Anzac 2014-18</w:t>
      </w:r>
      <w:r w:rsidRPr="00702F51">
        <w:rPr>
          <w:b/>
          <w:sz w:val="18"/>
        </w:rPr>
        <w:tab/>
        <w:t>07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Bob Kucera (Tourism Minister) – Awaiting LGS Regional Strategy</w:t>
      </w:r>
      <w:r w:rsidRPr="004C5EC1">
        <w:rPr>
          <w:color w:val="CC0000"/>
          <w:sz w:val="18"/>
        </w:rPr>
        <w:tab/>
        <w:t>07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Office of Minister Environment (Field) – Acknowledge Rainbow 2000 </w:t>
      </w:r>
      <w:r w:rsidRPr="004C5EC1">
        <w:rPr>
          <w:color w:val="CC0000"/>
          <w:sz w:val="18"/>
        </w:rPr>
        <w:tab/>
        <w:t>08 Apr 2004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B56540">
        <w:rPr>
          <w:b/>
          <w:color w:val="CC0000"/>
          <w:sz w:val="18"/>
        </w:rPr>
        <w:t xml:space="preserve">Email from – </w:t>
      </w:r>
      <w:smartTag w:uri="urn:schemas-microsoft-com:office:smarttags" w:element="City">
        <w:r w:rsidRPr="00B56540">
          <w:rPr>
            <w:b/>
            <w:color w:val="CC0000"/>
            <w:sz w:val="18"/>
          </w:rPr>
          <w:t>Albany</w:t>
        </w:r>
      </w:smartTag>
      <w:r w:rsidRPr="00B56540">
        <w:rPr>
          <w:b/>
          <w:color w:val="CC0000"/>
          <w:sz w:val="18"/>
        </w:rPr>
        <w:t xml:space="preserve"> CC (</w:t>
      </w:r>
      <w:smartTag w:uri="urn:schemas-microsoft-com:office:smarttags" w:element="State">
        <w:smartTag w:uri="urn:schemas-microsoft-com:office:smarttags" w:element="place">
          <w:r w:rsidRPr="00B56540">
            <w:rPr>
              <w:b/>
              <w:color w:val="CC0000"/>
              <w:sz w:val="18"/>
            </w:rPr>
            <w:t>Berry</w:t>
          </w:r>
        </w:smartTag>
      </w:smartTag>
      <w:r w:rsidRPr="00B56540">
        <w:rPr>
          <w:b/>
          <w:color w:val="CC0000"/>
          <w:sz w:val="18"/>
        </w:rPr>
        <w:t>) – Declined to support National SEGRA Conference 2005 &amp; 2006</w:t>
      </w:r>
      <w:r w:rsidRPr="00B56540">
        <w:rPr>
          <w:b/>
          <w:color w:val="CC0000"/>
          <w:sz w:val="18"/>
        </w:rPr>
        <w:tab/>
        <w:t>08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tender blackflip : Council challenged over admin decision</w:t>
      </w:r>
      <w:r w:rsidRPr="004C5EC1">
        <w:rPr>
          <w:sz w:val="18"/>
        </w:rPr>
        <w:tab/>
        <w:t>08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Tourism bonanza : City heads into busiest period for year</w:t>
      </w:r>
      <w:r w:rsidRPr="004C5EC1">
        <w:rPr>
          <w:sz w:val="18"/>
        </w:rPr>
        <w:tab/>
        <w:t>09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LGPA WA – Breakfast Forum : Year of the Built Environment (Kerr, RAIA : WA President)</w:t>
      </w:r>
      <w:r w:rsidRPr="004C5EC1">
        <w:rPr>
          <w:sz w:val="18"/>
        </w:rPr>
        <w:tab/>
        <w:t>15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6) – Regional development courses (Dr Julia Fry,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Royal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Returned Services Association – </w:t>
      </w:r>
      <w:hyperlink r:id="rId85" w:history="1">
        <w:r w:rsidRPr="004C5EC1">
          <w:rPr>
            <w:rStyle w:val="Hyperlink"/>
            <w:sz w:val="18"/>
          </w:rPr>
          <w:t>www.rnzrsa.org.nz</w:t>
        </w:r>
      </w:hyperlink>
      <w:r w:rsidRPr="004C5EC1">
        <w:rPr>
          <w:sz w:val="18"/>
        </w:rPr>
        <w:tab/>
        <w:t>18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Auckland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War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Memorial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Museum</w:t>
          </w:r>
        </w:smartTag>
      </w:smartTag>
      <w:r w:rsidRPr="004C5EC1">
        <w:rPr>
          <w:sz w:val="18"/>
        </w:rPr>
        <w:t xml:space="preserve"> (RSA President John Ross) – Rainbow 2000</w:t>
      </w:r>
      <w:r w:rsidRPr="004C5EC1">
        <w:rPr>
          <w:sz w:val="18"/>
        </w:rPr>
        <w:tab/>
        <w:t>18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Auckland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War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Memorial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Museum</w:t>
          </w:r>
        </w:smartTag>
      </w:smartTag>
      <w:r w:rsidRPr="004C5EC1">
        <w:rPr>
          <w:sz w:val="18"/>
        </w:rPr>
        <w:t xml:space="preserve"> – Visitor Guide</w:t>
      </w:r>
      <w:r w:rsidRPr="004C5EC1">
        <w:rPr>
          <w:sz w:val="18"/>
        </w:rPr>
        <w:tab/>
        <w:t>18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considers rate review for rural land</w:t>
      </w:r>
      <w:r w:rsidRPr="004C5EC1">
        <w:rPr>
          <w:sz w:val="18"/>
        </w:rPr>
        <w:tab/>
        <w:t>20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Industry plans for Bremer : Free zone, port &amp; factories</w:t>
      </w:r>
      <w:r w:rsidRPr="004C5EC1">
        <w:rPr>
          <w:sz w:val="18"/>
        </w:rPr>
        <w:tab/>
        <w:t>20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8) – Full Page : Albany Anzacs where it all began</w:t>
      </w:r>
      <w:r w:rsidRPr="004C5EC1">
        <w:rPr>
          <w:sz w:val="18"/>
        </w:rPr>
        <w:tab/>
        <w:t>20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(Mt.Romance) – Rainbow 2000</w:t>
      </w:r>
      <w:r w:rsidRPr="004C5EC1">
        <w:rPr>
          <w:sz w:val="18"/>
        </w:rPr>
        <w:tab/>
        <w:t>21 Apr 2004</w:t>
      </w:r>
    </w:p>
    <w:p w:rsidR="00AB4D60" w:rsidRPr="00566FE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66FE7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566FE7">
            <w:rPr>
              <w:b/>
              <w:sz w:val="18"/>
            </w:rPr>
            <w:t>Albany</w:t>
          </w:r>
        </w:smartTag>
      </w:smartTag>
      <w:r w:rsidRPr="00566FE7">
        <w:rPr>
          <w:b/>
          <w:sz w:val="18"/>
        </w:rPr>
        <w:t xml:space="preserve"> Advertiser (Page 1) – State Govt declares Anzac Dawn Service 4</w:t>
      </w:r>
      <w:r w:rsidRPr="00566FE7">
        <w:rPr>
          <w:b/>
          <w:sz w:val="18"/>
          <w:vertAlign w:val="superscript"/>
        </w:rPr>
        <w:t>th</w:t>
      </w:r>
      <w:r w:rsidRPr="00566FE7">
        <w:rPr>
          <w:b/>
          <w:sz w:val="18"/>
        </w:rPr>
        <w:t xml:space="preserve"> heritage icon</w:t>
      </w:r>
      <w:r w:rsidRPr="00566FE7">
        <w:rPr>
          <w:b/>
          <w:sz w:val="18"/>
        </w:rPr>
        <w:tab/>
        <w:t>22 Apr 2004</w:t>
      </w:r>
    </w:p>
    <w:p w:rsidR="00DD1D36" w:rsidRPr="004C5EC1" w:rsidRDefault="00DD1D36" w:rsidP="00DD1D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</w:t>
      </w:r>
      <w:r>
        <w:rPr>
          <w:sz w:val="18"/>
        </w:rPr>
        <w:t>2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Centre a pipedream : AEC (Piggott,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>)</w:t>
      </w:r>
      <w:r w:rsidRPr="004C5EC1">
        <w:rPr>
          <w:sz w:val="18"/>
        </w:rPr>
        <w:tab/>
        <w:t>22 Apr 2004</w:t>
      </w:r>
    </w:p>
    <w:p w:rsidR="0031379D" w:rsidRPr="004C5EC1" w:rsidRDefault="0031379D" w:rsidP="0031379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</w:t>
      </w:r>
      <w:r>
        <w:rPr>
          <w:sz w:val="18"/>
        </w:rPr>
        <w:t>2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Anzac perspective : Gallipoli Casualties (Johnson, </w:t>
      </w:r>
      <w:smartTag w:uri="urn:schemas-microsoft-com:office:smarttags" w:element="place">
        <w:r>
          <w:rPr>
            <w:sz w:val="18"/>
          </w:rPr>
          <w:t>Lower Kalgan</w:t>
        </w:r>
      </w:smartTag>
      <w:r>
        <w:rPr>
          <w:sz w:val="18"/>
        </w:rPr>
        <w:t>)</w:t>
      </w:r>
      <w:r w:rsidRPr="004C5EC1">
        <w:rPr>
          <w:sz w:val="18"/>
        </w:rPr>
        <w:tab/>
        <w:t>22 Apr 2004</w:t>
      </w:r>
    </w:p>
    <w:p w:rsidR="0031379D" w:rsidRPr="004C5EC1" w:rsidRDefault="0031379D" w:rsidP="0031379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</w:t>
      </w:r>
      <w:r>
        <w:rPr>
          <w:sz w:val="18"/>
        </w:rPr>
        <w:t>2</w:t>
      </w:r>
      <w:r w:rsidRPr="004C5EC1">
        <w:rPr>
          <w:sz w:val="18"/>
        </w:rPr>
        <w:t xml:space="preserve">) – </w:t>
      </w:r>
      <w:r>
        <w:rPr>
          <w:sz w:val="18"/>
        </w:rPr>
        <w:t>Street talk : Is Albany’s Anzac Dawn Service a worthy state icon?</w:t>
      </w:r>
      <w:r w:rsidRPr="004C5EC1">
        <w:rPr>
          <w:sz w:val="18"/>
        </w:rPr>
        <w:tab/>
        <w:t>22 Apr 2004</w:t>
      </w:r>
    </w:p>
    <w:p w:rsidR="00DD1D36" w:rsidRPr="004C5EC1" w:rsidRDefault="00DD1D36" w:rsidP="00DD1D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contract re-awarded : Council accused of wasting rate money</w:t>
      </w:r>
      <w:r w:rsidRPr="004C5EC1">
        <w:rPr>
          <w:sz w:val="18"/>
        </w:rPr>
        <w:tab/>
        <w:t>22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Politics beckon Watson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Supt John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Police)</w:t>
      </w:r>
      <w:r w:rsidRPr="004C5EC1">
        <w:rPr>
          <w:sz w:val="18"/>
        </w:rPr>
        <w:tab/>
        <w:t>22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Council urged to open briefings (Cr Paver, ACC)</w:t>
      </w:r>
      <w:r w:rsidRPr="004C5EC1">
        <w:rPr>
          <w:sz w:val="18"/>
        </w:rPr>
        <w:tab/>
        <w:t>22 Apr 2004</w:t>
      </w:r>
    </w:p>
    <w:p w:rsidR="00566FE7" w:rsidRPr="00566FE7" w:rsidRDefault="00566FE7" w:rsidP="00566FE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566FE7">
        <w:rPr>
          <w:b/>
          <w:color w:val="FF3300"/>
          <w:sz w:val="18"/>
        </w:rPr>
        <w:t xml:space="preserve">Liftout – </w:t>
      </w:r>
      <w:smartTag w:uri="urn:schemas-microsoft-com:office:smarttags" w:element="place">
        <w:smartTag w:uri="urn:schemas-microsoft-com:office:smarttags" w:element="City">
          <w:r w:rsidRPr="00566FE7">
            <w:rPr>
              <w:b/>
              <w:color w:val="FF3300"/>
              <w:sz w:val="18"/>
            </w:rPr>
            <w:t>Albany</w:t>
          </w:r>
        </w:smartTag>
      </w:smartTag>
      <w:r w:rsidR="00282852">
        <w:rPr>
          <w:b/>
          <w:color w:val="FF3300"/>
          <w:sz w:val="18"/>
        </w:rPr>
        <w:t xml:space="preserve"> Advertiser (Page 15</w:t>
      </w:r>
      <w:r w:rsidRPr="00566FE7">
        <w:rPr>
          <w:b/>
          <w:color w:val="FF3300"/>
          <w:sz w:val="18"/>
        </w:rPr>
        <w:t>) – Anzac : Lest We Forget : Reasons to Remember</w:t>
      </w:r>
      <w:r w:rsidRPr="00566FE7">
        <w:rPr>
          <w:b/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16) – Remembering man of Steele (Desert Mounted Corps)</w:t>
      </w:r>
      <w:r w:rsidRPr="00282852">
        <w:rPr>
          <w:color w:val="FF3300"/>
          <w:sz w:val="18"/>
        </w:rPr>
        <w:tab/>
        <w:t>22 Apr 2004</w:t>
      </w:r>
    </w:p>
    <w:p w:rsidR="00282852" w:rsidRPr="00566FE7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566FE7">
        <w:rPr>
          <w:b/>
          <w:color w:val="FF3300"/>
          <w:sz w:val="18"/>
        </w:rPr>
        <w:t xml:space="preserve">Liftout – </w:t>
      </w:r>
      <w:smartTag w:uri="urn:schemas-microsoft-com:office:smarttags" w:element="place">
        <w:smartTag w:uri="urn:schemas-microsoft-com:office:smarttags" w:element="City">
          <w:r w:rsidRPr="00566FE7">
            <w:rPr>
              <w:b/>
              <w:color w:val="FF3300"/>
              <w:sz w:val="18"/>
            </w:rPr>
            <w:t>Albany</w:t>
          </w:r>
        </w:smartTag>
      </w:smartTag>
      <w:r w:rsidRPr="00566FE7">
        <w:rPr>
          <w:b/>
          <w:color w:val="FF3300"/>
          <w:sz w:val="18"/>
        </w:rPr>
        <w:t xml:space="preserve"> Advertiser (Page </w:t>
      </w:r>
      <w:r>
        <w:rPr>
          <w:b/>
          <w:color w:val="FF3300"/>
          <w:sz w:val="18"/>
        </w:rPr>
        <w:t>16) – Anzac Dawn Service 1930 : Padre Aurthur Earnest White</w:t>
      </w:r>
      <w:r w:rsidRPr="00566FE7">
        <w:rPr>
          <w:b/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</w:t>
      </w:r>
      <w:r>
        <w:rPr>
          <w:color w:val="FF3300"/>
          <w:sz w:val="18"/>
        </w:rPr>
        <w:t>7</w:t>
      </w:r>
      <w:r w:rsidRPr="00282852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Miles of Aussie spirit (Victor S. Miles, Kokoda, WWII</w:t>
      </w:r>
      <w:r w:rsidRPr="00282852">
        <w:rPr>
          <w:color w:val="FF3300"/>
          <w:sz w:val="18"/>
        </w:rPr>
        <w:t>)</w:t>
      </w:r>
      <w:r w:rsidRPr="00282852">
        <w:rPr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</w:t>
      </w:r>
      <w:r>
        <w:rPr>
          <w:color w:val="FF3300"/>
          <w:sz w:val="18"/>
        </w:rPr>
        <w:t>7</w:t>
      </w:r>
      <w:r w:rsidRPr="00282852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Revival of historic ties (HMAS Anzac &amp; Gallipoli</w:t>
      </w:r>
      <w:r w:rsidRPr="00282852">
        <w:rPr>
          <w:color w:val="FF3300"/>
          <w:sz w:val="18"/>
        </w:rPr>
        <w:t>)</w:t>
      </w:r>
      <w:r w:rsidRPr="00282852">
        <w:rPr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</w:t>
      </w:r>
      <w:r>
        <w:rPr>
          <w:color w:val="FF3300"/>
          <w:sz w:val="18"/>
        </w:rPr>
        <w:t>7</w:t>
      </w:r>
      <w:r w:rsidRPr="00282852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High profile visitors commemorate (HMAS Dechaineux</w:t>
      </w:r>
      <w:r w:rsidRPr="00282852">
        <w:rPr>
          <w:color w:val="FF3300"/>
          <w:sz w:val="18"/>
        </w:rPr>
        <w:t>)</w:t>
      </w:r>
      <w:r w:rsidRPr="00282852">
        <w:rPr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</w:t>
      </w:r>
      <w:r>
        <w:rPr>
          <w:color w:val="FF3300"/>
          <w:sz w:val="18"/>
        </w:rPr>
        <w:t>8</w:t>
      </w:r>
      <w:r w:rsidRPr="00282852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Monument with a history (Mt Clarence Desert Mounted Corps</w:t>
      </w:r>
      <w:r w:rsidRPr="00282852">
        <w:rPr>
          <w:color w:val="FF3300"/>
          <w:sz w:val="18"/>
        </w:rPr>
        <w:t>)</w:t>
      </w:r>
      <w:r w:rsidRPr="00282852">
        <w:rPr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</w:t>
      </w:r>
      <w:r>
        <w:rPr>
          <w:color w:val="FF3300"/>
          <w:sz w:val="18"/>
        </w:rPr>
        <w:t>8</w:t>
      </w:r>
      <w:r w:rsidRPr="00282852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Anzac spirit lives on : Anzac Day</w:t>
      </w:r>
      <w:r w:rsidRPr="00282852">
        <w:rPr>
          <w:color w:val="FF3300"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282852">
        <w:rPr>
          <w:color w:val="FF3300"/>
          <w:sz w:val="18"/>
        </w:rPr>
        <w:t>Liftout – Albany Advertiser (Page 1</w:t>
      </w:r>
      <w:r>
        <w:rPr>
          <w:color w:val="FF3300"/>
          <w:sz w:val="18"/>
        </w:rPr>
        <w:t>9</w:t>
      </w:r>
      <w:r w:rsidRPr="00282852">
        <w:rPr>
          <w:color w:val="FF3300"/>
          <w:sz w:val="18"/>
        </w:rPr>
        <w:t xml:space="preserve">) – </w:t>
      </w:r>
      <w:r>
        <w:rPr>
          <w:color w:val="FF3300"/>
          <w:sz w:val="18"/>
        </w:rPr>
        <w:t>Historic convoy : 1</w:t>
      </w:r>
      <w:r w:rsidRPr="00282852">
        <w:rPr>
          <w:color w:val="FF3300"/>
          <w:sz w:val="18"/>
          <w:vertAlign w:val="superscript"/>
        </w:rPr>
        <w:t>st</w:t>
      </w:r>
      <w:r>
        <w:rPr>
          <w:color w:val="FF3300"/>
          <w:sz w:val="18"/>
        </w:rPr>
        <w:t xml:space="preserve"> Australian &amp; New Zealand Expeditionary</w:t>
      </w:r>
      <w:r w:rsidRPr="00282852">
        <w:rPr>
          <w:color w:val="FF3300"/>
          <w:sz w:val="18"/>
        </w:rPr>
        <w:tab/>
        <w:t>22 Apr 2004</w:t>
      </w:r>
    </w:p>
    <w:p w:rsidR="00282852" w:rsidRPr="00566FE7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66FE7">
        <w:rPr>
          <w:b/>
          <w:sz w:val="18"/>
        </w:rPr>
        <w:t>Article – AGS Weekender (Page 1) – State Govt declares Anzac Dawn Service 4</w:t>
      </w:r>
      <w:r w:rsidRPr="00566FE7">
        <w:rPr>
          <w:b/>
          <w:sz w:val="18"/>
          <w:vertAlign w:val="superscript"/>
        </w:rPr>
        <w:t>th</w:t>
      </w:r>
      <w:r w:rsidRPr="00566FE7">
        <w:rPr>
          <w:b/>
          <w:sz w:val="18"/>
        </w:rPr>
        <w:t xml:space="preserve"> heritage icon</w:t>
      </w:r>
      <w:r w:rsidRPr="00566FE7">
        <w:rPr>
          <w:b/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t xml:space="preserve">Article – AGS Weekender (Page </w:t>
      </w:r>
      <w:r>
        <w:rPr>
          <w:sz w:val="18"/>
        </w:rPr>
        <w:t>2</w:t>
      </w:r>
      <w:r w:rsidRPr="00282852">
        <w:rPr>
          <w:sz w:val="18"/>
        </w:rPr>
        <w:t xml:space="preserve">) – </w:t>
      </w:r>
      <w:r>
        <w:rPr>
          <w:sz w:val="18"/>
        </w:rPr>
        <w:t>Streetscope : Mixed feelings about long weekend (Anzac Day)</w:t>
      </w:r>
      <w:r w:rsidRPr="00282852">
        <w:rPr>
          <w:sz w:val="18"/>
        </w:rPr>
        <w:tab/>
        <w:t>22 Apr 2004</w:t>
      </w:r>
    </w:p>
    <w:p w:rsidR="00282852" w:rsidRPr="00282852" w:rsidRDefault="00282852" w:rsidP="002828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t xml:space="preserve">Article – AGS Weekender (Page </w:t>
      </w:r>
      <w:r>
        <w:rPr>
          <w:sz w:val="18"/>
        </w:rPr>
        <w:t>2</w:t>
      </w:r>
      <w:r w:rsidRPr="00282852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 xml:space="preserve"> presence overseas : Porebski (Gallop MLA, Premier)</w:t>
      </w:r>
      <w:r w:rsidRPr="00282852">
        <w:rPr>
          <w:sz w:val="18"/>
        </w:rPr>
        <w:tab/>
        <w:t>22 Apr 2004</w:t>
      </w:r>
    </w:p>
    <w:p w:rsidR="00CA71BA" w:rsidRPr="00282852" w:rsidRDefault="00CA71BA" w:rsidP="00CA71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t xml:space="preserve">Article – AGS Weekender (Page </w:t>
      </w:r>
      <w:r>
        <w:rPr>
          <w:sz w:val="18"/>
        </w:rPr>
        <w:t>2</w:t>
      </w:r>
      <w:r w:rsidRPr="00282852">
        <w:rPr>
          <w:sz w:val="18"/>
        </w:rPr>
        <w:t xml:space="preserve">) – </w:t>
      </w:r>
      <w:r>
        <w:rPr>
          <w:sz w:val="18"/>
        </w:rPr>
        <w:t>Icon status for Albany Dawn Service (Cleak, Albany RSL)</w:t>
      </w:r>
      <w:r w:rsidRPr="00282852">
        <w:rPr>
          <w:sz w:val="18"/>
        </w:rPr>
        <w:tab/>
        <w:t>22 Apr 2004</w:t>
      </w:r>
    </w:p>
    <w:p w:rsidR="00CA71BA" w:rsidRPr="00282852" w:rsidRDefault="00CA71BA" w:rsidP="00CA71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t xml:space="preserve">Article – AGS Weekender (Page </w:t>
      </w:r>
      <w:r>
        <w:rPr>
          <w:sz w:val="18"/>
        </w:rPr>
        <w:t>9</w:t>
      </w:r>
      <w:r w:rsidRPr="00282852">
        <w:rPr>
          <w:sz w:val="18"/>
        </w:rPr>
        <w:t xml:space="preserve">) – </w:t>
      </w:r>
      <w:r>
        <w:rPr>
          <w:sz w:val="18"/>
        </w:rPr>
        <w:t>Final waterfront plan (Cr Waterman, Albany CC)</w:t>
      </w:r>
      <w:r w:rsidRPr="00282852">
        <w:rPr>
          <w:sz w:val="18"/>
        </w:rPr>
        <w:tab/>
        <w:t>22 Apr 2004</w:t>
      </w:r>
    </w:p>
    <w:p w:rsidR="00CA71BA" w:rsidRPr="00282852" w:rsidRDefault="00CA71BA" w:rsidP="00CA71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lastRenderedPageBreak/>
        <w:t xml:space="preserve">Article – AGS Weekender (Page </w:t>
      </w:r>
      <w:r>
        <w:rPr>
          <w:sz w:val="18"/>
        </w:rPr>
        <w:t>9</w:t>
      </w:r>
      <w:r w:rsidRPr="00282852">
        <w:rPr>
          <w:sz w:val="18"/>
        </w:rPr>
        <w:t xml:space="preserve">) – </w:t>
      </w:r>
      <w:r>
        <w:rPr>
          <w:sz w:val="18"/>
        </w:rPr>
        <w:t>Navy personnel in port (HMAS Dechaineux, RAN)</w:t>
      </w:r>
      <w:r w:rsidRPr="00282852">
        <w:rPr>
          <w:sz w:val="18"/>
        </w:rPr>
        <w:tab/>
        <w:t>22 Apr 2004</w:t>
      </w:r>
    </w:p>
    <w:p w:rsidR="00CA71BA" w:rsidRPr="00282852" w:rsidRDefault="00CA71BA" w:rsidP="00CA71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t xml:space="preserve">Article – AGS Weekender (Page </w:t>
      </w:r>
      <w:r>
        <w:rPr>
          <w:sz w:val="18"/>
        </w:rPr>
        <w:t>16</w:t>
      </w:r>
      <w:r w:rsidRPr="00282852">
        <w:rPr>
          <w:sz w:val="18"/>
        </w:rPr>
        <w:t xml:space="preserve">) – </w:t>
      </w:r>
      <w:r>
        <w:rPr>
          <w:sz w:val="18"/>
        </w:rPr>
        <w:t xml:space="preserve">Anzac Day in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 xml:space="preserve"> (AWM Photos)</w:t>
      </w:r>
      <w:r w:rsidRPr="00282852">
        <w:rPr>
          <w:sz w:val="18"/>
        </w:rPr>
        <w:tab/>
        <w:t>22 Apr 2004</w:t>
      </w:r>
    </w:p>
    <w:p w:rsidR="00CA71BA" w:rsidRPr="00282852" w:rsidRDefault="00CA71BA" w:rsidP="00CA71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282852">
        <w:rPr>
          <w:sz w:val="18"/>
        </w:rPr>
        <w:t xml:space="preserve">Article – AGS Weekender (Page </w:t>
      </w:r>
      <w:r>
        <w:rPr>
          <w:sz w:val="18"/>
        </w:rPr>
        <w:t>17</w:t>
      </w:r>
      <w:r w:rsidRPr="00282852">
        <w:rPr>
          <w:sz w:val="18"/>
        </w:rPr>
        <w:t xml:space="preserve">) – </w:t>
      </w:r>
      <w:r>
        <w:rPr>
          <w:sz w:val="18"/>
        </w:rPr>
        <w:t xml:space="preserve">Anzac Day in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 xml:space="preserve"> (AWM Photos)</w:t>
      </w:r>
      <w:r w:rsidRPr="00282852">
        <w:rPr>
          <w:sz w:val="18"/>
        </w:rPr>
        <w:tab/>
        <w:t>22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22 Apr 2004</w:t>
      </w:r>
    </w:p>
    <w:p w:rsidR="00CB4EDC" w:rsidRPr="004C5EC1" w:rsidRDefault="00CB4EDC" w:rsidP="00CB4ED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</w:t>
      </w:r>
      <w:r>
        <w:rPr>
          <w:sz w:val="18"/>
        </w:rPr>
        <w:t>Extra</w:t>
      </w:r>
      <w:r w:rsidRPr="004C5EC1">
        <w:rPr>
          <w:sz w:val="18"/>
        </w:rPr>
        <w:t xml:space="preserve"> (Page </w:t>
      </w:r>
      <w:r>
        <w:rPr>
          <w:sz w:val="18"/>
        </w:rPr>
        <w:t>1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Timber fears rise :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Plantagenet</w:t>
          </w:r>
        </w:smartTag>
        <w:r>
          <w:rPr>
            <w:sz w:val="18"/>
          </w:rPr>
          <w:t xml:space="preserve"> </w:t>
        </w:r>
        <w:smartTag w:uri="urn:schemas-microsoft-com:office:smarttags" w:element="State">
          <w:r>
            <w:rPr>
              <w:sz w:val="18"/>
            </w:rPr>
            <w:t>SC</w:t>
          </w:r>
        </w:smartTag>
      </w:smartTag>
      <w:r>
        <w:rPr>
          <w:sz w:val="18"/>
        </w:rPr>
        <w:t xml:space="preserve"> (Ikin, GS Plantations)</w:t>
      </w:r>
      <w:r w:rsidRPr="004C5EC1">
        <w:rPr>
          <w:sz w:val="18"/>
        </w:rPr>
        <w:tab/>
        <w:t>2</w:t>
      </w:r>
      <w:r>
        <w:rPr>
          <w:sz w:val="18"/>
        </w:rPr>
        <w:t>3</w:t>
      </w:r>
      <w:r w:rsidRPr="004C5EC1">
        <w:rPr>
          <w:sz w:val="18"/>
        </w:rPr>
        <w:t xml:space="preserve"> Apr 2004</w:t>
      </w:r>
    </w:p>
    <w:p w:rsidR="00CB4EDC" w:rsidRPr="004C5EC1" w:rsidRDefault="00CB4EDC" w:rsidP="00CB4ED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</w:t>
      </w:r>
      <w:r>
        <w:rPr>
          <w:sz w:val="18"/>
        </w:rPr>
        <w:t>Extra</w:t>
      </w:r>
      <w:r w:rsidRPr="004C5EC1">
        <w:rPr>
          <w:sz w:val="18"/>
        </w:rPr>
        <w:t xml:space="preserve"> (Page </w:t>
      </w:r>
      <w:r>
        <w:rPr>
          <w:sz w:val="18"/>
        </w:rPr>
        <w:t>1</w:t>
      </w:r>
      <w:r w:rsidRPr="004C5EC1">
        <w:rPr>
          <w:sz w:val="18"/>
        </w:rPr>
        <w:t xml:space="preserve">) – </w:t>
      </w:r>
      <w:r>
        <w:rPr>
          <w:sz w:val="18"/>
        </w:rPr>
        <w:t xml:space="preserve">Ghostly night tours of gaol (Russell,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Albany</w:t>
          </w:r>
        </w:smartTag>
      </w:smartTag>
      <w:r>
        <w:rPr>
          <w:sz w:val="18"/>
        </w:rPr>
        <w:t xml:space="preserve"> Historical Society)</w:t>
      </w:r>
      <w:r w:rsidRPr="004C5EC1">
        <w:rPr>
          <w:sz w:val="18"/>
        </w:rPr>
        <w:tab/>
        <w:t>2</w:t>
      </w:r>
      <w:r>
        <w:rPr>
          <w:sz w:val="18"/>
        </w:rPr>
        <w:t>3</w:t>
      </w:r>
      <w:r w:rsidRPr="004C5EC1">
        <w:rPr>
          <w:sz w:val="18"/>
        </w:rPr>
        <w:t xml:space="preserve"> Apr 2004</w:t>
      </w:r>
    </w:p>
    <w:p w:rsidR="002E2862" w:rsidRPr="002E2862" w:rsidRDefault="002E2862" w:rsidP="002E286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2E2862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2E2862">
            <w:rPr>
              <w:b/>
              <w:sz w:val="18"/>
            </w:rPr>
            <w:t>Albany</w:t>
          </w:r>
        </w:smartTag>
      </w:smartTag>
      <w:r w:rsidRPr="002E2862">
        <w:rPr>
          <w:b/>
          <w:sz w:val="18"/>
        </w:rPr>
        <w:t xml:space="preserve"> Extra (Page 2) – Big crowd tipped for icon event (Ripper MLA, Acting Premier)</w:t>
      </w:r>
      <w:r w:rsidRPr="002E2862">
        <w:rPr>
          <w:b/>
          <w:sz w:val="18"/>
        </w:rPr>
        <w:tab/>
        <w:t>23 Apr 2004</w:t>
      </w:r>
    </w:p>
    <w:p w:rsidR="002E2862" w:rsidRPr="004C5EC1" w:rsidRDefault="002E2862" w:rsidP="002E286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</w:t>
      </w:r>
      <w:r>
        <w:rPr>
          <w:sz w:val="18"/>
        </w:rPr>
        <w:t>Extra</w:t>
      </w:r>
      <w:r w:rsidRPr="004C5EC1">
        <w:rPr>
          <w:sz w:val="18"/>
        </w:rPr>
        <w:t xml:space="preserve"> (Page </w:t>
      </w:r>
      <w:r>
        <w:rPr>
          <w:sz w:val="18"/>
        </w:rPr>
        <w:t>3</w:t>
      </w:r>
      <w:r w:rsidRPr="004C5EC1">
        <w:rPr>
          <w:sz w:val="18"/>
        </w:rPr>
        <w:t xml:space="preserve">) – </w:t>
      </w:r>
      <w:r>
        <w:rPr>
          <w:sz w:val="18"/>
        </w:rPr>
        <w:t>Water tank replacement to keep up with demand (McGuire, WaterCorp)</w:t>
      </w:r>
      <w:r w:rsidRPr="004C5EC1">
        <w:rPr>
          <w:sz w:val="18"/>
        </w:rPr>
        <w:tab/>
        <w:t>2</w:t>
      </w:r>
      <w:r>
        <w:rPr>
          <w:sz w:val="18"/>
        </w:rPr>
        <w:t>3</w:t>
      </w:r>
      <w:r w:rsidRPr="004C5EC1">
        <w:rPr>
          <w:sz w:val="18"/>
        </w:rPr>
        <w:t xml:space="preserve">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Minister for Planning &amp; Infrastructure – Awaiting LGS Regional Strategy</w:t>
      </w:r>
      <w:r w:rsidRPr="004C5EC1">
        <w:rPr>
          <w:b/>
          <w:bCs/>
          <w:color w:val="CC0000"/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Bob Kucera MLC (Tourism) – Awaiting LGS Regional Strategy</w:t>
      </w:r>
      <w:r w:rsidRPr="004C5EC1">
        <w:rPr>
          <w:color w:val="CC0000"/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RACWA (Agnew) – Pleased to be kept informed</w:t>
      </w:r>
      <w:r w:rsidRPr="004C5EC1">
        <w:rPr>
          <w:color w:val="CC0000"/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Office of Prime Minister (Nutt) – Rainbow 2000 not a Federal Government Issue</w:t>
      </w:r>
      <w:r w:rsidRPr="004C5EC1">
        <w:rPr>
          <w:b/>
          <w:bCs/>
          <w:color w:val="CC0000"/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NZ Office of Chief of Defence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Inkst</w:t>
          </w:r>
          <w:r w:rsidR="00A86CE5" w:rsidRPr="004C5EC1">
            <w:rPr>
              <w:sz w:val="18"/>
            </w:rPr>
            <w:t>e</w:t>
          </w:r>
          <w:r w:rsidRPr="004C5EC1">
            <w:rPr>
              <w:sz w:val="18"/>
            </w:rPr>
            <w:t>r</w:t>
          </w:r>
        </w:smartTag>
      </w:smartTag>
      <w:r w:rsidRPr="004C5EC1">
        <w:rPr>
          <w:sz w:val="18"/>
        </w:rPr>
        <w:t>) – Copy of ANZEF Publication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Name">
        <w:r w:rsidRPr="004C5EC1">
          <w:rPr>
            <w:sz w:val="18"/>
          </w:rPr>
          <w:t>Auckland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War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Memorial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Museum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Taylor</w:t>
          </w:r>
        </w:smartTag>
      </w:smartTag>
      <w:r w:rsidRPr="004C5EC1">
        <w:rPr>
          <w:sz w:val="18"/>
        </w:rPr>
        <w:t>) – Copy of ANZEF Publication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Extract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Auckland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War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Memorial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Museum</w:t>
          </w:r>
        </w:smartTag>
      </w:smartTag>
      <w:r w:rsidRPr="004C5EC1">
        <w:rPr>
          <w:sz w:val="18"/>
        </w:rPr>
        <w:t xml:space="preserve"> – Troopships engaged in the Great War 1914-18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Gerry Brownlee MP – Copy of Advertiser &amp; Weekender front pages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Office of Prime Minister – Copy of Advertiser &amp; Weekender front pages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Office of Leader of the Federal Opposition – Copy of Advertiser &amp; Weekender front pages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Office of Leader of the State Opposition – Copy of Advertiser &amp; Weekender front pages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 – Tranz Scenic Railways NZ (Overlander &amp; Northerner) – </w:t>
      </w:r>
      <w:hyperlink r:id="rId86" w:history="1">
        <w:r w:rsidRPr="004C5EC1">
          <w:rPr>
            <w:rStyle w:val="Hyperlink"/>
            <w:sz w:val="18"/>
          </w:rPr>
          <w:t>www.tranzscenic.co.nz</w:t>
        </w:r>
      </w:hyperlink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 – National Trust NZ (Waitangi Our Birthplace – Te pitowhenua) – </w:t>
      </w:r>
      <w:hyperlink r:id="rId87" w:history="1">
        <w:r w:rsidRPr="004C5EC1">
          <w:rPr>
            <w:rStyle w:val="Hyperlink"/>
            <w:sz w:val="18"/>
          </w:rPr>
          <w:t>www.waitangi.net.nz</w:t>
        </w:r>
      </w:hyperlink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CCGS vs Combined Great Southern U18 AFL Match &amp; BBQ – Rainbow 2000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John Howard MHR (PM) – WA State Govt announces Albany Anzac Icon Event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Mark Latham MHR (Opp.) – WA State Govt announces Albany Anzac Icon Event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Colin Barnett MLA (Opp.) – State Govt announces Albany Anzac Icon Event</w:t>
      </w:r>
      <w:r w:rsidRPr="004C5EC1">
        <w:rPr>
          <w:sz w:val="18"/>
        </w:rPr>
        <w:tab/>
        <w:t>23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Spirit of Anzac a guide in our troubled world</w:t>
      </w:r>
      <w:r w:rsidRPr="004C5EC1">
        <w:rPr>
          <w:sz w:val="18"/>
        </w:rPr>
        <w:tab/>
        <w:t>24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2004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Memorial Park</w:t>
          </w:r>
        </w:smartTag>
      </w:smartTag>
      <w:r w:rsidRPr="004C5EC1">
        <w:rPr>
          <w:b/>
          <w:bCs/>
          <w:sz w:val="18"/>
        </w:rPr>
        <w:tab/>
        <w:t>25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16) – The Spirit of Anzac Prevails</w:t>
      </w:r>
      <w:r w:rsidRPr="004C5EC1">
        <w:rPr>
          <w:sz w:val="18"/>
        </w:rPr>
        <w:tab/>
        <w:t>26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Big crowds honour sacrifice</w:t>
      </w:r>
      <w:r w:rsidRPr="004C5EC1">
        <w:rPr>
          <w:sz w:val="18"/>
        </w:rPr>
        <w:tab/>
        <w:t>26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Dawn service an icon (Cleak,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 &amp; Watson MLA)</w:t>
      </w:r>
      <w:r w:rsidRPr="004C5EC1">
        <w:rPr>
          <w:sz w:val="18"/>
        </w:rPr>
        <w:tab/>
        <w:t>27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StreetTalk : Where should we remember the Anzacs ?</w:t>
      </w:r>
      <w:r w:rsidRPr="004C5EC1">
        <w:rPr>
          <w:sz w:val="18"/>
        </w:rPr>
        <w:tab/>
        <w:t>27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Senior High School</w:t>
        </w:r>
      </w:smartTag>
      <w:r w:rsidRPr="004C5EC1">
        <w:rPr>
          <w:sz w:val="18"/>
        </w:rPr>
        <w:t xml:space="preserve"> – Anzac Service 2004 (Rotary &amp; Soroptimist Clubs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REIWA Albany (Fagents) – Rainbow 2000 documentation &amp; request for collective briefing</w:t>
      </w:r>
      <w:r w:rsidRPr="004C5EC1">
        <w:rPr>
          <w:sz w:val="18"/>
        </w:rPr>
        <w:tab/>
        <w:t>28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REIWA Albany (Fagents) – Rainbow 2000 documentation &amp; request for collective briefing</w:t>
      </w:r>
      <w:r w:rsidRPr="004C5EC1">
        <w:rPr>
          <w:sz w:val="18"/>
        </w:rPr>
        <w:tab/>
        <w:t>28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Greater </w:t>
      </w:r>
      <w:smartTag w:uri="urn:schemas-microsoft-com:office:smarttags" w:element="City">
        <w:r w:rsidRPr="004C5EC1">
          <w:rPr>
            <w:sz w:val="18"/>
          </w:rPr>
          <w:t>Wellington</w:t>
        </w:r>
      </w:smartTag>
      <w:r w:rsidRPr="004C5EC1">
        <w:rPr>
          <w:sz w:val="18"/>
        </w:rPr>
        <w:t xml:space="preserve"> City Council NZ (Martin)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Auckland</w:t>
        </w:r>
      </w:smartTag>
      <w:r w:rsidRPr="004C5EC1">
        <w:rPr>
          <w:sz w:val="18"/>
        </w:rPr>
        <w:t xml:space="preserve"> City Council NZ (McPherson)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Napier City Council NZ (Taylor)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</w:t>
      </w:r>
      <w:r w:rsidRPr="004C5EC1">
        <w:rPr>
          <w:sz w:val="18"/>
        </w:rPr>
        <w:tab/>
        <w:t>29 Apr 2004</w:t>
      </w:r>
    </w:p>
    <w:p w:rsidR="00AB4D60" w:rsidRPr="00824C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824C91">
        <w:rPr>
          <w:b/>
          <w:bCs/>
          <w:color w:val="CC0000"/>
          <w:sz w:val="18"/>
        </w:rPr>
        <w:t xml:space="preserve">Letter from – WA Planning Commission (Dawkins) – </w:t>
      </w:r>
      <w:hyperlink r:id="rId88" w:history="1">
        <w:r w:rsidRPr="00824C91">
          <w:rPr>
            <w:rStyle w:val="Hyperlink"/>
            <w:b/>
            <w:bCs/>
            <w:color w:val="CC0000"/>
            <w:sz w:val="18"/>
          </w:rPr>
          <w:t>Unable to support Rainbow 2000 Brief</w:t>
        </w:r>
      </w:hyperlink>
      <w:r w:rsidRPr="00824C91">
        <w:rPr>
          <w:b/>
          <w:bCs/>
          <w:color w:val="CC0000"/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Colin Barnett MLA – Acknowledge letter of 23 Apr 2004 – Rainbow 2000</w:t>
      </w:r>
      <w:r w:rsidRPr="004C5EC1">
        <w:rPr>
          <w:color w:val="CC0000"/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(Fenn) – Western Planner : Great Southern Land Use Managers</w:t>
      </w:r>
      <w:r w:rsidRPr="004C5EC1">
        <w:rPr>
          <w:color w:val="CC0000"/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WA Business News – FDI Strategic Outlook – Considered big picture vision</w:t>
      </w:r>
      <w:r w:rsidRPr="004C5EC1">
        <w:rPr>
          <w:color w:val="FF3300"/>
          <w:sz w:val="18"/>
        </w:rPr>
        <w:tab/>
        <w:t>29 Apr 2004</w:t>
      </w:r>
    </w:p>
    <w:p w:rsidR="00AB4D60" w:rsidRPr="00E5446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54469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E54469">
            <w:rPr>
              <w:b/>
              <w:sz w:val="18"/>
            </w:rPr>
            <w:t>Albany</w:t>
          </w:r>
        </w:smartTag>
      </w:smartTag>
      <w:r w:rsidRPr="00E54469">
        <w:rPr>
          <w:b/>
          <w:sz w:val="18"/>
        </w:rPr>
        <w:t xml:space="preserve"> Advertiser (Page 3) – </w:t>
      </w:r>
      <w:hyperlink r:id="rId89" w:history="1">
        <w:r w:rsidRPr="00E54469">
          <w:rPr>
            <w:rStyle w:val="Hyperlink"/>
            <w:b/>
            <w:sz w:val="18"/>
          </w:rPr>
          <w:t>Waterfront plans out</w:t>
        </w:r>
      </w:hyperlink>
      <w:r w:rsidRPr="00E54469">
        <w:rPr>
          <w:b/>
          <w:sz w:val="18"/>
        </w:rPr>
        <w:t xml:space="preserve"> (</w:t>
      </w:r>
      <w:r w:rsidR="00E54469">
        <w:rPr>
          <w:b/>
          <w:sz w:val="18"/>
        </w:rPr>
        <w:t xml:space="preserve">Peacock, </w:t>
      </w:r>
      <w:r w:rsidRPr="00E54469">
        <w:rPr>
          <w:b/>
          <w:sz w:val="18"/>
        </w:rPr>
        <w:t>Chairman APULG)</w:t>
      </w:r>
      <w:r w:rsidRPr="00E54469">
        <w:rPr>
          <w:b/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Senators look at potential for flights (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Military souvenir presented to city (Mehinick, HMAS Anzac)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Anzac spirit alive and well : Anzac Ball (Albany RSL)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Management Planning for City Mounts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Anzac capital boost : $250,000 to kick-start ‘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>’ planning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Service ‘too popular’ : Anzac Day Albany</w:t>
      </w:r>
      <w:r w:rsidRPr="004C5EC1">
        <w:rPr>
          <w:sz w:val="18"/>
        </w:rPr>
        <w:tab/>
        <w:t>29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presence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 xml:space="preserve"> (Porebski &amp; Gallop MLA)</w:t>
      </w:r>
      <w:r w:rsidRPr="004C5EC1">
        <w:rPr>
          <w:sz w:val="18"/>
        </w:rPr>
        <w:tab/>
        <w:t>29 Apr 2004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Commonwealth </w:t>
      </w:r>
      <w:r w:rsidR="004C4402">
        <w:rPr>
          <w:b/>
          <w:sz w:val="18"/>
        </w:rPr>
        <w:t>APH</w:t>
      </w:r>
      <w:r w:rsidRPr="004C4402">
        <w:rPr>
          <w:b/>
          <w:sz w:val="18"/>
        </w:rPr>
        <w:t xml:space="preserve"> : </w:t>
      </w:r>
      <w:smartTag w:uri="urn:schemas-microsoft-com:office:smarttags" w:element="place">
        <w:smartTag w:uri="urn:schemas-microsoft-com:office:smarttags" w:element="PlaceName">
          <w:r w:rsidRPr="004C4402">
            <w:rPr>
              <w:b/>
              <w:sz w:val="18"/>
            </w:rPr>
            <w:t>JSC</w:t>
          </w:r>
        </w:smartTag>
        <w:r w:rsidRPr="004C4402">
          <w:rPr>
            <w:b/>
            <w:sz w:val="18"/>
          </w:rPr>
          <w:t xml:space="preserve"> </w:t>
        </w:r>
        <w:smartTag w:uri="urn:schemas-microsoft-com:office:smarttags" w:element="PlaceName">
          <w:r w:rsidRPr="004C4402">
            <w:rPr>
              <w:b/>
              <w:sz w:val="18"/>
            </w:rPr>
            <w:t>External</w:t>
          </w:r>
        </w:smartTag>
        <w:r w:rsidRPr="004C4402">
          <w:rPr>
            <w:b/>
            <w:sz w:val="18"/>
          </w:rPr>
          <w:t xml:space="preserve"> </w:t>
        </w:r>
        <w:smartTag w:uri="urn:schemas-microsoft-com:office:smarttags" w:element="PlaceType">
          <w:r w:rsidRPr="004C4402">
            <w:rPr>
              <w:b/>
              <w:sz w:val="18"/>
            </w:rPr>
            <w:t>Territories</w:t>
          </w:r>
        </w:smartTag>
      </w:smartTag>
      <w:r w:rsidRPr="004C4402">
        <w:rPr>
          <w:b/>
          <w:sz w:val="18"/>
        </w:rPr>
        <w:t xml:space="preserve">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30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(Bettink) – Community Forum # 4</w:t>
      </w:r>
      <w:r w:rsidRPr="004C5EC1">
        <w:rPr>
          <w:sz w:val="18"/>
        </w:rPr>
        <w:tab/>
        <w:t>30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Development Assessment Forum (Verwer) – Planning system comes to WA</w:t>
      </w:r>
      <w:r w:rsidRPr="004C5EC1">
        <w:rPr>
          <w:sz w:val="18"/>
        </w:rPr>
        <w:tab/>
        <w:t>30 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: Western Planner (Vol 21 #7) – 2003 Awards for Planning Excellence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Foreign Minister visits WA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Community Cabinet Update (Gallop MLA) – Dawn service gets State icon status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Waterfornt Project No.1 – Project Background &amp; Draft Concept Plans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Brochure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Harbour &amp; Waterfront Development (GHD) – Draft Concept Plan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Thailand</w:t>
          </w:r>
        </w:smartTag>
      </w:smartTag>
      <w:r w:rsidRPr="004C5EC1">
        <w:rPr>
          <w:sz w:val="18"/>
        </w:rPr>
        <w:t xml:space="preserve"> Free Trade Agreement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United States Free Trade Agreement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GS Major Projects Update (GSDC) – Summary of major projects</w:t>
      </w:r>
      <w:r w:rsidRPr="004C5EC1">
        <w:rPr>
          <w:sz w:val="18"/>
        </w:rPr>
        <w:tab/>
        <w:t>Apr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Exhibition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– Community Forum # 4</w:t>
      </w:r>
      <w:r w:rsidRPr="004C5EC1">
        <w:rPr>
          <w:sz w:val="18"/>
        </w:rPr>
        <w:tab/>
        <w:t>01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F13EA2">
        <w:rPr>
          <w:sz w:val="18"/>
          <w:highlight w:val="yellow"/>
        </w:rPr>
        <w:t xml:space="preserve">Email – Sen. Ross Lightfoot (WA) – Chairman : </w:t>
      </w:r>
      <w:smartTag w:uri="urn:schemas-microsoft-com:office:smarttags" w:element="place">
        <w:smartTag w:uri="urn:schemas-microsoft-com:office:smarttags" w:element="PlaceName">
          <w:r w:rsidRPr="00F13EA2">
            <w:rPr>
              <w:sz w:val="18"/>
              <w:highlight w:val="yellow"/>
            </w:rPr>
            <w:t>JSC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Name">
          <w:r w:rsidRPr="00F13EA2">
            <w:rPr>
              <w:sz w:val="18"/>
              <w:highlight w:val="yellow"/>
            </w:rPr>
            <w:t>External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Type">
          <w:r w:rsidRPr="00F13EA2">
            <w:rPr>
              <w:sz w:val="18"/>
              <w:highlight w:val="yellow"/>
            </w:rPr>
            <w:t>Territories</w:t>
          </w:r>
        </w:smartTag>
      </w:smartTag>
      <w:r w:rsidRPr="00F13EA2">
        <w:rPr>
          <w:sz w:val="18"/>
          <w:highlight w:val="yellow"/>
        </w:rPr>
        <w:t xml:space="preserve"> – Waterfront plans</w:t>
      </w:r>
      <w:r w:rsidRPr="00F13EA2">
        <w:rPr>
          <w:sz w:val="18"/>
          <w:highlight w:val="yellow"/>
        </w:rPr>
        <w:tab/>
        <w:t>03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F13EA2">
        <w:rPr>
          <w:sz w:val="18"/>
          <w:highlight w:val="yellow"/>
        </w:rPr>
        <w:t xml:space="preserve">Email – Sen. Nigel Scullion (NT)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sz w:val="18"/>
              <w:highlight w:val="yellow"/>
            </w:rPr>
            <w:t>JSC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Name">
          <w:r w:rsidRPr="00F13EA2">
            <w:rPr>
              <w:sz w:val="18"/>
              <w:highlight w:val="yellow"/>
            </w:rPr>
            <w:t>External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Type">
          <w:r w:rsidRPr="00F13EA2">
            <w:rPr>
              <w:sz w:val="18"/>
              <w:highlight w:val="yellow"/>
            </w:rPr>
            <w:t>Territories</w:t>
          </w:r>
        </w:smartTag>
      </w:smartTag>
      <w:r w:rsidRPr="00F13EA2">
        <w:rPr>
          <w:sz w:val="18"/>
          <w:highlight w:val="yellow"/>
        </w:rPr>
        <w:t xml:space="preserve"> – Waterfront plans</w:t>
      </w:r>
      <w:r w:rsidRPr="00F13EA2">
        <w:rPr>
          <w:sz w:val="18"/>
          <w:highlight w:val="yellow"/>
        </w:rPr>
        <w:tab/>
        <w:t>03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F13EA2">
        <w:rPr>
          <w:sz w:val="18"/>
          <w:highlight w:val="yellow"/>
        </w:rPr>
        <w:t xml:space="preserve">Email – Sen. John Hogg (Qld)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sz w:val="18"/>
              <w:highlight w:val="yellow"/>
            </w:rPr>
            <w:t>JSC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Name">
          <w:r w:rsidRPr="00F13EA2">
            <w:rPr>
              <w:sz w:val="18"/>
              <w:highlight w:val="yellow"/>
            </w:rPr>
            <w:t>External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Type">
          <w:r w:rsidRPr="00F13EA2">
            <w:rPr>
              <w:sz w:val="18"/>
              <w:highlight w:val="yellow"/>
            </w:rPr>
            <w:t>Territories</w:t>
          </w:r>
        </w:smartTag>
      </w:smartTag>
      <w:r w:rsidRPr="00F13EA2">
        <w:rPr>
          <w:sz w:val="18"/>
          <w:highlight w:val="yellow"/>
        </w:rPr>
        <w:t xml:space="preserve"> – Waterfront plans</w:t>
      </w:r>
      <w:r w:rsidRPr="00F13EA2">
        <w:rPr>
          <w:sz w:val="18"/>
          <w:highlight w:val="yellow"/>
        </w:rPr>
        <w:tab/>
        <w:t>03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F13EA2">
        <w:rPr>
          <w:sz w:val="18"/>
          <w:highlight w:val="yellow"/>
        </w:rPr>
        <w:t xml:space="preserve">Email – Sen. Natasha Stott-Despoja (SA)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sz w:val="18"/>
              <w:highlight w:val="yellow"/>
            </w:rPr>
            <w:t>JSC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Name">
          <w:r w:rsidRPr="00F13EA2">
            <w:rPr>
              <w:sz w:val="18"/>
              <w:highlight w:val="yellow"/>
            </w:rPr>
            <w:t>External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Type">
          <w:r w:rsidRPr="00F13EA2">
            <w:rPr>
              <w:sz w:val="18"/>
              <w:highlight w:val="yellow"/>
            </w:rPr>
            <w:t>Territories</w:t>
          </w:r>
        </w:smartTag>
      </w:smartTag>
      <w:r w:rsidRPr="00F13EA2">
        <w:rPr>
          <w:sz w:val="18"/>
          <w:highlight w:val="yellow"/>
        </w:rPr>
        <w:t xml:space="preserve"> – Waterfront plans</w:t>
      </w:r>
      <w:r w:rsidRPr="00F13EA2">
        <w:rPr>
          <w:sz w:val="18"/>
          <w:highlight w:val="yellow"/>
        </w:rPr>
        <w:tab/>
        <w:t>03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F13EA2">
        <w:rPr>
          <w:sz w:val="18"/>
          <w:highlight w:val="yellow"/>
        </w:rPr>
        <w:t xml:space="preserve">Email – Dr Mal Washer MHR (Moore)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sz w:val="18"/>
              <w:highlight w:val="yellow"/>
            </w:rPr>
            <w:t>JSC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Name">
          <w:r w:rsidRPr="00F13EA2">
            <w:rPr>
              <w:sz w:val="18"/>
              <w:highlight w:val="yellow"/>
            </w:rPr>
            <w:t>External</w:t>
          </w:r>
        </w:smartTag>
        <w:r w:rsidRPr="00F13EA2">
          <w:rPr>
            <w:sz w:val="18"/>
            <w:highlight w:val="yellow"/>
          </w:rPr>
          <w:t xml:space="preserve"> </w:t>
        </w:r>
        <w:smartTag w:uri="urn:schemas-microsoft-com:office:smarttags" w:element="PlaceType">
          <w:r w:rsidRPr="00F13EA2">
            <w:rPr>
              <w:sz w:val="18"/>
              <w:highlight w:val="yellow"/>
            </w:rPr>
            <w:t>Territories</w:t>
          </w:r>
        </w:smartTag>
      </w:smartTag>
      <w:r w:rsidRPr="00F13EA2">
        <w:rPr>
          <w:sz w:val="18"/>
          <w:highlight w:val="yellow"/>
        </w:rPr>
        <w:t xml:space="preserve"> – Waterfront plans</w:t>
      </w:r>
      <w:r w:rsidRPr="00F13EA2">
        <w:rPr>
          <w:sz w:val="18"/>
          <w:highlight w:val="yellow"/>
        </w:rPr>
        <w:tab/>
        <w:t>03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Wilson Tuckey MHR (O’Connor)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JSC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External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Territories</w:t>
          </w:r>
        </w:smartTag>
      </w:smartTag>
      <w:r w:rsidRPr="004C5EC1">
        <w:rPr>
          <w:sz w:val="18"/>
        </w:rPr>
        <w:t xml:space="preserve"> – Waterfront plans</w:t>
      </w:r>
      <w:r w:rsidRPr="004C5EC1">
        <w:rPr>
          <w:sz w:val="18"/>
        </w:rPr>
        <w:tab/>
        <w:t>03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EPA (Cox) – Waterfront plans out (comments from Chairman APULG)</w:t>
      </w:r>
      <w:r w:rsidRPr="004C5EC1">
        <w:rPr>
          <w:sz w:val="18"/>
        </w:rPr>
        <w:tab/>
        <w:t>04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(Fenn) – Western Planner (GS Edition) – Rainbow 2000 Abstract</w:t>
      </w:r>
      <w:r w:rsidRPr="004C5EC1">
        <w:rPr>
          <w:sz w:val="18"/>
        </w:rPr>
        <w:tab/>
        <w:t>04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WAPC (Dawkins) – Waterfront plans out (comments from Chairman APULG)</w:t>
      </w:r>
      <w:r w:rsidRPr="004C5EC1">
        <w:rPr>
          <w:sz w:val="18"/>
        </w:rPr>
        <w:tab/>
        <w:t>05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Mid-West : Mastering the Future – Regions of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ab/>
        <w:t>05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WALGA GS Zone (Forbes) – 2004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AGM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Tambellup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 Hall</w:t>
          </w:r>
        </w:smartTag>
      </w:smartTag>
      <w:r w:rsidRPr="004C5EC1">
        <w:rPr>
          <w:sz w:val="18"/>
        </w:rPr>
        <w:tab/>
        <w:t>06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Demographic Challenges (Federal Treasury) – Rainbow 2000</w:t>
      </w:r>
      <w:r w:rsidRPr="004C5EC1">
        <w:rPr>
          <w:sz w:val="18"/>
        </w:rPr>
        <w:tab/>
        <w:t>06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Returned &amp; Services League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Sub-Branch)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06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Commonwealth JSC NC&amp;ET Antarctic (Clements) – Acknowledge Rainbow 2000</w:t>
      </w:r>
      <w:r w:rsidRPr="004C5EC1">
        <w:rPr>
          <w:color w:val="CC0000"/>
          <w:sz w:val="18"/>
        </w:rPr>
        <w:tab/>
        <w:t>07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State Budget 2004-05 – Hon Alan Carpenter (Albany &amp; Great Southern)</w:t>
      </w:r>
      <w:r w:rsidRPr="004C5EC1">
        <w:rPr>
          <w:sz w:val="18"/>
        </w:rPr>
        <w:tab/>
        <w:t>07 May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Waterfornt Project No.2 – Draft Structure Plan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20m high hotel sets scene for battle (OBH, Cottesloe)</w:t>
      </w:r>
      <w:r w:rsidRPr="004C5EC1">
        <w:rPr>
          <w:sz w:val="18"/>
        </w:rPr>
        <w:tab/>
        <w:t>07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Structural Reform Consultancy Review : Geraldton &amp; Greenough</w:t>
      </w:r>
      <w:r w:rsidRPr="004C5EC1">
        <w:rPr>
          <w:sz w:val="18"/>
        </w:rPr>
        <w:tab/>
        <w:t>08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Federal Parliamentary Members (31) – </w:t>
      </w:r>
      <w:smartTag w:uri="urn:schemas-microsoft-com:office:smarttags" w:element="PlaceName">
        <w:r w:rsidRPr="004C5EC1">
          <w:rPr>
            <w:sz w:val="18"/>
          </w:rPr>
          <w:t>JSC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External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Territories</w:t>
        </w:r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</w:t>
      </w:r>
      <w:r w:rsidRPr="004C5EC1">
        <w:rPr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Kim Beazley MHR (Brand)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Julie Bishop MHR (Curtin)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Graham Edwards MHR (Cowan)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>Email – Barry Haase MHR (</w:t>
      </w:r>
      <w:smartTag w:uri="urn:schemas-microsoft-com:office:smarttags" w:element="City">
        <w:r w:rsidRPr="00F13EA2">
          <w:rPr>
            <w:color w:val="0000FF"/>
            <w:sz w:val="18"/>
          </w:rPr>
          <w:t>Kalgoorlie</w:t>
        </w:r>
      </w:smartTag>
      <w:r w:rsidRPr="00F13EA2">
        <w:rPr>
          <w:color w:val="0000FF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Sharryn Jackson MHR (Hasluck)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Carmen Lawrence MHR (Fremantle)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Jann McFarlane MHR (Stirling)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Judi Moylan MHR (Pearce)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Geoff Prosser MHR (Forrest)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Don Randall MHR (Canning)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>Email – Stephen Smith MHR (</w:t>
      </w:r>
      <w:smartTag w:uri="urn:schemas-microsoft-com:office:smarttags" w:element="City">
        <w:r w:rsidRPr="00F13EA2">
          <w:rPr>
            <w:color w:val="FF0000"/>
            <w:sz w:val="18"/>
          </w:rPr>
          <w:t>Perth</w:t>
        </w:r>
      </w:smartTag>
      <w:r w:rsidRPr="00F13EA2">
        <w:rPr>
          <w:color w:val="FF0000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Wilson Tuckey MHR (O’Connor)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Mal Washer MHR (Moore)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Kim Wilkie MHR (Swan)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Daryl Williams MHR (Tangney)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13EA2">
        <w:rPr>
          <w:color w:val="663300"/>
          <w:sz w:val="18"/>
        </w:rPr>
        <w:t xml:space="preserve">Email – Sen. Brian Greig (Democrat)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663300"/>
              <w:sz w:val="18"/>
            </w:rPr>
            <w:t>JSC</w:t>
          </w:r>
        </w:smartTag>
        <w:r w:rsidRPr="00F13EA2">
          <w:rPr>
            <w:color w:val="6633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663300"/>
              <w:sz w:val="18"/>
            </w:rPr>
            <w:t>External</w:t>
          </w:r>
        </w:smartTag>
        <w:r w:rsidRPr="00F13EA2">
          <w:rPr>
            <w:color w:val="6633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663300"/>
              <w:sz w:val="18"/>
            </w:rPr>
            <w:t>Territories</w:t>
          </w:r>
        </w:smartTag>
      </w:smartTag>
      <w:r w:rsidRPr="00F13EA2">
        <w:rPr>
          <w:color w:val="663300"/>
          <w:sz w:val="18"/>
        </w:rPr>
        <w:t xml:space="preserve"> : Albany Waterfront plans</w:t>
      </w:r>
      <w:r w:rsidRPr="00F13EA2">
        <w:rPr>
          <w:color w:val="6633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13EA2">
        <w:rPr>
          <w:color w:val="663300"/>
          <w:sz w:val="18"/>
        </w:rPr>
        <w:t xml:space="preserve">Email – Sen. Andrew Murray (Democrat)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663300"/>
              <w:sz w:val="18"/>
            </w:rPr>
            <w:t>JSC</w:t>
          </w:r>
        </w:smartTag>
        <w:r w:rsidRPr="00F13EA2">
          <w:rPr>
            <w:color w:val="6633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663300"/>
              <w:sz w:val="18"/>
            </w:rPr>
            <w:t>External</w:t>
          </w:r>
        </w:smartTag>
        <w:r w:rsidRPr="00F13EA2">
          <w:rPr>
            <w:color w:val="6633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663300"/>
              <w:sz w:val="18"/>
            </w:rPr>
            <w:t>Territories</w:t>
          </w:r>
        </w:smartTag>
      </w:smartTag>
      <w:r w:rsidRPr="00F13EA2">
        <w:rPr>
          <w:color w:val="663300"/>
          <w:sz w:val="18"/>
        </w:rPr>
        <w:t xml:space="preserve"> : Albany Waterfront plans</w:t>
      </w:r>
      <w:r w:rsidRPr="00F13EA2">
        <w:rPr>
          <w:color w:val="6633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Mark Bishop (ALP)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Peter Cook (ALP)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Chris Evans (ALP)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Ruth Webber (ALP)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FF0000"/>
              <w:sz w:val="18"/>
            </w:rPr>
            <w:t>JSC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FF0000"/>
              <w:sz w:val="18"/>
            </w:rPr>
            <w:t>External</w:t>
          </w:r>
        </w:smartTag>
        <w:r w:rsidRPr="00F13EA2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FF0000"/>
              <w:sz w:val="18"/>
            </w:rPr>
            <w:t>Territories</w:t>
          </w:r>
        </w:smartTag>
      </w:smartTag>
      <w:r w:rsidRPr="00F13EA2">
        <w:rPr>
          <w:color w:val="FF0000"/>
          <w:sz w:val="18"/>
        </w:rPr>
        <w:t xml:space="preserve"> : Albany Waterfront plans</w:t>
      </w:r>
      <w:r w:rsidRPr="00F13EA2">
        <w:rPr>
          <w:color w:val="FF0000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Ian Campbell (Liberal)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Alan Eggleston (Liberal)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Chris Ellison (Liberal)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David Johnston (Liberal)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Sue Knowles (Liberal)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Ross Lightfoot (Liberal) – </w:t>
      </w:r>
      <w:smartTag w:uri="urn:schemas-microsoft-com:office:smarttags" w:element="place">
        <w:smartTag w:uri="urn:schemas-microsoft-com:office:smarttags" w:element="PlaceName">
          <w:r w:rsidRPr="00F13EA2">
            <w:rPr>
              <w:color w:val="0000FF"/>
              <w:sz w:val="18"/>
            </w:rPr>
            <w:t>JSC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Name">
          <w:r w:rsidRPr="00F13EA2">
            <w:rPr>
              <w:color w:val="0000FF"/>
              <w:sz w:val="18"/>
            </w:rPr>
            <w:t>External</w:t>
          </w:r>
        </w:smartTag>
        <w:r w:rsidRPr="00F13EA2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F13EA2">
            <w:rPr>
              <w:color w:val="0000FF"/>
              <w:sz w:val="18"/>
            </w:rPr>
            <w:t>Territories</w:t>
          </w:r>
        </w:smartTag>
      </w:smartTag>
      <w:r w:rsidRPr="00F13EA2">
        <w:rPr>
          <w:color w:val="0000FF"/>
          <w:sz w:val="18"/>
        </w:rPr>
        <w:t xml:space="preserve"> : Albany Waterfront plans</w:t>
      </w:r>
      <w:r w:rsidRPr="00F13EA2">
        <w:rPr>
          <w:color w:val="0000FF"/>
          <w:sz w:val="18"/>
        </w:rPr>
        <w:tab/>
        <w:t>10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PIA / UDIA / PCA Seminar – WA Planning Process Review – Rainbow 2000</w:t>
      </w:r>
      <w:r w:rsidRPr="004C5EC1">
        <w:rPr>
          <w:sz w:val="18"/>
        </w:rPr>
        <w:tab/>
        <w:t>11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lastRenderedPageBreak/>
        <w:t xml:space="preserve">Presentation – Liberal Party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: WA State Director (Everingham)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>©</w:t>
      </w:r>
      <w:r w:rsidRPr="004C5EC1">
        <w:rPr>
          <w:b/>
          <w:bCs/>
          <w:sz w:val="18"/>
        </w:rPr>
        <w:tab/>
        <w:t>11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Australian Labor Party : WA State Director (Johnstone)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>©</w:t>
      </w:r>
      <w:r w:rsidRPr="004C5EC1">
        <w:rPr>
          <w:b/>
          <w:bCs/>
          <w:sz w:val="18"/>
        </w:rPr>
        <w:tab/>
        <w:t>11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UDIA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(Fulker) – Future growth in the South-West : Breakfast Forum</w:t>
      </w:r>
      <w:r w:rsidRPr="004C5EC1">
        <w:rPr>
          <w:color w:val="CC0000"/>
          <w:sz w:val="18"/>
        </w:rPr>
        <w:tab/>
        <w:t>12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Name">
        <w:r w:rsidRPr="004C5EC1">
          <w:rPr>
            <w:color w:val="CC0000"/>
            <w:sz w:val="18"/>
          </w:rPr>
          <w:t>JSC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Name">
        <w:r w:rsidRPr="004C5EC1">
          <w:rPr>
            <w:color w:val="CC0000"/>
            <w:sz w:val="18"/>
          </w:rPr>
          <w:t>External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Territories</w:t>
        </w:r>
      </w:smartTag>
      <w:r w:rsidRPr="004C5EC1">
        <w:rPr>
          <w:color w:val="CC0000"/>
          <w:sz w:val="18"/>
        </w:rPr>
        <w:t xml:space="preserve"> (Clements) – Proof Committee Hansard : </w:t>
      </w:r>
      <w:smartTag w:uri="urn:schemas-microsoft-com:office:smarttags" w:element="place">
        <w:r w:rsidRPr="004C5EC1">
          <w:rPr>
            <w:color w:val="CC0000"/>
            <w:sz w:val="18"/>
          </w:rPr>
          <w:t>Antarctica</w:t>
        </w:r>
      </w:smartTag>
      <w:r w:rsidRPr="004C5EC1">
        <w:rPr>
          <w:color w:val="CC0000"/>
          <w:sz w:val="18"/>
        </w:rPr>
        <w:t xml:space="preserve"> Program</w:t>
      </w:r>
      <w:r w:rsidRPr="004C5EC1">
        <w:rPr>
          <w:color w:val="CC0000"/>
          <w:sz w:val="18"/>
        </w:rPr>
        <w:tab/>
        <w:t>12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Commonwealth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JSC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External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Territories</w:t>
          </w:r>
        </w:smartTag>
      </w:smartTag>
      <w:r w:rsidRPr="004C5EC1">
        <w:rPr>
          <w:sz w:val="18"/>
        </w:rPr>
        <w:t xml:space="preserve"> : Hansard Editorial – Rainbow 2000</w:t>
      </w:r>
      <w:r w:rsidRPr="004C5EC1">
        <w:rPr>
          <w:sz w:val="18"/>
        </w:rPr>
        <w:tab/>
        <w:t>12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State claims port rail freight success (MacTiernan MLA)</w:t>
      </w:r>
      <w:r w:rsidRPr="004C5EC1">
        <w:rPr>
          <w:sz w:val="18"/>
        </w:rPr>
        <w:tab/>
        <w:t>13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11) – The Cultural Capital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, NZ (Smithson, AA)</w:t>
      </w:r>
      <w:r w:rsidRPr="004C5EC1">
        <w:rPr>
          <w:sz w:val="18"/>
        </w:rPr>
        <w:tab/>
        <w:t>13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Region ‘bursting’ : Minister (Carpenter MLA)</w:t>
      </w:r>
      <w:r w:rsidRPr="004C5EC1">
        <w:rPr>
          <w:sz w:val="18"/>
        </w:rPr>
        <w:tab/>
        <w:t>13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Little to celebrate : Libs, Nats (Sullivan MLA, Trenorden MLA)</w:t>
      </w:r>
      <w:r w:rsidRPr="004C5EC1">
        <w:rPr>
          <w:sz w:val="18"/>
        </w:rPr>
        <w:tab/>
        <w:t>13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State Budget : the Breakdown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, regional)</w:t>
      </w:r>
      <w:r w:rsidRPr="004C5EC1">
        <w:rPr>
          <w:sz w:val="18"/>
        </w:rPr>
        <w:tab/>
        <w:t>13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14) – Many highlights in Anzac tour (Porebski &amp; Gallop)</w:t>
      </w:r>
      <w:r w:rsidRPr="004C5EC1">
        <w:rPr>
          <w:sz w:val="18"/>
        </w:rPr>
        <w:tab/>
        <w:t>13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(15 Pages) – Rainbow 2000 Regional Strategy</w:t>
      </w:r>
      <w:r w:rsidRPr="004C5EC1">
        <w:rPr>
          <w:color w:val="000080"/>
          <w:sz w:val="18"/>
        </w:rPr>
        <w:tab/>
        <w:t>13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Lionetti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Demarteau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Waterman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Wellington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Bojcun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Emery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Sankey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Paver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Wolfe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Jamieson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Evans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F13EA2">
        <w:rPr>
          <w:color w:val="008000"/>
          <w:sz w:val="18"/>
        </w:rPr>
        <w:t>Facsimile – Cr Williams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00"/>
              <w:sz w:val="18"/>
            </w:rPr>
            <w:t>Albany</w:t>
          </w:r>
        </w:smartTag>
      </w:smartTag>
      <w:r w:rsidRPr="00F13EA2">
        <w:rPr>
          <w:color w:val="008000"/>
          <w:sz w:val="18"/>
        </w:rPr>
        <w:t xml:space="preserve"> CC) – WALGA : GS Zone AGM (Tambellup) – Rainbow 2000</w:t>
      </w:r>
      <w:r w:rsidRPr="00F13EA2">
        <w:rPr>
          <w:color w:val="008000"/>
          <w:sz w:val="18"/>
        </w:rPr>
        <w:tab/>
        <w:t>14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Austrade (O’Bryne) – Annual Client Survey 2004</w:t>
      </w:r>
      <w:r w:rsidRPr="004C5EC1">
        <w:rPr>
          <w:color w:val="CC0000"/>
          <w:sz w:val="18"/>
        </w:rPr>
        <w:tab/>
        <w:t>17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Health (White) – Albany &amp; Great Southern Disease Control : Whooping Cough</w:t>
      </w:r>
      <w:r w:rsidRPr="004C5EC1">
        <w:rPr>
          <w:color w:val="CC0000"/>
          <w:sz w:val="18"/>
        </w:rPr>
        <w:tab/>
        <w:t>17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Commonwealth Budget 2004-05 (Sen. Alan Eggleston WA) – Budget Summary</w:t>
      </w:r>
      <w:r w:rsidRPr="004C5EC1">
        <w:rPr>
          <w:sz w:val="18"/>
        </w:rPr>
        <w:tab/>
        <w:t>17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Street talk : What focus for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new leadership group ?</w:t>
      </w:r>
      <w:r w:rsidRPr="004C5EC1">
        <w:rPr>
          <w:sz w:val="18"/>
        </w:rPr>
        <w:tab/>
        <w:t>18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City">
        <w:r w:rsidRPr="00F13EA2">
          <w:rPr>
            <w:color w:val="008080"/>
            <w:sz w:val="18"/>
          </w:rPr>
          <w:t>Albany</w:t>
        </w:r>
      </w:smartTag>
      <w:r w:rsidRPr="00F13EA2">
        <w:rPr>
          <w:color w:val="008080"/>
          <w:sz w:val="18"/>
        </w:rPr>
        <w:t xml:space="preserve"> CC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80"/>
              <w:sz w:val="18"/>
            </w:rPr>
            <w:t>Hammond</w:t>
          </w:r>
        </w:smartTag>
      </w:smartTag>
      <w:r w:rsidRPr="00F13EA2">
        <w:rPr>
          <w:color w:val="008080"/>
          <w:sz w:val="18"/>
        </w:rPr>
        <w:t>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Broomehill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(Fitzgerald)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City">
        <w:r w:rsidRPr="00F13EA2">
          <w:rPr>
            <w:color w:val="008080"/>
            <w:sz w:val="18"/>
          </w:rPr>
          <w:t>Cranbrook</w:t>
        </w:r>
      </w:smartTag>
      <w:r w:rsidRPr="00F13EA2">
        <w:rPr>
          <w:color w:val="008080"/>
          <w:sz w:val="18"/>
        </w:rPr>
        <w:t xml:space="preserve"> </w:t>
      </w:r>
      <w:smartTag w:uri="urn:schemas-microsoft-com:office:smarttags" w:element="State">
        <w:r w:rsidRPr="00F13EA2">
          <w:rPr>
            <w:color w:val="008080"/>
            <w:sz w:val="18"/>
          </w:rPr>
          <w:t>SC</w:t>
        </w:r>
      </w:smartTag>
      <w:r w:rsidRPr="00F13EA2">
        <w:rPr>
          <w:color w:val="00808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008080"/>
              <w:sz w:val="18"/>
            </w:rPr>
            <w:t>Stanley</w:t>
          </w:r>
        </w:smartTag>
      </w:smartTag>
      <w:r w:rsidRPr="00F13EA2">
        <w:rPr>
          <w:color w:val="008080"/>
          <w:sz w:val="18"/>
        </w:rPr>
        <w:t>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country-region">
        <w:smartTag w:uri="urn:schemas-microsoft-com:office:smarttags" w:element="place">
          <w:r w:rsidRPr="00F13EA2">
            <w:rPr>
              <w:color w:val="008080"/>
              <w:sz w:val="18"/>
            </w:rPr>
            <w:t>Denmark</w:t>
          </w:r>
        </w:smartTag>
      </w:smartTag>
      <w:r w:rsidRPr="00F13EA2">
        <w:rPr>
          <w:color w:val="008080"/>
          <w:sz w:val="18"/>
        </w:rPr>
        <w:t xml:space="preserve"> SC (Durtanovich)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Dumbleyung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(Craven)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Gnowangerup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(Ludovico)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Jerramungup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(Long)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Katanning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(Jones)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country-region">
        <w:smartTag w:uri="urn:schemas-microsoft-com:office:smarttags" w:element="place">
          <w:r w:rsidRPr="00F13EA2">
            <w:rPr>
              <w:color w:val="008080"/>
              <w:sz w:val="18"/>
            </w:rPr>
            <w:t>Kent</w:t>
          </w:r>
        </w:smartTag>
      </w:smartTag>
      <w:r w:rsidRPr="00F13EA2">
        <w:rPr>
          <w:color w:val="008080"/>
          <w:sz w:val="18"/>
        </w:rPr>
        <w:t xml:space="preserve"> SC (Fitzgerald)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Kondinin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(Adamski)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Kulin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(Price)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r w:rsidRPr="00F13EA2">
          <w:rPr>
            <w:color w:val="008080"/>
            <w:sz w:val="18"/>
          </w:rPr>
          <w:t>Lake</w:t>
        </w:r>
      </w:smartTag>
      <w:r w:rsidRPr="00F13EA2">
        <w:rPr>
          <w:color w:val="008080"/>
          <w:sz w:val="18"/>
        </w:rPr>
        <w:t xml:space="preserve"> Grace SC (Hale)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Plantagenet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(Stewart)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Ravensthorpe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(Taylor)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Tambellup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(Trezona)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Wickepin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(Calneggia)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8080"/>
              <w:sz w:val="18"/>
            </w:rPr>
            <w:t>Woodanilling</w:t>
          </w:r>
        </w:smartTag>
        <w:r w:rsidRPr="00F13EA2">
          <w:rPr>
            <w:color w:val="008080"/>
            <w:sz w:val="18"/>
          </w:rPr>
          <w:t xml:space="preserve"> </w:t>
        </w:r>
        <w:smartTag w:uri="urn:schemas-microsoft-com:office:smarttags" w:element="State">
          <w:r w:rsidRPr="00F13EA2">
            <w:rPr>
              <w:color w:val="008080"/>
              <w:sz w:val="18"/>
            </w:rPr>
            <w:t>SC</w:t>
          </w:r>
        </w:smartTag>
      </w:smartTag>
      <w:r w:rsidRPr="00F13EA2">
        <w:rPr>
          <w:color w:val="008080"/>
          <w:sz w:val="18"/>
        </w:rPr>
        <w:t xml:space="preserve"> (Knight)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>Email – WALGA (Wood)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>Email – WALGA (Scheggia)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80"/>
          <w:sz w:val="18"/>
        </w:rPr>
      </w:pPr>
      <w:r w:rsidRPr="00F13EA2">
        <w:rPr>
          <w:color w:val="008080"/>
          <w:sz w:val="18"/>
        </w:rPr>
        <w:t>Email – WALGA (Neilsen) – WALGA : GS Zone AGM (Tambellup) – Rainbow 2000</w:t>
      </w:r>
      <w:r w:rsidRPr="00F13EA2">
        <w:rPr>
          <w:color w:val="00808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>Email – Kim Chance MLC (Great Southern) – WALGA : GS Zone AGM (Tambellup) – Rainbow 2000</w:t>
      </w:r>
      <w:r w:rsidRPr="00F13EA2">
        <w:rPr>
          <w:color w:val="FF000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>Email – Tom Stephens MLC (LG&amp;RD) – WALGA : GS Zone AGM (Tambellup) – Rainbow 2000</w:t>
      </w:r>
      <w:r w:rsidRPr="00F13EA2">
        <w:rPr>
          <w:color w:val="FF000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>Email – Colin Barnett MLA (Opposition) – WALGA : GS Zone AGM (Tambellup) – Rainbow 2000</w:t>
      </w:r>
      <w:r w:rsidRPr="00F13EA2">
        <w:rPr>
          <w:color w:val="0000FF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F13EA2">
        <w:rPr>
          <w:color w:val="003300"/>
          <w:sz w:val="18"/>
        </w:rPr>
        <w:t>Email – Terry Waldron MLA (Wagin) – WALGA : GS Zone AGM (Tambellup) – Rainbow 2000</w:t>
      </w:r>
      <w:r w:rsidRPr="00F13EA2">
        <w:rPr>
          <w:color w:val="00330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F13EA2">
        <w:rPr>
          <w:color w:val="003300"/>
          <w:sz w:val="18"/>
        </w:rPr>
        <w:t>Email – Ross Ainsworth MLA (Roe) – WALGA : GS Zone AGM (Tambellup) – Rainbow 2000</w:t>
      </w:r>
      <w:r w:rsidRPr="00F13EA2">
        <w:rPr>
          <w:color w:val="00330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>Email – Robyn McSweeney MLC (SW) – WALGA : GS Zone AGM (Tambellup) – Rainbow 2000</w:t>
      </w:r>
      <w:r w:rsidRPr="00F13EA2">
        <w:rPr>
          <w:color w:val="0000FF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>Email – Bill Stretch MLC (SW) – WALGA : GS Zone AGM (Tambellup) – Rainbow 2000</w:t>
      </w:r>
      <w:r w:rsidRPr="00F13EA2">
        <w:rPr>
          <w:color w:val="0000FF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>Email – Peter Watson MLA (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FF0000"/>
              <w:sz w:val="18"/>
            </w:rPr>
            <w:t>Albany</w:t>
          </w:r>
        </w:smartTag>
      </w:smartTag>
      <w:r w:rsidRPr="00F13EA2">
        <w:rPr>
          <w:color w:val="FF0000"/>
          <w:sz w:val="18"/>
        </w:rPr>
        <w:t>) – WALGA : GS Zone AGM (Tambellup) – Rainbow 2000</w:t>
      </w:r>
      <w:r w:rsidRPr="00F13EA2">
        <w:rPr>
          <w:color w:val="FF0000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lastRenderedPageBreak/>
        <w:t>Email – Paul Omodei MLA (Shadow LGRD) – WALGA : GS Zone AGM (Tambellup) – Rainbow 2000</w:t>
      </w:r>
      <w:r w:rsidRPr="00F13EA2">
        <w:rPr>
          <w:color w:val="0000FF"/>
          <w:sz w:val="18"/>
        </w:rPr>
        <w:tab/>
        <w:t>19 May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>Email – Jamie Edwards MLA (Shadow Plan) – WALGA : GS Zone AGM (Tambellup) – Rainbow 2000</w:t>
      </w:r>
      <w:r w:rsidRPr="00F13EA2">
        <w:rPr>
          <w:color w:val="0000FF"/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Main Roads WA (Marmion)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APULG (Sawers)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(Bettink)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(Williamson)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Great Southern Herald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Wagin Argus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Radiowest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GWN Television – WALGA : GS Zone AGM (Tambellup)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(Homemart)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Argument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(President Ian Howard) – Rainbow 2000</w:t>
      </w:r>
      <w:r w:rsidRPr="004C5EC1">
        <w:rPr>
          <w:sz w:val="18"/>
        </w:rPr>
        <w:tab/>
        <w:t>19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Blackwood Atkins (Eaton) – WALGA : GS Zone AGM (Tambellup) – Rainbow 2000</w:t>
      </w:r>
      <w:r w:rsidRPr="004C5EC1">
        <w:rPr>
          <w:sz w:val="18"/>
        </w:rPr>
        <w:tab/>
        <w:t>20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FPA support for short-stay (Chairman Kerruish)</w:t>
      </w:r>
      <w:r w:rsidRPr="004C5EC1">
        <w:rPr>
          <w:sz w:val="18"/>
        </w:rPr>
        <w:tab/>
        <w:t>20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UDIA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(Bunker Bay Resort) – Future growth in the South-West</w:t>
      </w:r>
      <w:r w:rsidRPr="004C5EC1">
        <w:rPr>
          <w:sz w:val="18"/>
        </w:rPr>
        <w:tab/>
        <w:t>20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Agenda – WALGA : GS Zone AGM (Tambellup) – Rainbow 2000</w:t>
      </w:r>
      <w:r w:rsidRPr="004C5EC1">
        <w:rPr>
          <w:sz w:val="18"/>
        </w:rPr>
        <w:tab/>
        <w:t>21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WALGA : GS Zone AGM (Tambellup)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WALGA : GS Zone AGM (Tambellup)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(Bettink) </w:t>
      </w:r>
      <w:r w:rsidRPr="004C5EC1">
        <w:rPr>
          <w:sz w:val="18"/>
        </w:rPr>
        <w:tab/>
        <w:t>21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WALGA : GS Zone AGM (Tambellup) – SCRIPT : Southern Prospects 2004-09</w:t>
      </w:r>
      <w:r w:rsidRPr="004C5EC1">
        <w:rPr>
          <w:sz w:val="18"/>
        </w:rPr>
        <w:tab/>
        <w:t>21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Map – WALGA : GS Zone AGM (Tambellup)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SCRIPT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Region</w:t>
      </w:r>
      <w:r w:rsidRPr="004C5EC1">
        <w:rPr>
          <w:sz w:val="18"/>
        </w:rPr>
        <w:tab/>
        <w:t>21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Marina</w:t>
          </w:r>
        </w:smartTag>
      </w:smartTag>
      <w:r w:rsidRPr="004C5EC1">
        <w:rPr>
          <w:sz w:val="18"/>
        </w:rPr>
        <w:t xml:space="preserve"> plan seen as lifebouy for Augusta (Rigby, AMRTA)</w:t>
      </w:r>
      <w:r w:rsidRPr="004C5EC1">
        <w:rPr>
          <w:sz w:val="18"/>
        </w:rPr>
        <w:tab/>
        <w:t>22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REIWA </w:t>
      </w:r>
      <w:smartTag w:uri="urn:schemas-microsoft-com:office:smarttags" w:element="City">
        <w:r w:rsidRPr="004C5EC1">
          <w:rPr>
            <w:b/>
            <w:bCs/>
            <w:color w:val="CC0000"/>
            <w:sz w:val="18"/>
          </w:rPr>
          <w:t>Albany</w:t>
        </w:r>
      </w:smartTag>
      <w:r w:rsidRPr="004C5EC1">
        <w:rPr>
          <w:b/>
          <w:bCs/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Melrose</w:t>
          </w:r>
        </w:smartTag>
      </w:smartTag>
      <w:r w:rsidRPr="004C5EC1">
        <w:rPr>
          <w:b/>
          <w:bCs/>
          <w:color w:val="CC0000"/>
          <w:sz w:val="18"/>
        </w:rPr>
        <w:t>) – Declined to be briefed on Rainbow 2000 Project</w:t>
      </w:r>
      <w:r w:rsidRPr="004C5EC1">
        <w:rPr>
          <w:b/>
          <w:bCs/>
          <w:color w:val="CC0000"/>
          <w:sz w:val="18"/>
        </w:rPr>
        <w:tab/>
        <w:t>24 May 2004</w:t>
      </w:r>
    </w:p>
    <w:p w:rsidR="00AB4D60" w:rsidRPr="00824C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824C91">
        <w:rPr>
          <w:b/>
          <w:bCs/>
          <w:color w:val="CC0000"/>
          <w:sz w:val="18"/>
        </w:rPr>
        <w:t xml:space="preserve">Letter from – Ken Travers MLC – </w:t>
      </w:r>
      <w:hyperlink r:id="rId90" w:history="1">
        <w:r w:rsidRPr="00824C91">
          <w:rPr>
            <w:rStyle w:val="Hyperlink"/>
            <w:b/>
            <w:bCs/>
            <w:color w:val="CC0000"/>
            <w:sz w:val="18"/>
          </w:rPr>
          <w:t>Parliamentary Secretary P &amp; I – Port Relocation Cost</w:t>
        </w:r>
      </w:hyperlink>
      <w:r w:rsidRPr="00824C91">
        <w:rPr>
          <w:b/>
          <w:bCs/>
          <w:color w:val="CC0000"/>
          <w:sz w:val="18"/>
        </w:rPr>
        <w:tab/>
        <w:t>24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Com Treasury :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Demographic Challenges (RSL Perth) – Rainbow 2000</w:t>
      </w:r>
      <w:r w:rsidRPr="004C5EC1">
        <w:rPr>
          <w:sz w:val="18"/>
        </w:rPr>
        <w:tab/>
        <w:t>24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Groups divided on waterfront (WALGA GS AGM)</w:t>
      </w:r>
      <w:r w:rsidRPr="004C5EC1">
        <w:rPr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Push ahead with the foreshore development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Keep parks, playgrounds (Austin, Big Grove)</w:t>
      </w:r>
      <w:r w:rsidRPr="004C5EC1">
        <w:rPr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Great Southern Area Consultative Committee – Request opportunity to present Rainbow 2000</w:t>
      </w:r>
      <w:r w:rsidRPr="004C5EC1">
        <w:rPr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Great Southern Development Commission – Request opportunity to present Rainbow 2000</w:t>
      </w:r>
      <w:r w:rsidRPr="004C5EC1">
        <w:rPr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Southern Aboriginal Corporation – Request opportunity to present Rainbow 2000</w:t>
      </w:r>
      <w:r w:rsidRPr="004C5EC1">
        <w:rPr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Southern Aboriginal Corporation (Hayden)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25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1 – 1829 to 1907</w:t>
      </w:r>
      <w:r w:rsidRPr="004C5EC1">
        <w:rPr>
          <w:b/>
          <w:bCs/>
          <w:color w:val="FF3300"/>
          <w:sz w:val="18"/>
        </w:rPr>
        <w:tab/>
        <w:t>26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PIA WA (CPD Event) – Town Planners at the WA Town Planning Appeal Tribunal</w:t>
      </w:r>
      <w:r w:rsidRPr="004C5EC1">
        <w:rPr>
          <w:sz w:val="18"/>
        </w:rPr>
        <w:tab/>
        <w:t>26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National Australia Bank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Request opportunity to present Rainbow 2000</w:t>
      </w:r>
      <w:r w:rsidRPr="004C5EC1">
        <w:rPr>
          <w:sz w:val="18"/>
        </w:rPr>
        <w:tab/>
        <w:t>27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Westpac Challenge Bank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Request opportunity to present Rainbow 2000</w:t>
      </w:r>
      <w:r w:rsidRPr="004C5EC1">
        <w:rPr>
          <w:sz w:val="18"/>
        </w:rPr>
        <w:tab/>
        <w:t>27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Blamey Oration 2004 (RUSI) – Richard Smith AD, PSM : Secretary Dept Defence</w:t>
      </w:r>
      <w:r w:rsidRPr="004C5EC1">
        <w:rPr>
          <w:sz w:val="18"/>
        </w:rPr>
        <w:tab/>
        <w:t>27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GEDC (Purcell)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Outback Highway</w:t>
          </w:r>
        </w:smartTag>
      </w:smartTag>
      <w:r w:rsidRPr="004C5EC1">
        <w:rPr>
          <w:sz w:val="18"/>
        </w:rPr>
        <w:t xml:space="preserve"> Integrated Tourism Strategy (Vol.37)</w:t>
      </w:r>
      <w:r w:rsidRPr="004C5EC1">
        <w:rPr>
          <w:sz w:val="18"/>
        </w:rPr>
        <w:tab/>
        <w:t>28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Kwinana TC (Brenchley) – Director Planning &amp; Urban Management : Unsuccessful</w:t>
      </w:r>
      <w:r w:rsidRPr="004C5EC1">
        <w:rPr>
          <w:color w:val="CC0000"/>
          <w:sz w:val="18"/>
        </w:rPr>
        <w:tab/>
        <w:t>28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National Australia Bank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28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National Day of Thanksgiving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City Council)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Relocation</w:t>
      </w:r>
      <w:r w:rsidRPr="004C5EC1">
        <w:rPr>
          <w:sz w:val="18"/>
        </w:rPr>
        <w:tab/>
        <w:t>29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Tax Invoice – WAPC (64359) – Composite TPS Map 1A &amp; 3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(Repeat)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ANZ Bank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Request opportunity to present Rainbow 2000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Murray Criddle MLC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Paddy Embry MLC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Judy Moylan MHR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Wilson Tuckey MHR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Senate Candidate Judith Adams – Request copy of Albany Port Relocation costing report</w:t>
      </w:r>
      <w:r w:rsidRPr="004C5EC1">
        <w:rPr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Veredus Executive (Sangha) – Thurrock UDC CEO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UK</w:t>
          </w:r>
        </w:smartTag>
      </w:smartTag>
      <w:r w:rsidRPr="004C5EC1">
        <w:rPr>
          <w:color w:val="CC0000"/>
          <w:sz w:val="18"/>
        </w:rPr>
        <w:t>) : Unsuccessful</w:t>
      </w:r>
      <w:r w:rsidRPr="004C5EC1">
        <w:rPr>
          <w:color w:val="CC0000"/>
          <w:sz w:val="18"/>
        </w:rPr>
        <w:tab/>
        <w:t>31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PIA National (Holliday) – Planners for Tomorrow : Inquiry into education &amp; employment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(Vol.4#3) – Focus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(Vol.4#3) – Cr Waterman : 3/5ths of 5/8ths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(Vol.4#3) – Cr Wellington : Trading hrs / Big Business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Environmental boost for WA (Kemp MHR)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Newsletter – GSDC Bulletin – UWA Perth festival in Great Southern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International cruise ship : Raddison Seven Seas Voyager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Historic first sitting of State Parliament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Great Southern welcomes Governor’s visit : Lt-Gen John Sanderson AO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O’Connor Post (Wilson Tuckey MHR) – Budget delivers more great news for families</w:t>
      </w:r>
      <w:r w:rsidRPr="004C5EC1">
        <w:rPr>
          <w:sz w:val="18"/>
        </w:rPr>
        <w:tab/>
        <w:t>May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: retail trading hours (Juers)</w:t>
      </w:r>
      <w:r w:rsidRPr="004C5EC1">
        <w:rPr>
          <w:sz w:val="18"/>
        </w:rPr>
        <w:tab/>
        <w:t>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Kalgoorlie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Boulder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(RPT International Alternate) – </w:t>
      </w:r>
      <w:hyperlink r:id="rId91" w:history="1">
        <w:r w:rsidRPr="004C5EC1">
          <w:rPr>
            <w:rStyle w:val="Hyperlink"/>
            <w:sz w:val="18"/>
          </w:rPr>
          <w:t>www.kalbould.wa.gov.au</w:t>
        </w:r>
      </w:hyperlink>
      <w:r w:rsidRPr="004C5EC1">
        <w:rPr>
          <w:sz w:val="18"/>
        </w:rPr>
        <w:tab/>
        <w:t>01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Dr Christine Sharp MLC – Crunch time on rail planning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Larry Graham MLA (Pilbara) – Acknowledge Albany Port Relocation Cost report</w:t>
      </w:r>
      <w:r w:rsidRPr="004C5EC1">
        <w:rPr>
          <w:color w:val="CC0000"/>
          <w:sz w:val="18"/>
        </w:rPr>
        <w:tab/>
        <w:t>01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2 – 1909 to 1931</w:t>
      </w:r>
      <w:r w:rsidRPr="004C5EC1">
        <w:rPr>
          <w:b/>
          <w:bCs/>
          <w:color w:val="FF3300"/>
          <w:sz w:val="18"/>
        </w:rPr>
        <w:tab/>
        <w:t>02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WA’s Defining Moments : Part 2 – No mention Albany Anzac 1914</w:t>
      </w:r>
      <w:r w:rsidRPr="004C5EC1">
        <w:rPr>
          <w:color w:val="FF3300"/>
          <w:sz w:val="18"/>
        </w:rPr>
        <w:tab/>
        <w:t>02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WA’s Defining Moments : Part 2 – ANZEF Fleet departs Fremantle 1914</w:t>
      </w:r>
      <w:r w:rsidRPr="004C5EC1">
        <w:rPr>
          <w:color w:val="FF3300"/>
          <w:sz w:val="18"/>
        </w:rPr>
        <w:tab/>
        <w:t>02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Dr Christine Sharp MLC – Request copy of Albany Port Relocation costing report</w:t>
      </w:r>
      <w:r w:rsidRPr="004C5EC1">
        <w:rPr>
          <w:sz w:val="18"/>
        </w:rPr>
        <w:tab/>
        <w:t>02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BankWest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Request opportunity to present Rainbow 2000</w:t>
      </w:r>
      <w:r w:rsidRPr="004C5EC1">
        <w:rPr>
          <w:sz w:val="18"/>
        </w:rPr>
        <w:tab/>
        <w:t>02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Commonwealth Bank of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Request opportunity to present Rainbow 2000</w:t>
      </w:r>
      <w:r w:rsidRPr="004C5EC1">
        <w:rPr>
          <w:sz w:val="18"/>
        </w:rPr>
        <w:tab/>
        <w:t>02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Politicians show us the money (Watson MLA)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Warning plantations threaten to ringbark city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Marine park concern (Sharp,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Effort to recognise war veterans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McGuiness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History)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Action urged on transport plan (MacTiernan MLA, Sharp MLC)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20) – Day of thanks : Albany CC recognises community groups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Green group queries plan (Davies, ACEC)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Let the space remain as it is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WAPC (</w:t>
      </w:r>
      <w:smartTag w:uri="urn:schemas-microsoft-com:office:smarttags" w:element="City">
        <w:r w:rsidRPr="004C5EC1">
          <w:rPr>
            <w:sz w:val="18"/>
          </w:rPr>
          <w:t>Hull</w:t>
        </w:r>
      </w:smartTag>
      <w:r w:rsidRPr="004C5EC1">
        <w:rPr>
          <w:sz w:val="18"/>
        </w:rPr>
        <w:t xml:space="preserve">) – Tax Invoice 64359 : Composite TPS Map 1A &amp; 3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03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Absentee owners stymie marina : Augusta (Dornan, AMRSC)</w:t>
      </w:r>
      <w:r w:rsidRPr="004C5EC1">
        <w:rPr>
          <w:sz w:val="18"/>
        </w:rPr>
        <w:tab/>
        <w:t>07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Plantations offer more positives than negatives (Mitchell,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Visitors centre could relocate (Bail, AVC)</w:t>
      </w:r>
      <w:r w:rsidRPr="004C5EC1">
        <w:rPr>
          <w:sz w:val="18"/>
        </w:rPr>
        <w:tab/>
        <w:t>08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Assoc. for Blind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Crowley</w:t>
          </w:r>
        </w:smartTag>
      </w:smartTag>
      <w:r w:rsidRPr="004C5EC1">
        <w:rPr>
          <w:color w:val="CC0000"/>
          <w:sz w:val="18"/>
        </w:rPr>
        <w:t>) – Building our vision campaign</w:t>
      </w:r>
      <w:r w:rsidRPr="004C5EC1">
        <w:rPr>
          <w:color w:val="CC0000"/>
          <w:sz w:val="18"/>
        </w:rPr>
        <w:tab/>
        <w:t>08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Knight Frank (Kiddey) – Stage 2 Minim Cove,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Mosman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Park</w:t>
          </w:r>
        </w:smartTag>
      </w:smartTag>
      <w:r w:rsidRPr="004C5EC1">
        <w:rPr>
          <w:color w:val="CC0000"/>
          <w:sz w:val="18"/>
        </w:rPr>
        <w:t xml:space="preserve"> (Vacant Land Price List)</w:t>
      </w:r>
      <w:r w:rsidRPr="004C5EC1">
        <w:rPr>
          <w:color w:val="CC0000"/>
          <w:sz w:val="18"/>
        </w:rPr>
        <w:tab/>
        <w:t>08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Development Assessment Forum (Van Kuyk) – Planning system workshop comes to WA</w:t>
      </w:r>
      <w:r w:rsidRPr="004C5EC1">
        <w:rPr>
          <w:sz w:val="18"/>
        </w:rPr>
        <w:tab/>
        <w:t>09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3 – 1933 to 1958</w:t>
      </w:r>
      <w:r w:rsidRPr="004C5EC1">
        <w:rPr>
          <w:b/>
          <w:bCs/>
          <w:color w:val="FF3300"/>
          <w:sz w:val="18"/>
        </w:rPr>
        <w:tab/>
        <w:t>09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Closed – WA DoIR (RFT 41DIR0404) – Cumulative impact assessment :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Port Hedland</w:t>
          </w:r>
        </w:smartTag>
      </w:smartTag>
      <w:r w:rsidRPr="004C5EC1">
        <w:rPr>
          <w:sz w:val="18"/>
        </w:rPr>
        <w:tab/>
        <w:t>09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Great Southern Division of General Practice – Request opportunity to present Rainbow 2000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Visitors’ Centre (Mallaby) – Request opportunity to present Rainbow 2000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WALGA: GS Zone AGM 2004 – Request Minutes of Meeting 21 May 2004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WALGA: GS Zone AGM 2004 (Hinkley) – Minutes of Meeting 21 May 2004</w:t>
      </w:r>
      <w:r w:rsidRPr="004C5EC1">
        <w:rPr>
          <w:color w:val="CC0000"/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WALGA : GS Zone AGM (Tambellup) – Comments by Jon Bettink,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WALGA : GS Zone AGM (Tambellup) – Comments by Ian Peacock, APULG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WALGA : GS Zone AGM (Tambellup) – Rainbow 2000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AFL Up Country Punt (Lyons) – WAFL Match : </w:t>
      </w:r>
      <w:smartTag w:uri="urn:schemas-microsoft-com:office:smarttags" w:element="City">
        <w:r w:rsidRPr="004C5EC1">
          <w:rPr>
            <w:sz w:val="18"/>
          </w:rPr>
          <w:t>Claremont</w:t>
        </w:r>
      </w:smartTag>
      <w:r w:rsidRPr="004C5EC1">
        <w:rPr>
          <w:sz w:val="18"/>
        </w:rPr>
        <w:t xml:space="preserve"> vs South Fremantle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Youth worried about jobs and transport (Beetham, LLEP)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Four to contest ACoCI leadership (O’Neill, Ford, Howard, Pemb)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Trip to talk up bid for patrol base (Watson MLA, Hammond)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Tuckey opponent named (Ursula Richards, ALP)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– WAFL Match : </w:t>
      </w:r>
      <w:smartTag w:uri="urn:schemas-microsoft-com:office:smarttags" w:element="City">
        <w:r w:rsidRPr="004C5EC1">
          <w:rPr>
            <w:sz w:val="18"/>
          </w:rPr>
          <w:t>Claremont</w:t>
        </w:r>
      </w:smartTag>
      <w:r w:rsidRPr="004C5EC1">
        <w:rPr>
          <w:sz w:val="18"/>
        </w:rPr>
        <w:t xml:space="preserve"> vs South Fremantle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Tender – Geraldton Greenough Structural Reform Project (Jefferies) – Terms of Reference</w:t>
      </w:r>
      <w:r w:rsidRPr="004C5EC1">
        <w:rPr>
          <w:sz w:val="18"/>
        </w:rPr>
        <w:tab/>
        <w:t>10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Paddy Embry MLC – Requested Travers MLC Albany Port Relocation costing report</w:t>
      </w:r>
      <w:r w:rsidRPr="004C5EC1">
        <w:rPr>
          <w:color w:val="CC0000"/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Telstra Country Wide (</w:t>
      </w:r>
      <w:smartTag w:uri="urn:schemas-microsoft-com:office:smarttags" w:element="place">
        <w:r w:rsidRPr="004C5EC1">
          <w:rPr>
            <w:sz w:val="18"/>
          </w:rPr>
          <w:t>Southern WA</w:t>
        </w:r>
      </w:smartTag>
      <w:r w:rsidRPr="004C5EC1">
        <w:rPr>
          <w:sz w:val="18"/>
        </w:rPr>
        <w:t>) – Request opportunity to present Rainbow 2000</w:t>
      </w:r>
      <w:r w:rsidRPr="004C5EC1">
        <w:rPr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Murdoch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University</w:t>
          </w:r>
        </w:smartTag>
      </w:smartTag>
      <w:r w:rsidRPr="004C5EC1">
        <w:rPr>
          <w:color w:val="CC0000"/>
          <w:sz w:val="18"/>
        </w:rPr>
        <w:t xml:space="preserve"> (Pedersen) – Survey : Aboriginal Australians &amp; Asylum Seekers</w:t>
      </w:r>
      <w:r w:rsidRPr="004C5EC1">
        <w:rPr>
          <w:color w:val="CC0000"/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Knight Frank (Kiddey ) – Minimum Cove,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Mosman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Park</w:t>
          </w:r>
        </w:smartTag>
      </w:smartTag>
      <w:r w:rsidRPr="004C5EC1">
        <w:rPr>
          <w:color w:val="CC0000"/>
          <w:sz w:val="18"/>
        </w:rPr>
        <w:t xml:space="preserve"> (LandCorp)</w:t>
      </w:r>
      <w:r w:rsidRPr="004C5EC1">
        <w:rPr>
          <w:color w:val="CC0000"/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Minimum Cove,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Mosman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(LandCorp) – Marketing sales prices (Kiddey, Knight Frank)</w:t>
      </w:r>
      <w:r w:rsidRPr="004C5EC1">
        <w:rPr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Survey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Murdoch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(Pedersen) – Aboriginal Australians &amp; Asylum Seekers</w:t>
      </w:r>
      <w:r w:rsidRPr="004C5EC1">
        <w:rPr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Senator Ian McDonald – Minister for Forestry &amp; Fishing – Rainbow 2000</w:t>
      </w:r>
      <w:r w:rsidRPr="004C5EC1">
        <w:rPr>
          <w:sz w:val="18"/>
        </w:rPr>
        <w:tab/>
        <w:t>11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WAFL Match – Regional series : </w:t>
      </w:r>
      <w:smartTag w:uri="urn:schemas-microsoft-com:office:smarttags" w:element="City">
        <w:r w:rsidRPr="004C5EC1">
          <w:rPr>
            <w:sz w:val="18"/>
          </w:rPr>
          <w:t>Claremont</w:t>
        </w:r>
      </w:smartTag>
      <w:r w:rsidRPr="004C5EC1">
        <w:rPr>
          <w:sz w:val="18"/>
        </w:rPr>
        <w:t xml:space="preserve"> vs </w:t>
      </w:r>
      <w:smartTag w:uri="urn:schemas-microsoft-com:office:smarttags" w:element="place">
        <w:r w:rsidRPr="004C5EC1">
          <w:rPr>
            <w:sz w:val="18"/>
          </w:rPr>
          <w:t>South Fremantle</w:t>
        </w:r>
      </w:smartTag>
      <w:r w:rsidRPr="004C5EC1">
        <w:rPr>
          <w:sz w:val="18"/>
        </w:rPr>
        <w:t xml:space="preserve"> (Denmark Oval)</w:t>
      </w:r>
      <w:r w:rsidRPr="004C5EC1">
        <w:rPr>
          <w:sz w:val="18"/>
        </w:rPr>
        <w:tab/>
        <w:t>12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Residents urged to support marina (McRae,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Agenda – AAPC AGM 2004 – Guest Speaker : Jeremy Dawkins WAPC Chairman</w:t>
      </w:r>
      <w:r w:rsidRPr="004C5EC1">
        <w:rPr>
          <w:sz w:val="18"/>
        </w:rPr>
        <w:tab/>
        <w:t>15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AAPC AGM 2004 – Guest Speaker : Jeremy Dawkins WAPC Chairman</w:t>
      </w:r>
      <w:r w:rsidRPr="004C5EC1">
        <w:rPr>
          <w:sz w:val="18"/>
        </w:rPr>
        <w:tab/>
        <w:t>15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Briefing – Jamie Edwards MLA – Shadow Minister for Planning &amp; Heritage – Rainbow 2000</w:t>
      </w:r>
      <w:r w:rsidRPr="004C5EC1">
        <w:rPr>
          <w:b/>
          <w:bCs/>
          <w:sz w:val="18"/>
        </w:rPr>
        <w:tab/>
        <w:t>15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Briefing – Hon. Murray Criddle MLC – Shadow Minister for Transport – Rainbow 2000</w:t>
      </w:r>
      <w:r w:rsidRPr="004C5EC1">
        <w:rPr>
          <w:b/>
          <w:bCs/>
          <w:sz w:val="18"/>
        </w:rPr>
        <w:tab/>
        <w:t>15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4 – 1958 to 1970</w:t>
      </w:r>
      <w:r w:rsidRPr="004C5EC1">
        <w:rPr>
          <w:b/>
          <w:bCs/>
          <w:color w:val="FF3300"/>
          <w:sz w:val="18"/>
        </w:rPr>
        <w:tab/>
        <w:t>16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Jamie Edwards MLA – Request copy of Albany Port Relocation costing report</w:t>
      </w:r>
      <w:r w:rsidRPr="004C5EC1">
        <w:rPr>
          <w:sz w:val="18"/>
        </w:rPr>
        <w:tab/>
        <w:t>16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Jamie Edwards MLA – Shadow Minister for Planning &amp; Heritage – SP Projects</w:t>
      </w:r>
      <w:r w:rsidRPr="004C5EC1">
        <w:rPr>
          <w:sz w:val="18"/>
        </w:rPr>
        <w:tab/>
        <w:t>16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(Skill Hire) – Rainbow 2000</w:t>
      </w:r>
      <w:r w:rsidRPr="004C5EC1">
        <w:rPr>
          <w:sz w:val="18"/>
        </w:rPr>
        <w:tab/>
        <w:t>16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ACoCI BAH - SW Surveyors – Canvas opportunity to present Rainbow 2000</w:t>
      </w:r>
      <w:r w:rsidRPr="004C5EC1">
        <w:rPr>
          <w:sz w:val="18"/>
        </w:rPr>
        <w:tab/>
        <w:t>16 Jun 2004</w:t>
      </w:r>
    </w:p>
    <w:p w:rsidR="00AB4D60" w:rsidRPr="00AC7A6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C7A60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AC7A60">
            <w:rPr>
              <w:b/>
              <w:sz w:val="18"/>
            </w:rPr>
            <w:t>Albany</w:t>
          </w:r>
        </w:smartTag>
      </w:smartTag>
      <w:r w:rsidR="00AC7A60" w:rsidRPr="00AC7A60">
        <w:rPr>
          <w:b/>
          <w:sz w:val="18"/>
        </w:rPr>
        <w:t xml:space="preserve"> Advertiser (Page 1) – </w:t>
      </w:r>
      <w:hyperlink r:id="rId92" w:history="1">
        <w:r w:rsidR="00AC7A60" w:rsidRPr="00AC7A60">
          <w:rPr>
            <w:rStyle w:val="Hyperlink"/>
            <w:b/>
            <w:sz w:val="18"/>
          </w:rPr>
          <w:t>Port access fears : e</w:t>
        </w:r>
        <w:r w:rsidRPr="00AC7A60">
          <w:rPr>
            <w:rStyle w:val="Hyperlink"/>
            <w:b/>
            <w:sz w:val="18"/>
          </w:rPr>
          <w:t>xporter</w:t>
        </w:r>
        <w:r w:rsidR="00AC7A60" w:rsidRPr="00AC7A60">
          <w:rPr>
            <w:rStyle w:val="Hyperlink"/>
            <w:b/>
            <w:sz w:val="18"/>
          </w:rPr>
          <w:t>s</w:t>
        </w:r>
        <w:r w:rsidRPr="00AC7A60">
          <w:rPr>
            <w:rStyle w:val="Hyperlink"/>
            <w:b/>
            <w:sz w:val="18"/>
          </w:rPr>
          <w:t xml:space="preserve"> want assurance</w:t>
        </w:r>
      </w:hyperlink>
      <w:r w:rsidR="00AC7A60" w:rsidRPr="00AC7A60">
        <w:rPr>
          <w:b/>
          <w:sz w:val="18"/>
        </w:rPr>
        <w:t xml:space="preserve"> (Emery, APEC)</w:t>
      </w:r>
      <w:r w:rsidRPr="00AC7A60">
        <w:rPr>
          <w:b/>
          <w:sz w:val="18"/>
        </w:rPr>
        <w:tab/>
        <w:t>17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Liberal Party ties cut in bid for seat (Ford, Nationals)</w:t>
      </w:r>
      <w:r w:rsidRPr="004C5EC1">
        <w:rPr>
          <w:sz w:val="18"/>
        </w:rPr>
        <w:tab/>
        <w:t>17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New Security Measures</w:t>
      </w:r>
      <w:r w:rsidRPr="004C5EC1">
        <w:rPr>
          <w:sz w:val="18"/>
        </w:rPr>
        <w:tab/>
        <w:t>17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Leaders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ab/>
        <w:t>17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Port out of bounds : new security fencing (ISPS Compliance, APA)</w:t>
      </w:r>
      <w:r w:rsidRPr="004C5EC1">
        <w:rPr>
          <w:sz w:val="18"/>
        </w:rPr>
        <w:tab/>
        <w:t>17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X.9 – Rainbow 2000 – a Regional Planning Strategy (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800000"/>
              <w:sz w:val="18"/>
              <w:highlight w:val="yellow"/>
            </w:rPr>
            <w:t>APA</w:t>
          </w:r>
        </w:smartTag>
        <w:r w:rsidRPr="004C5EC1">
          <w:rPr>
            <w:b/>
            <w:bCs/>
            <w:color w:val="800000"/>
            <w:sz w:val="18"/>
            <w:highlight w:val="yellow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800000"/>
              <w:sz w:val="18"/>
              <w:highlight w:val="yellow"/>
            </w:rPr>
            <w:t>Port</w:t>
          </w:r>
        </w:smartTag>
      </w:smartTag>
      <w:r w:rsidRPr="004C5EC1">
        <w:rPr>
          <w:b/>
          <w:bCs/>
          <w:color w:val="800000"/>
          <w:sz w:val="18"/>
          <w:highlight w:val="yellow"/>
        </w:rPr>
        <w:t xml:space="preserve"> Constraints Plan)</w:t>
      </w:r>
      <w:r w:rsidRPr="004C5EC1">
        <w:rPr>
          <w:b/>
          <w:bCs/>
          <w:color w:val="800000"/>
          <w:sz w:val="18"/>
          <w:highlight w:val="yellow"/>
        </w:rPr>
        <w:tab/>
        <w:t>17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Hon. Murray Criddle MLC – Shadow Minister for Transport – Rainbow 2000</w:t>
      </w:r>
      <w:r w:rsidRPr="004C5EC1">
        <w:rPr>
          <w:sz w:val="18"/>
        </w:rPr>
        <w:tab/>
        <w:t>18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Jamie Edwards MLA – Shadow Minister for Planning &amp; Heritage – Rainbow 2000</w:t>
      </w:r>
      <w:r w:rsidRPr="004C5EC1">
        <w:rPr>
          <w:sz w:val="18"/>
        </w:rPr>
        <w:tab/>
        <w:t>18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X.9a – Rainbow 2000 Regional Strategy (APA Constraints Plan &amp; Waterfront Version 1)</w:t>
      </w:r>
      <w:r w:rsidRPr="004C5EC1">
        <w:rPr>
          <w:b/>
          <w:bCs/>
          <w:color w:val="800000"/>
          <w:sz w:val="18"/>
          <w:highlight w:val="yellow"/>
        </w:rPr>
        <w:tab/>
        <w:t>18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Development Assessment Forum (Van Kuyk) – Planning system workshop WALGA</w:t>
      </w:r>
      <w:r w:rsidRPr="004C5EC1">
        <w:rPr>
          <w:sz w:val="18"/>
        </w:rPr>
        <w:tab/>
        <w:t>21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(17 Pages) – Rainbow 2000 Regional Strategy</w:t>
      </w:r>
      <w:r w:rsidRPr="004C5EC1">
        <w:rPr>
          <w:color w:val="000080"/>
          <w:sz w:val="18"/>
        </w:rPr>
        <w:tab/>
        <w:t>21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Planning needed for port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Tributes for tireless volunteer (Homer White, USN Rtd)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Lack of development frustrates (Cook,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Council rent hike threat to bureau (Patterson, Mt.Barker)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Rotary Club of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Dept LG&amp;RD – Launch Regional Achievers Awards 2004 – Rainbow 2000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Visitors’ Centre (Tourist Bureau) Executive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 (via Website)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Mt.Barker Rotary Club – Presidential Changeover 2004 – Rainbow 2000 Project</w:t>
      </w:r>
      <w:r w:rsidRPr="004C5EC1">
        <w:rPr>
          <w:sz w:val="18"/>
        </w:rPr>
        <w:tab/>
        <w:t>22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5 – 1970 to 1981</w:t>
      </w:r>
      <w:r w:rsidRPr="004C5EC1">
        <w:rPr>
          <w:b/>
          <w:bCs/>
          <w:color w:val="FF3300"/>
          <w:sz w:val="18"/>
        </w:rPr>
        <w:tab/>
        <w:t>23 Jun 2004</w:t>
      </w:r>
    </w:p>
    <w:p w:rsidR="00AB4D60" w:rsidRPr="00C51C3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C51C39">
        <w:rPr>
          <w:b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C51C39">
            <w:rPr>
              <w:b/>
              <w:color w:val="CC0000"/>
              <w:sz w:val="18"/>
            </w:rPr>
            <w:t>Albany</w:t>
          </w:r>
        </w:smartTag>
      </w:smartTag>
      <w:r w:rsidRPr="00C51C39">
        <w:rPr>
          <w:b/>
          <w:color w:val="CC0000"/>
          <w:sz w:val="18"/>
        </w:rPr>
        <w:t xml:space="preserve"> Port Authority (Williamson) – </w:t>
      </w:r>
      <w:hyperlink r:id="rId93" w:history="1">
        <w:r w:rsidRPr="00C51C39">
          <w:rPr>
            <w:rStyle w:val="Hyperlink"/>
            <w:b/>
            <w:color w:val="CC0000"/>
            <w:sz w:val="18"/>
          </w:rPr>
          <w:t>Port recognises need for planning</w:t>
        </w:r>
      </w:hyperlink>
      <w:r w:rsidRPr="00C51C39">
        <w:rPr>
          <w:b/>
          <w:color w:val="CC0000"/>
          <w:sz w:val="18"/>
        </w:rPr>
        <w:tab/>
        <w:t>23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Chris Ellison (Customs)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Dr Christine Sharp MLC (SW) – Too little too late : Albany Heavy Freight Forum</w:t>
      </w:r>
      <w:r w:rsidRPr="004C5EC1">
        <w:rPr>
          <w:sz w:val="18"/>
        </w:rPr>
        <w:tab/>
        <w:t>23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The Australian (Watson) – Urban Development : Growing Together Feature 1 Jul 2004</w:t>
      </w:r>
      <w:r w:rsidRPr="004C5EC1">
        <w:rPr>
          <w:color w:val="CC0000"/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Gt Southern’s $280m spend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Big W may join Target, Kmart (Spanbroek, Brooks Garden)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Urgent call to start work on ring road (Shimamura, APEC)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Visitor centre funds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(Tuckey MHR)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Councillors lambasted : Denmark SC (Hospital Site)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Link road urgency (Shimamura &amp; Ando, APEC)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Plan unveiled for resources (Simpson / Webb, SCRIPT)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More positive actions needed (Turner, Bayonet Head)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Pressure at port must be relieved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Performance was appreciated (Cook,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64) – Awards launch : Regional Achievers (WA Dept LG&amp;RD)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Alannah MacTiernan MLA (Planning) – Port Coogee marina approved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The Australian (Rothwell)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West Australian (Hewitt)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Sunday Times (Crisp)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WA Business News (Pownall)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24 Jun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Facsimile – RadioWest 6VA – Albany Port Constraints Plan</w:t>
      </w:r>
      <w:r w:rsidRPr="007D1DC9">
        <w:rPr>
          <w:sz w:val="18"/>
          <w:lang w:val="fr-FR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ABC Radio National (Cecil)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GWN Television (Forrest)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AGS Weekender (Matts)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 (via Website)</w:t>
      </w:r>
      <w:r w:rsidRPr="004C5EC1">
        <w:rPr>
          <w:sz w:val="18"/>
        </w:rPr>
        <w:tab/>
        <w:t>24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Media Statement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(Fenn) – Our Place Our Future : Reviewing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’s LPS</w:t>
      </w:r>
      <w:r w:rsidRPr="004C5EC1">
        <w:rPr>
          <w:b/>
          <w:bCs/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Ross Lightfoot (Liberal)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Facsimile – Senator Ian Campbell (Liberal)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Susan Knowles (Liberal)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David Johnston (Liberal)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Alan Eggleston (Liberal)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Elect Judith Adams (Liberal)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Brian Greig (Democrats)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Andrew Murray (Democrats)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Ruth Webber (ALP)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Chris Evans (ALP)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Peter Cook (ALP)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Senator Mark Bishop (ALP)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Region to lead way in education, innovation (Brown, GSACC)</w:t>
      </w:r>
      <w:r w:rsidRPr="004C5EC1">
        <w:rPr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ACoCI (Hummerston) – Decline Rainbow 2000 presentation at Dinner Forum</w:t>
      </w:r>
      <w:r w:rsidRPr="004C5EC1">
        <w:rPr>
          <w:color w:val="CC0000"/>
          <w:sz w:val="18"/>
        </w:rPr>
        <w:tab/>
        <w:t>25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New city</w:t>
          </w:r>
        </w:smartTag>
      </w:smartTag>
      <w:r w:rsidRPr="004C5EC1">
        <w:rPr>
          <w:sz w:val="18"/>
        </w:rPr>
        <w:t xml:space="preserve"> starts soon (St.Andrews, Tokyu Corporation)</w:t>
      </w:r>
      <w:r w:rsidRPr="004C5EC1">
        <w:rPr>
          <w:sz w:val="18"/>
        </w:rPr>
        <w:tab/>
        <w:t>26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(Real Estate 4) – Infill plan for port wasteland (Tagliaferri, Fremantle CC)</w:t>
      </w:r>
      <w:r w:rsidRPr="004C5EC1">
        <w:rPr>
          <w:sz w:val="18"/>
        </w:rPr>
        <w:tab/>
        <w:t>26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Chamber of Commerce &amp; Industry (Hummerston) – Rainbow 2000 apathy</w:t>
      </w:r>
      <w:r w:rsidRPr="004C5EC1">
        <w:rPr>
          <w:b/>
          <w:bCs/>
          <w:sz w:val="18"/>
        </w:rPr>
        <w:tab/>
        <w:t>28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Relocation distraction from real tasks at port (Williamson, APA)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No need for city to flex muscles at gym (Grannery,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Ratepayers had enough of rises (Williams,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last city to draw up wish list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Regional leader to play key role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Findlay</w:t>
          </w:r>
        </w:smartTag>
      </w:smartTag>
      <w:r w:rsidRPr="004C5EC1">
        <w:rPr>
          <w:sz w:val="18"/>
        </w:rPr>
        <w:t>, DPI)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Briefing – Albany CC (Fenn) – Our Place Our Future : Reviewing Albany’s LPS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(Jerrard) – Response to ‘Relocation a Distraction’</w:t>
      </w:r>
      <w:r w:rsidRPr="004C5EC1">
        <w:rPr>
          <w:sz w:val="18"/>
        </w:rPr>
        <w:tab/>
        <w:t>29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The Australian (Watson)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 &amp; Urban Development Feature</w:t>
      </w:r>
      <w:r w:rsidRPr="004C5EC1">
        <w:rPr>
          <w:sz w:val="18"/>
        </w:rPr>
        <w:tab/>
        <w:t>30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6 – 1982 to 1988</w:t>
      </w:r>
      <w:r w:rsidRPr="004C5EC1">
        <w:rPr>
          <w:b/>
          <w:bCs/>
          <w:color w:val="FF3300"/>
          <w:sz w:val="18"/>
        </w:rPr>
        <w:tab/>
        <w:t>30 Jun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National – Urban Design Forum : Is the Federal Government relevant</w:t>
      </w:r>
      <w:r w:rsidRPr="004C5EC1">
        <w:rPr>
          <w:sz w:val="18"/>
        </w:rPr>
        <w:tab/>
        <w:t>Jun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14) – Waste service a winner (Joynes, ACC)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Albany CC (ACoCI Extract) – From the Mayor’s Office : How to contact your Council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Albany CC (</w:t>
      </w:r>
      <w:smartTag w:uri="urn:schemas-microsoft-com:office:smarttags" w:element="State">
        <w:r w:rsidRPr="004C5EC1">
          <w:rPr>
            <w:sz w:val="18"/>
          </w:rPr>
          <w:t>Berry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3D Future : Community Feedback Form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Albany CC (Issue 1) – Our Place Our Future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Local Planning Strategy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(Issue 1) – Our Place Our Future : New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Look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Centre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The Australian – Urban Development : Growing Together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moves to plan for future : Albany LPS (Fenn, ACC)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rates look set to rise 4.8pc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Visitor centre rejects proposal to move (Mallaby, AVC)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Learning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concept support (Drew, IRD UWA)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Train service proposed :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Restrictions suggested around regional airport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Yakamia set to expand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Port buffer proposed : Albany Port Authority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Retain CBD character (Defining Central Albany, ATB)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New speedway buffer planned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City tips 4.8% rise for rates (Goode, ACC)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City blueprint plan released (Defining Central Albany, ATB)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Centre calls for impact report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Environment)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Jobs boost in port initiative (Dack, BulkWest Logistics)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Govt under fire over road-rail (Shrap MLC)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Port bleating is unfortunate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Strategy forums planned : NRM SCRIPT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13) – Sea Change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Big jump in home approvals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13) – Sea Change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No regrets for Brayshaws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13) – Sea Change in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: </w:t>
      </w:r>
      <w:smartTag w:uri="urn:schemas-microsoft-com:office:smarttags" w:element="place">
        <w:r w:rsidRPr="004C5EC1">
          <w:rPr>
            <w:sz w:val="18"/>
          </w:rPr>
          <w:t>Opportunity</w:t>
        </w:r>
      </w:smartTag>
      <w:r w:rsidRPr="004C5EC1">
        <w:rPr>
          <w:sz w:val="18"/>
        </w:rPr>
        <w:t xml:space="preserve"> knocked (Snow, Whaleworld)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Article – AGS Weekender (Page 13) – Sea Change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Growth can overtake services (WALGA)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15) – Pressure on builders (Fenn, ACC)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Archbishop Dr Peter Carnley AO – Archbishop’s Corporate Breakfast (Howarth, Alinta)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Hon. Wilson Tuckey MP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WA Business News (Hawtin)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01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Bulletin – Rotary Club of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(22 Jun 2004)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02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: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(King)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02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Sunday Times – How the Earth Works : Part 9 – Just human nature to make or break</w:t>
      </w:r>
      <w:r w:rsidRPr="004C5EC1">
        <w:rPr>
          <w:b/>
          <w:bCs/>
          <w:color w:val="FF3300"/>
          <w:sz w:val="18"/>
        </w:rPr>
        <w:tab/>
        <w:t>04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Coles ‘uses liquor trade clout’ : Deregulation sparks fierce debate</w:t>
      </w:r>
      <w:r w:rsidRPr="004C5EC1">
        <w:rPr>
          <w:sz w:val="18"/>
        </w:rPr>
        <w:tab/>
        <w:t>05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National Arborists Association (McStravick) – Rainbow 2000</w:t>
      </w:r>
      <w:r w:rsidRPr="004C5EC1">
        <w:rPr>
          <w:sz w:val="18"/>
        </w:rPr>
        <w:tab/>
        <w:t>05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Sen Andrew Murray (WA Democrat) – Acknowledge Rainbow 2000 Strategy</w:t>
      </w:r>
      <w:r w:rsidRPr="004C5EC1">
        <w:rPr>
          <w:color w:val="CC0000"/>
          <w:sz w:val="18"/>
        </w:rPr>
        <w:tab/>
        <w:t>05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NSW Clay Brick &amp; Paver Association (Rushton)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Concrete Masonary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(Morgan)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Association of Hydraulic Services Consultants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Temple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Environment Business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(Kildea)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International Erosion Control Association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(Lanz)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Institute of Horticulture (Wilkinson)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Irrigation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(Halsey)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Australian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Institute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Landscape Architects</w:t>
          </w:r>
        </w:smartTag>
      </w:smartTag>
      <w:r w:rsidRPr="004C5EC1">
        <w:rPr>
          <w:sz w:val="18"/>
        </w:rPr>
        <w:t xml:space="preserve"> (Costigan)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Landscape Industries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(Mackenzie)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Landscape Industries Association of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Institute of Landscape Designers &amp; Managers (Postlethwaite)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Illuminating Engineering Society of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&amp; </w:t>
      </w:r>
      <w:smartTag w:uri="urn:schemas-microsoft-com:office:smarttags" w:element="country-region">
        <w:r w:rsidRPr="004C5EC1">
          <w:rPr>
            <w:sz w:val="18"/>
          </w:rPr>
          <w:t>New Zealand</w:t>
        </w:r>
      </w:smartTag>
      <w:r w:rsidRPr="004C5EC1">
        <w:rPr>
          <w:sz w:val="18"/>
        </w:rPr>
        <w:t xml:space="preserve"> (</w:t>
      </w:r>
      <w:smartTag w:uri="urn:schemas-microsoft-com:office:smarttags" w:element="place">
        <w:r w:rsidRPr="004C5EC1">
          <w:rPr>
            <w:sz w:val="18"/>
          </w:rPr>
          <w:t>Douglas</w:t>
        </w:r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Nursery &amp; Garden Industry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(de Vos)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International Federation of Park &amp; Recreation Administration (</w:t>
      </w:r>
      <w:smartTag w:uri="urn:schemas-microsoft-com:office:smarttags" w:element="place">
        <w:r w:rsidRPr="004C5EC1">
          <w:rPr>
            <w:sz w:val="18"/>
          </w:rPr>
          <w:t>Asia</w:t>
        </w:r>
      </w:smartTag>
      <w:r w:rsidRPr="004C5EC1">
        <w:rPr>
          <w:sz w:val="18"/>
        </w:rPr>
        <w:t xml:space="preserve"> Pacific)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Australian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Institute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Quantity Surveyors</w:t>
          </w:r>
        </w:smartTag>
      </w:smartTag>
      <w:r w:rsidRPr="004C5EC1">
        <w:rPr>
          <w:sz w:val="18"/>
        </w:rPr>
        <w:t xml:space="preserve"> (Lowry)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Engravers &amp; Signmakers’ Association (Tucker)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Golf Course Superintendents’ Association (Potts)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Turf Grass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(Staples)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Stormwater Industry Association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(Davies)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National Association of Testing Authorities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(Davies)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Worldbid.com – Regional Economic Development Trade Listing – Rainbow 2000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Worldbid.com – </w:t>
      </w:r>
      <w:hyperlink r:id="rId94" w:history="1">
        <w:r w:rsidRPr="004C5EC1">
          <w:rPr>
            <w:rStyle w:val="Hyperlink"/>
            <w:sz w:val="18"/>
          </w:rPr>
          <w:t>www.worldbid.com</w:t>
        </w:r>
      </w:hyperlink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Port road runs rings around walkway (Williams,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Blueprint for region delayed (LGSRS)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Telephone – GS Division of General Practice (Creighton) – Decline Rainbow 2000 briefing</w:t>
      </w:r>
      <w:r w:rsidRPr="004C5EC1">
        <w:rPr>
          <w:b/>
          <w:bCs/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Relocation the solution (Smithson, SP)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reports record trade : Increased cashflow reduces debt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Regional board : UWA Institute for Regional Development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Interview – Radio National ABC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 – Port Relocation – Rainbow 2000</w:t>
      </w:r>
      <w:r w:rsidRPr="004C5EC1">
        <w:rPr>
          <w:b/>
          <w:bCs/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Danny Tangney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Maritime Heritage Assoc. : Strategic Plan</w:t>
      </w:r>
      <w:r w:rsidRPr="004C5EC1">
        <w:rPr>
          <w:color w:val="CC0000"/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Maritime Heritage Assoc. (Tangney) : Conceptual Strategic Plan</w:t>
      </w:r>
      <w:r w:rsidRPr="004C5EC1">
        <w:rPr>
          <w:sz w:val="18"/>
        </w:rPr>
        <w:tab/>
        <w:t>06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WA’s Defining Moments (175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Souvenir) : Part 7 – 1988 to 2003</w:t>
      </w:r>
      <w:r w:rsidRPr="004C5EC1">
        <w:rPr>
          <w:b/>
          <w:bCs/>
          <w:color w:val="FF3300"/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WAPC (</w:t>
      </w:r>
      <w:smartTag w:uri="urn:schemas-microsoft-com:office:smarttags" w:element="City">
        <w:r w:rsidRPr="004C5EC1">
          <w:rPr>
            <w:color w:val="CC0000"/>
            <w:sz w:val="18"/>
          </w:rPr>
          <w:t>Hull</w:t>
        </w:r>
      </w:smartTag>
      <w:r w:rsidRPr="004C5EC1">
        <w:rPr>
          <w:color w:val="CC0000"/>
          <w:sz w:val="18"/>
        </w:rPr>
        <w:t xml:space="preserve">) – Tax Invoice 64359 : Inaccurate TPS Map 1A &amp; 3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</w:t>
      </w:r>
      <w:r w:rsidRPr="004C5EC1">
        <w:rPr>
          <w:color w:val="CC0000"/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Briefing – Hon. Wilson Tuckey MP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Port</w:t>
          </w:r>
        </w:smartTag>
      </w:smartTag>
      <w:r w:rsidRPr="004C5EC1">
        <w:rPr>
          <w:b/>
          <w:bCs/>
          <w:sz w:val="18"/>
        </w:rPr>
        <w:t xml:space="preserve"> Constraints Plan</w:t>
      </w:r>
      <w:r w:rsidRPr="004C5EC1">
        <w:rPr>
          <w:b/>
          <w:bCs/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John Anderson MP (Transport) – AusLink National Transport Plan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Senator the Hon Ian Campbell MP (LGT&amp;R) – AusLink National Transport Plan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Fact Sheet – AusLink National Transport Plan – At a glance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Fact Sheet – AusLink National Transport Plan – The Auslink National Network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Fact Sheet – AusLink National Transport Plan – On the Right Track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Fact Sheet – AusLink National Transport Plan – Local &amp; Regional Roads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Fact Sheet – AusLink National Transport Plan – New Technology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AusLink National Transport Plan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New South Wales &amp; Australian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Capital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Territory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AusLink National Transport Plan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Victoria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AusLink National Transport Plan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AusLink National Transport Plan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South Australia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 xml:space="preserve">Fact Sheet – AusLink National Transport Plan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AusLink National Transport Plan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Northern Territory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Fact Sheet – AusLink National Transport Plan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Tasmania</w:t>
          </w:r>
        </w:smartTag>
      </w:smartTag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Trump Hotels &amp; Casino Resorts (Trump) – Rainbow 2000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Qantas Airlink WA (Boys)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Plan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ountry-region">
        <w:r w:rsidRPr="004C5EC1">
          <w:rPr>
            <w:sz w:val="18"/>
          </w:rPr>
          <w:t>Singapore</w:t>
        </w:r>
      </w:smartTag>
      <w:r w:rsidRPr="004C5EC1">
        <w:rPr>
          <w:sz w:val="18"/>
        </w:rPr>
        <w:t xml:space="preserve"> Airlines WA (Lee)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Plan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Emirates Airlines WA (Tyrrell)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Plan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The PeppieGrove of the Pilbara : Pannawonica is where it’s at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Hey big spender : forget Nedlands &amp; Dalkeith (Income / Postcode)</w:t>
      </w:r>
      <w:r w:rsidRPr="004C5EC1">
        <w:rPr>
          <w:sz w:val="18"/>
        </w:rPr>
        <w:tab/>
        <w:t>07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20"/>
          <w:highlight w:val="yellow"/>
        </w:rPr>
      </w:pPr>
      <w:r w:rsidRPr="004C5EC1">
        <w:rPr>
          <w:b/>
          <w:bCs/>
          <w:color w:val="FF3300"/>
          <w:sz w:val="20"/>
          <w:highlight w:val="yellow"/>
        </w:rPr>
        <w:t xml:space="preserve">Event – </w:t>
      </w:r>
      <w:smartTag w:uri="urn:schemas-microsoft-com:office:smarttags" w:element="City">
        <w:r w:rsidRPr="004C5EC1">
          <w:rPr>
            <w:b/>
            <w:bCs/>
            <w:color w:val="FF3300"/>
            <w:sz w:val="20"/>
            <w:highlight w:val="yellow"/>
          </w:rPr>
          <w:t>London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 Bombings,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20"/>
              <w:highlight w:val="yellow"/>
            </w:rPr>
            <w:t>UK</w:t>
          </w:r>
        </w:smartTag>
      </w:smartTag>
      <w:r w:rsidRPr="004C5EC1">
        <w:rPr>
          <w:b/>
          <w:bCs/>
          <w:color w:val="FF3300"/>
          <w:sz w:val="20"/>
          <w:highlight w:val="yellow"/>
        </w:rPr>
        <w:t xml:space="preserve"> – Terrorists kill train / bus passengers </w:t>
      </w:r>
      <w:r w:rsidRPr="004C5EC1">
        <w:rPr>
          <w:b/>
          <w:bCs/>
          <w:color w:val="FF3300"/>
          <w:sz w:val="20"/>
          <w:highlight w:val="yellow"/>
        </w:rPr>
        <w:tab/>
        <w:t>07 Jul 2004</w:t>
      </w:r>
    </w:p>
    <w:p w:rsidR="00BC5979" w:rsidRPr="004C5EC1" w:rsidRDefault="00BC5979" w:rsidP="00BC597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 Reports (2) – Radio National ABC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Port Relocation – Rainbow 2000</w:t>
      </w:r>
      <w:r w:rsidRPr="004C5EC1">
        <w:rPr>
          <w:sz w:val="18"/>
        </w:rPr>
        <w:tab/>
        <w:t>08 Jul 2004</w:t>
      </w:r>
    </w:p>
    <w:p w:rsidR="00BC5979" w:rsidRPr="004C5EC1" w:rsidRDefault="00BC5979" w:rsidP="00BC597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ABC News – </w:t>
      </w:r>
      <w:hyperlink r:id="rId95" w:history="1">
        <w:r w:rsidR="000470F2" w:rsidRPr="004C5EC1">
          <w:rPr>
            <w:rStyle w:val="Hyperlink"/>
            <w:sz w:val="18"/>
          </w:rPr>
          <w:t>www.abc.net.au/news/australia/wa/albany</w:t>
        </w:r>
      </w:hyperlink>
      <w:r w:rsidR="000470F2" w:rsidRPr="004C5EC1">
        <w:rPr>
          <w:sz w:val="18"/>
        </w:rPr>
        <w:t xml:space="preserve"> : </w:t>
      </w:r>
      <w:r w:rsidRPr="004C5EC1">
        <w:rPr>
          <w:sz w:val="18"/>
        </w:rPr>
        <w:t>Port authority ru</w:t>
      </w:r>
      <w:r w:rsidR="000470F2" w:rsidRPr="004C5EC1">
        <w:rPr>
          <w:sz w:val="18"/>
        </w:rPr>
        <w:t>les out move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WA Business News (Page 25) – Record tonnages puts heat on planning at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port</w:t>
      </w:r>
      <w:r w:rsidRPr="004C5EC1">
        <w:rPr>
          <w:b/>
          <w:bCs/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Real estate powerhouse : City tops median house prices (Fagents)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Trains not on schedule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Difference found in promotion (Fairhead,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Agent set to be President (O’Neill, AJS Professionals)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Diverse views on planning strategy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Bumper season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(Williamson, APA)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Helping hand at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Manypeaks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Primary School</w:t>
          </w:r>
        </w:smartTag>
      </w:smartTag>
      <w:r w:rsidRPr="004C5EC1">
        <w:rPr>
          <w:sz w:val="18"/>
        </w:rPr>
        <w:t xml:space="preserve"> (APEC / APFL)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Parties draw battle lines for election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Forestry plans (Levinson, Timber 2020)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15) – Policy feedback sought : OPOF &amp; DCA (Albany LPS)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Business News (Hawtin) – Rainbow 2000 Regional Strategy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Virgin Blue Airlines (Godfrey) –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Plan</w:t>
      </w:r>
      <w:r w:rsidRPr="004C5EC1">
        <w:rPr>
          <w:sz w:val="18"/>
        </w:rPr>
        <w:tab/>
        <w:t>08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Dept LG&amp;RD to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RC – Nominations for Regional Achievers Awards 2004</w:t>
      </w:r>
      <w:r w:rsidRPr="004C5EC1">
        <w:rPr>
          <w:color w:val="CC0000"/>
          <w:sz w:val="18"/>
        </w:rPr>
        <w:tab/>
        <w:t>09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17) – Our hidden familes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21) – The missing breadwinner locked out of good times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(Inquirer) – Blueprint for a new nation : Harvard Busines Students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Laing &amp; Simmons Realty Corporate (Robert Farrell NSW) – Rainbow 2000</w:t>
      </w:r>
      <w:r w:rsidRPr="004C5EC1">
        <w:rPr>
          <w:sz w:val="18"/>
        </w:rPr>
        <w:tab/>
        <w:t>12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LJHooker Realty WA (City &amp; Country) – Rainbow 2000</w:t>
      </w:r>
      <w:r w:rsidRPr="004C5EC1">
        <w:rPr>
          <w:sz w:val="18"/>
        </w:rPr>
        <w:tab/>
        <w:t>12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PRD Realty Corporate (Darren Dubbleman QLD) – Rainbow 2000</w:t>
      </w:r>
      <w:r w:rsidRPr="004C5EC1">
        <w:rPr>
          <w:sz w:val="18"/>
        </w:rPr>
        <w:tab/>
        <w:t>12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CBH upgrade to go ahead : Legislative guarantee to port access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Residents to be exposed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Negatives alive and well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Nationals undecided (Trenorden MLA)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Boat pen owners fear fee hike (Partington, Liberal Candidate)</w:t>
      </w:r>
      <w:r w:rsidRPr="004C5EC1">
        <w:rPr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PIA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Jennings</w:t>
          </w:r>
        </w:smartTag>
      </w:smartTag>
      <w:r w:rsidRPr="004C5EC1">
        <w:rPr>
          <w:color w:val="CC0000"/>
          <w:sz w:val="18"/>
        </w:rPr>
        <w:t>) – Advertising partnerships : Western Planner GS Special Edition</w:t>
      </w:r>
      <w:r w:rsidRPr="004C5EC1">
        <w:rPr>
          <w:color w:val="CC0000"/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r w:rsidRPr="004C5EC1">
          <w:rPr>
            <w:color w:val="CC0000"/>
            <w:sz w:val="18"/>
          </w:rPr>
          <w:t>PIA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 (Rooksby) – Urban renaissance &amp; sustainable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UK</w:t>
          </w:r>
        </w:smartTag>
      </w:smartTag>
      <w:r w:rsidRPr="004C5EC1">
        <w:rPr>
          <w:color w:val="CC0000"/>
          <w:sz w:val="18"/>
        </w:rPr>
        <w:t xml:space="preserve"> cities (Dr Sue Brownhill)</w:t>
      </w:r>
      <w:r w:rsidRPr="004C5EC1">
        <w:rPr>
          <w:color w:val="CC0000"/>
          <w:sz w:val="18"/>
        </w:rPr>
        <w:tab/>
        <w:t>13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Mrs Ursula Richards (Labor Candidate for O’Connor 2004) – Rainbow 2000</w:t>
      </w:r>
      <w:r w:rsidRPr="004C5EC1">
        <w:rPr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(Assoc. Prof. David Hedgcock) – Rainbow 2000</w:t>
      </w:r>
      <w:r w:rsidRPr="004C5EC1">
        <w:rPr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(Assoc. Prof. Neil Drew : IRD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(Dr Julia Fry : IRD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Archbishop Dr Peter Carnley AO – Archbishop’s Corporate Breakfast (Howarth, Alinta)</w:t>
      </w:r>
      <w:r w:rsidRPr="004C5EC1">
        <w:rPr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Briefing – Mrs Ursula Richards (Labor Candidate for O’Connor 2004) – Rainbow 2000</w:t>
      </w:r>
      <w:r w:rsidRPr="004C5EC1">
        <w:rPr>
          <w:b/>
          <w:bCs/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Memo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(Bulletin Jul 2004) – Minutes : Albany Waterfront Reference Group</w:t>
      </w:r>
      <w:r w:rsidRPr="004C5EC1">
        <w:rPr>
          <w:b/>
          <w:bCs/>
          <w:sz w:val="18"/>
        </w:rPr>
        <w:tab/>
        <w:t>14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: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(King) – Repeat : Rainbow 2000 &amp;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Constraints Plan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(Pownall) – </w:t>
      </w:r>
      <w:hyperlink r:id="rId96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97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– Ring Road Report &amp; Delegation to State Govt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Interest rate fears for happy shoppers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Howard’s pre-poll reshuffle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Environment starts political domino effect (Howard MHR)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Environment Minister faces a baptism of fire (Sen Ian Campbell)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19) – CBH Albany upgrade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hit by legal fracas : Staff member, ratepayer threaten council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Council set to approve seven-day trading (Kobelke MLA)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lastRenderedPageBreak/>
        <w:t>Article – Albany Advertiser (Page 3) – Call to get behind port (Juers, ACoCI)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Poor numbers delay upgrade (Henderson, Skywest)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Welcome for CBH go-ahead (Watson MLA)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Attitudes are still very negative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So they’re chasing you too (Hayden, SAC)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Planners hope for vibrant CBD (Fenn, Albany CC)</w:t>
      </w:r>
      <w:r w:rsidRPr="004C5EC1">
        <w:rPr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 (Weller)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Leisure &amp; Aquatic Centre Feasibility Study</w:t>
      </w:r>
      <w:r w:rsidRPr="004C5EC1">
        <w:rPr>
          <w:color w:val="CC0000"/>
          <w:sz w:val="18"/>
        </w:rPr>
        <w:tab/>
        <w:t>15 Jul 2004</w:t>
      </w:r>
    </w:p>
    <w:p w:rsidR="00AB4D60" w:rsidRPr="00824C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824C91">
        <w:rPr>
          <w:b/>
          <w:bCs/>
          <w:color w:val="CC0000"/>
          <w:sz w:val="18"/>
        </w:rPr>
        <w:t xml:space="preserve">Letter from – WA EPA (Cox) to Sharp MLC – </w:t>
      </w:r>
      <w:hyperlink r:id="rId98" w:history="1">
        <w:r w:rsidRPr="00824C91">
          <w:rPr>
            <w:rStyle w:val="Hyperlink"/>
            <w:b/>
            <w:bCs/>
            <w:color w:val="CC0000"/>
            <w:sz w:val="18"/>
          </w:rPr>
          <w:t>Refer GSP Proposal : Albany Woodchip Export</w:t>
        </w:r>
      </w:hyperlink>
      <w:r w:rsidRPr="00824C91">
        <w:rPr>
          <w:b/>
          <w:bCs/>
          <w:color w:val="CC0000"/>
          <w:sz w:val="18"/>
        </w:rPr>
        <w:tab/>
        <w:t>15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LGPAWA (Tan) – RAIA : Costs of planning process threaten housing affordability</w:t>
      </w:r>
      <w:r w:rsidRPr="004C5EC1">
        <w:rPr>
          <w:color w:val="CC0000"/>
          <w:sz w:val="18"/>
        </w:rPr>
        <w:tab/>
        <w:t>19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Peet &amp; Co (Lennon) – ASX listing </w:t>
      </w:r>
      <w:hyperlink r:id="rId99" w:history="1">
        <w:r w:rsidRPr="004C5EC1">
          <w:rPr>
            <w:rStyle w:val="Hyperlink"/>
            <w:sz w:val="18"/>
          </w:rPr>
          <w:t>www.peet.com.au</w:t>
        </w:r>
      </w:hyperlink>
      <w:r w:rsidRPr="004C5EC1">
        <w:rPr>
          <w:color w:val="CC0000"/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Investors keen to build $1b pulp mill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Ashcroft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DoIR)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Abattoir plans to expand (Cross, Fletchers International)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Survey shows split on accommodation (UWA Research Centre)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Maritime museum proposal (Prime King Pty Ltd)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BankWest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DS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11.1.2) – DA Museum :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Terrace (Prime King Pty Ltd)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DS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11.2.1) – EPA Noise Abatement : Role of Council EHOs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DS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11.3.1) – SAR Tourist Development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Princess Royal Drive</w:t>
          </w:r>
        </w:smartTag>
      </w:smartTag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W&amp;S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13.2.1)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Report &amp; Delegation to State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GM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14.4.1)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GM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14.4.1)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(Alt. Motion : Cr Evans)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Council Report GM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14.4.2)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Convention &amp; Entertainment Centre</w:t>
      </w:r>
      <w:r w:rsidRPr="004C5EC1">
        <w:rPr>
          <w:sz w:val="18"/>
        </w:rPr>
        <w:tab/>
        <w:t>20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The Australian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(King) – Won’t be pursuing story on Rainbow 2000</w:t>
      </w:r>
      <w:r w:rsidRPr="004C5EC1">
        <w:rPr>
          <w:color w:val="CC0000"/>
          <w:sz w:val="18"/>
        </w:rPr>
        <w:tab/>
        <w:t>21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WA – SP Advertisement for GS Wester Planner</w:t>
      </w:r>
      <w:r w:rsidRPr="004C5EC1">
        <w:rPr>
          <w:sz w:val="18"/>
        </w:rPr>
        <w:tab/>
        <w:t>21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D9460 Area 9 – Combined Clubs : WA Cord Blood Bank Project (Lazzaro, Red Cross)</w:t>
      </w:r>
      <w:r w:rsidRPr="004C5EC1">
        <w:rPr>
          <w:sz w:val="18"/>
        </w:rPr>
        <w:tab/>
        <w:t>21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 Alan Eggleston – Rotary D9460 A9 : WA Cord Blood Bank Project (Lazzaro, Red Cross)</w:t>
      </w:r>
      <w:r w:rsidRPr="004C5EC1">
        <w:rPr>
          <w:sz w:val="18"/>
        </w:rPr>
        <w:tab/>
        <w:t>21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Sen. Ruth Webber ALP (WA) – Rainbow 2000 : Cancelled after minder checked out offices</w:t>
      </w:r>
      <w:r w:rsidRPr="004C5EC1">
        <w:rPr>
          <w:sz w:val="18"/>
        </w:rPr>
        <w:tab/>
        <w:t>21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Sen. Ruth Webber ALP (WA) – Rainbow 2000 : Copy letter to Mark Latham MHR</w:t>
      </w:r>
      <w:r w:rsidRPr="004C5EC1">
        <w:rPr>
          <w:sz w:val="18"/>
        </w:rPr>
        <w:tab/>
        <w:t>21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(Ray White Real Estate) – Rainbow 2000</w:t>
      </w:r>
      <w:r w:rsidRPr="004C5EC1">
        <w:rPr>
          <w:sz w:val="18"/>
        </w:rPr>
        <w:tab/>
        <w:t>21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993366"/>
          <w:sz w:val="18"/>
        </w:rPr>
      </w:pPr>
      <w:r w:rsidRPr="00F13EA2">
        <w:rPr>
          <w:b/>
          <w:bCs/>
          <w:color w:val="993366"/>
          <w:sz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F13EA2">
            <w:rPr>
              <w:b/>
              <w:bCs/>
              <w:color w:val="993366"/>
              <w:sz w:val="18"/>
            </w:rPr>
            <w:t>Albany</w:t>
          </w:r>
        </w:smartTag>
      </w:smartTag>
      <w:r w:rsidRPr="00F13EA2">
        <w:rPr>
          <w:b/>
          <w:bCs/>
          <w:color w:val="993366"/>
          <w:sz w:val="18"/>
        </w:rPr>
        <w:t xml:space="preserve">) – </w:t>
      </w:r>
      <w:hyperlink r:id="rId100" w:history="1">
        <w:r w:rsidRPr="00F13EA2">
          <w:rPr>
            <w:rStyle w:val="Hyperlink"/>
            <w:b/>
            <w:bCs/>
            <w:color w:val="993366"/>
            <w:sz w:val="18"/>
          </w:rPr>
          <w:t>R2000QWNMinPI.zip</w:t>
        </w:r>
      </w:hyperlink>
      <w:r w:rsidRPr="00F13EA2">
        <w:rPr>
          <w:b/>
          <w:bCs/>
          <w:color w:val="993366"/>
          <w:sz w:val="18"/>
        </w:rPr>
        <w:t xml:space="preserve"> &amp; </w:t>
      </w:r>
      <w:hyperlink r:id="rId101" w:history="1">
        <w:r w:rsidRPr="00F13EA2">
          <w:rPr>
            <w:rStyle w:val="Hyperlink"/>
            <w:b/>
            <w:bCs/>
            <w:color w:val="993366"/>
            <w:sz w:val="18"/>
          </w:rPr>
          <w:t>R2000APAConstraints.pdf</w:t>
        </w:r>
      </w:hyperlink>
      <w:r w:rsidRPr="00F13EA2">
        <w:rPr>
          <w:b/>
          <w:bCs/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Janet Woollard MLA (Alfred Cove) – </w:t>
      </w:r>
      <w:hyperlink r:id="rId10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0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Alannah MacTiernan MLA (Armadale) – </w:t>
      </w:r>
      <w:hyperlink r:id="rId10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0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Max Trenorden MLA (</w:t>
      </w:r>
      <w:smartTag w:uri="urn:schemas-microsoft-com:office:smarttags" w:element="place">
        <w:r w:rsidRPr="00F13EA2">
          <w:rPr>
            <w:color w:val="993366"/>
            <w:sz w:val="18"/>
          </w:rPr>
          <w:t>Avon</w:t>
        </w:r>
      </w:smartTag>
      <w:r w:rsidRPr="00F13EA2">
        <w:rPr>
          <w:color w:val="993366"/>
          <w:sz w:val="18"/>
        </w:rPr>
        <w:t xml:space="preserve">) – </w:t>
      </w:r>
      <w:hyperlink r:id="rId10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0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D’Orazio MLA (Ballajura) – </w:t>
      </w:r>
      <w:hyperlink r:id="rId10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0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Clive Brown MLA (Bassendean) – </w:t>
      </w:r>
      <w:hyperlink r:id="rId11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1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Eric Ripper MLA (Bayswater) – </w:t>
      </w:r>
      <w:hyperlink r:id="rId11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1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Tony Dean MLA (Bunbury) – </w:t>
      </w:r>
      <w:hyperlink r:id="rId11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1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Fred Riebling MLA (Burrup) – </w:t>
      </w:r>
      <w:hyperlink r:id="rId11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1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Katie Hodson-Thomas MLA (Carine) – </w:t>
      </w:r>
      <w:hyperlink r:id="rId11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1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Fran Logan MLA (Cockburn) – </w:t>
      </w:r>
      <w:hyperlink r:id="rId12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2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Mick 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993366"/>
              <w:sz w:val="18"/>
            </w:rPr>
            <w:t>Murray</w:t>
          </w:r>
        </w:smartTag>
      </w:smartTag>
      <w:r w:rsidRPr="00F13EA2">
        <w:rPr>
          <w:color w:val="993366"/>
          <w:sz w:val="18"/>
        </w:rPr>
        <w:t xml:space="preserve"> MLA (Collie) – </w:t>
      </w:r>
      <w:hyperlink r:id="rId12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2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Colin Barnett MLA (Cottelsoe) – </w:t>
      </w:r>
      <w:hyperlink r:id="rId12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2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John Day MLA (</w:t>
      </w:r>
      <w:smartTag w:uri="urn:schemas-microsoft-com:office:smarttags" w:element="place">
        <w:r w:rsidRPr="00F13EA2">
          <w:rPr>
            <w:color w:val="993366"/>
            <w:sz w:val="18"/>
          </w:rPr>
          <w:t>Darling Range</w:t>
        </w:r>
      </w:smartTag>
      <w:r w:rsidRPr="00F13EA2">
        <w:rPr>
          <w:color w:val="993366"/>
          <w:sz w:val="18"/>
        </w:rPr>
        <w:t xml:space="preserve">) – </w:t>
      </w:r>
      <w:hyperlink r:id="rId12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2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Arthur Marshall MLA (Dawsville) – </w:t>
      </w:r>
      <w:hyperlink r:id="rId12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2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Bolwer MLA (Eyre) – </w:t>
      </w:r>
      <w:hyperlink r:id="rId13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3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Liz Constable MLA (Floreat) – </w:t>
      </w:r>
      <w:hyperlink r:id="rId13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3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Jim McGinty MLA (Fremantle) – </w:t>
      </w:r>
      <w:hyperlink r:id="rId13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3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Shane Hill MLA (Geraldton) – </w:t>
      </w:r>
      <w:hyperlink r:id="rId13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3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Margaret Quirk MLA (Girrawheen) – </w:t>
      </w:r>
      <w:hyperlink r:id="rId13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3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Jamie Edwards MLA (Greenough) – </w:t>
      </w:r>
      <w:hyperlink r:id="rId14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4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Rob Johnson MLA (Hillarys) – </w:t>
      </w:r>
      <w:hyperlink r:id="rId14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4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Quigley MLA (Innaloo) – </w:t>
      </w:r>
      <w:hyperlink r:id="rId14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4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Tony O’Gorman MLA (Joondalup) – </w:t>
      </w:r>
      <w:hyperlink r:id="rId14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4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Matt Birney MLA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993366"/>
              <w:sz w:val="18"/>
            </w:rPr>
            <w:t>Kalgoorlie</w:t>
          </w:r>
        </w:smartTag>
      </w:smartTag>
      <w:r w:rsidRPr="00F13EA2">
        <w:rPr>
          <w:color w:val="993366"/>
          <w:sz w:val="18"/>
        </w:rPr>
        <w:t xml:space="preserve">) – </w:t>
      </w:r>
      <w:hyperlink r:id="rId14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4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Carol Martin MLA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993366"/>
              <w:sz w:val="18"/>
            </w:rPr>
            <w:t>Kimberley</w:t>
          </w:r>
        </w:smartTag>
      </w:smartTag>
      <w:r w:rsidRPr="00F13EA2">
        <w:rPr>
          <w:color w:val="993366"/>
          <w:sz w:val="18"/>
        </w:rPr>
        <w:t xml:space="preserve">) – </w:t>
      </w:r>
      <w:hyperlink r:id="rId15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5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Cheryle Edwardes MLA (Kingsley) – </w:t>
      </w:r>
      <w:hyperlink r:id="rId15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5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lastRenderedPageBreak/>
        <w:t xml:space="preserve">Email – David Templeman MLA (Mandurah) – </w:t>
      </w:r>
      <w:hyperlink r:id="rId15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5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Judy Edwards MLA (Maylands) – </w:t>
      </w:r>
      <w:hyperlink r:id="rId15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5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Brendon Grylls MLA (Merredin) – </w:t>
      </w:r>
      <w:hyperlink r:id="rId15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5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Michelle Roberts MLA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993366"/>
              <w:sz w:val="18"/>
            </w:rPr>
            <w:t>Midland</w:t>
          </w:r>
        </w:smartTag>
      </w:smartTag>
      <w:r w:rsidRPr="00F13EA2">
        <w:rPr>
          <w:color w:val="993366"/>
          <w:sz w:val="18"/>
        </w:rPr>
        <w:t xml:space="preserve">) – </w:t>
      </w:r>
      <w:hyperlink r:id="rId16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6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Dan Sullivan MLA (Mitchell) – </w:t>
      </w:r>
      <w:hyperlink r:id="rId16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6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Bill McNee MLA (Moore) – </w:t>
      </w:r>
      <w:hyperlink r:id="rId16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6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Mike Board MLA (Murdoch) – </w:t>
      </w:r>
      <w:hyperlink r:id="rId16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6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Bradshaw MLA (Murray-Well’ton) – </w:t>
      </w:r>
      <w:hyperlink r:id="rId16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6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Sue Walker MLA (Nedlands) – </w:t>
      </w:r>
      <w:hyperlink r:id="rId17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7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Ron Sweetman MLA (Ningaloo) – </w:t>
      </w:r>
      <w:hyperlink r:id="rId17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7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Kobelke MLA (Nollamara) – </w:t>
      </w:r>
      <w:hyperlink r:id="rId17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7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Norm Malborough MLA (Peel) – </w:t>
      </w:r>
      <w:hyperlink r:id="rId17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7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John Hyde MLA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993366"/>
              <w:sz w:val="18"/>
            </w:rPr>
            <w:t>Perth</w:t>
          </w:r>
        </w:smartTag>
      </w:smartTag>
      <w:r w:rsidRPr="00F13EA2">
        <w:rPr>
          <w:color w:val="993366"/>
          <w:sz w:val="18"/>
        </w:rPr>
        <w:t xml:space="preserve">) – </w:t>
      </w:r>
      <w:hyperlink r:id="rId17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7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Larry Graham MLA (Pilbara) – </w:t>
      </w:r>
      <w:hyperlink r:id="rId18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8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Tony McRae MLA (Riverton) – </w:t>
      </w:r>
      <w:hyperlink r:id="rId18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8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Mark McGowan MLA (Rockingham) – </w:t>
      </w:r>
      <w:hyperlink r:id="rId18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8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Ross Ainsworth MLA (Roe) – </w:t>
      </w:r>
      <w:hyperlink r:id="rId18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8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Martin Whitely MLA (Roleystone) – </w:t>
      </w:r>
      <w:hyperlink r:id="rId18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8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Phillip Pendal MLA (</w:t>
      </w:r>
      <w:smartTag w:uri="urn:schemas-microsoft-com:office:smarttags" w:element="place">
        <w:r w:rsidRPr="00F13EA2">
          <w:rPr>
            <w:color w:val="993366"/>
            <w:sz w:val="18"/>
          </w:rPr>
          <w:t>South Perth</w:t>
        </w:r>
      </w:smartTag>
      <w:r w:rsidRPr="00F13EA2">
        <w:rPr>
          <w:color w:val="993366"/>
          <w:sz w:val="18"/>
        </w:rPr>
        <w:t xml:space="preserve">) – </w:t>
      </w:r>
      <w:hyperlink r:id="rId19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9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Paul Andrews MLA (Southern River) – </w:t>
      </w:r>
      <w:hyperlink r:id="rId19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9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>Email – Monty House MLA (</w:t>
      </w:r>
      <w:smartTag w:uri="urn:schemas-microsoft-com:office:smarttags" w:element="place">
        <w:r w:rsidRPr="00F13EA2">
          <w:rPr>
            <w:color w:val="993366"/>
            <w:sz w:val="18"/>
          </w:rPr>
          <w:t>Stirling</w:t>
        </w:r>
      </w:smartTag>
      <w:r w:rsidRPr="00F13EA2">
        <w:rPr>
          <w:color w:val="993366"/>
          <w:sz w:val="18"/>
        </w:rPr>
        <w:t xml:space="preserve">) – </w:t>
      </w:r>
      <w:hyperlink r:id="rId19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9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Jaye Radisich MLA (Swan Hills) – </w:t>
      </w:r>
      <w:hyperlink r:id="rId19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9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Sheila McHale MLA (Thornlie) – </w:t>
      </w:r>
      <w:hyperlink r:id="rId19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19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Bernie Masters MLA (Vasse) – </w:t>
      </w:r>
      <w:hyperlink r:id="rId20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0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Geoff Gallop MLA (Victoria Park) – </w:t>
      </w:r>
      <w:hyperlink r:id="rId20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0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Terry Waldron MLA (Wagin) – </w:t>
      </w:r>
      <w:hyperlink r:id="rId20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0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Dianne Guise MLA (Wanneroo) – </w:t>
      </w:r>
      <w:hyperlink r:id="rId20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0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Paul Omodei MLA (Warren-Blackwood) – </w:t>
      </w:r>
      <w:hyperlink r:id="rId20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0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Alan Carpenter MLA (Willagee) – </w:t>
      </w:r>
      <w:hyperlink r:id="rId21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1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Bob Kucera MLA (Yokine) – </w:t>
      </w:r>
      <w:hyperlink r:id="rId21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1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993366"/>
          <w:sz w:val="18"/>
        </w:rPr>
      </w:pPr>
      <w:r w:rsidRPr="00F13EA2">
        <w:rPr>
          <w:b/>
          <w:bCs/>
          <w:color w:val="993366"/>
          <w:sz w:val="18"/>
        </w:rPr>
        <w:t xml:space="preserve">Email – Kim Chance MLC (Agriculture) – </w:t>
      </w:r>
      <w:hyperlink r:id="rId214" w:history="1">
        <w:r w:rsidRPr="00F13EA2">
          <w:rPr>
            <w:rStyle w:val="Hyperlink"/>
            <w:b/>
            <w:bCs/>
            <w:color w:val="993366"/>
            <w:sz w:val="18"/>
          </w:rPr>
          <w:t>R2000QWNMinPI.zip</w:t>
        </w:r>
      </w:hyperlink>
      <w:r w:rsidRPr="00F13EA2">
        <w:rPr>
          <w:b/>
          <w:bCs/>
          <w:color w:val="993366"/>
          <w:sz w:val="18"/>
        </w:rPr>
        <w:t xml:space="preserve"> &amp; </w:t>
      </w:r>
      <w:hyperlink r:id="rId215" w:history="1">
        <w:r w:rsidRPr="00F13EA2">
          <w:rPr>
            <w:rStyle w:val="Hyperlink"/>
            <w:b/>
            <w:bCs/>
            <w:color w:val="993366"/>
            <w:sz w:val="18"/>
          </w:rPr>
          <w:t>R2000APAConstraints.pdf</w:t>
        </w:r>
      </w:hyperlink>
      <w:r w:rsidRPr="00F13EA2">
        <w:rPr>
          <w:b/>
          <w:bCs/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Dee Margetts MLC (Agriculture) – </w:t>
      </w:r>
      <w:hyperlink r:id="rId21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1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Bruce Donaldson MLC (Agriculture) – </w:t>
      </w:r>
      <w:hyperlink r:id="rId21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1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993366"/>
              <w:sz w:val="18"/>
            </w:rPr>
            <w:t>Murray</w:t>
          </w:r>
        </w:smartTag>
      </w:smartTag>
      <w:r w:rsidRPr="00F13EA2">
        <w:rPr>
          <w:color w:val="993366"/>
          <w:sz w:val="18"/>
        </w:rPr>
        <w:t xml:space="preserve"> Criddle MLC (Agriculture) – </w:t>
      </w:r>
      <w:hyperlink r:id="rId22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2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Frank Hough MLC (Agriculture) – </w:t>
      </w:r>
      <w:hyperlink r:id="rId22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2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Louise Pratt MLC (East Metro) – </w:t>
      </w:r>
      <w:hyperlink r:id="rId22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2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Ljiljanna Ravlich MLC (East Metro) – </w:t>
      </w:r>
      <w:hyperlink r:id="rId22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2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Nick Griffiths MLC (East Metro) – </w:t>
      </w:r>
      <w:hyperlink r:id="rId22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2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Derrick Tomlinson MLC (East Metro) – </w:t>
      </w:r>
      <w:hyperlink r:id="rId23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3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Peter Foss MLC (East Metro) – </w:t>
      </w:r>
      <w:hyperlink r:id="rId23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3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Jon Ford MLC (Mine &amp; Pastoral) – </w:t>
      </w:r>
      <w:hyperlink r:id="rId23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3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Tom Stephens MLC (Mine &amp; Pastoral) – </w:t>
      </w:r>
      <w:hyperlink r:id="rId23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3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Robin Chapple MLC (Mine &amp; Pastoral) – </w:t>
      </w:r>
      <w:hyperlink r:id="rId23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3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Norman Moore MLC (Mine &amp; Pastoral) – </w:t>
      </w:r>
      <w:hyperlink r:id="rId24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4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Fischer MLC (Mine &amp; Pastoral) – </w:t>
      </w:r>
      <w:hyperlink r:id="rId24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4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Ed Dermer MLC (North Metro) – </w:t>
      </w:r>
      <w:hyperlink r:id="rId24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4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Graham Giffard MLC (North Metro) – </w:t>
      </w:r>
      <w:hyperlink r:id="rId24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4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Ken Travers MLC (North Metro) – </w:t>
      </w:r>
      <w:hyperlink r:id="rId24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4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Giz Watson MLC (North Metro) – </w:t>
      </w:r>
      <w:hyperlink r:id="rId25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5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Alan Cadby MLC (North Metro) – </w:t>
      </w:r>
      <w:hyperlink r:id="rId25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5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George Cash MLC (North Metro) – </w:t>
      </w:r>
      <w:hyperlink r:id="rId25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5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Ray Halligan MLC (North Metro) – </w:t>
      </w:r>
      <w:hyperlink r:id="rId25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5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Kate Doust MLC (South Metro) – </w:t>
      </w:r>
      <w:hyperlink r:id="rId25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5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Sue Ellery MLC (South Metro) – </w:t>
      </w:r>
      <w:hyperlink r:id="rId26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6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Jim Scott MLC (South Metro) – </w:t>
      </w:r>
      <w:hyperlink r:id="rId26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6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Barbara Scott MLC (South Metro) – </w:t>
      </w:r>
      <w:hyperlink r:id="rId26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6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lastRenderedPageBreak/>
        <w:t xml:space="preserve">Email – Simon O’Brien MLC (South Metro) – </w:t>
      </w:r>
      <w:hyperlink r:id="rId26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6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Adele Farina MLC (South West) – </w:t>
      </w:r>
      <w:hyperlink r:id="rId26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6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John Cowdell MLC (South West) – </w:t>
      </w:r>
      <w:hyperlink r:id="rId27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7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Christine Sharp MLC (South West) – </w:t>
      </w:r>
      <w:hyperlink r:id="rId272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73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Barry House MLC (South West) – </w:t>
      </w:r>
      <w:hyperlink r:id="rId274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75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Bill Stretch MLC (South West) – </w:t>
      </w:r>
      <w:hyperlink r:id="rId276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77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Robyn McSweeney MLC (South West) – </w:t>
      </w:r>
      <w:hyperlink r:id="rId278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79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F13EA2">
        <w:rPr>
          <w:color w:val="993366"/>
          <w:sz w:val="18"/>
        </w:rPr>
        <w:t xml:space="preserve">Email – Paddy Embry MLC (South West) – </w:t>
      </w:r>
      <w:hyperlink r:id="rId280" w:history="1">
        <w:r w:rsidRPr="00F13EA2">
          <w:rPr>
            <w:rStyle w:val="Hyperlink"/>
            <w:color w:val="993366"/>
            <w:sz w:val="18"/>
          </w:rPr>
          <w:t>R2000QWNMinPI.zip</w:t>
        </w:r>
      </w:hyperlink>
      <w:r w:rsidRPr="00F13EA2">
        <w:rPr>
          <w:color w:val="993366"/>
          <w:sz w:val="18"/>
        </w:rPr>
        <w:t xml:space="preserve"> &amp; </w:t>
      </w:r>
      <w:hyperlink r:id="rId281" w:history="1">
        <w:r w:rsidRPr="00F13EA2">
          <w:rPr>
            <w:rStyle w:val="Hyperlink"/>
            <w:color w:val="993366"/>
            <w:sz w:val="18"/>
          </w:rPr>
          <w:t>R2000APAConstraints.pdf</w:t>
        </w:r>
      </w:hyperlink>
      <w:r w:rsidRPr="00F13EA2">
        <w:rPr>
          <w:color w:val="993366"/>
          <w:sz w:val="18"/>
        </w:rPr>
        <w:tab/>
        <w:t>22 Jul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00"/>
          <w:sz w:val="18"/>
        </w:rPr>
      </w:pPr>
      <w:r w:rsidRPr="00AA1FF0">
        <w:rPr>
          <w:b/>
          <w:bCs/>
          <w:color w:val="000000"/>
          <w:sz w:val="18"/>
        </w:rPr>
        <w:t xml:space="preserve">Email – WA DPI : Transport (Brindal) – </w:t>
      </w:r>
      <w:hyperlink r:id="rId282" w:history="1">
        <w:r w:rsidR="00945BE9" w:rsidRPr="004C5EC1">
          <w:rPr>
            <w:rStyle w:val="Hyperlink"/>
            <w:b/>
            <w:bCs/>
            <w:sz w:val="18"/>
          </w:rPr>
          <w:t>R2000QWNMinPI.zip</w:t>
        </w:r>
      </w:hyperlink>
      <w:r w:rsidR="00945BE9" w:rsidRPr="004C5EC1">
        <w:rPr>
          <w:b/>
          <w:bCs/>
          <w:sz w:val="18"/>
        </w:rPr>
        <w:t xml:space="preserve"> &amp; </w:t>
      </w:r>
      <w:hyperlink r:id="rId283" w:history="1">
        <w:r w:rsidR="00945BE9" w:rsidRPr="004C5EC1">
          <w:rPr>
            <w:rStyle w:val="Hyperlink"/>
            <w:b/>
            <w:bCs/>
            <w:sz w:val="18"/>
          </w:rPr>
          <w:t>R2000APAConstraints.pdf</w:t>
        </w:r>
      </w:hyperlink>
      <w:r w:rsidRPr="00AA1FF0">
        <w:rPr>
          <w:b/>
          <w:bCs/>
          <w:color w:val="000000"/>
          <w:sz w:val="18"/>
        </w:rPr>
        <w:tab/>
        <w:t>22 Jul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00"/>
          <w:sz w:val="18"/>
        </w:rPr>
      </w:pPr>
      <w:r w:rsidRPr="00AA1FF0">
        <w:rPr>
          <w:b/>
          <w:bCs/>
          <w:color w:val="000000"/>
          <w:sz w:val="18"/>
        </w:rPr>
        <w:t xml:space="preserve">Email – Wilson Tuckey MHR (O’Connor) – </w:t>
      </w:r>
      <w:hyperlink r:id="rId284" w:history="1">
        <w:r w:rsidR="00945BE9" w:rsidRPr="004C5EC1">
          <w:rPr>
            <w:rStyle w:val="Hyperlink"/>
            <w:b/>
            <w:bCs/>
            <w:sz w:val="18"/>
          </w:rPr>
          <w:t>R2000QWNMinPI.zip</w:t>
        </w:r>
      </w:hyperlink>
      <w:r w:rsidR="00945BE9" w:rsidRPr="004C5EC1">
        <w:rPr>
          <w:b/>
          <w:bCs/>
          <w:sz w:val="18"/>
        </w:rPr>
        <w:t xml:space="preserve"> &amp; </w:t>
      </w:r>
      <w:hyperlink r:id="rId285" w:history="1">
        <w:r w:rsidR="00945BE9" w:rsidRPr="004C5EC1">
          <w:rPr>
            <w:rStyle w:val="Hyperlink"/>
            <w:b/>
            <w:bCs/>
            <w:sz w:val="18"/>
          </w:rPr>
          <w:t>R2000APAConstraints.pdf</w:t>
        </w:r>
      </w:hyperlink>
      <w:r w:rsidRPr="00AA1FF0">
        <w:rPr>
          <w:b/>
          <w:bCs/>
          <w:color w:val="000000"/>
          <w:sz w:val="18"/>
        </w:rPr>
        <w:tab/>
        <w:t>22 Jul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00"/>
          <w:sz w:val="18"/>
        </w:rPr>
      </w:pPr>
      <w:r w:rsidRPr="00AA1FF0">
        <w:rPr>
          <w:b/>
          <w:bCs/>
          <w:color w:val="000000"/>
          <w:sz w:val="18"/>
        </w:rPr>
        <w:t xml:space="preserve">Email – Senator Ian Campbell (WA) – </w:t>
      </w:r>
      <w:hyperlink r:id="rId286" w:history="1">
        <w:r w:rsidR="00945BE9" w:rsidRPr="004C5EC1">
          <w:rPr>
            <w:rStyle w:val="Hyperlink"/>
            <w:b/>
            <w:bCs/>
            <w:sz w:val="18"/>
          </w:rPr>
          <w:t>R2000QWNMinPI.zip</w:t>
        </w:r>
      </w:hyperlink>
      <w:r w:rsidR="00945BE9" w:rsidRPr="004C5EC1">
        <w:rPr>
          <w:b/>
          <w:bCs/>
          <w:sz w:val="18"/>
        </w:rPr>
        <w:t xml:space="preserve"> &amp; </w:t>
      </w:r>
      <w:hyperlink r:id="rId287" w:history="1">
        <w:r w:rsidR="00945BE9" w:rsidRPr="004C5EC1">
          <w:rPr>
            <w:rStyle w:val="Hyperlink"/>
            <w:b/>
            <w:bCs/>
            <w:sz w:val="18"/>
          </w:rPr>
          <w:t>R2000APAConstraints.pdf</w:t>
        </w:r>
      </w:hyperlink>
      <w:r w:rsidRPr="00AA1FF0">
        <w:rPr>
          <w:b/>
          <w:bCs/>
          <w:color w:val="000000"/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Fund ring road plea : Premier under pressure for $30m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supports $12.7m waterfront development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in trading hours blunder : Farm Fresh (Kobelke MLA)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Councillor censured (Cr Paver, Vancouver, ACC)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Port misses out on security funds (</w:t>
      </w:r>
      <w:smartTag w:uri="urn:schemas-microsoft-com:office:smarttags" w:element="State">
        <w:r w:rsidRPr="004C5EC1">
          <w:rPr>
            <w:sz w:val="18"/>
          </w:rPr>
          <w:t>Berry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Navy visit (Commander William Martin,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(Pages 7 &amp; 9) – Another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&amp; the Other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, NZ (Smithson, AA)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Heritage Matters (Issue 15 June 2004) – Chairman Patric de Villiers : Champion of Heritage</w:t>
      </w:r>
      <w:r w:rsidRPr="004C5EC1">
        <w:rPr>
          <w:sz w:val="18"/>
        </w:rPr>
        <w:tab/>
        <w:t xml:space="preserve"> 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PIA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Urban renaissance &amp; sustainable </w:t>
      </w:r>
      <w:smartTag w:uri="urn:schemas-microsoft-com:office:smarttags" w:element="country-region">
        <w:r w:rsidRPr="004C5EC1">
          <w:rPr>
            <w:sz w:val="18"/>
          </w:rPr>
          <w:t>UK</w:t>
        </w:r>
      </w:smartTag>
      <w:r w:rsidRPr="004C5EC1">
        <w:rPr>
          <w:sz w:val="18"/>
        </w:rPr>
        <w:t xml:space="preserve"> cities (Dr Sue Brownhill,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Peter Watson MLA – Labor Business Roundtable : State Budget by Alannah MacTiernan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: New executive without election contest (Juers)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Regional Newspapers – Natural Resource Review : Sustainable Development</w:t>
      </w:r>
      <w:r w:rsidRPr="004C5EC1">
        <w:rPr>
          <w:color w:val="FF3300"/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Looking to the future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Agriculture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(Overheu) – SCRIPT NRM Strategy : Industry Briefing</w:t>
      </w:r>
      <w:r w:rsidRPr="004C5EC1">
        <w:rPr>
          <w:color w:val="CC0000"/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Parsons Brinckerhoff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>) – GB Arrington : Transit Orientated Development</w:t>
      </w:r>
      <w:r w:rsidRPr="004C5EC1">
        <w:rPr>
          <w:color w:val="CC0000"/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Opinions divided on short-stay option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Truce over waterfront : Community support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Policy considers airport growth (Fenn, Albany CC)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Councillor censured by his peers (Cr Paver, Vancouver, ACC)</w:t>
      </w:r>
      <w:r w:rsidRPr="004C5EC1">
        <w:rPr>
          <w:sz w:val="18"/>
        </w:rPr>
        <w:tab/>
        <w:t>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Name">
        <w:r w:rsidRPr="004C5EC1">
          <w:rPr>
            <w:sz w:val="18"/>
          </w:rPr>
          <w:t>North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Shore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City</w:t>
        </w:r>
      </w:smartTag>
      <w:r w:rsidRPr="004C5EC1">
        <w:rPr>
          <w:sz w:val="18"/>
        </w:rPr>
        <w:t xml:space="preserve"> Council NZ (Cr Dianne Hale - Deputy Mayor) – “Another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”</w:t>
      </w:r>
      <w:r w:rsidRPr="004C5EC1">
        <w:rPr>
          <w:sz w:val="18"/>
        </w:rPr>
        <w:tab/>
        <w:t xml:space="preserve"> 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Name">
        <w:r w:rsidRPr="004C5EC1">
          <w:rPr>
            <w:sz w:val="18"/>
          </w:rPr>
          <w:t>North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Shore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City</w:t>
        </w:r>
      </w:smartTag>
      <w:r w:rsidRPr="004C5EC1">
        <w:rPr>
          <w:sz w:val="18"/>
        </w:rPr>
        <w:t xml:space="preserve"> Council NZ (Cr Margaret Miles) – “Another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”</w:t>
      </w:r>
      <w:r w:rsidRPr="004C5EC1">
        <w:rPr>
          <w:sz w:val="18"/>
        </w:rPr>
        <w:tab/>
        <w:t xml:space="preserve"> 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Gerry Brownlee NZ Govt (Deputy Leader Nationals) – “Cultural Capital”</w:t>
      </w:r>
      <w:r w:rsidRPr="004C5EC1">
        <w:rPr>
          <w:sz w:val="18"/>
        </w:rPr>
        <w:tab/>
        <w:t xml:space="preserve"> 22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WA MLAs &amp; MLCs – </w:t>
      </w:r>
      <w:hyperlink r:id="rId288" w:history="1">
        <w:r w:rsidRPr="004C5EC1">
          <w:rPr>
            <w:rStyle w:val="Hyperlink"/>
            <w:b/>
            <w:bCs/>
            <w:sz w:val="18"/>
          </w:rPr>
          <w:t>R2000QWNMinPI.zip</w:t>
        </w:r>
      </w:hyperlink>
      <w:r w:rsidRPr="004C5EC1">
        <w:rPr>
          <w:b/>
          <w:bCs/>
          <w:sz w:val="18"/>
        </w:rPr>
        <w:t xml:space="preserve"> &amp; </w:t>
      </w:r>
      <w:hyperlink r:id="rId289" w:history="1">
        <w:r w:rsidRPr="004C5EC1">
          <w:rPr>
            <w:rStyle w:val="Hyperlink"/>
            <w:b/>
            <w:bCs/>
            <w:sz w:val="18"/>
          </w:rPr>
          <w:t>R2000APAConstraints.pdf</w:t>
        </w:r>
      </w:hyperlink>
      <w:r w:rsidRPr="004C5EC1">
        <w:rPr>
          <w:b/>
          <w:bCs/>
          <w:sz w:val="18"/>
        </w:rPr>
        <w:tab/>
        <w:t>23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Stratcon (Howe) – City of </w:t>
      </w:r>
      <w:smartTag w:uri="urn:schemas-microsoft-com:office:smarttags" w:element="PlaceName">
        <w:r w:rsidRPr="004C5EC1">
          <w:rPr>
            <w:sz w:val="18"/>
          </w:rPr>
          <w:t>Canada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Bay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NSW : Director Planning &amp; Environment</w:t>
      </w:r>
      <w:r w:rsidRPr="004C5EC1">
        <w:rPr>
          <w:sz w:val="18"/>
        </w:rPr>
        <w:tab/>
        <w:t>23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Business News (Pownall) – Acknowledge R2000 &amp; APAConstraints</w:t>
      </w:r>
      <w:r w:rsidRPr="004C5EC1">
        <w:rPr>
          <w:color w:val="CC0000"/>
          <w:sz w:val="18"/>
        </w:rPr>
        <w:tab/>
        <w:t>23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(Pownall) – Notice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Launch by Min P&amp;I</w:t>
      </w:r>
      <w:r w:rsidRPr="004C5EC1">
        <w:rPr>
          <w:sz w:val="18"/>
        </w:rPr>
        <w:tab/>
        <w:t>23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(Pownall) – </w:t>
      </w:r>
      <w:hyperlink r:id="rId290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291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23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: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 xml:space="preserve"> Civic Reception – Rainbow 2000</w:t>
      </w:r>
      <w:r w:rsidRPr="004C5EC1">
        <w:rPr>
          <w:sz w:val="18"/>
        </w:rPr>
        <w:tab/>
        <w:t>23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CEO, Port Kembla Port Corporation, NSW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Stanton</w:t>
          </w:r>
        </w:smartTag>
      </w:smartTag>
      <w:r w:rsidRPr="004C5EC1">
        <w:rPr>
          <w:sz w:val="18"/>
        </w:rPr>
        <w:t xml:space="preserve"> Chase)</w:t>
      </w:r>
      <w:r w:rsidRPr="004C5EC1">
        <w:rPr>
          <w:sz w:val="18"/>
        </w:rPr>
        <w:tab/>
        <w:t>24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Woolworths Ltd (de Nooyer) – Albany Retail Market &amp; Property Development</w:t>
      </w:r>
      <w:r w:rsidRPr="004C5EC1">
        <w:rPr>
          <w:sz w:val="18"/>
        </w:rPr>
        <w:tab/>
        <w:t xml:space="preserve"> 26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Agenda – SCRIPT NRM Strategy – Industry Briefing (WA Agriculture)</w:t>
      </w:r>
      <w:r w:rsidRPr="004C5EC1">
        <w:rPr>
          <w:sz w:val="18"/>
        </w:rPr>
        <w:tab/>
        <w:t>26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SCRIPT NRM Strategy – Port Relocation (Risk Management Strategy)</w:t>
      </w:r>
      <w:r w:rsidRPr="004C5EC1">
        <w:rPr>
          <w:sz w:val="18"/>
        </w:rPr>
        <w:tab/>
        <w:t>26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WW1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(Troop Transports depart Fremantle)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Strategy failed on fatal shores : WW1 (October 1914)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Federal backing for major timber plans (Sen Macdonald, Forestry)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Council can’t make decisions : Albany CC (Wilson, Lower King)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Science of planning questioned (Piggott,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Roberts wants inquiry : 7-year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Festing Street</w:t>
          </w:r>
        </w:smartTag>
      </w:smartTag>
      <w:r w:rsidRPr="004C5EC1">
        <w:rPr>
          <w:sz w:val="18"/>
        </w:rPr>
        <w:t xml:space="preserve"> wall saga (Crugnale)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Fears over road funds : AusLink (Forbes,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Senator kicks off election campaign (Webber &amp; Richards, ALP)</w:t>
      </w:r>
      <w:r w:rsidRPr="004C5EC1">
        <w:rPr>
          <w:sz w:val="18"/>
        </w:rPr>
        <w:tab/>
        <w:t>27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anointed as WA timber capital (Sen Macdonald, Forestry)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Time country people demanded equality (Swanman, Youngs)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Minister to be lobbied on waterfront, ring road (MacTiernan)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Working poor revealed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(Avg Income / Postcode)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Threat of closure for CBH sites (Tutt, CBH Operations WA)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 is on notice : retailers (Cr Wellington &amp; Cr Waterman)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Ministers : Cabinet SC Environ meet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(Edwards MLA)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Visit by Japanese Consul-General (Hiroyuki Ariyoshi)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Buffer planned for port, speedway (Fenn, Albany CC)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15) – </w:t>
      </w:r>
      <w:smartTag w:uri="urn:schemas-microsoft-com:office:smarttags" w:element="City">
        <w:r w:rsidRPr="004C5EC1">
          <w:rPr>
            <w:sz w:val="18"/>
          </w:rPr>
          <w:t>Darwin</w:t>
        </w:r>
      </w:smartTag>
      <w:r w:rsidRPr="004C5EC1">
        <w:rPr>
          <w:sz w:val="18"/>
        </w:rPr>
        <w:t xml:space="preserve">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(HMAS Darwin, RAN)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LGPA AGM – Devolve WAPC powers to Regional Development Commissions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Comments – WA LGPA AGM – Jamie Edwards MLA : Shadow Planning &amp; Heritage Spokesperson</w:t>
      </w:r>
      <w:r w:rsidRPr="004C5EC1">
        <w:rPr>
          <w:sz w:val="18"/>
        </w:rPr>
        <w:tab/>
        <w:t>29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Paddy Embry MLC (Houldsworth) – Port Relocation Financial Analysis</w:t>
      </w:r>
      <w:r w:rsidRPr="004C5EC1">
        <w:rPr>
          <w:color w:val="CC0000"/>
          <w:sz w:val="18"/>
        </w:rPr>
        <w:tab/>
        <w:t>30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Release – Australian Government (PM) – Federal Govt commits to Ravensthorpe Nickel Project</w:t>
      </w:r>
      <w:r w:rsidRPr="004C5EC1">
        <w:rPr>
          <w:sz w:val="18"/>
        </w:rPr>
        <w:tab/>
        <w:t>30 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i/>
          <w:iCs/>
          <w:sz w:val="18"/>
        </w:rPr>
      </w:pPr>
      <w:r w:rsidRPr="004C5EC1">
        <w:rPr>
          <w:b/>
          <w:bCs/>
          <w:i/>
          <w:iCs/>
          <w:sz w:val="18"/>
        </w:rPr>
        <w:t>Birthday Card – Special Item : ME Smithson</w:t>
      </w:r>
      <w:r w:rsidRPr="004C5EC1">
        <w:rPr>
          <w:b/>
          <w:bCs/>
          <w:i/>
          <w:iCs/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(Vol.4#4) – Focus : Defining </w:t>
      </w:r>
      <w:smartTag w:uri="urn:schemas-microsoft-com:office:smarttags" w:element="place">
        <w:r w:rsidRPr="004C5EC1">
          <w:rPr>
            <w:sz w:val="18"/>
          </w:rPr>
          <w:t>Central Albany</w:t>
        </w:r>
      </w:smartTag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Heritage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Council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Regional Heritage Advisory Service : Great Southern (Sheriff)</w:t>
      </w:r>
      <w:r w:rsidRPr="004C5EC1">
        <w:rPr>
          <w:sz w:val="18"/>
        </w:rPr>
        <w:tab/>
        <w:t>Jul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CC – Developing Albany - Issue 2 : Communication with the development industry</w:t>
      </w:r>
      <w:r w:rsidRPr="004C5EC1">
        <w:rPr>
          <w:sz w:val="18"/>
        </w:rPr>
        <w:tab/>
        <w:t>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: The last word (Juers)</w:t>
      </w:r>
      <w:r w:rsidRPr="004C5EC1">
        <w:rPr>
          <w:sz w:val="18"/>
        </w:rPr>
        <w:tab/>
        <w:t>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By GB Arrington (Parsons Brinckerhoff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 : Transit Orientated Development</w:t>
      </w:r>
      <w:r w:rsidRPr="004C5EC1">
        <w:rPr>
          <w:sz w:val="18"/>
        </w:rPr>
        <w:tab/>
        <w:t>02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Alannah MacTiernan MLA – Labor Business Roundtable : State Budget</w:t>
      </w:r>
      <w:r w:rsidRPr="004C5EC1">
        <w:rPr>
          <w:sz w:val="18"/>
        </w:rPr>
        <w:tab/>
        <w:t>03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Agenda – Alannah MacTiernan MLA – Labor Business Roundtable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Waterfront</w:t>
      </w:r>
      <w:r w:rsidRPr="004C5EC1">
        <w:rPr>
          <w:b/>
          <w:bCs/>
          <w:sz w:val="18"/>
        </w:rPr>
        <w:tab/>
        <w:t>03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Alannah MacTiernan MLA – Labor Business Roundtable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</w:t>
      </w:r>
      <w:r w:rsidRPr="004C5EC1">
        <w:rPr>
          <w:sz w:val="18"/>
        </w:rPr>
        <w:tab/>
        <w:t>03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Whaleworld (Snow) – Invitation to participate in 2</w:t>
      </w:r>
      <w:r w:rsidRPr="004C5EC1">
        <w:rPr>
          <w:color w:val="CC0000"/>
          <w:sz w:val="18"/>
          <w:vertAlign w:val="superscript"/>
        </w:rPr>
        <w:t>nd</w:t>
      </w:r>
      <w:r w:rsidRPr="004C5EC1">
        <w:rPr>
          <w:color w:val="CC0000"/>
          <w:sz w:val="18"/>
        </w:rPr>
        <w:t xml:space="preserve"> Concept Workshop</w:t>
      </w:r>
      <w:r w:rsidRPr="004C5EC1">
        <w:rPr>
          <w:color w:val="CC0000"/>
          <w:sz w:val="18"/>
        </w:rPr>
        <w:tab/>
        <w:t>03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Colin Barnett MLA (Opposition) – Change of email address : Acknowledge 22.7.04</w:t>
      </w:r>
      <w:r w:rsidRPr="004C5EC1">
        <w:rPr>
          <w:color w:val="CC0000"/>
          <w:sz w:val="18"/>
        </w:rPr>
        <w:tab/>
        <w:t>03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Whaleworld (Snow) – Invitation to present Rainbow 2000 to Jaycees Foundation</w:t>
      </w:r>
      <w:r w:rsidRPr="004C5EC1">
        <w:rPr>
          <w:color w:val="CC0000"/>
          <w:sz w:val="18"/>
        </w:rPr>
        <w:tab/>
        <w:t>04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31) – ITC grows with acquisition : NSG (Wozniczka, ITC)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Marina</w:t>
          </w:r>
        </w:smartTag>
      </w:smartTag>
      <w:r w:rsidRPr="004C5EC1">
        <w:rPr>
          <w:b/>
          <w:bCs/>
          <w:sz w:val="18"/>
        </w:rPr>
        <w:t xml:space="preserve"> rethink ordered (Mactiernan, Minister P&amp;I)</w:t>
      </w:r>
      <w:r w:rsidRPr="004C5EC1">
        <w:rPr>
          <w:b/>
          <w:bCs/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Kojonup’s woes claim CEO scalp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City needs cultural heart (Riney,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Art vital part of quality of life (Crisp,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Speedway</w:t>
          </w:r>
        </w:smartTag>
      </w:smartTag>
      <w:r w:rsidRPr="004C5EC1">
        <w:rPr>
          <w:sz w:val="18"/>
        </w:rPr>
        <w:t xml:space="preserve"> plan raises concern : poor response to draft policies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Govt’s latest plans for Albany Waterfront ?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12) – Sustainability achievable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NRM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(Blake, WA Ag)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Cape Town</w:t>
          </w:r>
        </w:smartTag>
      </w:smartTag>
      <w:r w:rsidRPr="004C5EC1">
        <w:rPr>
          <w:sz w:val="18"/>
        </w:rPr>
        <w:t xml:space="preserve"> slant to new marina model (MacTiernan MLA)</w:t>
      </w:r>
      <w:r w:rsidRPr="004C5EC1">
        <w:rPr>
          <w:sz w:val="18"/>
        </w:rPr>
        <w:tab/>
        <w:t>05 Aug 2004</w:t>
      </w:r>
    </w:p>
    <w:p w:rsidR="00AB4D60" w:rsidRPr="00945BE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945BE9">
        <w:rPr>
          <w:b/>
          <w:sz w:val="18"/>
        </w:rPr>
        <w:t xml:space="preserve">Article – AGS Weekender (Page 3) – </w:t>
      </w:r>
      <w:hyperlink r:id="rId292" w:history="1">
        <w:r w:rsidRPr="00945BE9">
          <w:rPr>
            <w:rStyle w:val="Hyperlink"/>
            <w:b/>
            <w:sz w:val="18"/>
          </w:rPr>
          <w:t>Sack us, says businessman</w:t>
        </w:r>
      </w:hyperlink>
      <w:r w:rsidRPr="00945BE9">
        <w:rPr>
          <w:b/>
          <w:sz w:val="18"/>
        </w:rPr>
        <w:t xml:space="preserve"> (Cr Lionetti, </w:t>
      </w:r>
      <w:smartTag w:uri="urn:schemas-microsoft-com:office:smarttags" w:element="place">
        <w:smartTag w:uri="urn:schemas-microsoft-com:office:smarttags" w:element="City">
          <w:r w:rsidRPr="00945BE9">
            <w:rPr>
              <w:b/>
              <w:sz w:val="18"/>
            </w:rPr>
            <w:t>Albany</w:t>
          </w:r>
        </w:smartTag>
      </w:smartTag>
      <w:r w:rsidRPr="00945BE9">
        <w:rPr>
          <w:b/>
          <w:sz w:val="18"/>
        </w:rPr>
        <w:t xml:space="preserve"> CC)</w:t>
      </w:r>
      <w:r w:rsidRPr="00945BE9">
        <w:rPr>
          <w:b/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AGS Weekender (Page 3) – Streetscope : Should the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be sacked ?</w:t>
      </w:r>
      <w:r w:rsidRPr="004C5EC1">
        <w:rPr>
          <w:b/>
          <w:bCs/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Woodchip plans advance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Ford to stand for Nationals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Waterfront : Leader’s reactions (Watson, Goode, Juers, Manning)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15) – Pressure on roads (Joynes, ACC)</w:t>
      </w:r>
      <w:r w:rsidRPr="004C5EC1">
        <w:rPr>
          <w:sz w:val="18"/>
        </w:rPr>
        <w:tab/>
        <w:t>05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Whaleworld Workshop – Ideas &amp; Concepts – Rainbow 2000</w:t>
      </w:r>
      <w:r w:rsidRPr="004C5EC1">
        <w:rPr>
          <w:sz w:val="18"/>
        </w:rPr>
        <w:tab/>
        <w:t>06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Whaleworld Workshop : Ideas &amp; Concepts – Rainbow 2000 Regional Strategy</w:t>
      </w:r>
      <w:r w:rsidRPr="004C5EC1">
        <w:rPr>
          <w:color w:val="000080"/>
          <w:sz w:val="18"/>
        </w:rPr>
        <w:tab/>
        <w:t>06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Invitation from GSACC (van der Waag) – August meeting to brief board</w:t>
      </w:r>
      <w:r w:rsidRPr="004C5EC1">
        <w:rPr>
          <w:b/>
          <w:bCs/>
          <w:color w:val="CC0000"/>
          <w:sz w:val="18"/>
        </w:rPr>
        <w:tab/>
        <w:t>06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WA Corruption &amp; Crime Commission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06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(19 Pages) – Rainbow 2000 Regional Strategy</w:t>
      </w:r>
      <w:r w:rsidRPr="004C5EC1">
        <w:rPr>
          <w:color w:val="000080"/>
          <w:sz w:val="18"/>
        </w:rPr>
        <w:tab/>
        <w:t>06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– Movers &amp; Shakers : David Crawford (National Competition Council)</w:t>
      </w:r>
      <w:r w:rsidRPr="004C5EC1">
        <w:rPr>
          <w:sz w:val="18"/>
        </w:rPr>
        <w:tab/>
        <w:t>07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– Movers &amp; Shakers : Dr Wendy Craik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Murray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Darling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Basin</w:t>
          </w:r>
        </w:smartTag>
      </w:smartTag>
      <w:r w:rsidRPr="004C5EC1">
        <w:rPr>
          <w:sz w:val="18"/>
        </w:rPr>
        <w:t xml:space="preserve"> Commission)</w:t>
      </w:r>
      <w:r w:rsidRPr="004C5EC1">
        <w:rPr>
          <w:sz w:val="18"/>
        </w:rPr>
        <w:tab/>
        <w:t>07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27) – Coalition pushes for big council reforms (Edwards MLA)</w:t>
      </w:r>
      <w:r w:rsidRPr="004C5EC1">
        <w:rPr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National Competition Council (Crawford) – Request to brief NCC : Rainbow 2000</w:t>
      </w:r>
      <w:r w:rsidRPr="004C5EC1">
        <w:rPr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National Competition Council (Fiel) – Request to brief NCC : Rainbow 2000</w:t>
      </w:r>
      <w:r w:rsidRPr="004C5EC1">
        <w:rPr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WA Federal Members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City Council &amp; Waterfront Development</w:t>
      </w:r>
      <w:r w:rsidRPr="004C5EC1">
        <w:rPr>
          <w:b/>
          <w:bCs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Kim Beazley MHR (Brand) – </w:t>
      </w:r>
      <w:hyperlink r:id="rId293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294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Julie Bishop MHR (Curtin) – </w:t>
      </w:r>
      <w:hyperlink r:id="rId295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296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Graham Edwards MHR (Cowan) – </w:t>
      </w:r>
      <w:hyperlink r:id="rId297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298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>Email – Barry Haase MHR (</w:t>
      </w:r>
      <w:smartTag w:uri="urn:schemas-microsoft-com:office:smarttags" w:element="place">
        <w:smartTag w:uri="urn:schemas-microsoft-com:office:smarttags" w:element="City">
          <w:r w:rsidRPr="00F13EA2">
            <w:rPr>
              <w:color w:val="0000FF"/>
              <w:sz w:val="18"/>
            </w:rPr>
            <w:t>Kalgoorlie</w:t>
          </w:r>
        </w:smartTag>
      </w:smartTag>
      <w:r w:rsidRPr="00F13EA2">
        <w:rPr>
          <w:color w:val="0000FF"/>
          <w:sz w:val="18"/>
        </w:rPr>
        <w:t xml:space="preserve">) – </w:t>
      </w:r>
      <w:hyperlink r:id="rId299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00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Sharryn Jackson MHR (Hasluck) – </w:t>
      </w:r>
      <w:hyperlink r:id="rId301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02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Carmen Lawrence MHR (Fremantle) – </w:t>
      </w:r>
      <w:hyperlink r:id="rId303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04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>Email – Jann McFarlane MHR (</w:t>
      </w:r>
      <w:smartTag w:uri="urn:schemas-microsoft-com:office:smarttags" w:element="place">
        <w:r w:rsidRPr="00F13EA2">
          <w:rPr>
            <w:color w:val="FF0000"/>
            <w:sz w:val="18"/>
          </w:rPr>
          <w:t>Stirling</w:t>
        </w:r>
      </w:smartTag>
      <w:r w:rsidRPr="00F13EA2">
        <w:rPr>
          <w:color w:val="FF0000"/>
          <w:sz w:val="18"/>
        </w:rPr>
        <w:t xml:space="preserve">) – </w:t>
      </w:r>
      <w:hyperlink r:id="rId305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06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Judi Moylan MHR (Pearce) – </w:t>
      </w:r>
      <w:hyperlink r:id="rId307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08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Geoff Prosser MHR (Forrest) – </w:t>
      </w:r>
      <w:hyperlink r:id="rId309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10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Don Randall MHR (Canning) – </w:t>
      </w:r>
      <w:hyperlink r:id="rId311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12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>Email – Stephen Smith MHR (</w:t>
      </w:r>
      <w:smartTag w:uri="urn:schemas-microsoft-com:office:smarttags" w:element="City">
        <w:smartTag w:uri="urn:schemas-microsoft-com:office:smarttags" w:element="place">
          <w:r w:rsidRPr="00F13EA2">
            <w:rPr>
              <w:color w:val="FF0000"/>
              <w:sz w:val="18"/>
            </w:rPr>
            <w:t>Perth</w:t>
          </w:r>
        </w:smartTag>
      </w:smartTag>
      <w:r w:rsidRPr="00F13EA2">
        <w:rPr>
          <w:color w:val="FF0000"/>
          <w:sz w:val="18"/>
        </w:rPr>
        <w:t xml:space="preserve">) – </w:t>
      </w:r>
      <w:hyperlink r:id="rId313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14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Wilson Tuckey MHR (O’Connor) – </w:t>
      </w:r>
      <w:hyperlink r:id="rId315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16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Mal Washer MHR (Moore) – </w:t>
      </w:r>
      <w:hyperlink r:id="rId317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18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Kim Wilkie MHR (Swan) – </w:t>
      </w:r>
      <w:hyperlink r:id="rId319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20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Daryl Williams MHR (Tangney) – </w:t>
      </w:r>
      <w:hyperlink r:id="rId321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22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13EA2">
        <w:rPr>
          <w:color w:val="663300"/>
          <w:sz w:val="18"/>
        </w:rPr>
        <w:t xml:space="preserve">Email – Sen. Brian Greig (Democrat) – </w:t>
      </w:r>
      <w:hyperlink r:id="rId323" w:history="1">
        <w:r w:rsidRPr="00F13EA2">
          <w:rPr>
            <w:rStyle w:val="Hyperlink"/>
            <w:color w:val="663300"/>
            <w:sz w:val="18"/>
          </w:rPr>
          <w:t>R2000QWNMinPI.zip</w:t>
        </w:r>
      </w:hyperlink>
      <w:r w:rsidRPr="00F13EA2">
        <w:rPr>
          <w:color w:val="663300"/>
          <w:sz w:val="18"/>
        </w:rPr>
        <w:t xml:space="preserve"> &amp; </w:t>
      </w:r>
      <w:hyperlink r:id="rId324" w:history="1">
        <w:r w:rsidRPr="00F13EA2">
          <w:rPr>
            <w:rStyle w:val="Hyperlink"/>
            <w:color w:val="663300"/>
            <w:sz w:val="18"/>
          </w:rPr>
          <w:t>R2000APAConstraints.pdf</w:t>
        </w:r>
      </w:hyperlink>
      <w:r w:rsidRPr="00F13EA2">
        <w:rPr>
          <w:color w:val="6633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F13EA2">
        <w:rPr>
          <w:color w:val="663300"/>
          <w:sz w:val="18"/>
        </w:rPr>
        <w:t xml:space="preserve">Email – Sen. Andrew Murray (Democrat) – </w:t>
      </w:r>
      <w:hyperlink r:id="rId325" w:history="1">
        <w:r w:rsidRPr="00F13EA2">
          <w:rPr>
            <w:rStyle w:val="Hyperlink"/>
            <w:color w:val="663300"/>
            <w:sz w:val="18"/>
          </w:rPr>
          <w:t>R2000QWNMinPI.zip</w:t>
        </w:r>
      </w:hyperlink>
      <w:r w:rsidRPr="00F13EA2">
        <w:rPr>
          <w:color w:val="663300"/>
          <w:sz w:val="18"/>
        </w:rPr>
        <w:t xml:space="preserve"> &amp; </w:t>
      </w:r>
      <w:hyperlink r:id="rId326" w:history="1">
        <w:r w:rsidRPr="00F13EA2">
          <w:rPr>
            <w:rStyle w:val="Hyperlink"/>
            <w:color w:val="663300"/>
            <w:sz w:val="18"/>
          </w:rPr>
          <w:t>R2000APAConstraints.pdf</w:t>
        </w:r>
      </w:hyperlink>
      <w:r w:rsidRPr="00F13EA2">
        <w:rPr>
          <w:color w:val="6633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Mark Bishop (ALP) – </w:t>
      </w:r>
      <w:hyperlink r:id="rId327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28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Peter Cook (ALP) – </w:t>
      </w:r>
      <w:hyperlink r:id="rId329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30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Chris Evans (ALP) – </w:t>
      </w:r>
      <w:hyperlink r:id="rId331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32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F13EA2">
        <w:rPr>
          <w:color w:val="FF0000"/>
          <w:sz w:val="18"/>
        </w:rPr>
        <w:t xml:space="preserve">Email – Sen. Ruth Webber (ALP) – </w:t>
      </w:r>
      <w:hyperlink r:id="rId333" w:history="1">
        <w:r w:rsidRPr="00F13EA2">
          <w:rPr>
            <w:rStyle w:val="Hyperlink"/>
            <w:color w:val="FF0000"/>
            <w:sz w:val="18"/>
          </w:rPr>
          <w:t>R2000QWNMinPI.zip</w:t>
        </w:r>
      </w:hyperlink>
      <w:r w:rsidRPr="00F13EA2">
        <w:rPr>
          <w:color w:val="FF0000"/>
          <w:sz w:val="18"/>
        </w:rPr>
        <w:t xml:space="preserve"> &amp; </w:t>
      </w:r>
      <w:hyperlink r:id="rId334" w:history="1">
        <w:r w:rsidRPr="00F13EA2">
          <w:rPr>
            <w:rStyle w:val="Hyperlink"/>
            <w:color w:val="FF0000"/>
            <w:sz w:val="18"/>
          </w:rPr>
          <w:t>R2000APAConstraints.pdf</w:t>
        </w:r>
      </w:hyperlink>
      <w:r w:rsidRPr="00F13EA2">
        <w:rPr>
          <w:color w:val="FF0000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Ian Campbell (Liberal) – </w:t>
      </w:r>
      <w:hyperlink r:id="rId335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36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Alan Eggleston (Liberal) – </w:t>
      </w:r>
      <w:hyperlink r:id="rId337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38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Chris Ellison (Liberal) – </w:t>
      </w:r>
      <w:hyperlink r:id="rId339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40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David Johnston (Liberal) – </w:t>
      </w:r>
      <w:hyperlink r:id="rId341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42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Sue Knowles (Liberal) – </w:t>
      </w:r>
      <w:hyperlink r:id="rId343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44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Ross Lightfoot (Liberal) – </w:t>
      </w:r>
      <w:hyperlink r:id="rId345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46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F13EA2">
        <w:rPr>
          <w:b/>
          <w:bCs/>
          <w:sz w:val="18"/>
        </w:rPr>
        <w:t xml:space="preserve">Email – Com JSC External Teritories – </w:t>
      </w:r>
      <w:smartTag w:uri="urn:schemas-microsoft-com:office:smarttags" w:element="City">
        <w:smartTag w:uri="urn:schemas-microsoft-com:office:smarttags" w:element="place">
          <w:r w:rsidRPr="00F13EA2">
            <w:rPr>
              <w:b/>
              <w:bCs/>
              <w:sz w:val="18"/>
            </w:rPr>
            <w:t>Albany</w:t>
          </w:r>
        </w:smartTag>
      </w:smartTag>
      <w:r w:rsidRPr="00F13EA2">
        <w:rPr>
          <w:b/>
          <w:bCs/>
          <w:sz w:val="18"/>
        </w:rPr>
        <w:t xml:space="preserve"> City Council &amp; Waterfront Development</w:t>
      </w:r>
      <w:r w:rsidRPr="00F13EA2">
        <w:rPr>
          <w:b/>
          <w:bCs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Scullion NT (Liberal) – </w:t>
      </w:r>
      <w:hyperlink r:id="rId347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48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Stot-Despoja SA (Democrat) – </w:t>
      </w:r>
      <w:hyperlink r:id="rId349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50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Hogg NSW (ALP) – </w:t>
      </w:r>
      <w:hyperlink r:id="rId351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52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F13EA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F13EA2">
        <w:rPr>
          <w:color w:val="0000FF"/>
          <w:sz w:val="18"/>
        </w:rPr>
        <w:t xml:space="preserve">Email – Sen. Macdonald Qld (Liberal) – </w:t>
      </w:r>
      <w:hyperlink r:id="rId353" w:history="1">
        <w:r w:rsidRPr="00F13EA2">
          <w:rPr>
            <w:rStyle w:val="Hyperlink"/>
            <w:sz w:val="18"/>
          </w:rPr>
          <w:t>R2000QWNMinPI.zip</w:t>
        </w:r>
      </w:hyperlink>
      <w:r w:rsidRPr="00F13EA2">
        <w:rPr>
          <w:color w:val="0000FF"/>
          <w:sz w:val="18"/>
        </w:rPr>
        <w:t xml:space="preserve"> &amp; </w:t>
      </w:r>
      <w:hyperlink r:id="rId354" w:history="1">
        <w:r w:rsidRPr="00F13EA2">
          <w:rPr>
            <w:rStyle w:val="Hyperlink"/>
            <w:sz w:val="18"/>
          </w:rPr>
          <w:t>R2000APAConstraints.pdf</w:t>
        </w:r>
      </w:hyperlink>
      <w:r w:rsidRPr="00F13EA2">
        <w:rPr>
          <w:color w:val="0000FF"/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(Wilson) – </w:t>
      </w:r>
      <w:hyperlink r:id="rId355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356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(Rothwell) – </w:t>
      </w:r>
      <w:hyperlink r:id="rId357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358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NCC (Crawford) – </w:t>
      </w:r>
      <w:hyperlink r:id="rId359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360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09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Paddy Embry MLC – Copy of WA Federal Members Email of 9 Aug 2004</w:t>
      </w:r>
      <w:r w:rsidRPr="004C5EC1">
        <w:rPr>
          <w:sz w:val="18"/>
        </w:rPr>
        <w:tab/>
        <w:t>10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review not enough : Lionetti</w:t>
      </w:r>
      <w:r w:rsidRPr="004C5EC1">
        <w:rPr>
          <w:sz w:val="18"/>
        </w:rPr>
        <w:tab/>
        <w:t>10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Cr Roley Paver (</w:t>
      </w:r>
      <w:smartTag w:uri="urn:schemas-microsoft-com:office:smarttags" w:element="City">
        <w:r w:rsidRPr="004C5EC1">
          <w:rPr>
            <w:sz w:val="18"/>
          </w:rPr>
          <w:t>Vancouver</w:t>
        </w:r>
      </w:smartTag>
      <w:r w:rsidRPr="004C5EC1">
        <w:rPr>
          <w:sz w:val="18"/>
        </w:rPr>
        <w:t xml:space="preserve"> Ward) – Copy CCC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11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Westpac Bank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(Hetherington) – Juvenile Diabetes Research Foundation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Geoff Gallop MLA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Colin Barnett MLA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Max Trenorden MLA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Christine Sharp MLC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Alannah MacTiernan MLA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Mark McGowan MLA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Robyn McSweeney MLC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– Copy of WA Federal Members Email of 9 Aug 2004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Mark McGowan MLA – Support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Albany Ring Road</w:t>
          </w:r>
        </w:smartTag>
      </w:smartTag>
      <w:r w:rsidRPr="004C5EC1">
        <w:rPr>
          <w:color w:val="CC0000"/>
          <w:sz w:val="18"/>
        </w:rPr>
        <w:t xml:space="preserve"> :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Priority Route</w:t>
          </w:r>
        </w:smartTag>
      </w:smartTag>
      <w:r w:rsidRPr="004C5EC1">
        <w:rPr>
          <w:color w:val="CC0000"/>
          <w:sz w:val="18"/>
        </w:rPr>
        <w:t xml:space="preserve"> </w:t>
      </w:r>
      <w:r w:rsidRPr="004C5EC1">
        <w:rPr>
          <w:color w:val="CC0000"/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Robyn McSweeney MLC – Copy McGowan letter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ARR Priority Route</w:t>
          </w:r>
        </w:smartTag>
      </w:smartTag>
      <w:r w:rsidRPr="004C5EC1">
        <w:rPr>
          <w:sz w:val="18"/>
        </w:rPr>
        <w:t xml:space="preserve"> (Laughable)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Get fair dinkum over waterfront project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Centre funding efforts intensify : Premier lobbied on projects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Port starts legal action : UEO (Williamson, APA)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City Council sacking too extreme, says public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Skywest defends its local service (Henderson, Skywest)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More to the role of Councillor (Turner, Bayonet Head)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Cartoon : The Feds on stake-out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($45m drug bust)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Foreshore goalposts shift once again (Phillips,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Frenchman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Cottage destruction is loss to city : Dock Rock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Cr Roley Paver (Albany CC) – Refer irregular aspects of Council operations</w:t>
      </w:r>
      <w:r w:rsidRPr="004C5EC1">
        <w:rPr>
          <w:color w:val="CC0000"/>
          <w:sz w:val="18"/>
        </w:rPr>
        <w:tab/>
        <w:t>12 Aug 2004</w:t>
      </w:r>
    </w:p>
    <w:p w:rsidR="005062E6" w:rsidRPr="009F28BF" w:rsidRDefault="005062E6" w:rsidP="005062E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9F28BF">
        <w:rPr>
          <w:sz w:val="18"/>
        </w:rPr>
        <w:t>Olympiad – The XX</w:t>
      </w:r>
      <w:r>
        <w:rPr>
          <w:sz w:val="18"/>
        </w:rPr>
        <w:t>VIII</w:t>
      </w:r>
      <w:r w:rsidRPr="009F28BF">
        <w:rPr>
          <w:sz w:val="18"/>
          <w:vertAlign w:val="superscript"/>
        </w:rPr>
        <w:t>th</w:t>
      </w:r>
      <w:r w:rsidRPr="009F28BF">
        <w:rPr>
          <w:sz w:val="18"/>
        </w:rPr>
        <w:t xml:space="preserve"> Olympics (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Athens</w:t>
          </w:r>
        </w:smartTag>
        <w:r>
          <w:rPr>
            <w:sz w:val="18"/>
          </w:rPr>
          <w:t xml:space="preserve">, </w:t>
        </w:r>
        <w:smartTag w:uri="urn:schemas-microsoft-com:office:smarttags" w:element="country-region">
          <w:r>
            <w:rPr>
              <w:sz w:val="18"/>
            </w:rPr>
            <w:t>Greece</w:t>
          </w:r>
        </w:smartTag>
      </w:smartTag>
      <w:r w:rsidRPr="009F28BF">
        <w:rPr>
          <w:sz w:val="18"/>
        </w:rPr>
        <w:t>)</w:t>
      </w:r>
      <w:r w:rsidRPr="009F28BF">
        <w:rPr>
          <w:sz w:val="18"/>
        </w:rPr>
        <w:tab/>
      </w:r>
      <w:r>
        <w:rPr>
          <w:sz w:val="18"/>
        </w:rPr>
        <w:t>13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Funding to finalise strategy : SCRIPT NRM Southern Prospects</w:t>
      </w:r>
      <w:r w:rsidRPr="004C5EC1">
        <w:rPr>
          <w:sz w:val="18"/>
        </w:rPr>
        <w:tab/>
        <w:t>13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Coastal projects win State support (MacTiernan MLA)</w:t>
      </w:r>
      <w:r w:rsidRPr="004C5EC1">
        <w:rPr>
          <w:sz w:val="18"/>
        </w:rPr>
        <w:tab/>
        <w:t>13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19) – Ghostly tales (Russell,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Historical Society)</w:t>
      </w:r>
      <w:r w:rsidRPr="004C5EC1">
        <w:rPr>
          <w:sz w:val="18"/>
        </w:rPr>
        <w:tab/>
        <w:t>13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Ruth Webber (WA ALP) – Business deserves a fair go : Federal IR Reform</w:t>
      </w:r>
      <w:r w:rsidRPr="004C5EC1">
        <w:rPr>
          <w:color w:val="CC0000"/>
          <w:sz w:val="18"/>
        </w:rPr>
        <w:tab/>
        <w:t>13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Sen Andrew Bartlett (Democrats)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Senior Citizens Centre – Rainbow 2000</w:t>
      </w:r>
      <w:r w:rsidRPr="004C5EC1">
        <w:rPr>
          <w:sz w:val="18"/>
        </w:rPr>
        <w:tab/>
        <w:t>16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Council reform mooted : ACC (Councillors &amp; Mayor)</w:t>
      </w:r>
      <w:r w:rsidRPr="004C5EC1">
        <w:rPr>
          <w:sz w:val="18"/>
        </w:rPr>
        <w:tab/>
        <w:t>17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Ministerial role touted (Watson MLA)</w:t>
      </w:r>
      <w:r w:rsidRPr="004C5EC1">
        <w:rPr>
          <w:sz w:val="18"/>
        </w:rPr>
        <w:tab/>
        <w:t>17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Thackrah set to contest O’Connor for Democrats</w:t>
      </w:r>
      <w:r w:rsidRPr="004C5EC1">
        <w:rPr>
          <w:sz w:val="18"/>
        </w:rPr>
        <w:tab/>
        <w:t>17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AAPC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Guest Speaker : Partric de Villiers (Chairman, Heritage Council WA)</w:t>
      </w:r>
      <w:r w:rsidRPr="004C5EC1">
        <w:rPr>
          <w:sz w:val="18"/>
        </w:rPr>
        <w:tab/>
        <w:t>17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Rotary D9460 Area 9 – Combined Clubs : WA Cord Blood Bank Project (Lazzaro, Red Cross)</w:t>
      </w:r>
      <w:r w:rsidRPr="004C5EC1">
        <w:rPr>
          <w:sz w:val="18"/>
        </w:rPr>
        <w:tab/>
        <w:t>17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(HHG Offices) – Rainbow 2000</w:t>
      </w:r>
      <w:r w:rsidRPr="004C5EC1">
        <w:rPr>
          <w:sz w:val="18"/>
        </w:rPr>
        <w:tab/>
        <w:t>18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Invitation from GSACC (van der Waag) – September meeting to brief board</w:t>
      </w:r>
      <w:r w:rsidRPr="004C5EC1">
        <w:rPr>
          <w:b/>
          <w:bCs/>
          <w:color w:val="CC0000"/>
          <w:sz w:val="18"/>
        </w:rPr>
        <w:tab/>
        <w:t>18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The Pilbara Region Powering Ahead : Realms of possibility</w:t>
      </w:r>
      <w:r w:rsidRPr="004C5EC1">
        <w:rPr>
          <w:color w:val="FF3300"/>
          <w:sz w:val="18"/>
        </w:rPr>
        <w:tab/>
        <w:t>18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David Thackrah (Democrat Candidate O’Connor) – Regional political issues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David Thackrah (Democrat Candidate O’Connor) – Regional political issues</w:t>
      </w:r>
      <w:r w:rsidRPr="004C5EC1">
        <w:rPr>
          <w:color w:val="CC0000"/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The water solution that was ignored (Griffiths MLC)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Gallop &amp; Co : Hands off our land (Bunbury MRS Plan)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Promised land all about timing : What commitment (MacTiernan)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MRS compensation provisions under fire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(MacTiernan)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Positive spin on Axis apartments (Gianoli, Mirvac Fini)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Where are the workers ? business asks with $17b in proposed projects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Taking the ‘scary’ out of WA (Brown, Minister Resources)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baulks at proposal : Entertainment &amp; Convention Centre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Winners in road naming competition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Ratepayers may pay the shortfall (Cr Wellington, ACC)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ends up missing out (Price,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Councillor is a sore loser : Lionetti, ACC (Amess,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Anzac hero comes back home (Watson MLA &amp; Goode, ACC)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Entertainment centre revealed</w:t>
      </w:r>
      <w:r w:rsidRPr="004C5EC1">
        <w:rPr>
          <w:sz w:val="18"/>
        </w:rPr>
        <w:tab/>
        <w:t>19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Jamie Edwards MLA (Shadow Heritage) – Copy AAPC WA : Partric de Villiers (HCWA)</w:t>
      </w:r>
      <w:r w:rsidRPr="004C5EC1">
        <w:rPr>
          <w:sz w:val="18"/>
        </w:rPr>
        <w:tab/>
        <w:t>20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David Thackrah (Democrat Candidate O’Connor) – Copy of WA Federal Email 9 Aug 2004</w:t>
      </w:r>
      <w:r w:rsidRPr="004C5EC1">
        <w:rPr>
          <w:sz w:val="18"/>
        </w:rPr>
        <w:tab/>
        <w:t>20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Beverley Ford (Nationals Candidate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Copy of WA Federal Email 9 Aug 2004</w:t>
      </w:r>
      <w:r w:rsidRPr="004C5EC1">
        <w:rPr>
          <w:sz w:val="18"/>
        </w:rPr>
        <w:tab/>
        <w:t>20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Architects in uproar over plan for tower (Adam, City Vision)</w:t>
      </w:r>
      <w:r w:rsidRPr="004C5EC1">
        <w:rPr>
          <w:sz w:val="18"/>
        </w:rPr>
        <w:tab/>
        <w:t>21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Envoy tips more British firms (Gregson, British Consul-General)</w:t>
      </w:r>
      <w:r w:rsidRPr="004C5EC1">
        <w:rPr>
          <w:sz w:val="18"/>
        </w:rPr>
        <w:tab/>
        <w:t>21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David Thackrah (Democrat Candidate O’Connor) – Transport document</w:t>
      </w:r>
      <w:r w:rsidRPr="004C5EC1">
        <w:rPr>
          <w:color w:val="CC0000"/>
          <w:sz w:val="18"/>
        </w:rPr>
        <w:tab/>
        <w:t>21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David Thackrah (Democrat Candidate O’Connor) – Rainbow 2000 (the Bigger Picture)</w:t>
      </w:r>
      <w:r w:rsidRPr="004C5EC1">
        <w:rPr>
          <w:sz w:val="18"/>
        </w:rPr>
        <w:tab/>
        <w:t>23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Landmark RE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(Robertson) – Your Mt.Melville investment </w:t>
      </w:r>
      <w:r w:rsidRPr="004C5EC1">
        <w:rPr>
          <w:color w:val="CC0000"/>
          <w:sz w:val="18"/>
        </w:rPr>
        <w:tab/>
        <w:t>23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Class action threat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speedway buffer (Crabtree, McKail)</w:t>
      </w:r>
      <w:r w:rsidRPr="004C5EC1">
        <w:rPr>
          <w:sz w:val="18"/>
        </w:rPr>
        <w:tab/>
        <w:t>24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Biomass power station stalled : groundwater contamination fear</w:t>
      </w:r>
      <w:r w:rsidRPr="004C5EC1">
        <w:rPr>
          <w:sz w:val="18"/>
        </w:rPr>
        <w:tab/>
        <w:t>24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Viticulturalists discuss new industry body</w:t>
      </w:r>
      <w:r w:rsidRPr="004C5EC1">
        <w:rPr>
          <w:sz w:val="18"/>
        </w:rPr>
        <w:tab/>
        <w:t>24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Infill plan under fire : POS, amenities could go in high-rise plan</w:t>
      </w:r>
      <w:r w:rsidRPr="004C5EC1">
        <w:rPr>
          <w:sz w:val="18"/>
        </w:rPr>
        <w:tab/>
        <w:t>25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no longer home for refugees (Sen Vanstone, Immigration)</w:t>
      </w:r>
      <w:r w:rsidRPr="004C5EC1">
        <w:rPr>
          <w:sz w:val="18"/>
        </w:rPr>
        <w:tab/>
        <w:t>25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Infill plan on grand scale is unrealistic</w:t>
      </w:r>
      <w:r w:rsidRPr="004C5EC1">
        <w:rPr>
          <w:sz w:val="18"/>
        </w:rPr>
        <w:tab/>
        <w:t>25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Premier’s Chief of Staff (Wauchope) – Note SP oppose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color w:val="CC0000"/>
              <w:sz w:val="18"/>
            </w:rPr>
            <w:t>Albany Priority Route</w:t>
          </w:r>
        </w:smartTag>
      </w:smartTag>
      <w:r w:rsidRPr="004C5EC1">
        <w:rPr>
          <w:b/>
          <w:bCs/>
          <w:color w:val="CC0000"/>
          <w:sz w:val="18"/>
        </w:rPr>
        <w:t xml:space="preserve"> </w:t>
      </w:r>
      <w:r w:rsidRPr="004C5EC1">
        <w:rPr>
          <w:b/>
          <w:bCs/>
          <w:color w:val="CC0000"/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Centre plans questioned (van Heeren,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Schultz has recipe for disaster (Stewart, Bayonet Head)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Bid to mend council rift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Gilfellon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Dept LG&amp;RD)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Bias claims over appeal (Cr Paver, ACC)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New Chamber president : O’Neill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Albany CoCI AGM – Election of Office Bearers : John O’Neill (uncontested) 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Albany CoCI AGM – Encourage Chamber to support former waterfront plan </w:t>
      </w:r>
      <w:r w:rsidRPr="004C5EC1">
        <w:rPr>
          <w:sz w:val="18"/>
        </w:rPr>
        <w:tab/>
        <w:t>26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Sen Ian Macdonald (Conservation) – More help in </w:t>
      </w:r>
      <w:smartTag w:uri="urn:schemas-microsoft-com:office:smarttags" w:element="place">
        <w:r w:rsidRPr="004C5EC1">
          <w:rPr>
            <w:sz w:val="18"/>
          </w:rPr>
          <w:t>Great Barrier Reef</w:t>
        </w:r>
      </w:smartTag>
      <w:r w:rsidRPr="004C5EC1">
        <w:rPr>
          <w:sz w:val="18"/>
        </w:rPr>
        <w:t xml:space="preserve"> rezoning </w:t>
      </w:r>
      <w:r w:rsidRPr="004C5EC1">
        <w:rPr>
          <w:sz w:val="18"/>
        </w:rPr>
        <w:tab/>
        <w:t>27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NELA National (</w:t>
      </w:r>
      <w:smartTag w:uri="urn:schemas-microsoft-com:office:smarttags" w:element="City">
        <w:r w:rsidRPr="004C5EC1">
          <w:rPr>
            <w:sz w:val="18"/>
          </w:rPr>
          <w:t>Sydney</w:t>
        </w:r>
      </w:smartTag>
      <w:r w:rsidRPr="004C5EC1">
        <w:rPr>
          <w:sz w:val="18"/>
        </w:rPr>
        <w:t xml:space="preserve">) – The Harmonisation of Environmental Law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27-28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Local input invited on OBH plans (Quinlivan)</w:t>
      </w:r>
      <w:r w:rsidRPr="004C5EC1">
        <w:rPr>
          <w:sz w:val="18"/>
        </w:rPr>
        <w:tab/>
        <w:t>28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Policy will cost us export jobs, say farmers (NCP Reform)</w:t>
      </w:r>
      <w:r w:rsidRPr="004C5EC1">
        <w:rPr>
          <w:sz w:val="18"/>
        </w:rPr>
        <w:tab/>
        <w:t>28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The Eggleston Report (WA Liberal Senator) – Chinese senator visits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The O’Connor Report (WA ALP Senator Webber)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Aug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31) – Director Governance &amp; Strategy (Caloundra CC, Qld)</w:t>
      </w:r>
      <w:r w:rsidRPr="004C5EC1">
        <w:rPr>
          <w:sz w:val="18"/>
        </w:rPr>
        <w:tab/>
        <w:t>28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National Party launch for Albany Candidate – Beverley Ford </w:t>
      </w:r>
      <w:r w:rsidRPr="004C5EC1">
        <w:rPr>
          <w:sz w:val="18"/>
        </w:rPr>
        <w:tab/>
        <w:t>29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Electoral Commission (Joseph) – State Parliamentary Returning Officers </w:t>
      </w:r>
      <w:r w:rsidRPr="004C5EC1">
        <w:rPr>
          <w:sz w:val="18"/>
        </w:rPr>
        <w:tab/>
        <w:t>29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WA Electoral Commission (Joseph) – State Parliamentary Returning Officers </w:t>
      </w:r>
      <w:r w:rsidRPr="004C5EC1">
        <w:rPr>
          <w:sz w:val="18"/>
        </w:rPr>
        <w:tab/>
        <w:t>29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Development Gateway – </w:t>
      </w:r>
      <w:hyperlink r:id="rId361" w:history="1">
        <w:r w:rsidRPr="004C5EC1">
          <w:rPr>
            <w:rStyle w:val="Hyperlink"/>
            <w:sz w:val="18"/>
          </w:rPr>
          <w:t>www.developmentgateway.com.au</w:t>
        </w:r>
      </w:hyperlink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Reference – Australian Development Gateway – Rainbow 2000 </w:t>
      </w:r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Email from – Hon. A MacTiernan – Request QWN &amp; APA Constraints Plan</w:t>
      </w:r>
      <w:r w:rsidRPr="004C5EC1">
        <w:rPr>
          <w:b/>
          <w:bCs/>
          <w:color w:val="CC0000"/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Alannah MacTiernan MLA – </w:t>
      </w:r>
      <w:hyperlink r:id="rId362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363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Senator Ruth Webber – Rainbow 2000 (Visionary depth of scope)</w:t>
      </w:r>
      <w:r w:rsidRPr="004C5EC1">
        <w:rPr>
          <w:b/>
          <w:bCs/>
          <w:color w:val="CC0000"/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Support to limit sprawl : Loss of space : Utopia, keep it</w:t>
      </w:r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– (Greens : Govt fails own sustainability test)</w:t>
      </w:r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Andrew Partington (Liberal Candidate) – (Greens : Govt fails own sustainability test)</w:t>
      </w:r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Bev Ford (National Candidate) – (Greens : Govt fails own sustainability test)</w:t>
      </w:r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Clive Brown MLA (State Dev) – Extra $6.1m to secure Ravensthorpe jobs </w:t>
      </w:r>
      <w:r w:rsidRPr="004C5EC1">
        <w:rPr>
          <w:sz w:val="18"/>
        </w:rPr>
        <w:tab/>
        <w:t>30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Email from – Hon. A MacTiernan – ‘Thank you very much’ for QWN &amp; APA Constraints Plan</w:t>
      </w:r>
      <w:r w:rsidRPr="004C5EC1">
        <w:rPr>
          <w:b/>
          <w:bCs/>
          <w:color w:val="CC0000"/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Colin Barnett MLA – Copy Alannah MacTiernan MLA : ‘Thank you very much’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Barry House MLC – Copy Alannah MacTiernan MLA : ‘Thank you very much’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Robyn McSweeney MLC – Copy Alannah MacTiernan MLA : ‘Thank you very much’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Adrian Price (WA Greens Candidate O’Connor) – Copy of WA Federal Email 9 Aug 2004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Prof Peter Dowling (National Institute for Governance) – Copy of UHPH 2004 Paper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National Competition Council (Crawford) – Copy of QWN &amp; APA Constraints Plan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 talk : Who will win the Federal election ?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Albury example must be heeded (McCarthy, Little Grove)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Woolstores set to go (Dyson, Rural Logistics SA)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Question without notice – Colin Barnett MLA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Albany Ring Road Priority Route</w:t>
          </w:r>
        </w:smartTag>
      </w:smartTag>
      <w:r w:rsidRPr="004C5EC1">
        <w:rPr>
          <w:b/>
          <w:bCs/>
          <w:sz w:val="18"/>
        </w:rPr>
        <w:t xml:space="preserve"> Stage 1</w:t>
      </w:r>
      <w:r w:rsidRPr="004C5EC1">
        <w:rPr>
          <w:b/>
          <w:bCs/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Colin Barnett MLA – Copy of QWN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Max Trenorden MLA – Copy of QWN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Copy of Barnett QWN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– Copy of Barnett QWN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Paddy Embry MLC – Copy of Barnett QWN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Copy of Barnett QWN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Senator Ruth Webber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Andrew Partington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Beverley Ford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Cyril Rodoreda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ABC Radio &amp; TV Albany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Radio </w:t>
      </w:r>
      <w:smartTag w:uri="urn:schemas-microsoft-com:office:smarttags" w:element="place">
        <w:r w:rsidRPr="004C5EC1">
          <w:rPr>
            <w:sz w:val="18"/>
          </w:rPr>
          <w:t>West Bunbury</w:t>
        </w:r>
      </w:smartTag>
      <w:r w:rsidRPr="004C5EC1">
        <w:rPr>
          <w:sz w:val="18"/>
        </w:rPr>
        <w:t xml:space="preserve">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GWN TV Bunbury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AGS Weekender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Sunday Times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Business News – Copy of Barnett QWN – ARRPRStg1</w:t>
      </w:r>
      <w:r w:rsidRPr="004C5EC1">
        <w:rPr>
          <w:sz w:val="18"/>
        </w:rPr>
        <w:tab/>
        <w:t>31 Aug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: Your Chamber (O’Neill)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Colin Barnett MLA – Copy of Barnett QWN – ARRPRStg1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Cyril Rodoreda (Liberal Candidate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 – Copy of Barnett QWN – ARRPRStg1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Andrew Partington (Liberal Candidate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Copy of Barnett QWN – ARRPRStg1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Wilson Tuckey MHR – Copy of Barnett QWN – ARRPRStg1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 Colin Barnett MLA (Bradshaw) – Receipt Barnett QWN-ARRPRStg1</w:t>
      </w:r>
      <w:r w:rsidRPr="004C5EC1">
        <w:rPr>
          <w:color w:val="CC0000"/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Callum Payne (CECAust Candidate O’Connor) – Copy of WA Federal Email 9 Aug 2004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Corruption &amp; Crime Commission – </w:t>
      </w:r>
      <w:hyperlink r:id="rId364" w:history="1">
        <w:r w:rsidRPr="004C5EC1">
          <w:rPr>
            <w:rStyle w:val="Hyperlink"/>
            <w:sz w:val="18"/>
          </w:rPr>
          <w:t>www.ccc.wa.gov.au</w:t>
        </w:r>
      </w:hyperlink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 CCC – Dealing with misconduct in the Public Sector : Notification Guidelines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Corruption &amp; Crime Commission WA – Request response to letter of 6 Aug 2004</w:t>
      </w:r>
      <w:r w:rsidRPr="004C5EC1">
        <w:rPr>
          <w:sz w:val="18"/>
        </w:rPr>
        <w:tab/>
        <w:t>01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International River Symposium (Brisbane, Qld) – Threats to sustainable rivers</w:t>
      </w:r>
      <w:r w:rsidRPr="004C5EC1">
        <w:rPr>
          <w:sz w:val="18"/>
        </w:rPr>
        <w:tab/>
        <w:t>01-03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Ring road pledge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(Barnett MLA)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New National Parks announced (Edwards MLA)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Region on show popular : Business tourism workshop target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Ring road pledge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(Barnett MLA)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Minister slams 401 decisions (Griffiths MLC)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Community tour of CBH terminal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12) – Rotary D9460 Area 9 : Changeover photographs</w:t>
      </w:r>
      <w:r w:rsidRPr="004C5EC1">
        <w:rPr>
          <w:sz w:val="18"/>
        </w:rPr>
        <w:tab/>
        <w:t>02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Telstra Rally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(Caspall) – Corporate sponsorship opportunities</w:t>
      </w:r>
      <w:r w:rsidRPr="004C5EC1">
        <w:rPr>
          <w:color w:val="CC0000"/>
          <w:sz w:val="18"/>
        </w:rPr>
        <w:tab/>
        <w:t>03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WA CCC (Robinson) – Follow-up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03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66) – Timber plantations face growth curbs</w:t>
      </w:r>
      <w:r w:rsidRPr="004C5EC1">
        <w:rPr>
          <w:sz w:val="18"/>
        </w:rPr>
        <w:tab/>
        <w:t>04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Paddy Embry MLC – Road funding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Paddy Embry MLC – Will make personal approach to Colin Barnett MLA</w:t>
      </w:r>
      <w:r w:rsidRPr="004C5EC1">
        <w:rPr>
          <w:color w:val="CC0000"/>
          <w:sz w:val="18"/>
        </w:rPr>
        <w:tab/>
        <w:t>06 Sep 2004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56540">
        <w:rPr>
          <w:b/>
          <w:sz w:val="18"/>
        </w:rPr>
        <w:t>Conference – 7</w:t>
      </w:r>
      <w:r w:rsidRPr="00B56540">
        <w:rPr>
          <w:b/>
          <w:sz w:val="18"/>
          <w:vertAlign w:val="superscript"/>
        </w:rPr>
        <w:t>th</w:t>
      </w:r>
      <w:r w:rsidRPr="00B56540">
        <w:rPr>
          <w:b/>
          <w:sz w:val="18"/>
        </w:rPr>
        <w:t xml:space="preserve"> National SEGRA 2004 (</w:t>
      </w:r>
      <w:smartTag w:uri="urn:schemas-microsoft-com:office:smarttags" w:element="City">
        <w:r w:rsidRPr="00B56540">
          <w:rPr>
            <w:b/>
            <w:sz w:val="18"/>
          </w:rPr>
          <w:t>Alice Springs</w:t>
        </w:r>
      </w:smartTag>
      <w:r w:rsidRPr="00B56540">
        <w:rPr>
          <w:b/>
          <w:sz w:val="18"/>
        </w:rPr>
        <w:t xml:space="preserve">, </w:t>
      </w:r>
      <w:smartTag w:uri="urn:schemas-microsoft-com:office:smarttags" w:element="State">
        <w:r w:rsidRPr="00B56540">
          <w:rPr>
            <w:b/>
            <w:sz w:val="18"/>
          </w:rPr>
          <w:t>NT</w:t>
        </w:r>
      </w:smartTag>
      <w:r w:rsidRPr="00B56540">
        <w:rPr>
          <w:b/>
          <w:sz w:val="18"/>
        </w:rPr>
        <w:t xml:space="preserve">) – Big ideas for Regional </w:t>
      </w:r>
      <w:smartTag w:uri="urn:schemas-microsoft-com:office:smarttags" w:element="country-region">
        <w:smartTag w:uri="urn:schemas-microsoft-com:office:smarttags" w:element="place">
          <w:r w:rsidRPr="00B56540">
            <w:rPr>
              <w:b/>
              <w:sz w:val="18"/>
            </w:rPr>
            <w:t>Australia</w:t>
          </w:r>
        </w:smartTag>
      </w:smartTag>
      <w:r w:rsidRPr="00B56540">
        <w:rPr>
          <w:b/>
          <w:sz w:val="18"/>
        </w:rPr>
        <w:tab/>
        <w:t>06-08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Health needs head regional priorities (Stephens MLC)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All aboard as Hotham visits (Steam Train)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Wall dispute continues : Minister dismisses demolition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Plan ‘threatens values’ (Marks,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Electoral Commission (Joseph) – Acknowledgement : Vacancy Returning Officer</w:t>
      </w:r>
      <w:r w:rsidRPr="004C5EC1">
        <w:rPr>
          <w:color w:val="CC0000"/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Colin Barnett MLA – Labor threatens way of life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suburbs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Western Australian Convention Bureau Seminars – Rainbow 2000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Western Australian Convention Bureau – Organising a Conference</w:t>
      </w:r>
      <w:r w:rsidRPr="004C5EC1">
        <w:rPr>
          <w:sz w:val="18"/>
        </w:rPr>
        <w:tab/>
        <w:t>07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National SEGRA 2004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Alice Springs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NT</w:t>
          </w:r>
        </w:smartTag>
      </w:smartTag>
      <w:r w:rsidRPr="004C5EC1">
        <w:rPr>
          <w:sz w:val="18"/>
        </w:rPr>
        <w:t>) – Lobbying for Regions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National SEGRA 2004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Alice Springs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NT</w:t>
          </w:r>
        </w:smartTag>
      </w:smartTag>
      <w:r w:rsidRPr="004C5EC1">
        <w:rPr>
          <w:sz w:val="18"/>
        </w:rPr>
        <w:t>) – Regional Development Policy Skills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Extract – GSDC – Regional Priority Projects 2004-05 – Third Rail Line into Port</w:t>
      </w:r>
      <w:r w:rsidRPr="004C5EC1">
        <w:rPr>
          <w:b/>
          <w:bCs/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Extract – GSDC – Regional Priority Projects 2004-05 – Rail passing lane at Elleker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Extract – GSDC – Regional Priority Projects 2004-05 – Relocate Princess Royal Drive</w:t>
      </w:r>
      <w:r w:rsidRPr="004C5EC1">
        <w:rPr>
          <w:b/>
          <w:bCs/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Extract – GSDC – Regional Priority Projects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2004-05 – Albany Ring Road</w:t>
          </w:r>
        </w:smartTag>
      </w:smartTag>
      <w:r w:rsidRPr="004C5EC1">
        <w:rPr>
          <w:sz w:val="18"/>
        </w:rPr>
        <w:t xml:space="preserve"> Stage 1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House of Reps. SCEH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Dundas</w:t>
          </w:r>
        </w:smartTag>
      </w:smartTag>
      <w:r w:rsidRPr="004C5EC1">
        <w:rPr>
          <w:color w:val="CC0000"/>
          <w:sz w:val="18"/>
        </w:rPr>
        <w:t>) – Sustainable Cities Inquiry Suspended</w:t>
      </w:r>
      <w:r w:rsidRPr="004C5EC1">
        <w:rPr>
          <w:color w:val="CC0000"/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Adrian Price (WA Greens Candidate O’Connor) – Rainbow 2000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Convention Bureau (Bradley) – Request opportunity to present Rainbow 2000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South West WA Tourism (Turner) – Request opportunity to present Rainbow 2000</w:t>
      </w:r>
      <w:r w:rsidRPr="004C5EC1">
        <w:rPr>
          <w:sz w:val="18"/>
        </w:rPr>
        <w:tab/>
        <w:t>08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Convention Bureau (Bradley) – Request opportunity to present Rainbow 2000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South West WA Tourism (Turner) – Request opportunity to present Rainbow 2000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David Thackrah (Democrat Candidate O’Connor) – Guest Speaker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RC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23) – Book of Lists : WA LGAs (#18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Scenic train trip enjoyed (Hotham Valley Express, Photograph)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on track, says Premier (Gallop MLA)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New name for region demanded (Mallaby, AVC)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City hopes for supply role (Customs, P&amp;O Maritime Services)</w:t>
      </w:r>
      <w:r w:rsidRPr="004C5EC1">
        <w:rPr>
          <w:sz w:val="18"/>
        </w:rPr>
        <w:tab/>
        <w:t>09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</w:t>
      </w:r>
      <w:smartTag w:uri="urn:schemas-microsoft-com:office:smarttags" w:element="City">
        <w:r w:rsidRPr="004C5EC1">
          <w:rPr>
            <w:sz w:val="18"/>
          </w:rPr>
          <w:t>Infrastructure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</w:t>
      </w:r>
      <w:smartTag w:uri="urn:schemas-microsoft-com:office:smarttags" w:element="place">
        <w:r w:rsidRPr="004C5EC1">
          <w:rPr>
            <w:sz w:val="18"/>
          </w:rPr>
          <w:t>Scarborough</w:t>
        </w:r>
      </w:smartTag>
      <w:r w:rsidRPr="004C5EC1">
        <w:rPr>
          <w:sz w:val="18"/>
        </w:rPr>
        <w:t>) – Building a better WA</w:t>
      </w:r>
      <w:r w:rsidRPr="004C5EC1">
        <w:rPr>
          <w:sz w:val="18"/>
        </w:rPr>
        <w:tab/>
        <w:t>09-10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Adventure series to boost economy (Tate, EventsCorp)</w:t>
      </w:r>
      <w:r w:rsidRPr="004C5EC1">
        <w:rPr>
          <w:sz w:val="18"/>
        </w:rPr>
        <w:tab/>
        <w:t>10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Mineral potrential investigated (Parker, EMDS SW)</w:t>
      </w:r>
      <w:r w:rsidRPr="004C5EC1">
        <w:rPr>
          <w:sz w:val="18"/>
        </w:rPr>
        <w:tab/>
        <w:t>10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6) – Gasworks land tested (Yeates, LandCorp)</w:t>
      </w:r>
      <w:r w:rsidRPr="004C5EC1">
        <w:rPr>
          <w:sz w:val="18"/>
        </w:rPr>
        <w:tab/>
        <w:t>10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Extra (Page 13) – Wool Stores Site Redevelopment (Demolition, Townstar)</w:t>
      </w:r>
      <w:r w:rsidRPr="004C5EC1">
        <w:rPr>
          <w:sz w:val="18"/>
        </w:rPr>
        <w:tab/>
        <w:t>10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Telephone – WA Business News (Kleyn) – Discussed non-coverage of Rainbow 2000</w:t>
      </w:r>
      <w:r w:rsidRPr="004C5EC1">
        <w:rPr>
          <w:b/>
          <w:bCs/>
          <w:sz w:val="18"/>
        </w:rPr>
        <w:tab/>
        <w:t>10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Bibbulman Track Special Feature</w:t>
      </w:r>
      <w:r w:rsidRPr="004C5EC1">
        <w:rPr>
          <w:b/>
          <w:bCs/>
          <w:color w:val="FF3300"/>
          <w:sz w:val="18"/>
        </w:rPr>
        <w:tab/>
        <w:t>11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Greens ‘put land rights at risk’ (Prof Kasper, PGA)</w:t>
      </w:r>
      <w:r w:rsidRPr="004C5EC1">
        <w:rPr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Where was the vision ? (Latham vs Howard Debate)</w:t>
      </w:r>
      <w:r w:rsidRPr="004C5EC1">
        <w:rPr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Time for a change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Schur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Street talk : Tourism brand name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or Great Southern ?</w:t>
      </w:r>
      <w:r w:rsidRPr="004C5EC1">
        <w:rPr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Funding fight intensifies : City want share of budget surplus</w:t>
      </w:r>
      <w:r w:rsidRPr="004C5EC1">
        <w:rPr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Near miss : Toddler escapes truck on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South Coast Hwy</w:t>
          </w:r>
        </w:smartTag>
      </w:smartTag>
      <w:r w:rsidRPr="004C5EC1">
        <w:rPr>
          <w:sz w:val="18"/>
        </w:rPr>
        <w:tab/>
        <w:t>14 Sep 2004</w:t>
      </w:r>
    </w:p>
    <w:p w:rsidR="00AB4D60" w:rsidRPr="004C5EC1" w:rsidRDefault="00B53CED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>
        <w:rPr>
          <w:b/>
          <w:bCs/>
          <w:sz w:val="18"/>
        </w:rPr>
        <w:t>Presentation</w:t>
      </w:r>
      <w:r w:rsidR="00AB4D60" w:rsidRPr="004C5EC1">
        <w:rPr>
          <w:b/>
          <w:bCs/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 w:rsidR="00AB4D60" w:rsidRPr="004C5EC1">
            <w:rPr>
              <w:b/>
              <w:bCs/>
              <w:sz w:val="18"/>
            </w:rPr>
            <w:t>Albany</w:t>
          </w:r>
        </w:smartTag>
      </w:smartTag>
      <w:r w:rsidR="00AB4D60" w:rsidRPr="004C5EC1">
        <w:rPr>
          <w:b/>
          <w:bCs/>
          <w:sz w:val="18"/>
        </w:rPr>
        <w:t xml:space="preserve"> Historical Society (Executive Committee) – Rainbow 2000</w:t>
      </w:r>
      <w:r w:rsidR="00AB4D60" w:rsidRPr="004C5EC1">
        <w:rPr>
          <w:b/>
          <w:bCs/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Dr Ruth Kerr – President, Australian Association of Historical Societies – Rainbow 2000</w:t>
      </w:r>
      <w:r w:rsidRPr="004C5EC1">
        <w:rPr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Great Southern Area Consultative Committee (AGM Agenda) – Rainbow 2000</w:t>
      </w:r>
      <w:r w:rsidRPr="004C5EC1">
        <w:rPr>
          <w:color w:val="CC0000"/>
          <w:sz w:val="18"/>
        </w:rPr>
        <w:tab/>
        <w:t>14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WA Senators &amp; Wilson Tuckey MHR – GSACC AGM Agenda – Rainbow 2000</w:t>
      </w:r>
      <w:r w:rsidRPr="004C5EC1">
        <w:rPr>
          <w:b/>
          <w:bCs/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Wilson Tuckey MHR (O’Connor) :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Brian Greig (Democrat)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Andrew Murray (Democrat)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Mark Bishop (ALP)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Peter Cook (ALP)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Chris Evans (ALP)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Ruth Webber (ALP)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Ian Campbell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Alan Eggleston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Chris Ellison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David Johnston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Sue Knowles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Ross Lightfoot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Scullion NT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Stot-Despoja SA (Democrat)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Hogg NSW (ALP) – Copy GSACC AGM Agenda – Rainbow 2000v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Macdonald Qld (Liberal)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Heritage Council WA (Baxter) – Copy GSACC AGM Agenda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Rotary Club of Melbourne (Jacques) – </w:t>
      </w:r>
      <w:smartTag w:uri="urn:schemas-microsoft-com:office:smarttags" w:element="place">
        <w:r w:rsidRPr="004C5EC1">
          <w:rPr>
            <w:sz w:val="18"/>
          </w:rPr>
          <w:t>Opportunity</w:t>
        </w:r>
      </w:smartTag>
      <w:r w:rsidRPr="004C5EC1">
        <w:rPr>
          <w:sz w:val="18"/>
        </w:rPr>
        <w:t xml:space="preserve"> to present Rainbow 2000 Project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Timber chiefs bask in massive bonuses (Young, GSP)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Owners see red over buy back (MacTiernan, Bunbury MRS)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WA CCC (Robinson) – Follow-up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Copy CCC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Robyn McSweeney MLC (SW) – Copy CCC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Cr Roley Paver (</w:t>
      </w:r>
      <w:smartTag w:uri="urn:schemas-microsoft-com:office:smarttags" w:element="City">
        <w:r w:rsidRPr="004C5EC1">
          <w:rPr>
            <w:sz w:val="18"/>
          </w:rPr>
          <w:t>Vancouver</w:t>
        </w:r>
      </w:smartTag>
      <w:r w:rsidRPr="004C5EC1">
        <w:rPr>
          <w:sz w:val="18"/>
        </w:rPr>
        <w:t xml:space="preserve"> Ward) – Copy CCC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Albany Chamber of Commerce &amp; Industry (O’Neill) – Request present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Briefing – Home Building Society (Jones &amp; Duffy) – Rainbow 2000</w:t>
      </w:r>
      <w:r w:rsidRPr="004C5EC1">
        <w:rPr>
          <w:b/>
          <w:bCs/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(GSRC TAFE) – Rainbow 2000</w:t>
      </w:r>
      <w:r w:rsidRPr="004C5EC1">
        <w:rPr>
          <w:sz w:val="18"/>
        </w:rPr>
        <w:tab/>
        <w:t>15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Rotary Club of Melbourne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Campbell</w:t>
          </w:r>
        </w:smartTag>
      </w:smartTag>
      <w:r w:rsidRPr="004C5EC1">
        <w:rPr>
          <w:color w:val="CC0000"/>
          <w:sz w:val="18"/>
        </w:rPr>
        <w:t>) – Acknowledge Rainbow 2000 Project</w:t>
      </w:r>
      <w:r w:rsidRPr="004C5EC1">
        <w:rPr>
          <w:color w:val="CC0000"/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State stalls Action Supermarket plans (Barnesby)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 get its own ‘Leeuwin Estate venue’ (Wignalls Wines)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Demolition starts : Woolstores (Dyson, Rural Logistics)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Department review pointless : Lionetti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Students’ spirited speeches impress : Anzac (Mt.Barker SHS)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City’s stagnant progress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Heavy haulage health worry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Extreme sport boon for region (Tate, Saga d’Adventures)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11) – Liberal push for ring road (Partington, Liberal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Candidate)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Corruption &amp; Crime Commission – Not interested in investigating Albany CC</w:t>
      </w:r>
      <w:r w:rsidRPr="004C5EC1">
        <w:rPr>
          <w:color w:val="CC0000"/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Govt Offices,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Tokyo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color w:val="CC0000"/>
              <w:sz w:val="18"/>
            </w:rPr>
            <w:t>Japan</w:t>
          </w:r>
        </w:smartTag>
      </w:smartTag>
      <w:r w:rsidRPr="004C5EC1">
        <w:rPr>
          <w:color w:val="CC0000"/>
          <w:sz w:val="18"/>
        </w:rPr>
        <w:t xml:space="preserve"> (Peacock) – Notice of office relocation </w:t>
      </w:r>
      <w:r w:rsidRPr="004C5EC1">
        <w:rPr>
          <w:color w:val="CC0000"/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Max Trenorden MLA – Corrigin businesswoman Leigh Hardingham takes on Tuckey</w:t>
      </w:r>
      <w:r w:rsidRPr="004C5EC1">
        <w:rPr>
          <w:sz w:val="18"/>
        </w:rPr>
        <w:tab/>
        <w:t>16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Nationals (Kronborg, State Director) – GSACC (AGM Agenda) – Rainbow 2000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candidate turns on party (Waugh, Tangney)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Nationals’ challenge angers Tuckey (Hardingham, Corrigin)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Stephens’ each-way bet has Port Hedland fuming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Labor’s WA woes increase (Hallahan in Gerrick out, Canning)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Promo – Bev Ford (Nationals Albany) – Waterfront : Proceed with construction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ACoCI (O’Neill) – Annual Report 2003-04</w:t>
      </w:r>
      <w:r w:rsidRPr="004C5EC1">
        <w:rPr>
          <w:color w:val="CC0000"/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Annual Report 2003-04 – Our Vision</w:t>
      </w:r>
      <w:r w:rsidRPr="004C5EC1">
        <w:rPr>
          <w:sz w:val="18"/>
        </w:rPr>
        <w:tab/>
        <w:t>17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4) – Avdiev : GM Property Development Gold Coast ($300k +)</w:t>
      </w:r>
      <w:r w:rsidRPr="004C5EC1">
        <w:rPr>
          <w:sz w:val="18"/>
        </w:rPr>
        <w:tab/>
        <w:t>18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National Competition Council (Feil, CEO) – Rainbow 2000</w:t>
      </w:r>
      <w:r w:rsidRPr="004C5EC1">
        <w:rPr>
          <w:sz w:val="18"/>
        </w:rPr>
        <w:tab/>
        <w:t>20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Street talk : do you like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Lockyer Avenue</w:t>
          </w:r>
        </w:smartTag>
      </w:smartTag>
      <w:r w:rsidRPr="004C5EC1">
        <w:rPr>
          <w:sz w:val="18"/>
        </w:rPr>
        <w:t xml:space="preserve"> roundabout art ?</w:t>
      </w:r>
      <w:r w:rsidRPr="004C5EC1">
        <w:rPr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No work, no pay policy (Colbung, CDEP Albany)</w:t>
      </w:r>
      <w:r w:rsidRPr="004C5EC1">
        <w:rPr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Convention centre challenge (Piggott,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Centre, display impresses (Martin, Mira Mar)</w:t>
      </w:r>
      <w:r w:rsidRPr="004C5EC1">
        <w:rPr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Art questioned (Gartland,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Learning Curve : Building a learning city (Brown, GSACC)</w:t>
      </w:r>
      <w:r w:rsidRPr="004C5EC1">
        <w:rPr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Facsimile from – Alannah MacTiernan MLA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Waterfront Project (Design Version 3)</w:t>
      </w:r>
      <w:r w:rsidRPr="004C5EC1">
        <w:rPr>
          <w:color w:val="CC0000"/>
          <w:sz w:val="18"/>
        </w:rPr>
        <w:tab/>
        <w:t>21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Email from – GSACC (CEO) – Rainbow 2000 presentation cancelled (Protocol violation)</w:t>
      </w:r>
      <w:r w:rsidRPr="004C5EC1">
        <w:rPr>
          <w:b/>
          <w:bCs/>
          <w:color w:val="CC0000"/>
          <w:sz w:val="18"/>
        </w:rPr>
        <w:tab/>
        <w:t>22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(Burke) – Solicit articles for Special Feature : Sustainability (Dec 2004)</w:t>
      </w:r>
      <w:r w:rsidRPr="004C5EC1">
        <w:rPr>
          <w:color w:val="CC0000"/>
          <w:sz w:val="18"/>
        </w:rPr>
        <w:tab/>
        <w:t>22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GSACC (CEO) – Rainbow 2000 presentation cancelled (Protocol violation)</w:t>
      </w:r>
      <w:r w:rsidRPr="004C5EC1">
        <w:rPr>
          <w:b/>
          <w:bCs/>
          <w:color w:val="CC0000"/>
          <w:sz w:val="18"/>
        </w:rPr>
        <w:tab/>
        <w:t>22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WA CCC (Boyd) – Decided not to investigate allegations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CC</w:t>
      </w:r>
      <w:r w:rsidRPr="004C5EC1">
        <w:rPr>
          <w:b/>
          <w:bCs/>
          <w:color w:val="CC0000"/>
          <w:sz w:val="18"/>
        </w:rPr>
        <w:tab/>
        <w:t>22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Dr Judy Edwards MLA (Environment) – EOI : Conservation Commission membership</w:t>
      </w:r>
      <w:r w:rsidRPr="004C5EC1">
        <w:rPr>
          <w:sz w:val="18"/>
        </w:rPr>
        <w:tab/>
        <w:t>22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Paddy Embry MLC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  <w:highlight w:val="yellow"/>
        </w:rPr>
      </w:pPr>
      <w:r w:rsidRPr="00EB4007">
        <w:rPr>
          <w:b/>
          <w:bCs/>
          <w:sz w:val="18"/>
          <w:highlight w:val="yellow"/>
        </w:rPr>
        <w:t>Email – WA Federal Members – Rainbow 2000 presentation cancelled (by who &amp; why?)</w:t>
      </w:r>
      <w:r w:rsidRPr="00EB4007">
        <w:rPr>
          <w:b/>
          <w:bCs/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Ian Campbell (Liberal)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Alan Eggleston (Liberal)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Chris Ellison (Liberal)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David Johnston (Liberal)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Sue Knowles (Liberal)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Ross Lightfoot (Liberal)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Brian Greig (Democrat)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Andrew Murray (Democrat)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Mark Bishop (ALP)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Peter Cook (ALP)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Chris Evans (ALP)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Sen Ruth Webber (ALP)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Wilson Tuckey MHR (O’Connor)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EB400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EB4007">
        <w:rPr>
          <w:sz w:val="18"/>
          <w:highlight w:val="yellow"/>
        </w:rPr>
        <w:t>Email – GSACC (Van Der Waag) – GSACC R2000 presentation cancelled (by who &amp; why?)</w:t>
      </w:r>
      <w:r w:rsidRPr="00EB4007">
        <w:rPr>
          <w:sz w:val="18"/>
          <w:highlight w:val="yellow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Skills want builds : Timber industry turns to overseas labour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Nothing entertaining in convention plans (Bennett-Ng, Elleker)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not suitable for centre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Waterfront plans unveiled (MacTiernan MLA)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Trading hours uncertainty (Kobelke MLA)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Regions income below average (Gunn, AMP)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Explosives expert detonates navy bomb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Macomish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Police)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NZ families fix work crisis (Masahiro, APEC)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Timber company in prestigous finals (Sawers, APEC)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Tuckey stirs election pot : How they fared in ballot draw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National selection : O’Connor, Senate &amp; Albany, SW Candidates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Port development doubts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Convention criticism (Rolph, Elleker)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Government in sick state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Schur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Business News (Jacobs) – Bias coverage of Rainbow 2000</w:t>
      </w:r>
      <w:r w:rsidRPr="004C5EC1">
        <w:rPr>
          <w:sz w:val="18"/>
        </w:rPr>
        <w:tab/>
        <w:t>23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Photo : Silvery Snake : The Ghan Railway, SANT</w:t>
      </w:r>
      <w:r w:rsidRPr="004C5EC1">
        <w:rPr>
          <w:sz w:val="18"/>
        </w:rPr>
        <w:tab/>
        <w:t>24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Private money option for Pearce base upgrade (Sen Hill, Defence)</w:t>
      </w:r>
      <w:r w:rsidRPr="004C5EC1">
        <w:rPr>
          <w:sz w:val="18"/>
        </w:rPr>
        <w:tab/>
        <w:t>24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5) – Destroyer identified : HMAS Bataan (AHS)</w:t>
      </w:r>
      <w:r w:rsidRPr="004C5EC1">
        <w:rPr>
          <w:sz w:val="18"/>
        </w:rPr>
        <w:tab/>
        <w:t>24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Agenda – Great Southern Area Consultative Committee AGM – R2000 (Cancelled)</w:t>
      </w:r>
      <w:r w:rsidRPr="004C5EC1">
        <w:rPr>
          <w:b/>
          <w:bCs/>
          <w:sz w:val="18"/>
        </w:rPr>
        <w:tab/>
        <w:t>24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Presentation – Great Southern Area Consultative Committee AGM – R2000 (Cancelled)</w:t>
      </w:r>
      <w:r w:rsidRPr="004C5EC1">
        <w:rPr>
          <w:b/>
          <w:bCs/>
          <w:sz w:val="18"/>
        </w:rPr>
        <w:tab/>
        <w:t>24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Callum Payne (CEC Aust Candidate O’Connor) – Rainbow 2000</w:t>
      </w:r>
      <w:r w:rsidRPr="004C5EC1">
        <w:rPr>
          <w:sz w:val="18"/>
        </w:rPr>
        <w:tab/>
        <w:t>24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Strategic Consulting (Howe) – City of </w:t>
      </w:r>
      <w:smartTag w:uri="urn:schemas-microsoft-com:office:smarttags" w:element="PlaceName">
        <w:r w:rsidRPr="004C5EC1">
          <w:rPr>
            <w:color w:val="CC0000"/>
            <w:sz w:val="18"/>
          </w:rPr>
          <w:t>Canada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Bay</w:t>
        </w:r>
      </w:smartTag>
      <w:r w:rsidRPr="004C5EC1">
        <w:rPr>
          <w:color w:val="CC0000"/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Sydney</w:t>
          </w:r>
        </w:smartTag>
      </w:smartTag>
      <w:r w:rsidRPr="004C5EC1">
        <w:rPr>
          <w:color w:val="CC0000"/>
          <w:sz w:val="18"/>
        </w:rPr>
        <w:t xml:space="preserve"> NSW (Planning Director)</w:t>
      </w:r>
      <w:r w:rsidRPr="004C5EC1">
        <w:rPr>
          <w:color w:val="CC0000"/>
          <w:sz w:val="18"/>
        </w:rPr>
        <w:tab/>
        <w:t xml:space="preserve"> 25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Jamie Edwards MLA – Development Assessment Panels &amp; Planning Reform in WA</w:t>
      </w:r>
      <w:r w:rsidRPr="004C5EC1">
        <w:rPr>
          <w:sz w:val="18"/>
        </w:rPr>
        <w:tab/>
        <w:t>25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Journal – NELA Review (#2 Jun 04 – Page 42-43) – SA Sustainable Development Bill 2004 &amp; DAPs</w:t>
      </w:r>
      <w:r w:rsidRPr="004C5EC1">
        <w:rPr>
          <w:sz w:val="18"/>
        </w:rPr>
        <w:tab/>
        <w:t>25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Corruption &amp; Crime Commission (Hammond) – Unconscionable action to not investigate</w:t>
      </w:r>
      <w:r w:rsidRPr="004C5EC1">
        <w:rPr>
          <w:sz w:val="18"/>
        </w:rPr>
        <w:tab/>
        <w:t>25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Mackay Port Authority (Soler) – Position description for CEO </w:t>
      </w:r>
      <w:r w:rsidRPr="004C5EC1">
        <w:rPr>
          <w:color w:val="CC0000"/>
          <w:sz w:val="18"/>
        </w:rPr>
        <w:tab/>
        <w:t>27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Albany Port Authority – Position description for Mackay Port Authority CEO </w:t>
      </w:r>
      <w:r w:rsidRPr="004C5EC1">
        <w:rPr>
          <w:sz w:val="18"/>
        </w:rPr>
        <w:tab/>
        <w:t>27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Beilby Corp (Casey) – City of </w:t>
      </w:r>
      <w:smartTag w:uri="urn:schemas-microsoft-com:office:smarttags" w:element="City">
        <w:r w:rsidRPr="004C5EC1">
          <w:rPr>
            <w:color w:val="CC0000"/>
            <w:sz w:val="18"/>
          </w:rPr>
          <w:t>Fremantle</w:t>
        </w:r>
      </w:smartTag>
      <w:r w:rsidRPr="004C5EC1">
        <w:rPr>
          <w:color w:val="CC0000"/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Perth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(CEO)</w:t>
      </w:r>
      <w:r w:rsidRPr="004C5EC1">
        <w:rPr>
          <w:color w:val="CC0000"/>
          <w:sz w:val="18"/>
        </w:rPr>
        <w:tab/>
        <w:t xml:space="preserve"> 27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Essential ingredients missing in cenrtes plan (Price, Serpentine)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Conserve as well as manage (Webber,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Banish winter blues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Cairns</w:t>
          </w:r>
        </w:smartTag>
      </w:smartTag>
      <w:r w:rsidRPr="004C5EC1">
        <w:rPr>
          <w:sz w:val="18"/>
        </w:rPr>
        <w:t>, Mt.Barker)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Show equity (Stewart, Bayonet Head)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Fears over plantation amendment (Cr Moir, Plantagenet)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David Thackrah (Democrats Candidate O’Connor) – Rainbow 2000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Alannah MacTiernan MLA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(Design Version 3)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Kim Chance MLC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(Design Version 3)</w:t>
      </w:r>
      <w:r w:rsidRPr="004C5EC1">
        <w:rPr>
          <w:sz w:val="18"/>
        </w:rPr>
        <w:tab/>
        <w:t>28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National Environmental Law Assoc WA (List) – Request to present Rainbow 2000 </w:t>
      </w:r>
      <w:r w:rsidRPr="004C5EC1">
        <w:rPr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Convention Bureau (Hwang) – Repeat request to present Rainbow 2000 </w:t>
      </w:r>
      <w:r w:rsidRPr="004C5EC1">
        <w:rPr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Australian Planner (PIA) – Special Sustainability Feature – Rainbow 2000 </w:t>
      </w:r>
      <w:r w:rsidRPr="004C5EC1">
        <w:rPr>
          <w:b/>
          <w:bCs/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Australian Planner (PIA) – </w:t>
      </w:r>
      <w:hyperlink r:id="rId365" w:history="1">
        <w:r w:rsidRPr="004C5EC1">
          <w:rPr>
            <w:rStyle w:val="Hyperlink"/>
            <w:b/>
            <w:bCs/>
            <w:sz w:val="18"/>
          </w:rPr>
          <w:t>R2000Sustainability.zip</w:t>
        </w:r>
      </w:hyperlink>
      <w:r w:rsidRPr="004C5EC1">
        <w:rPr>
          <w:b/>
          <w:bCs/>
          <w:sz w:val="18"/>
        </w:rPr>
        <w:t xml:space="preserve"> &amp; </w:t>
      </w:r>
      <w:hyperlink r:id="rId366" w:history="1">
        <w:r w:rsidRPr="004C5EC1">
          <w:rPr>
            <w:rStyle w:val="Hyperlink"/>
            <w:b/>
            <w:bCs/>
            <w:sz w:val="18"/>
          </w:rPr>
          <w:t>R2000APAConstraints.pdf</w:t>
        </w:r>
      </w:hyperlink>
      <w:r w:rsidRPr="004C5EC1">
        <w:rPr>
          <w:b/>
          <w:bCs/>
          <w:sz w:val="18"/>
        </w:rPr>
        <w:t xml:space="preserve"> </w:t>
      </w:r>
      <w:r w:rsidRPr="004C5EC1">
        <w:rPr>
          <w:b/>
          <w:bCs/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Australian Planner (PIA) – </w:t>
      </w:r>
      <w:hyperlink r:id="rId367" w:history="1">
        <w:r w:rsidRPr="004C5EC1">
          <w:rPr>
            <w:rStyle w:val="Hyperlink"/>
            <w:b/>
            <w:bCs/>
            <w:sz w:val="18"/>
          </w:rPr>
          <w:t>R2000SeaPort.zip</w:t>
        </w:r>
      </w:hyperlink>
      <w:r w:rsidRPr="004C5EC1">
        <w:rPr>
          <w:b/>
          <w:bCs/>
          <w:sz w:val="18"/>
        </w:rPr>
        <w:t xml:space="preserve"> &amp; </w:t>
      </w:r>
      <w:hyperlink r:id="rId368" w:history="1">
        <w:r w:rsidRPr="004C5EC1">
          <w:rPr>
            <w:rStyle w:val="Hyperlink"/>
            <w:b/>
            <w:bCs/>
            <w:sz w:val="18"/>
          </w:rPr>
          <w:t>R2000AirPort.zip</w:t>
        </w:r>
      </w:hyperlink>
      <w:r w:rsidRPr="004C5EC1">
        <w:rPr>
          <w:b/>
          <w:bCs/>
          <w:sz w:val="18"/>
        </w:rPr>
        <w:t xml:space="preserve"> </w:t>
      </w:r>
      <w:r w:rsidRPr="004C5EC1">
        <w:rPr>
          <w:b/>
          <w:bCs/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Judy Edwards MLA (Environment) – EOI : Conservation Commission acknowledgement</w:t>
      </w:r>
      <w:r w:rsidRPr="004C5EC1">
        <w:rPr>
          <w:color w:val="CC0000"/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Ljilanna Ravlich MLC (LG&amp;RD) – Reform of Regional Act helps land development</w:t>
      </w:r>
      <w:r w:rsidRPr="004C5EC1">
        <w:rPr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WA DoE (Rosair) – Pilbara Air Quality Study finds dust levels ok</w:t>
      </w:r>
      <w:r w:rsidRPr="004C5EC1">
        <w:rPr>
          <w:sz w:val="18"/>
        </w:rPr>
        <w:tab/>
        <w:t>29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WA Business News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/ Waterfront Project &amp; Rainbow 2000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1) – State to lead marina (MacTiernan MLA)</w:t>
      </w:r>
      <w:r w:rsidRPr="004C5EC1">
        <w:rPr>
          <w:b/>
          <w:bCs/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Councillors reject local government report (Gilfellon, LG&amp;RD)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Rezoning moves project closer : Mirrambeena (Fenn, ACC)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Coalition candidates at loggerheads (Ford &amp; Hardingham, Nats)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Blow-out denied (Tuckey MHR, O’Connor)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Residents miss out (Hardingham, Nationals O’Connor)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Repairs to controversial wall ordered (Crugnale, Griffiths MLC)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&amp; GS Weekender (Page 1) – Waterfront work ready for start (MacTiernan &amp; Watson)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&amp; GS Weekender (Page 2) – Nats continue Tuckey attack : Hardingham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&amp; GS Weekender (Page 2)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 xml:space="preserve"> rezone : Timber precinct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&amp; GS Weekender (Page 8) – Cartoon : The Whine Festival Begins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Candidates)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State NELA 2004 (Old Swan Brewery,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River Systems : a complex resource</w:t>
      </w:r>
      <w:r w:rsidRPr="004C5EC1">
        <w:rPr>
          <w:sz w:val="18"/>
        </w:rPr>
        <w:tab/>
        <w:t>30 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Regional Lifestyle Special Feature</w:t>
      </w:r>
      <w:r w:rsidRPr="004C5EC1">
        <w:rPr>
          <w:b/>
          <w:bCs/>
          <w:color w:val="FF3300"/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Prosper (Peet &amp; Co Ltd) – Peet goes public : Established 1885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Business Centre (Siegel) – BEC Annual Conference : Major Overhaul WA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(Vol.4#5) – Focus : on FPA AGM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(Vol.4#5) – The Numbers Game (Cr Wellington)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(Vol.4#5) – Walk the Walk (Cr Waterman)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O’Connor Post (Wilson Tuckey MHR) – The Great Debate : Talk or Substance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News (Williamson) – Port Achieves Record Tonnage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Rotary WA Cord Blood Project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GSDC Bulletin –  Antarctic Parliamentary Inquiry visits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T4 Technology is the latest ABC success story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: Western Planner (Vol 22 #8) – The Great Southern Region : Rainbow 2000 reference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Entertainment &amp; Convention Centre : Progress Update Issue 1 (Vol.40)</w:t>
      </w:r>
      <w:r w:rsidRPr="004C5EC1">
        <w:rPr>
          <w:sz w:val="18"/>
        </w:rPr>
        <w:tab/>
        <w:t>Sep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O’Connor Post (Wilson Tuckey MHR) – Coalition’s $73.8m boost for O’Connor</w:t>
      </w:r>
      <w:r w:rsidRPr="004C5EC1">
        <w:rPr>
          <w:sz w:val="18"/>
        </w:rPr>
        <w:tab/>
        <w:t>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– President’s message : DoIR DG &amp; Board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(O’Neill)</w:t>
      </w:r>
      <w:r w:rsidRPr="004C5EC1">
        <w:rPr>
          <w:sz w:val="18"/>
        </w:rPr>
        <w:tab/>
        <w:t>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Clive Brown MLA (State Dev) – Centralised approvals coordinate major projects</w:t>
      </w:r>
      <w:r w:rsidRPr="004C5EC1">
        <w:rPr>
          <w:sz w:val="18"/>
        </w:rPr>
        <w:tab/>
        <w:t>01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Leader needed : report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Gilfellon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LG&amp;RD)</w:t>
      </w:r>
      <w:r w:rsidRPr="004C5EC1">
        <w:rPr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 talk : What do you think of revised waterfront plans ?</w:t>
      </w:r>
      <w:r w:rsidRPr="004C5EC1">
        <w:rPr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to sell properties (Hammond, ACC)</w:t>
      </w:r>
      <w:r w:rsidRPr="004C5EC1">
        <w:rPr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Unemployment fall tipped to continue</w:t>
      </w:r>
      <w:r w:rsidRPr="004C5EC1">
        <w:rPr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ACoCI (O’Neill) – Can’t Host Rainbow 2000 : will circulate promotional flyer only</w:t>
      </w:r>
      <w:r w:rsidRPr="004C5EC1">
        <w:rPr>
          <w:color w:val="CC0000"/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Colin Barnett MLA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Albany Ring Road</w:t>
          </w:r>
        </w:smartTag>
      </w:smartTag>
      <w:r w:rsidRPr="004C5EC1">
        <w:rPr>
          <w:color w:val="CC0000"/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Wilson Tuckey MHR – Unfinished business for the O’Connor electorate</w:t>
      </w:r>
      <w:r w:rsidRPr="004C5EC1">
        <w:rPr>
          <w:color w:val="CC0000"/>
          <w:sz w:val="18"/>
        </w:rPr>
        <w:tab/>
        <w:t>05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58) – Japanese vision puts WA Group on map (APEC,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Praise for design focus in OBH redevelopment (Quinlivan)</w:t>
      </w:r>
      <w:r w:rsidRPr="004C5EC1">
        <w:rPr>
          <w:sz w:val="18"/>
        </w:rPr>
        <w:tab/>
        <w:t>06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Robyn McSweeney MLC – Development Assessment Panels &amp; Planning Reform in WA</w:t>
      </w:r>
      <w:r w:rsidRPr="004C5EC1">
        <w:rPr>
          <w:sz w:val="18"/>
        </w:rPr>
        <w:tab/>
        <w:t>06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Robyn McSweeney MLC – WA CCC letter re: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Sunrise</w:t>
          </w:r>
        </w:smartTag>
      </w:smartTag>
      <w:r w:rsidRPr="004C5EC1">
        <w:rPr>
          <w:sz w:val="18"/>
        </w:rPr>
        <w:t xml:space="preserve"> on Seven (Koch) – Smithson PIA Aust Planner Paper – Rainbow 2000 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GWN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Smithson PIA Aust Planner Paper – Rainbow 2000 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Mayor urged to halve term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Tuckey’s hold on O’Connor tipped to weaken at weekend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Greens back pulp mills (Siewert, Greens Senate Candidate)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Call to curb bureaucracy (Emery, APEC &amp; Williamson, APA)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12-13) – O’Connor : Candidate profiles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6) – WaterCorp : Water talk - Love for Sail (STS Leeuwin)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17) – ACoCI Buisness Awards : initiatives enhance region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19) – GSDC building innovative projects since 1987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O’Connor decides : Tuckey set to seize 9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term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 &amp; 67) – Ten runners ion chase for O’Connor : Candidate profiles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Unfair target says City Cr : Paver (Vancouver Ward, ACC)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Foreshore plan pillages the city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Reader rocks the convention boat (Cook,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Race gets go-ahead : X-Adventure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Muirhead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Tourism)</w:t>
      </w:r>
      <w:r w:rsidRPr="004C5EC1">
        <w:rPr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Peter Watson MLA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Waterfront Project</w:t>
      </w:r>
      <w:r w:rsidRPr="004C5EC1">
        <w:rPr>
          <w:color w:val="CC0000"/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(22 Pages) – Rainbow 2000 Regional Strategy</w:t>
      </w:r>
      <w:r w:rsidRPr="004C5EC1">
        <w:rPr>
          <w:color w:val="000080"/>
          <w:sz w:val="18"/>
        </w:rPr>
        <w:tab/>
        <w:t>07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Worldbid.com – Regional Economic Development Trade Listing – Rainbow 2000</w:t>
      </w:r>
      <w:r w:rsidRPr="004C5EC1">
        <w:rPr>
          <w:sz w:val="18"/>
        </w:rPr>
        <w:tab/>
        <w:t>08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Transport warning on city sprawl (MacTiernan MLA)</w:t>
      </w:r>
      <w:r w:rsidRPr="004C5EC1">
        <w:rPr>
          <w:sz w:val="18"/>
        </w:rPr>
        <w:tab/>
        <w:t>08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– Landgate on-line Portal : Consultation Workshops 26 Oct 04</w:t>
      </w:r>
      <w:r w:rsidRPr="004C5EC1">
        <w:rPr>
          <w:color w:val="CC0000"/>
          <w:sz w:val="18"/>
        </w:rPr>
        <w:tab/>
        <w:t>08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Election 2004 – Federal Election Day – Howard Government &amp; O’Connor MHR returned</w:t>
      </w:r>
      <w:r w:rsidRPr="004C5EC1">
        <w:rPr>
          <w:b/>
          <w:bCs/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2004 – Federal Candidates Debate – Albany Waterfront Development (Did not happen)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PH One Nation (Brian McRae)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Citizens Electoral Council (Callum Payne)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Christian Democrat (Justin Moseley)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The Nationals (Leigh Hardingham)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Greens WA (Adrian Price)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ALP (Ursula Richards)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Federal Election 2004 – How to vote Liberal (Wilson Tuckey)</w:t>
      </w:r>
      <w:r w:rsidRPr="004C5EC1">
        <w:rPr>
          <w:sz w:val="18"/>
        </w:rPr>
        <w:tab/>
        <w:t>09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Sen Robert Hill (Defence) : Western Defence Opportunities – Rainbow 2000 </w:t>
      </w:r>
      <w:r w:rsidRPr="004C5EC1">
        <w:rPr>
          <w:b/>
          <w:bCs/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Fran Bailey MHR (Defence) – Western Defence Opportunities – Rainbow 2000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Teresa Gambaro MHR (Defence) – Western Defence Opportunities – Rainbow 2000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WA Federal Members : HMAS Amity &amp; RAAF Base Willyung – Rainbow 2000 </w:t>
      </w:r>
      <w:r w:rsidRPr="004C5EC1">
        <w:rPr>
          <w:b/>
          <w:bCs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Sen-elect Judith Adams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 Ian Campbell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 Alan Eggleston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 Chris Ellison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 David Johnston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 Sue Knowles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Sen Ross Lightfoot (Liberal)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AA1FF0">
        <w:rPr>
          <w:color w:val="663300"/>
          <w:sz w:val="18"/>
        </w:rPr>
        <w:t>Email – Sen Brian Greig (Democrat) – Western Defence Opportunities – Rainbow 2000</w:t>
      </w:r>
      <w:r w:rsidRPr="00AA1FF0">
        <w:rPr>
          <w:color w:val="663300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AA1FF0">
        <w:rPr>
          <w:color w:val="663300"/>
          <w:sz w:val="18"/>
        </w:rPr>
        <w:t>Email – Sen Andrew Murray (Democrat) – Western Defence Opportunities – Rainbow 2000</w:t>
      </w:r>
      <w:r w:rsidRPr="00AA1FF0">
        <w:rPr>
          <w:color w:val="663300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>Email – Sen Mark Bishop (ALP) – Western Defence Opportunities – Rainbow 2000</w:t>
      </w:r>
      <w:r w:rsidRPr="00AA1FF0">
        <w:rPr>
          <w:color w:val="FF0000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>Email – Sen Peter Cook (ALP) – Western Defence Opportunities – Rainbow 2000</w:t>
      </w:r>
      <w:r w:rsidRPr="00AA1FF0">
        <w:rPr>
          <w:color w:val="FF0000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>Email – Sen Chris Evans (ALP) – Western Defence Opportunities – Rainbow 2000</w:t>
      </w:r>
      <w:r w:rsidRPr="00AA1FF0">
        <w:rPr>
          <w:color w:val="FF0000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>Email – Sen Ruth Webber (ALP) – Western Defence Opportunities – Rainbow 2000</w:t>
      </w:r>
      <w:r w:rsidRPr="00AA1FF0">
        <w:rPr>
          <w:color w:val="FF0000"/>
          <w:sz w:val="18"/>
        </w:rPr>
        <w:tab/>
        <w:t>11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>Email – Wilson Tuckey MHR (O’Connor) – Western Defence Opportunities – Rainbow 2000</w:t>
      </w:r>
      <w:r w:rsidRPr="00AA1FF0">
        <w:rPr>
          <w:color w:val="0000FF"/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Burkett may face charges : WA CCC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State wins support for height limit at </w:t>
      </w:r>
      <w:smartTag w:uri="urn:schemas-microsoft-com:office:smarttags" w:element="place">
        <w:r w:rsidRPr="004C5EC1">
          <w:rPr>
            <w:sz w:val="18"/>
          </w:rPr>
          <w:t>Scarborough</w:t>
        </w:r>
      </w:smartTag>
      <w:r w:rsidRPr="004C5EC1">
        <w:rPr>
          <w:sz w:val="18"/>
        </w:rPr>
        <w:t xml:space="preserve"> (MacTiernan)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WACA wins all-clear for eight gigs (Nattrass, Perth CC)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Port in a storm over costs for exporters (MacTiernan MLA)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PM’s authority has increased, but so has obligations</w:t>
      </w:r>
      <w:r w:rsidRPr="004C5EC1">
        <w:rPr>
          <w:sz w:val="18"/>
        </w:rPr>
        <w:tab/>
        <w:t>11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 talk : Extent of Coalition federal election victory ?</w:t>
      </w:r>
      <w:r w:rsidRPr="004C5EC1">
        <w:rPr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Centre shoe-horned : Albany CBD (</w:t>
      </w:r>
      <w:smartTag w:uri="urn:schemas-microsoft-com:office:smarttags" w:element="place">
        <w:r w:rsidRPr="004C5EC1">
          <w:rPr>
            <w:sz w:val="18"/>
          </w:rPr>
          <w:t>Sunderland</w:t>
        </w:r>
      </w:smartTag>
      <w:r w:rsidRPr="004C5EC1">
        <w:rPr>
          <w:sz w:val="18"/>
        </w:rPr>
        <w:t>, Little Grove)</w:t>
      </w:r>
      <w:r w:rsidRPr="004C5EC1">
        <w:rPr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Work together for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’s future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Natural location exists : ACEC (Gardiner,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Sacred site : Anzac (Scott, Busselton)</w:t>
      </w:r>
      <w:r w:rsidRPr="004C5EC1">
        <w:rPr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10) – Grow the Great Southern : Feature lift-out 14 Oct 04</w:t>
      </w:r>
      <w:r w:rsidRPr="004C5EC1">
        <w:rPr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Rotary Club of Perth (Daly) – Regret having to cancel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visit</w:t>
      </w:r>
      <w:r w:rsidRPr="004C5EC1">
        <w:rPr>
          <w:color w:val="CC0000"/>
          <w:sz w:val="18"/>
        </w:rPr>
        <w:tab/>
        <w:t>12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Professionals AJS  (Pearson) – Auction : Albany CBD site ($37,000 p.a.)</w:t>
      </w:r>
      <w:r w:rsidRPr="004C5EC1">
        <w:rPr>
          <w:color w:val="CC0000"/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PIA WA (Caddy)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PATREC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Logistics Conference Fremantle : 25-26 Nov 2004</w:t>
      </w:r>
      <w:r w:rsidRPr="004C5EC1">
        <w:rPr>
          <w:color w:val="CC0000"/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(World)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Britain</w:t>
          </w:r>
        </w:smartTag>
      </w:smartTag>
      <w:r w:rsidRPr="004C5EC1">
        <w:rPr>
          <w:sz w:val="18"/>
        </w:rPr>
        <w:t xml:space="preserve"> faces pensions crisis : millions destined for poverty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Liftout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Albany</w:t>
          </w:r>
        </w:smartTag>
      </w:smartTag>
      <w:r w:rsidRPr="004C5EC1">
        <w:rPr>
          <w:b/>
          <w:bCs/>
          <w:color w:val="FF3300"/>
          <w:sz w:val="18"/>
        </w:rPr>
        <w:t xml:space="preserve"> Advertiser – Grow the Great Southern Feature</w:t>
      </w:r>
      <w:r w:rsidRPr="004C5EC1">
        <w:rPr>
          <w:b/>
          <w:bCs/>
          <w:color w:val="FF3300"/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: Council to plan for sea change (Syme, ?)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: Fear &amp; greed derail sensible political debate (Evers, Cuthbert)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: Vision needed for city centre to be successful (Webb,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: Celebrity visit disappoints : Surfing the Menu (Fraser,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: Election date change opposed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: Red tape hurts tourism : expert (Quin, Albany CC Report)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: Lack of flies, heat sold to tourists (Scott, Rough Guide to Aust)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: Airfares rise with fuel price (Henderson, Skywest)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: Television series to boost local economy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Berry</w:t>
          </w:r>
        </w:smartTag>
      </w:smartTag>
      <w:r w:rsidRPr="004C5EC1">
        <w:rPr>
          <w:sz w:val="18"/>
        </w:rPr>
        <w:t>, Albany CC)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: Penalty rates hurt business, Partington (Albany Liberal)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: Pensioner power discounts, Ford (Albany National)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: Winery to toast birthday (Eveson, Plantagenet)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: </w:t>
      </w:r>
      <w:smartTag w:uri="urn:schemas-microsoft-com:office:smarttags" w:element="City">
        <w:r w:rsidRPr="004C5EC1">
          <w:rPr>
            <w:sz w:val="18"/>
          </w:rPr>
          <w:t>Cranbrook</w:t>
        </w:r>
      </w:smartTag>
      <w:r w:rsidRPr="004C5EC1">
        <w:rPr>
          <w:sz w:val="18"/>
        </w:rPr>
        <w:t xml:space="preserve"> rates head higher (</w:t>
      </w:r>
      <w:smartTag w:uri="urn:schemas-microsoft-com:office:smarttags" w:element="City">
        <w:r w:rsidRPr="004C5EC1">
          <w:rPr>
            <w:sz w:val="18"/>
          </w:rPr>
          <w:t>Stanley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Cranbrook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(Grow the Great Southern) : Rainbow 2000 &amp; other NIGPs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Pressure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O’Connor decides Tuckey stays on (2PP 70.5% +1.41%)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Mixed emotions about election results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Concerns over Telstra outrage : Landline, GSM &amp; CDMA fail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Café closures harm tourism : Partington (Albany Liberal)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Council spree hurts ratepayers (McNamara, Bayonet Head)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Nats back biomass : Ford (Albany National)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The long grain haul : 3 locos &amp; 64 wagons (ARG &amp; CBH)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: Revised Concept Plan (Full Page)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25) – Albany Region DVD : WA’s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Colin Barnett MLA (Liberals) – Albany Ring Road essential : Stage 1 immediate start</w:t>
      </w:r>
      <w:r w:rsidRPr="004C5EC1">
        <w:rPr>
          <w:color w:val="CC0000"/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Claremont</w:t>
        </w:r>
      </w:smartTag>
      <w:r w:rsidRPr="004C5EC1">
        <w:rPr>
          <w:color w:val="CC0000"/>
          <w:sz w:val="18"/>
        </w:rPr>
        <w:t xml:space="preserve"> TC (Kyron) – Multiplex / Hawaiian JV :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Claremont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Town</w:t>
          </w:r>
        </w:smartTag>
      </w:smartTag>
      <w:r w:rsidRPr="004C5EC1">
        <w:rPr>
          <w:color w:val="CC0000"/>
          <w:sz w:val="18"/>
        </w:rPr>
        <w:t xml:space="preserve"> Centre Development</w:t>
      </w:r>
      <w:r w:rsidRPr="004C5EC1">
        <w:rPr>
          <w:color w:val="CC0000"/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Ombudsman (O’Donnell) – WA CCC’s failure to investigate Albany CC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Colin Barnett MLA – Copy WA Ombudsman : WA CCC investigation Albany CC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 MLC – Copy WA Ombudsman : WA CCC investigation Albany CC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Paddy Embry  MLC – Copy WA Ombudsman : WA CCC investigation Albany CC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Copy WA Ombudsman : WA CCC investigation Albany CC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by – Hon A MacTiernan MLA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Network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(Planning Strategy for Perth &amp; Peel)</w:t>
      </w:r>
      <w:r w:rsidRPr="004C5EC1">
        <w:rPr>
          <w:sz w:val="18"/>
        </w:rPr>
        <w:tab/>
        <w:t>14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Starwon (Barrett) –  Rainbow 2000 Project</w:t>
      </w:r>
      <w:r w:rsidRPr="004C5EC1">
        <w:rPr>
          <w:sz w:val="18"/>
        </w:rPr>
        <w:tab/>
        <w:t>15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(Williamson)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PATREC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Logistics Conference</w:t>
      </w:r>
      <w:r w:rsidRPr="004C5EC1">
        <w:rPr>
          <w:sz w:val="18"/>
        </w:rPr>
        <w:tab/>
        <w:t>15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Name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Port</w:t>
        </w:r>
      </w:smartTag>
      <w:r w:rsidRPr="004C5EC1">
        <w:rPr>
          <w:color w:val="CC0000"/>
          <w:sz w:val="18"/>
        </w:rPr>
        <w:t xml:space="preserve"> Authority (Williamson)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PATREC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Logistics Conference</w:t>
      </w:r>
      <w:r w:rsidRPr="004C5EC1">
        <w:rPr>
          <w:color w:val="CC0000"/>
          <w:sz w:val="18"/>
        </w:rPr>
        <w:tab/>
        <w:t>15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16) – Freeway would have been wrong way</w:t>
      </w:r>
      <w:r w:rsidRPr="004C5EC1">
        <w:rPr>
          <w:sz w:val="18"/>
        </w:rPr>
        <w:tab/>
        <w:t>16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75) – Bosses’ pay follows as profits ride high</w:t>
      </w:r>
      <w:r w:rsidRPr="004C5EC1">
        <w:rPr>
          <w:sz w:val="18"/>
        </w:rPr>
        <w:tab/>
        <w:t>16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(Page 78) – Executives rake in fat rewards : CEO salaries</w:t>
      </w:r>
      <w:r w:rsidRPr="004C5EC1">
        <w:rPr>
          <w:b/>
          <w:bCs/>
          <w:sz w:val="18"/>
        </w:rPr>
        <w:tab/>
        <w:t>16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Murdoch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: PATREC – </w:t>
      </w:r>
      <w:hyperlink r:id="rId369" w:history="1">
        <w:r w:rsidRPr="004C5EC1">
          <w:rPr>
            <w:rStyle w:val="Hyperlink"/>
            <w:sz w:val="18"/>
          </w:rPr>
          <w:t>www.patrec.murdoch.edu.au</w:t>
        </w:r>
      </w:hyperlink>
      <w:r w:rsidRPr="004C5EC1">
        <w:rPr>
          <w:sz w:val="18"/>
        </w:rPr>
        <w:tab/>
        <w:t xml:space="preserve"> 17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Murdoch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: PATREC (Affleck) – </w:t>
      </w:r>
      <w:hyperlink r:id="rId370" w:history="1">
        <w:r w:rsidRPr="004C5EC1">
          <w:rPr>
            <w:rStyle w:val="Hyperlink"/>
            <w:sz w:val="18"/>
          </w:rPr>
          <w:t>R2000SeaPort.zip</w:t>
        </w:r>
      </w:hyperlink>
      <w:r w:rsidRPr="004C5EC1">
        <w:rPr>
          <w:sz w:val="18"/>
        </w:rPr>
        <w:t xml:space="preserve"> &amp; </w:t>
      </w:r>
      <w:hyperlink r:id="rId371" w:history="1">
        <w:r w:rsidRPr="004C5EC1">
          <w:rPr>
            <w:rStyle w:val="Hyperlink"/>
            <w:sz w:val="18"/>
          </w:rPr>
          <w:t>R2000AirPort.zip</w:t>
        </w:r>
      </w:hyperlink>
      <w:r w:rsidRPr="004C5EC1">
        <w:rPr>
          <w:sz w:val="18"/>
        </w:rPr>
        <w:tab/>
        <w:t>17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: PATREC (Marsh) – </w:t>
      </w:r>
      <w:hyperlink r:id="rId372" w:history="1">
        <w:r w:rsidRPr="004C5EC1">
          <w:rPr>
            <w:rStyle w:val="Hyperlink"/>
            <w:sz w:val="18"/>
          </w:rPr>
          <w:t>R2000SeaPort.zip</w:t>
        </w:r>
      </w:hyperlink>
      <w:r w:rsidRPr="004C5EC1">
        <w:rPr>
          <w:sz w:val="18"/>
        </w:rPr>
        <w:t xml:space="preserve"> &amp; </w:t>
      </w:r>
      <w:hyperlink r:id="rId373" w:history="1">
        <w:r w:rsidRPr="004C5EC1">
          <w:rPr>
            <w:rStyle w:val="Hyperlink"/>
            <w:sz w:val="18"/>
          </w:rPr>
          <w:t>R2000AirPort.zip</w:t>
        </w:r>
      </w:hyperlink>
      <w:r w:rsidRPr="004C5EC1">
        <w:rPr>
          <w:sz w:val="18"/>
        </w:rPr>
        <w:tab/>
        <w:t>17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WALGA (Robartson) – No requirement to review LG operations &amp; remuneration</w:t>
      </w:r>
      <w:r w:rsidRPr="004C5EC1">
        <w:rPr>
          <w:color w:val="CC0000"/>
          <w:sz w:val="18"/>
        </w:rPr>
        <w:tab/>
        <w:t>17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Bassendean TC (Evershed) – Strategic Economic Development Plan : Unsuccessful</w:t>
      </w:r>
      <w:r w:rsidRPr="004C5EC1">
        <w:rPr>
          <w:color w:val="CC0000"/>
          <w:sz w:val="18"/>
        </w:rPr>
        <w:tab/>
        <w:t>18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Electoral Commission (Gately) – State Parliamentary ROs : Unsuccessful</w:t>
      </w:r>
      <w:r w:rsidRPr="004C5EC1">
        <w:rPr>
          <w:color w:val="CC0000"/>
          <w:sz w:val="18"/>
        </w:rPr>
        <w:tab/>
        <w:t>18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Water Corp pours $98m into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sewage plan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Rates inequity divisive and self-defeating : AMRSC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English are told to find their pride : Starkey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Edwards struggles to hold her own in Cabinet (Environment)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Centre plans queried : AECC (Vervest &amp; Sunderland)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Big-W push set to intensify (Spanbroek, King Open)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Kojonup farmer to be rural voice in Senate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Adams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Liberal)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Building for the future (Welch, GSG)</w:t>
      </w:r>
      <w:r w:rsidRPr="004C5EC1">
        <w:rPr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X.9b – Rainbow 2000 Regional Strategy (APA Constraints Plan &amp; Waterfron</w:t>
      </w:r>
      <w:r w:rsidR="00895BE0">
        <w:rPr>
          <w:b/>
          <w:bCs/>
          <w:color w:val="800000"/>
          <w:sz w:val="18"/>
          <w:highlight w:val="yellow"/>
        </w:rPr>
        <w:t>t Version 2</w:t>
      </w:r>
      <w:r w:rsidRPr="004C5EC1">
        <w:rPr>
          <w:b/>
          <w:bCs/>
          <w:color w:val="800000"/>
          <w:sz w:val="18"/>
          <w:highlight w:val="yellow"/>
        </w:rPr>
        <w:t>)</w:t>
      </w:r>
      <w:r w:rsidRPr="004C5EC1">
        <w:rPr>
          <w:b/>
          <w:bCs/>
          <w:color w:val="800000"/>
          <w:sz w:val="18"/>
          <w:highlight w:val="yellow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Wilson Tuckey MHR (O’Connor) – Port Logistics Conference &amp; </w:t>
      </w:r>
      <w:hyperlink r:id="rId374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>Email – Barry Haase MHR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800080"/>
              <w:sz w:val="18"/>
            </w:rPr>
            <w:t>Kalgoorlie</w:t>
          </w:r>
        </w:smartTag>
      </w:smartTag>
      <w:r w:rsidRPr="00AA1FF0">
        <w:rPr>
          <w:color w:val="800080"/>
          <w:sz w:val="18"/>
        </w:rPr>
        <w:t xml:space="preserve">) – Port Logistics Conference &amp; </w:t>
      </w:r>
      <w:hyperlink r:id="rId375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Geoff Prosser MHR (Forrest) – Port Logistics Conference &amp; </w:t>
      </w:r>
      <w:hyperlink r:id="rId376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Brian Greig (Democrat) – Port Logistics Conference &amp; </w:t>
      </w:r>
      <w:hyperlink r:id="rId377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Andrew Murray (Democrat) – Port Logistics Conference &amp; </w:t>
      </w:r>
      <w:hyperlink r:id="rId378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Mark Bishop (ALP) – Port Logistics Conference &amp; </w:t>
      </w:r>
      <w:hyperlink r:id="rId379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Peter Cook (ALP) – Port Logistics Conference &amp; </w:t>
      </w:r>
      <w:hyperlink r:id="rId380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Chris Evans (ALP) – Port Logistics Conference &amp; </w:t>
      </w:r>
      <w:hyperlink r:id="rId381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Ruth Webber (ALP) – Port Logistics Conference &amp; </w:t>
      </w:r>
      <w:hyperlink r:id="rId382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Sen-elect Judith Adams (Liberal) – Port Logistics Conference &amp; </w:t>
      </w:r>
      <w:hyperlink r:id="rId383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Ian Campbell (Liberal) – Port Logistics Conference &amp; </w:t>
      </w:r>
      <w:hyperlink r:id="rId384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Alan Eggleston (Liberal) – Port Logistics Conference &amp; </w:t>
      </w:r>
      <w:hyperlink r:id="rId385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Chris Ellison (Liberal) – Port Logistics Conference &amp; </w:t>
      </w:r>
      <w:hyperlink r:id="rId386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David Johnston (Liberal) – Port Logistics Conference &amp; </w:t>
      </w:r>
      <w:hyperlink r:id="rId387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Sue Knowles (Liberal) – Port Logistics Conference &amp; </w:t>
      </w:r>
      <w:hyperlink r:id="rId388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Sen. Ross Lightfoot (Liberal) – Port Logistics Conference &amp; </w:t>
      </w:r>
      <w:hyperlink r:id="rId389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Geoff Gallop MLA (Premier) – Port Logistics Conference &amp; </w:t>
      </w:r>
      <w:hyperlink r:id="rId390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Colin Barnett MLA (Liberals) – Port Logistics Conference &amp; </w:t>
      </w:r>
      <w:hyperlink r:id="rId391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Max Trenorden MLA (Nationals) – Port Logistics Conference &amp; </w:t>
      </w:r>
      <w:hyperlink r:id="rId392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800080"/>
              <w:sz w:val="18"/>
            </w:rPr>
            <w:t>Albany</w:t>
          </w:r>
        </w:smartTag>
      </w:smartTag>
      <w:r w:rsidRPr="00AA1FF0">
        <w:rPr>
          <w:color w:val="800080"/>
          <w:sz w:val="18"/>
        </w:rPr>
        <w:t xml:space="preserve">) – Port Logistics Conference &amp; </w:t>
      </w:r>
      <w:hyperlink r:id="rId393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Robyn McSweeney MLC (SW) – Port Logistics Conference &amp; </w:t>
      </w:r>
      <w:hyperlink r:id="rId394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AA1FF0">
        <w:rPr>
          <w:color w:val="800080"/>
          <w:sz w:val="18"/>
        </w:rPr>
        <w:t xml:space="preserve">Email – Paddy Embry MLC (SW) – Port Logistics Conference &amp; </w:t>
      </w:r>
      <w:hyperlink r:id="rId395" w:history="1">
        <w:r w:rsidRPr="00AA1FF0">
          <w:rPr>
            <w:rStyle w:val="Hyperlink"/>
            <w:color w:val="800080"/>
            <w:sz w:val="18"/>
          </w:rPr>
          <w:t>R2000APAConstraints.pdf</w:t>
        </w:r>
      </w:hyperlink>
      <w:r w:rsidRPr="00AA1FF0">
        <w:rPr>
          <w:color w:val="800080"/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WA Federal Members – Growing the Great Southern &amp; </w:t>
      </w:r>
      <w:hyperlink r:id="rId396" w:history="1">
        <w:r w:rsidRPr="004C5EC1">
          <w:rPr>
            <w:rStyle w:val="Hyperlink"/>
            <w:b/>
            <w:bCs/>
            <w:sz w:val="18"/>
          </w:rPr>
          <w:t>R2000APAConstraints.pdf</w:t>
        </w:r>
      </w:hyperlink>
      <w:r w:rsidRPr="004C5EC1">
        <w:rPr>
          <w:b/>
          <w:bCs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Kim Beasley MHR – Growing the Great Southern &amp; </w:t>
      </w:r>
      <w:hyperlink r:id="rId397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Graham Edwards MHR – Growing the Great Southern &amp; </w:t>
      </w:r>
      <w:hyperlink r:id="rId398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Stephen Smith MHR – Growing the Great Southern &amp; </w:t>
      </w:r>
      <w:hyperlink r:id="rId399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Carmen Lawrence MHR – Growing the Great Southern &amp; </w:t>
      </w:r>
      <w:hyperlink r:id="rId400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Julie Bishop MHR – Growing the Great Southern &amp; </w:t>
      </w:r>
      <w:hyperlink r:id="rId401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Barry Haase MHR – Growing the Great Southern &amp; </w:t>
      </w:r>
      <w:hyperlink r:id="rId402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Judi Moylan MHR – Growing the Great Southern &amp; </w:t>
      </w:r>
      <w:hyperlink r:id="rId403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Don Randall MHR – Growing the Great Southern &amp; </w:t>
      </w:r>
      <w:hyperlink r:id="rId404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Mal Washer MHR – Growing the Great Southern &amp; </w:t>
      </w:r>
      <w:hyperlink r:id="rId405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Wilson Tuckey MHR – Growing the Great Southern &amp; </w:t>
      </w:r>
      <w:hyperlink r:id="rId406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Mark Bishop – Growing the Great Southern &amp; </w:t>
      </w:r>
      <w:hyperlink r:id="rId407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Gareth Evans – Growing the Great Southern &amp; </w:t>
      </w:r>
      <w:hyperlink r:id="rId408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Ruth Webber – Growing the Great Southern &amp; </w:t>
      </w:r>
      <w:hyperlink r:id="rId409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Andrew Murray – Growing the Great Southern &amp; </w:t>
      </w:r>
      <w:hyperlink r:id="rId410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Brian Greig – Growing the Great Southern &amp; </w:t>
      </w:r>
      <w:hyperlink r:id="rId411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Ian Campbell – Growing the Great Southern &amp; </w:t>
      </w:r>
      <w:hyperlink r:id="rId412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Alan Eggleston – Growing the Great Southern &amp; </w:t>
      </w:r>
      <w:hyperlink r:id="rId413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Chris Ellison – Growing the Great Southern &amp; </w:t>
      </w:r>
      <w:hyperlink r:id="rId414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David Johnston – Growing the Great Southern &amp; </w:t>
      </w:r>
      <w:hyperlink r:id="rId415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Sue Knowles – Growing the Great Southern &amp; </w:t>
      </w:r>
      <w:hyperlink r:id="rId416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Letter – Senator Ross Lightfoot – Growing the Great Southern &amp; </w:t>
      </w:r>
      <w:hyperlink r:id="rId417" w:history="1">
        <w:r w:rsidRPr="00AA1FF0">
          <w:rPr>
            <w:rStyle w:val="Hyperlink"/>
            <w:color w:val="000080"/>
            <w:sz w:val="18"/>
          </w:rPr>
          <w:t>R2000APAConstraints.pdf</w:t>
        </w:r>
      </w:hyperlink>
      <w:r w:rsidRPr="00AA1FF0">
        <w:rPr>
          <w:color w:val="000080"/>
          <w:sz w:val="18"/>
        </w:rPr>
        <w:tab/>
        <w:t>19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93) – WALGA : Regional Cooperation &amp; Structural Reform</w:t>
      </w:r>
      <w:r w:rsidRPr="004C5EC1">
        <w:rPr>
          <w:sz w:val="18"/>
        </w:rPr>
        <w:tab/>
        <w:t>20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93)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Victoria Plains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Special Meeting of Electors</w:t>
      </w:r>
      <w:r w:rsidRPr="004C5EC1">
        <w:rPr>
          <w:sz w:val="18"/>
        </w:rPr>
        <w:tab/>
        <w:t>20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Robyn McSweeney MLC to PS Min P&amp;I Ken Travers MLC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TPS 1A : Clause 4.9</w:t>
      </w:r>
      <w:r w:rsidRPr="004C5EC1">
        <w:rPr>
          <w:sz w:val="18"/>
        </w:rPr>
        <w:tab/>
        <w:t>20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Local Government Association (Mitchell) – Local Government Reform Proposal</w:t>
      </w:r>
      <w:r w:rsidRPr="004C5EC1">
        <w:rPr>
          <w:sz w:val="18"/>
        </w:rPr>
        <w:tab/>
        <w:t>20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LGA (Hardison) – Local Government Reform Proposal</w:t>
      </w:r>
      <w:r w:rsidRPr="004C5EC1">
        <w:rPr>
          <w:sz w:val="18"/>
        </w:rPr>
        <w:tab/>
        <w:t>20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(GS Grammar School) – Rainbow 2000</w:t>
      </w:r>
      <w:r w:rsidRPr="004C5EC1">
        <w:rPr>
          <w:sz w:val="18"/>
        </w:rPr>
        <w:tab/>
        <w:t>20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15)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Bunbury</w:t>
          </w:r>
        </w:smartTag>
      </w:smartTag>
      <w:r w:rsidRPr="004C5EC1">
        <w:rPr>
          <w:sz w:val="18"/>
        </w:rPr>
        <w:t xml:space="preserve"> : 25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Convention centre feedback on mark (Williams,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 talk : Is the AECC centre location appropriate ?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Council debate changes spark ethics concerns : corruption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included in quality study : Air (WA Dept Environment)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Parties support region’s projects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Downsouth : O’Connor’s man of iron (Tuckey MHR)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20) – Downsouth : Tuckey MHR – a history in federal parliament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Too late for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air ? (Sundstrom, Albany &amp; Watson MLA)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AECC planners reject criticism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State West Credit Society (</w:t>
      </w:r>
      <w:smartTag w:uri="urn:schemas-microsoft-com:office:smarttags" w:element="place">
        <w:r w:rsidRPr="004C5EC1">
          <w:rPr>
            <w:sz w:val="18"/>
          </w:rPr>
          <w:t>Harrison</w:t>
        </w:r>
      </w:smartTag>
      <w:r w:rsidRPr="004C5EC1">
        <w:rPr>
          <w:sz w:val="18"/>
        </w:rPr>
        <w:t>) – WA Achievement Awards : 24 Nov 2004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Local Government Association (Burges) – Request opportunity to present Rainbow 2000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WA Liberal Parliamentary Team (Barnett) – Meet the Shadow Cabinet 31 Oct 2004</w:t>
      </w:r>
      <w:r w:rsidRPr="004C5EC1">
        <w:rPr>
          <w:sz w:val="18"/>
        </w:rPr>
        <w:tab/>
        <w:t>21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Andrew Partington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Liberal) – Port Logistics Conference &amp; </w:t>
      </w:r>
      <w:hyperlink r:id="rId418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22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Input sought on marina plan (Peacock, APULG)</w:t>
      </w:r>
      <w:r w:rsidRPr="004C5EC1">
        <w:rPr>
          <w:sz w:val="18"/>
        </w:rPr>
        <w:tab/>
        <w:t>22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Port Hedland joins split rate controversy : Mayor Bob Neville</w:t>
      </w:r>
      <w:r w:rsidRPr="004C5EC1">
        <w:rPr>
          <w:sz w:val="18"/>
        </w:rPr>
        <w:tab/>
        <w:t>23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?)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CC : Director Planning &amp; Development</w:t>
      </w:r>
      <w:r w:rsidRPr="004C5EC1">
        <w:rPr>
          <w:sz w:val="18"/>
        </w:rPr>
        <w:tab/>
        <w:t>23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 Andrew Murray – Change of address details : acknowledge Rainbow 2000 Project</w:t>
      </w:r>
      <w:r w:rsidRPr="004C5EC1">
        <w:rPr>
          <w:color w:val="CC0000"/>
          <w:sz w:val="18"/>
        </w:rPr>
        <w:tab/>
        <w:t>25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Public opinion must be informed to be valid (Toulalan, Kallaroo)</w:t>
      </w:r>
      <w:r w:rsidRPr="004C5EC1">
        <w:rPr>
          <w:sz w:val="18"/>
        </w:rPr>
        <w:tab/>
        <w:t>25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Rates row exposes shire woes : AMRSC (Ravlich MLC)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CC (Richards) – Position Description : Director Planning &amp; Development (Vol.39)</w:t>
      </w:r>
      <w:r w:rsidRPr="004C5EC1">
        <w:rPr>
          <w:color w:val="CC0000"/>
          <w:sz w:val="18"/>
        </w:rPr>
        <w:tab/>
        <w:t>25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Busselton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SC</w:t>
        </w:r>
      </w:smartTag>
      <w:r w:rsidRPr="004C5EC1">
        <w:rPr>
          <w:color w:val="CC0000"/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Bell</w:t>
          </w:r>
        </w:smartTag>
      </w:smartTag>
      <w:r w:rsidRPr="004C5EC1">
        <w:rPr>
          <w:color w:val="CC0000"/>
          <w:sz w:val="18"/>
        </w:rPr>
        <w:t>) – Municipal Heritage Review : Unsuccessful</w:t>
      </w:r>
      <w:r w:rsidRPr="004C5EC1">
        <w:rPr>
          <w:color w:val="CC0000"/>
          <w:sz w:val="18"/>
        </w:rPr>
        <w:tab/>
        <w:t>25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DPI (Trotman) – Invitation to comment on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Network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City</w:t>
          </w:r>
        </w:smartTag>
      </w:smartTag>
      <w:r w:rsidRPr="004C5EC1">
        <w:rPr>
          <w:color w:val="CC0000"/>
          <w:sz w:val="18"/>
        </w:rPr>
        <w:tab/>
        <w:t>25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Private surgery to tackle waiting lists (Stanford, St.John of God)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Pointer :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of Anzac’s departure from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Centre defence queried : AECC (Backler, Little Grove)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Street talk : Private day surgery impact on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health services ?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in backflip over speedway buffer plan : compensation plans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Top exporter again : Mt.Romance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Julie</w:t>
      </w:r>
      <w:r w:rsidR="0050514F">
        <w:rPr>
          <w:color w:val="CC0000"/>
          <w:sz w:val="18"/>
        </w:rPr>
        <w:t xml:space="preserve"> Bishop MHR (Curtin) – Acknowledge </w:t>
      </w:r>
      <w:r w:rsidRPr="004C5EC1">
        <w:rPr>
          <w:color w:val="CC0000"/>
          <w:sz w:val="18"/>
        </w:rPr>
        <w:t>Rainbow 2000 Project</w:t>
      </w:r>
      <w:r w:rsidRPr="004C5EC1">
        <w:rPr>
          <w:color w:val="CC0000"/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Lo-Go Appointments Qld (Acworth) – Caloundra CC : Director Governance &amp; Strategy</w:t>
      </w:r>
      <w:r w:rsidRPr="004C5EC1">
        <w:rPr>
          <w:color w:val="CC0000"/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 DPI &amp; WA DLI – Landgate on-line Portal : Consultation Workshop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WA DPI &amp; DLI (Carniello) – Landgate Seminar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Rainbow 2000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ATUG Telecommunications &amp; Broadband Seminar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26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Tourism (Bye) – </w:t>
      </w:r>
      <w:hyperlink r:id="rId419" w:history="1">
        <w:r w:rsidRPr="004C5EC1">
          <w:rPr>
            <w:rStyle w:val="Hyperlink"/>
            <w:sz w:val="18"/>
          </w:rPr>
          <w:t>R2000QWNMacTiernan.zip</w:t>
        </w:r>
      </w:hyperlink>
      <w:r w:rsidRPr="004C5EC1">
        <w:rPr>
          <w:sz w:val="18"/>
        </w:rPr>
        <w:t xml:space="preserve"> &amp; </w:t>
      </w:r>
      <w:hyperlink r:id="rId420" w:history="1">
        <w:r w:rsidRPr="004C5EC1">
          <w:rPr>
            <w:rStyle w:val="Hyperlink"/>
            <w:sz w:val="18"/>
          </w:rPr>
          <w:t>R2000QWNBarnett.zip</w:t>
        </w:r>
      </w:hyperlink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Optus Communications (Younger) – Offer to brief on Rainbow 2000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Optus Communications (Li Cheng) – Offer to brief on Rainbow 2000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Councils are bleeding, Mr Hassell (Mitchell, WALGA)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21) – Bizarre happenings : AMRSC (Lane,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Margaret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Dead of infamous battle honoured (Prince Philip, Crimean War)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Alannah MacTiernan (Min P&amp;I) – Gallop govt makes Albany Ring Road reality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(Great Southern Grammar School) – Rainbow 2000</w:t>
      </w:r>
      <w:r w:rsidRPr="004C5EC1">
        <w:rPr>
          <w:sz w:val="18"/>
        </w:rPr>
        <w:tab/>
        <w:t>27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Tourism (Bye) – Port Logistics Conference &amp; </w:t>
      </w:r>
      <w:hyperlink r:id="rId421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of Anzac’s departure from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Electors demand more from council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Denamrk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Government brings ring road forward (MacTiernan MLA)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Early election speculation mounts (Barnett MLA)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Delegation to </w:t>
      </w:r>
      <w:smartTag w:uri="urn:schemas-microsoft-com:office:smarttags" w:element="country-region">
        <w:r w:rsidRPr="004C5EC1">
          <w:rPr>
            <w:sz w:val="18"/>
          </w:rPr>
          <w:t>Japan</w:t>
        </w:r>
      </w:smartTag>
      <w:r w:rsidRPr="004C5EC1">
        <w:rPr>
          <w:sz w:val="18"/>
        </w:rPr>
        <w:t xml:space="preserve"> : Tomioka (Mayor Goode,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Support for warehouse use on Farm Fresh site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Councillors under fire for ‘junket’ : Mainstreet Conference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Listing cements family heritage : Mouchemore’s Cottage 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Ring road go-ahead (Watson MLA &amp; MacTiernan MLA)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Seachange city (Cr Wellington, Albany CC)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Cartoon : If Paris Hilton came to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 a seachange ….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Middleton site overlooked : AECC (Piggott,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Centre need major rethink : AECC (Williams,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Private clinic nears reality : St.John of God (Watson MLA)</w:t>
      </w:r>
      <w:r w:rsidRPr="004C5EC1">
        <w:rPr>
          <w:sz w:val="18"/>
        </w:rPr>
        <w:tab/>
        <w:t>28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Griffith University &amp; Delfin Lend Lease (Brisbane) – Creating child friendly cities</w:t>
      </w:r>
      <w:r w:rsidRPr="004C5EC1">
        <w:rPr>
          <w:sz w:val="18"/>
        </w:rPr>
        <w:tab/>
        <w:t>28-29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SA Govt : Place Leader – Port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30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IR Bills fired up for early strike : PM seeks State-Federal reform</w:t>
      </w:r>
      <w:r w:rsidRPr="004C5EC1">
        <w:rPr>
          <w:sz w:val="18"/>
        </w:rPr>
        <w:tab/>
        <w:t>30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Take the cheaper water option : desalination doesn’t stack up</w:t>
      </w:r>
      <w:r w:rsidRPr="004C5EC1">
        <w:rPr>
          <w:sz w:val="18"/>
        </w:rPr>
        <w:tab/>
        <w:t>30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Patriotism is an individual choice, Akihito tells schools</w:t>
      </w:r>
      <w:r w:rsidRPr="004C5EC1">
        <w:rPr>
          <w:sz w:val="18"/>
        </w:rPr>
        <w:tab/>
        <w:t>30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52) – Swan River Foreshore : have your say (Perth CC)</w:t>
      </w:r>
      <w:r w:rsidRPr="004C5EC1">
        <w:rPr>
          <w:sz w:val="18"/>
        </w:rPr>
        <w:tab/>
        <w:t>30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110)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: Editor</w:t>
      </w:r>
      <w:r w:rsidRPr="004C5EC1">
        <w:rPr>
          <w:sz w:val="18"/>
        </w:rPr>
        <w:tab/>
        <w:t>30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Liberal Parliamentary Team – Rainbow 2000 Project</w:t>
      </w:r>
      <w:r w:rsidRPr="004C5EC1">
        <w:rPr>
          <w:sz w:val="18"/>
        </w:rPr>
        <w:tab/>
        <w:t>31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WA Nationals (Trenorden) – Meet the National Candidates : 11 Nov 2004</w:t>
      </w:r>
      <w:r w:rsidRPr="004C5EC1">
        <w:rPr>
          <w:sz w:val="18"/>
        </w:rPr>
        <w:tab/>
        <w:t>31 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Andrew Partington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Liberal Candidate – Build the Road &amp; What Foreshore ?</w:t>
      </w:r>
      <w:r w:rsidRPr="004C5EC1">
        <w:rPr>
          <w:sz w:val="18"/>
        </w:rPr>
        <w:tab/>
        <w:t>Oct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WALGA (Western Councillor) : Regional Cooperation &amp; Structural Reform (Kennett)</w:t>
      </w:r>
      <w:r w:rsidRPr="004C5EC1">
        <w:rPr>
          <w:sz w:val="18"/>
        </w:rPr>
        <w:tab/>
        <w:t>Oct 2004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Promo – Bev Ford (Nationals Albany)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misses out again : Tourism</w:t>
      </w:r>
      <w:r w:rsidRPr="004C5EC1">
        <w:rPr>
          <w:sz w:val="18"/>
        </w:rPr>
        <w:tab/>
        <w:t>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Albany Gaol (AVC) – History &amp; Mystery : night tours of the Old Convict Gaol (Russell)</w:t>
      </w:r>
      <w:r w:rsidRPr="004C5EC1">
        <w:rPr>
          <w:sz w:val="18"/>
        </w:rPr>
        <w:tab/>
        <w:t>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– President’s message : Shadow Cabinet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(O’Neill)</w:t>
      </w:r>
      <w:r w:rsidRPr="004C5EC1">
        <w:rPr>
          <w:sz w:val="18"/>
        </w:rPr>
        <w:tab/>
        <w:t>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Briefing – National Competition Council (John Feil, CEO) – Rainbow 2000</w:t>
      </w:r>
      <w:r w:rsidRPr="004C5EC1">
        <w:rPr>
          <w:b/>
          <w:bCs/>
          <w:sz w:val="18"/>
        </w:rPr>
        <w:tab/>
        <w:t>01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Coalition backs leisure plans (Trenorden MLA)</w:t>
      </w:r>
      <w:r w:rsidRPr="004C5EC1">
        <w:rPr>
          <w:sz w:val="18"/>
        </w:rPr>
        <w:tab/>
        <w:t>02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Retail strategy shapes up : Shrapnel  (Emery, Albany CC)</w:t>
      </w:r>
      <w:r w:rsidRPr="004C5EC1">
        <w:rPr>
          <w:sz w:val="18"/>
        </w:rPr>
        <w:tab/>
        <w:t>02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Ring road negatives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Yuppie playground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Cup Luncheon : Makybe Diva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Consecutive Win – Rainbow 2000</w:t>
      </w:r>
      <w:r w:rsidRPr="004C5EC1">
        <w:rPr>
          <w:sz w:val="18"/>
        </w:rPr>
        <w:tab/>
        <w:t>02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(Contract C04022)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Waterfront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Design Project</w:t>
      </w:r>
      <w:r w:rsidRPr="004C5EC1">
        <w:rPr>
          <w:sz w:val="18"/>
        </w:rPr>
        <w:tab/>
        <w:t>03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– Rotary Club of Flemington – Rainbow 2000</w:t>
      </w:r>
      <w:r w:rsidRPr="004C5EC1">
        <w:rPr>
          <w:sz w:val="18"/>
        </w:rPr>
        <w:tab/>
        <w:t>03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Club of Melbourne (Jacques) – Rainbow 2000</w:t>
      </w:r>
      <w:r w:rsidRPr="004C5EC1">
        <w:rPr>
          <w:sz w:val="18"/>
        </w:rPr>
        <w:tab/>
        <w:t>03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Employment boom : Timber firms go overseas (Sawers, APEC)</w:t>
      </w:r>
      <w:r w:rsidRPr="004C5EC1">
        <w:rPr>
          <w:sz w:val="18"/>
        </w:rPr>
        <w:tab/>
        <w:t>04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Skilled labour shortage approaches crisis point (Fletchers)</w:t>
      </w:r>
      <w:r w:rsidRPr="004C5EC1">
        <w:rPr>
          <w:sz w:val="18"/>
        </w:rPr>
        <w:tab/>
        <w:t>04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Welfare savings flow from job placement (Job Futures)</w:t>
      </w:r>
      <w:r w:rsidRPr="004C5EC1">
        <w:rPr>
          <w:sz w:val="18"/>
        </w:rPr>
        <w:tab/>
        <w:t>04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Heavy haulage focus urged (Criddle MLC)</w:t>
      </w:r>
      <w:r w:rsidRPr="004C5EC1">
        <w:rPr>
          <w:sz w:val="18"/>
        </w:rPr>
        <w:tab/>
        <w:t>04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A lift for local marine industry (Russell,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Boatlifters)</w:t>
      </w:r>
      <w:r w:rsidRPr="004C5EC1">
        <w:rPr>
          <w:sz w:val="18"/>
        </w:rPr>
        <w:tab/>
        <w:t>04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PIA WA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Planning for the Built Environment</w:t>
      </w:r>
      <w:r w:rsidRPr="004C5EC1">
        <w:rPr>
          <w:sz w:val="18"/>
        </w:rPr>
        <w:tab/>
        <w:t>04-05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Councils told ‘work together’ (Emery, Albany CC)</w:t>
      </w:r>
      <w:r w:rsidRPr="004C5EC1">
        <w:rPr>
          <w:sz w:val="18"/>
        </w:rPr>
        <w:tab/>
        <w:t>05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Lest we forget : Rememberance day (Sforcina, Albany RSL)</w:t>
      </w:r>
      <w:r w:rsidRPr="004C5EC1">
        <w:rPr>
          <w:sz w:val="18"/>
        </w:rPr>
        <w:tab/>
        <w:t>05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Anzac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: Departure from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3) – Council queries dam proposal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, Styx &amp; Bow (Denmark SC)</w:t>
      </w:r>
      <w:r w:rsidRPr="004C5EC1">
        <w:rPr>
          <w:sz w:val="18"/>
        </w:rPr>
        <w:tab/>
        <w:t>05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Christ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Church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Grammar School</w:t>
          </w:r>
        </w:smartTag>
      </w:smartTag>
      <w:r w:rsidRPr="004C5EC1">
        <w:rPr>
          <w:sz w:val="18"/>
        </w:rPr>
        <w:t xml:space="preserve"> OBA Dinner – Rainbow 2000</w:t>
      </w:r>
      <w:r w:rsidRPr="004C5EC1">
        <w:rPr>
          <w:sz w:val="18"/>
        </w:rPr>
        <w:tab/>
        <w:t>05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Crime probe into leaks by public staff : WA CCC (Hammond)</w:t>
      </w:r>
      <w:r w:rsidRPr="004C5EC1">
        <w:rPr>
          <w:sz w:val="18"/>
        </w:rPr>
        <w:tab/>
        <w:t>06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WALGA (Burges) Ref : 04-001-02 – Declined to be briefed on Rainbow 2000</w:t>
      </w:r>
      <w:r w:rsidRPr="004C5EC1">
        <w:rPr>
          <w:b/>
          <w:bCs/>
          <w:color w:val="CC0000"/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Ombudsman – No jurisdiction to investigate WA Corruption &amp; Crime Commission</w:t>
      </w:r>
      <w:r w:rsidRPr="004C5EC1">
        <w:rPr>
          <w:color w:val="CC0000"/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WAPC (Dawkins) – Invitation to comment on Liveable Neighbourhoods (Version 3)</w:t>
      </w:r>
      <w:r w:rsidRPr="004C5EC1">
        <w:rPr>
          <w:color w:val="CC0000"/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PIA Western Planner (GS Feature) – Rainbow 2000 mentioned for first time by peer review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PIA Western Planner (GS Feature) – Rainbow 2000 : National Investment Growth Path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4) – Regions demand utility-led growth : State of the regions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Parties vie to fund marina : Ocean Reef (Barnett MLA)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Foreshore’s future is in the hands of the people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(Nattrass)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29) – NZ Somme victim goes home at last : Unknown warrior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Copy of response from Office of WA Ombudsman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– Copy of response from Office of WA Ombudsman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Paddy Embry MLC – Copy of response from Office of WA Ombudsman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Colin Barnett MLA – Copy of response from Office of WA Ombudsman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Geoff Gallop MLA – Copy of response from Office of WA Ombudsman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FDI What’s Next (Oct 2004) – Where is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Strategic Leadership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FDI What’s Next (Oct 2004)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vision &amp; values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(The Nation) – Regions demand utility-led growth : Bush shows how its done</w:t>
      </w:r>
      <w:r w:rsidRPr="004C5EC1">
        <w:rPr>
          <w:sz w:val="18"/>
        </w:rPr>
        <w:tab/>
        <w:t>08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Display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: Promotional Window – Rainbow 2000</w:t>
      </w:r>
      <w:r w:rsidRPr="004C5EC1">
        <w:rPr>
          <w:sz w:val="18"/>
        </w:rPr>
        <w:tab/>
        <w:t>08-24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The Australian (Editor) – PIA Sustainability Paper : Rainbow 2000</w:t>
      </w:r>
      <w:r w:rsidRPr="004C5EC1">
        <w:rPr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Liftout – West Australian (ED Magazine)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FF3300"/>
              <w:sz w:val="18"/>
            </w:rPr>
            <w:t>Fremantle</w:t>
          </w:r>
        </w:smartTag>
        <w:r w:rsidRPr="004C5EC1">
          <w:rPr>
            <w:b/>
            <w:bCs/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FF3300"/>
              <w:sz w:val="18"/>
            </w:rPr>
            <w:t>Harbour</w:t>
          </w:r>
        </w:smartTag>
      </w:smartTag>
      <w:r w:rsidRPr="004C5EC1">
        <w:rPr>
          <w:b/>
          <w:bCs/>
          <w:color w:val="FF3300"/>
          <w:sz w:val="18"/>
        </w:rPr>
        <w:t xml:space="preserve"> : How this busy port operates</w:t>
      </w:r>
      <w:r w:rsidRPr="004C5EC1">
        <w:rPr>
          <w:b/>
          <w:bCs/>
          <w:color w:val="FF3300"/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(ED Magazine) – What are ? Container ships : cargo efficiency</w:t>
      </w:r>
      <w:r w:rsidRPr="004C5EC1">
        <w:rPr>
          <w:b/>
          <w:bCs/>
          <w:color w:val="FF3300"/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Cruising rest a booming business (Pacific Princess, Fremantle)</w:t>
      </w:r>
      <w:r w:rsidRPr="004C5EC1">
        <w:rPr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Cruise ship co. still plans visit (Around the World Cruises)</w:t>
      </w:r>
      <w:r w:rsidRPr="004C5EC1">
        <w:rPr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Port in legal action talks : UnExOr (Williamson,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Liberal Party WA (Blain) – Endorsed MLA &amp; MLC candidates for State Elections</w:t>
      </w:r>
      <w:r w:rsidRPr="004C5EC1">
        <w:rPr>
          <w:color w:val="CC0000"/>
          <w:sz w:val="18"/>
        </w:rPr>
        <w:tab/>
        <w:t>09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Robyn McSweeney MLC – Question without notice : PS Min P&amp;I Ken Travers MLC</w:t>
      </w:r>
      <w:r w:rsidRPr="004C5EC1">
        <w:rPr>
          <w:color w:val="CC0000"/>
          <w:sz w:val="18"/>
        </w:rPr>
        <w:tab/>
        <w:t>10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(23 Pages) – Rainbow 2000 Regional Strategy</w:t>
      </w:r>
      <w:r w:rsidRPr="004C5EC1">
        <w:rPr>
          <w:color w:val="000080"/>
          <w:sz w:val="18"/>
        </w:rPr>
        <w:tab/>
        <w:t>10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ACoCI (Hummerston) – Free Offer : WA Business News (6 months)</w:t>
      </w:r>
      <w:r w:rsidRPr="004C5EC1">
        <w:rPr>
          <w:color w:val="CC0000"/>
          <w:sz w:val="18"/>
        </w:rPr>
        <w:tab/>
        <w:t>10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Service – Rememberance Day 2004 – Mt.Clarence Memorial,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Call to halt aerial spraying : Timber (Davey,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Chance to remember many sacrifices (Payne, ASIF)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Wages, jobs or rise : report (State of the regions, ALGA)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Survey backs Big-W (Spanbroek, Brooks Garden)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New team members : SCRIPT (English, Schwab, Witham, Hall)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Seniors ignored : AECC foreshore problems (Watson MLA)</w:t>
      </w:r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86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Remembrance Day Service – St.John’s Anglican Church,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FDI (Ellis) – Change management : Greg Copley, CEO</w:t>
      </w:r>
      <w:r w:rsidRPr="004C5EC1">
        <w:rPr>
          <w:color w:val="CC0000"/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Paddy Embry MLC – Acknowledge WA State Ombudsman’s Letter 08 Nov 04</w:t>
      </w:r>
      <w:r w:rsidRPr="004C5EC1">
        <w:rPr>
          <w:color w:val="CC0000"/>
          <w:sz w:val="18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Whaleworld Albany (Snow) – Jaycees Community Foundation AGM : 11 Dec 04</w:t>
      </w:r>
      <w:r w:rsidRPr="004C5EC1">
        <w:rPr>
          <w:color w:val="CC0000"/>
          <w:sz w:val="18"/>
        </w:rPr>
        <w:tab/>
        <w:t>11 Nov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es-ES"/>
        </w:rPr>
      </w:pPr>
      <w:r w:rsidRPr="007D1DC9">
        <w:rPr>
          <w:sz w:val="18"/>
          <w:lang w:val="es-ES"/>
        </w:rPr>
        <w:t>Media Statement – 2</w:t>
      </w:r>
      <w:r w:rsidRPr="007D1DC9">
        <w:rPr>
          <w:sz w:val="18"/>
          <w:vertAlign w:val="superscript"/>
          <w:lang w:val="es-ES"/>
        </w:rPr>
        <w:t>nd</w:t>
      </w:r>
      <w:r w:rsidRPr="007D1DC9">
        <w:rPr>
          <w:sz w:val="18"/>
          <w:lang w:val="es-ES"/>
        </w:rPr>
        <w:t xml:space="preserve"> Australian Regional Economies Conference : Mandurah, WA 08 Mar 05</w:t>
      </w:r>
      <w:r w:rsidRPr="007D1DC9">
        <w:rPr>
          <w:sz w:val="18"/>
          <w:lang w:val="es-ES"/>
        </w:rPr>
        <w:tab/>
        <w:t>11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Whaleworld Albany (Snow) – Jaycees Community Foundation AGM : Rainbow 2000</w:t>
      </w:r>
      <w:r w:rsidRPr="004C5EC1">
        <w:rPr>
          <w:sz w:val="18"/>
        </w:rPr>
        <w:tab/>
        <w:t>12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RadioWest Rural Focus (Dawes) – Port Logistics Conference &amp; </w:t>
      </w:r>
      <w:hyperlink r:id="rId422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RadioWest Rural Focus (Dawes) – Offer to interview (commercial basis) – Rainbow 2000</w:t>
      </w:r>
      <w:r w:rsidRPr="004C5EC1">
        <w:rPr>
          <w:sz w:val="18"/>
        </w:rPr>
        <w:tab/>
        <w:t>12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Office Sen Ian Campbell : Min E&amp;H – Media Adviser</w:t>
      </w:r>
      <w:r w:rsidRPr="004C5EC1">
        <w:rPr>
          <w:sz w:val="18"/>
        </w:rPr>
        <w:tab/>
        <w:t>13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Office Sen Ian Campbell : Min E&amp;H – Ministerial Adviser</w:t>
      </w:r>
      <w:r w:rsidRPr="004C5EC1">
        <w:rPr>
          <w:sz w:val="18"/>
        </w:rPr>
        <w:tab/>
        <w:t>13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Mannwest (Manners) – Request copy CSC 2003 email list of WA participants</w:t>
      </w:r>
      <w:r w:rsidRPr="004C5EC1">
        <w:rPr>
          <w:color w:val="CC0000"/>
          <w:sz w:val="18"/>
        </w:rPr>
        <w:tab/>
        <w:t>13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Roy Weston RE (Baldwin) – Property hot spots in Regional WA overlooked</w:t>
      </w:r>
      <w:r w:rsidRPr="004C5EC1">
        <w:rPr>
          <w:sz w:val="18"/>
        </w:rPr>
        <w:tab/>
        <w:t>15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Give citizens more referendums, Dr Gallop</w:t>
      </w:r>
      <w:r w:rsidRPr="004C5EC1">
        <w:rPr>
          <w:sz w:val="18"/>
        </w:rPr>
        <w:tab/>
        <w:t>16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Regions mean business, study (Aust Industry Group)</w:t>
      </w:r>
      <w:r w:rsidRPr="004C5EC1">
        <w:rPr>
          <w:sz w:val="18"/>
        </w:rPr>
        <w:tab/>
        <w:t>16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Big-W plans released (Spanbroek, Brooks Garden)</w:t>
      </w:r>
      <w:r w:rsidRPr="004C5EC1">
        <w:rPr>
          <w:sz w:val="18"/>
        </w:rPr>
        <w:tab/>
        <w:t>16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Councillor renews call to slash wards in City (Emery, ACC)</w:t>
      </w:r>
      <w:r w:rsidRPr="004C5EC1">
        <w:rPr>
          <w:sz w:val="18"/>
        </w:rPr>
        <w:tab/>
        <w:t>16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Mannwest (Manners) – Copy CSC 2003 email list of WA participants</w:t>
      </w:r>
      <w:r w:rsidRPr="004C5EC1">
        <w:rPr>
          <w:sz w:val="18"/>
        </w:rPr>
        <w:tab/>
        <w:t>16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Aust Inst. Traffic Planning &amp; Mgmt WA – Trees in Road Reserves : a passing feature</w:t>
      </w:r>
      <w:r w:rsidRPr="004C5EC1">
        <w:rPr>
          <w:sz w:val="18"/>
        </w:rPr>
        <w:tab/>
        <w:t>17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Dept Indigenous Affairs (Galante) – Request opportunity to present Rainbow 2000</w:t>
      </w:r>
      <w:r w:rsidRPr="004C5EC1">
        <w:rPr>
          <w:sz w:val="18"/>
        </w:rPr>
        <w:tab/>
        <w:t>17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Shrapnel Planning : Submission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Commercial Strategy Review – Rainbow 2000</w:t>
      </w:r>
      <w:r w:rsidRPr="004C5EC1">
        <w:rPr>
          <w:sz w:val="18"/>
        </w:rPr>
        <w:tab/>
        <w:t>17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(Patterson Securities) – Rainbow 2000</w:t>
      </w:r>
      <w:r w:rsidRPr="004C5EC1">
        <w:rPr>
          <w:sz w:val="18"/>
        </w:rPr>
        <w:tab/>
        <w:t>17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1) – The Great Debate : Partington, Ford &amp; Watson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Foreshore commitment demanded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Public prompts entertainment centre rethink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3) – Stopover : HMAS Ballarat &amp; HMAS Gascoyne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3) – Funding : Australian NHT Conservation Works for O’Connor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Values in society : Popov &amp; Popov retreat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backs marina plan (Hammond, Albany CC)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5) – </w:t>
      </w:r>
      <w:hyperlink r:id="rId423" w:history="1">
        <w:r w:rsidRPr="003B3C16">
          <w:rPr>
            <w:rStyle w:val="Hyperlink"/>
            <w:b/>
            <w:bCs/>
            <w:sz w:val="18"/>
          </w:rPr>
          <w:t>Concern about port restrictions</w:t>
        </w:r>
      </w:hyperlink>
      <w:r w:rsidRPr="004C5EC1">
        <w:rPr>
          <w:b/>
          <w:bCs/>
          <w:sz w:val="18"/>
        </w:rPr>
        <w:t xml:space="preserve"> (Peacock, APULG)</w:t>
      </w:r>
      <w:r w:rsidRPr="004C5EC1">
        <w:rPr>
          <w:b/>
          <w:bCs/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17) – Southern harvest : Port’s reliance on grain to fall (2003-04 #s)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17) – Southern harvest : Upgrade facilities ‘world-class’ (Daw, CBH)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City stops for fallen heroes : Rememberance Day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Corruption : small c raised (Cr Paver, Albany CC)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Big-W spells trouble (Cr Wellington, Albany CC)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Poetic tribute to fallen soldiers (Metcalf,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Tears shed for victims of war (Morgan,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Briefing – WA Dept Indigenous Affairs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 – Rainbow 2000</w:t>
      </w:r>
      <w:r w:rsidRPr="004C5EC1">
        <w:rPr>
          <w:b/>
          <w:bCs/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WALGA : GS Zone GM (Woodanilling)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Agenda – WALGA : GS Zone GM (Woodanilling) – TP&amp;D Act 1928 S.7AA : Review Schemes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Agenda – WALGA : GS Zone GM (Woodanilling) – Regional Outlook Conference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Briefing by – WWF (SCRIPT) – Commonwealth EPBC Act : NES Heritage Provisions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</w:t>
      </w:r>
      <w:smartTag w:uri="urn:schemas-microsoft-com:office:smarttags" w:element="PlaceName">
        <w:r w:rsidRPr="004C5EC1">
          <w:rPr>
            <w:sz w:val="18"/>
          </w:rPr>
          <w:t>Aust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Land</w:t>
        </w:r>
      </w:smartTag>
      <w:r w:rsidRPr="004C5EC1">
        <w:rPr>
          <w:sz w:val="18"/>
        </w:rPr>
        <w:t xml:space="preserve"> &amp; Water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>) – Planning for Country Award</w:t>
      </w:r>
      <w:r w:rsidRPr="004C5EC1">
        <w:rPr>
          <w:sz w:val="18"/>
        </w:rPr>
        <w:tab/>
        <w:t>18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r w:rsidRPr="004C5EC1">
          <w:rPr>
            <w:sz w:val="18"/>
          </w:rPr>
          <w:t>Central Queensland</w:t>
        </w:r>
      </w:smartTag>
      <w:r w:rsidRPr="004C5EC1">
        <w:rPr>
          <w:sz w:val="18"/>
        </w:rPr>
        <w:t xml:space="preserve"> Uni (Miles) – Institute for Regional Development : Rainbow 2000 Project</w:t>
      </w:r>
      <w:r w:rsidRPr="004C5EC1">
        <w:rPr>
          <w:sz w:val="18"/>
        </w:rPr>
        <w:tab/>
        <w:t>19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49) – Farm girl to Consul (Robin McClellan,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Consul-General WA)</w:t>
      </w:r>
      <w:r w:rsidRPr="004C5EC1">
        <w:rPr>
          <w:sz w:val="18"/>
        </w:rPr>
        <w:tab/>
        <w:t>19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PM shuns party for Eureka Stockade</w:t>
      </w:r>
      <w:r w:rsidRPr="004C5EC1">
        <w:rPr>
          <w:sz w:val="18"/>
        </w:rPr>
        <w:tab/>
        <w:t>20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Barnetts’s planning overhaul pledge</w:t>
      </w:r>
      <w:r w:rsidRPr="004C5EC1">
        <w:rPr>
          <w:sz w:val="18"/>
        </w:rPr>
        <w:tab/>
        <w:t>20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86) – Agribusiness agriboom (Young, Great Southern Plantations)</w:t>
      </w:r>
      <w:r w:rsidRPr="004C5EC1">
        <w:rPr>
          <w:sz w:val="18"/>
        </w:rPr>
        <w:tab/>
        <w:t>20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smartTag w:uri="urn:schemas-microsoft-com:office:smarttags" w:element="place">
        <w:r w:rsidRPr="004C5EC1">
          <w:rPr>
            <w:sz w:val="18"/>
          </w:rPr>
          <w:t>Reunion</w:t>
        </w:r>
      </w:smartTag>
      <w:r w:rsidRPr="004C5EC1">
        <w:rPr>
          <w:sz w:val="18"/>
        </w:rPr>
        <w:t xml:space="preserve"> – WA Commonwealth Study Conference 2003 Participants</w:t>
      </w:r>
      <w:r w:rsidRPr="004C5EC1">
        <w:rPr>
          <w:sz w:val="18"/>
        </w:rPr>
        <w:tab/>
        <w:t>20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Commonwealth Study Conference 2003 (WA Reunion 2004) – Rainbow 2000</w:t>
      </w:r>
      <w:r w:rsidRPr="004C5EC1">
        <w:rPr>
          <w:sz w:val="18"/>
        </w:rPr>
        <w:tab/>
        <w:t>20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Civic Reception – HMAS Ballarat &amp; HMAS Gascoyne – Rainbow 2000</w:t>
      </w:r>
      <w:r w:rsidRPr="004C5EC1">
        <w:rPr>
          <w:sz w:val="18"/>
        </w:rPr>
        <w:tab/>
        <w:t>21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31) – Aust Productivity Com : National Competition Policy</w:t>
      </w:r>
      <w:r w:rsidRPr="004C5EC1">
        <w:rPr>
          <w:sz w:val="18"/>
        </w:rPr>
        <w:tab/>
        <w:t>22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taxis on to profit runway</w:t>
      </w:r>
      <w:r w:rsidRPr="004C5EC1">
        <w:rPr>
          <w:sz w:val="18"/>
        </w:rPr>
        <w:tab/>
        <w:t>22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US </w:t>
      </w:r>
      <w:smartTag w:uri="urn:schemas-microsoft-com:office:smarttags" w:element="City">
        <w:r w:rsidRPr="004C5EC1">
          <w:rPr>
            <w:sz w:val="18"/>
          </w:rPr>
          <w:t>Consulate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(McC</w:t>
      </w:r>
      <w:r w:rsidR="00331AD9">
        <w:rPr>
          <w:sz w:val="18"/>
        </w:rPr>
        <w:t>l</w:t>
      </w:r>
      <w:r w:rsidRPr="004C5EC1">
        <w:rPr>
          <w:sz w:val="18"/>
        </w:rPr>
        <w:t xml:space="preserve">ellan) –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America</w:t>
          </w:r>
        </w:smartTag>
      </w:smartTag>
      <w:r w:rsidRPr="004C5EC1">
        <w:rPr>
          <w:sz w:val="18"/>
        </w:rPr>
        <w:t>’s Great White Fleet 2007-08 &amp; Rainbow 2000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US State Dept (</w:t>
      </w:r>
      <w:smartTag w:uri="urn:schemas-microsoft-com:office:smarttags" w:element="City">
        <w:r w:rsidRPr="004C5EC1">
          <w:rPr>
            <w:sz w:val="18"/>
          </w:rPr>
          <w:t>De Soto</w:t>
        </w:r>
      </w:smartTag>
      <w:r w:rsidRPr="004C5EC1">
        <w:rPr>
          <w:sz w:val="18"/>
        </w:rPr>
        <w:t xml:space="preserve">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America</w:t>
          </w:r>
        </w:smartTag>
      </w:smartTag>
      <w:r w:rsidRPr="004C5EC1">
        <w:rPr>
          <w:sz w:val="18"/>
        </w:rPr>
        <w:t>’s Great White Fleet 2007-08 &amp; Rainbow 2000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US Navy 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</w:t>
      </w:r>
      <w:smartTag w:uri="urn:schemas-microsoft-com:office:smarttags" w:element="City">
        <w:r w:rsidRPr="004C5EC1">
          <w:rPr>
            <w:sz w:val="18"/>
          </w:rPr>
          <w:t>Fleet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(Tilghman)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America</w:t>
          </w:r>
        </w:smartTag>
      </w:smartTag>
      <w:r w:rsidRPr="004C5EC1">
        <w:rPr>
          <w:sz w:val="18"/>
        </w:rPr>
        <w:t>’s Great White Fleet 2007-08 &amp; Rainbow 2000</w:t>
      </w:r>
      <w:r w:rsidRPr="004C5EC1">
        <w:rPr>
          <w:sz w:val="18"/>
        </w:rPr>
        <w:tab/>
        <w:t>23 Nov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de-DE"/>
        </w:rPr>
      </w:pPr>
      <w:r w:rsidRPr="007D1DC9">
        <w:rPr>
          <w:sz w:val="18"/>
          <w:lang w:val="de-DE"/>
        </w:rPr>
        <w:t xml:space="preserve">Email – BB Bank Karlsruhe Deutschland (Haag) – Rainbow 2000 </w:t>
      </w:r>
      <w:hyperlink r:id="rId424" w:history="1">
        <w:r w:rsidRPr="007D1DC9">
          <w:rPr>
            <w:rStyle w:val="Hyperlink"/>
            <w:sz w:val="18"/>
            <w:lang w:val="de-DE"/>
          </w:rPr>
          <w:t>www.bbbank.de</w:t>
        </w:r>
      </w:hyperlink>
      <w:r w:rsidRPr="007D1DC9">
        <w:rPr>
          <w:sz w:val="18"/>
          <w:lang w:val="de-DE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World Wildlife Fund : EPBC Unit (Kennedy) – Rainbow 2000 </w:t>
      </w:r>
      <w:hyperlink r:id="rId425" w:history="1">
        <w:r w:rsidRPr="004C5EC1">
          <w:rPr>
            <w:rStyle w:val="Hyperlink"/>
            <w:sz w:val="18"/>
          </w:rPr>
          <w:t>www.wwf.org.au</w:t>
        </w:r>
      </w:hyperlink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HMAS Ballarat FFG155 – Rainbow 2000 </w:t>
      </w:r>
      <w:hyperlink r:id="rId426" w:history="1">
        <w:r w:rsidRPr="004C5EC1">
          <w:rPr>
            <w:rStyle w:val="Hyperlink"/>
            <w:sz w:val="18"/>
          </w:rPr>
          <w:t>www.navy.gov.au</w:t>
        </w:r>
      </w:hyperlink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HMAS Ballarat FFG155 (Lt. Barnes SO) – U061-255.jpg U061-205.jpg U061-203.jpg</w:t>
      </w:r>
      <w:r w:rsidRPr="004C5EC1">
        <w:rPr>
          <w:color w:val="CC0000"/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World Wildlife Fund : EPBC Unit (Kennedy) – Acknowledge Rainbow 2000</w:t>
      </w:r>
      <w:r w:rsidRPr="004C5EC1">
        <w:rPr>
          <w:color w:val="CC0000"/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Name debate labelled waste of time (Wignall,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Shopping options needed in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UWA centre defies fall in enrolments (Black,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Downsouth : Lure of the sea (Sforcina, Albany RSL)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Warm welcome : On board experience (HMAS Ballarat)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23) – WA DPI : Regional Manager Main Roads</w:t>
      </w:r>
      <w:r w:rsidRPr="004C5EC1">
        <w:rPr>
          <w:sz w:val="18"/>
        </w:rPr>
        <w:tab/>
        <w:t>23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65) – New $750m town to house 2000 families (Vasse Newtown)</w:t>
      </w:r>
      <w:r w:rsidRPr="004C5EC1">
        <w:rPr>
          <w:sz w:val="18"/>
        </w:rPr>
        <w:tab/>
        <w:t>24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65) – Regional policy to ease pressure on SW coast (Vasse Newtown)</w:t>
      </w:r>
      <w:r w:rsidRPr="004C5EC1">
        <w:rPr>
          <w:sz w:val="18"/>
        </w:rPr>
        <w:tab/>
        <w:t>24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Multiplex to revise beach plan (OBH, Cottesloe TC)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Town planning shambles stretch from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Swan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to Kings Cross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Council flack finds herself out of the picture (Geraldton CC)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Gallop backs retail referendum terms (Moore MLC)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First timber harvest for Great Southern (Ellis, GSP)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Developers hit back (Spanbroek, Brooks Garden SC)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Public show luke warm reaction to debate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Confusion over political forum (Ford, Nationals)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Jets : RAAF Hawks from #79 Squadron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The Great Debate : Where is everybody ?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Tree aerial spray should stay away (Davey,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Come clean on foreshore focus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– Noongar Country Regional Council Meeting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7-8 Dec 04)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LGPA WA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Scarborough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Revitalisation Project (Syme, Syme Marmion)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Display – Planning &amp; Transport Research Centre (Port Logistics Conference) – Rainbow 2000</w:t>
      </w:r>
      <w:r w:rsidRPr="004C5EC1">
        <w:rPr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Gerard Daniels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(Greatwich) – Acknowledge Rainbow 2000 Project</w:t>
      </w:r>
      <w:r w:rsidRPr="004C5EC1">
        <w:rPr>
          <w:color w:val="CC0000"/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Beilby Corporation (Casey) – Acknowledge Rainbow 2000 Project : Fremantle CC CEO</w:t>
      </w:r>
      <w:r w:rsidRPr="004C5EC1">
        <w:rPr>
          <w:color w:val="CC0000"/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Albany CoCI (O’Neill) – Purchase new chamber offices :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63 Grey Street East</w:t>
          </w:r>
        </w:smartTag>
      </w:smartTag>
      <w:r w:rsidRPr="004C5EC1">
        <w:rPr>
          <w:color w:val="CC0000"/>
          <w:sz w:val="18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Senator Ruth Webber (ALP) – Acknowledge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APA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Constraints Plan (Version 3)</w:t>
      </w:r>
      <w:r w:rsidRPr="004C5EC1">
        <w:rPr>
          <w:color w:val="CC0000"/>
          <w:sz w:val="18"/>
        </w:rPr>
        <w:tab/>
        <w:t>25 Nov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Agenda – Port &amp; Maritime Logistics (Fremantle) – PATREC (Curtin, ECU &amp; Murdoch Unis)</w:t>
      </w:r>
      <w:r w:rsidRPr="007D1DC9">
        <w:rPr>
          <w:sz w:val="18"/>
          <w:lang w:val="fr-FR"/>
        </w:rPr>
        <w:tab/>
        <w:t>25-26 Nov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Conference – Port &amp; Maritime Logistics (Fremantle) – PATREC (Curtin, ECU &amp; Murdoch Unis)</w:t>
      </w:r>
      <w:r w:rsidRPr="007D1DC9">
        <w:rPr>
          <w:sz w:val="18"/>
          <w:lang w:val="fr-FR"/>
        </w:rPr>
        <w:tab/>
        <w:t>25-26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Planning &amp; Transport Research Centre (Port Logistics Conference) – Rainbow 2000</w:t>
      </w:r>
      <w:r w:rsidRPr="004C5EC1">
        <w:rPr>
          <w:sz w:val="18"/>
        </w:rPr>
        <w:tab/>
        <w:t>25 Nov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Exhibition – Port &amp; Maritime Logistics (Fremantle) – PATREC : Rainbow 2000</w:t>
      </w:r>
      <w:r w:rsidRPr="007D1DC9">
        <w:rPr>
          <w:sz w:val="18"/>
          <w:lang w:val="fr-FR"/>
        </w:rPr>
        <w:tab/>
        <w:t>25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Planning &amp; Transport Research Centre (Port Logistics Conference) – Rainbow 2000</w:t>
      </w:r>
      <w:r w:rsidRPr="004C5EC1">
        <w:rPr>
          <w:sz w:val="18"/>
        </w:rPr>
        <w:tab/>
        <w:t>26 Nov 2004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Exhibition – Port &amp; Maritime Logistics (Fremantle) – PATREC : Rainbow 2000</w:t>
      </w:r>
      <w:r w:rsidRPr="007D1DC9">
        <w:rPr>
          <w:sz w:val="18"/>
          <w:lang w:val="fr-FR"/>
        </w:rPr>
        <w:tab/>
        <w:t>26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Tour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Fremantle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&amp; Maritime Logistics – PATREC : Rainbow 2000</w:t>
      </w:r>
      <w:r w:rsidRPr="004C5EC1">
        <w:rPr>
          <w:sz w:val="18"/>
        </w:rPr>
        <w:tab/>
        <w:t>26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55) – Avena river apartments : Belmont (Finbar, $365k)</w:t>
      </w:r>
      <w:r w:rsidRPr="004C5EC1">
        <w:rPr>
          <w:sz w:val="18"/>
        </w:rPr>
        <w:tab/>
        <w:t>27 Nov 2004</w:t>
      </w:r>
    </w:p>
    <w:p w:rsidR="00AB4D60" w:rsidRPr="003B3C1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B3C16">
        <w:rPr>
          <w:b/>
          <w:sz w:val="18"/>
        </w:rPr>
        <w:t xml:space="preserve">Article – West Australian (Page 4) – </w:t>
      </w:r>
      <w:hyperlink r:id="rId427" w:history="1">
        <w:r w:rsidRPr="003B3C16">
          <w:rPr>
            <w:rStyle w:val="Hyperlink"/>
            <w:b/>
            <w:sz w:val="18"/>
          </w:rPr>
          <w:t>City foreshore set for new look : Perth</w:t>
        </w:r>
      </w:hyperlink>
      <w:r w:rsidRPr="003B3C16">
        <w:rPr>
          <w:b/>
          <w:sz w:val="18"/>
        </w:rPr>
        <w:t xml:space="preserve"> (MacTiernan MLA)</w:t>
      </w:r>
      <w:r w:rsidRPr="003B3C16">
        <w:rPr>
          <w:b/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?) – Lester Blades : </w:t>
      </w:r>
      <w:smartTag w:uri="urn:schemas-microsoft-com:office:smarttags" w:element="place">
        <w:r w:rsidRPr="004C5EC1">
          <w:rPr>
            <w:sz w:val="18"/>
          </w:rPr>
          <w:t>South Perth</w:t>
        </w:r>
      </w:smartTag>
      <w:r w:rsidRPr="004C5EC1">
        <w:rPr>
          <w:sz w:val="18"/>
        </w:rPr>
        <w:t xml:space="preserve"> CC CEO</w:t>
      </w:r>
      <w:r w:rsidRPr="004C5EC1">
        <w:rPr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Parliament : SCPAF (House MLC) – Interim Report : Water Services in WA</w:t>
      </w:r>
      <w:r w:rsidRPr="004C5EC1">
        <w:rPr>
          <w:color w:val="CC0000"/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Merredin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(Anastasakis) – Strategic Plan 2005-15 : Unsuccessful</w:t>
      </w:r>
      <w:r w:rsidRPr="004C5EC1">
        <w:rPr>
          <w:color w:val="CC0000"/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Wilson Tuckey MHR (O’Connor) – $27,500 for planning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peace park</w:t>
      </w:r>
      <w:r w:rsidRPr="004C5EC1">
        <w:rPr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Mercury News (Page 1) – Oxley in new uproar at DAs : Wollongong CC interference</w:t>
      </w:r>
      <w:r w:rsidRPr="004C5EC1">
        <w:rPr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Mercury News (Page 1) – Oxley blasts council planners : Wollongong CC</w:t>
      </w:r>
      <w:r w:rsidRPr="004C5EC1">
        <w:rPr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Mercury News (Page 2) – Attacks on city’s general manager : Crown Street DA dispute</w:t>
      </w:r>
      <w:r w:rsidRPr="004C5EC1">
        <w:rPr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Mercury News (Page 4) – Oxley’s actions questionable : Wollongong CC</w:t>
      </w:r>
      <w:r w:rsidRPr="004C5EC1">
        <w:rPr>
          <w:sz w:val="18"/>
        </w:rPr>
        <w:tab/>
        <w:t>29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Sunday trade rethink : Minister orders revisit Farm Fresh</w:t>
      </w:r>
      <w:r w:rsidRPr="004C5EC1">
        <w:rPr>
          <w:sz w:val="18"/>
        </w:rPr>
        <w:tab/>
        <w:t>30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Sustainable initiative</w:t>
      </w:r>
      <w:r w:rsidRPr="004C5EC1">
        <w:rPr>
          <w:sz w:val="18"/>
        </w:rPr>
        <w:tab/>
        <w:t>30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Debutante tradition revived : Defence Cadets &amp; Police Rangers</w:t>
      </w:r>
      <w:r w:rsidRPr="004C5EC1">
        <w:rPr>
          <w:sz w:val="18"/>
        </w:rPr>
        <w:tab/>
        <w:t>30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EIANZ WA – Environmental Mgmt of Linear Infrastructure (Pipelines &amp; Roads)</w:t>
      </w:r>
      <w:r w:rsidRPr="004C5EC1">
        <w:rPr>
          <w:sz w:val="18"/>
        </w:rPr>
        <w:tab/>
        <w:t>30 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NEIS : Were we happy when that audit was finished !</w:t>
      </w:r>
      <w:r w:rsidRPr="004C5EC1">
        <w:rPr>
          <w:sz w:val="18"/>
        </w:rPr>
        <w:tab/>
        <w:t>Nov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Draft Tourism Strategy (Vol.40)</w:t>
      </w:r>
      <w:r w:rsidRPr="004C5EC1">
        <w:rPr>
          <w:sz w:val="18"/>
        </w:rPr>
        <w:tab/>
        <w:t>Nov 2004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39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Regional Lifestyle</w:t>
      </w:r>
      <w:r w:rsidRPr="004C5EC1">
        <w:rPr>
          <w:b/>
          <w:bCs/>
          <w:color w:val="FF3300"/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: Business Awards a success story (O’Neill)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WA Dept CALM – Threatened animals of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(Andrew A. Burbidge)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EIANZ Conference 2005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Christchurch</w:t>
          </w:r>
        </w:smartTag>
      </w:smartTag>
      <w:r w:rsidRPr="004C5EC1">
        <w:rPr>
          <w:sz w:val="18"/>
        </w:rPr>
        <w:t>, NZ : Working on the frontier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Unity Training Services (WA Unions) – OHS Training Programme 2005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Advertiser – MBA : Building Excellence Awards 2004 (Albany &amp; Great Southern)</w:t>
      </w:r>
      <w:r w:rsidRPr="004C5EC1">
        <w:rPr>
          <w:color w:val="FF3300"/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Natural Resource Review : A special report on WA’s Ports</w:t>
      </w:r>
      <w:r w:rsidRPr="004C5EC1">
        <w:rPr>
          <w:b/>
          <w:bCs/>
          <w:color w:val="FF3300"/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Whaleworld Albany (Snow) – Jaycees Community Foundation AGM : 11 Dec 04</w:t>
      </w:r>
      <w:r w:rsidRPr="004C5EC1">
        <w:rPr>
          <w:color w:val="CC0000"/>
          <w:sz w:val="18"/>
        </w:rPr>
        <w:tab/>
        <w:t>01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DPI Albany (Carter) – Liveable Neighbourhoods Seminar : 07 Dec 04</w:t>
      </w:r>
      <w:r w:rsidRPr="004C5EC1">
        <w:rPr>
          <w:color w:val="CC0000"/>
          <w:sz w:val="18"/>
        </w:rPr>
        <w:tab/>
        <w:t>01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ACoCI (Hastie) – WA Police &amp; the Great Southern Community : 06 Dec 04</w:t>
      </w:r>
      <w:r w:rsidRPr="004C5EC1">
        <w:rPr>
          <w:color w:val="CC0000"/>
          <w:sz w:val="18"/>
        </w:rPr>
        <w:tab/>
        <w:t>02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Complacency an enemy of the economy</w:t>
      </w:r>
      <w:r w:rsidRPr="004C5EC1">
        <w:rPr>
          <w:sz w:val="18"/>
        </w:rPr>
        <w:tab/>
        <w:t>02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Progress needed (Gardiner,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Hawks to take to sky again (RAAF #79 Sqaudron)</w:t>
      </w:r>
      <w:r w:rsidRPr="004C5EC1">
        <w:rPr>
          <w:sz w:val="18"/>
        </w:rPr>
        <w:tab/>
        <w:t>02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funds : $27,500 (Tuckey MHR, O’Connor)</w:t>
      </w:r>
      <w:r w:rsidRPr="004C5EC1">
        <w:rPr>
          <w:sz w:val="18"/>
        </w:rPr>
        <w:tab/>
        <w:t>02 Dec 2004</w:t>
      </w:r>
    </w:p>
    <w:p w:rsidR="00251625" w:rsidRPr="00251625" w:rsidRDefault="00251625" w:rsidP="0025162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80"/>
          <w:sz w:val="18"/>
          <w:highlight w:val="yellow"/>
        </w:rPr>
      </w:pPr>
      <w:r w:rsidRPr="00251625">
        <w:rPr>
          <w:b/>
          <w:color w:val="000080"/>
          <w:sz w:val="18"/>
          <w:highlight w:val="yellow"/>
        </w:rPr>
        <w:t>Event – 150</w:t>
      </w:r>
      <w:r w:rsidRPr="00251625">
        <w:rPr>
          <w:b/>
          <w:color w:val="000080"/>
          <w:sz w:val="18"/>
          <w:highlight w:val="yellow"/>
          <w:vertAlign w:val="superscript"/>
        </w:rPr>
        <w:t>th</w:t>
      </w:r>
      <w:r w:rsidRPr="00251625">
        <w:rPr>
          <w:b/>
          <w:color w:val="000080"/>
          <w:sz w:val="18"/>
          <w:highlight w:val="yellow"/>
        </w:rPr>
        <w:t xml:space="preserve"> Celebration of </w:t>
      </w:r>
      <w:smartTag w:uri="urn:schemas-microsoft-com:office:smarttags" w:element="City">
        <w:r w:rsidRPr="00251625">
          <w:rPr>
            <w:b/>
            <w:color w:val="000080"/>
            <w:sz w:val="18"/>
            <w:highlight w:val="yellow"/>
          </w:rPr>
          <w:t>Eureka</w:t>
        </w:r>
      </w:smartTag>
      <w:r w:rsidRPr="00251625">
        <w:rPr>
          <w:b/>
          <w:color w:val="000080"/>
          <w:sz w:val="18"/>
          <w:highlight w:val="yellow"/>
        </w:rPr>
        <w:t xml:space="preserve"> Stockade, </w:t>
      </w:r>
      <w:smartTag w:uri="urn:schemas-microsoft-com:office:smarttags" w:element="place">
        <w:smartTag w:uri="urn:schemas-microsoft-com:office:smarttags" w:element="City">
          <w:r w:rsidRPr="00251625">
            <w:rPr>
              <w:b/>
              <w:color w:val="000080"/>
              <w:sz w:val="18"/>
              <w:highlight w:val="yellow"/>
            </w:rPr>
            <w:t>Ballarat</w:t>
          </w:r>
        </w:smartTag>
        <w:r w:rsidRPr="00251625">
          <w:rPr>
            <w:b/>
            <w:color w:val="000080"/>
            <w:sz w:val="18"/>
            <w:highlight w:val="yellow"/>
          </w:rPr>
          <w:t xml:space="preserve">, </w:t>
        </w:r>
        <w:smartTag w:uri="urn:schemas-microsoft-com:office:smarttags" w:element="State">
          <w:r w:rsidRPr="00251625">
            <w:rPr>
              <w:b/>
              <w:color w:val="000080"/>
              <w:sz w:val="18"/>
              <w:highlight w:val="yellow"/>
            </w:rPr>
            <w:t>Victoria</w:t>
          </w:r>
        </w:smartTag>
      </w:smartTag>
      <w:r w:rsidRPr="00251625">
        <w:rPr>
          <w:b/>
          <w:color w:val="000080"/>
          <w:sz w:val="18"/>
          <w:highlight w:val="yellow"/>
        </w:rPr>
        <w:t xml:space="preserve"> : 03 Dec 1854</w:t>
      </w:r>
      <w:r w:rsidRPr="00251625">
        <w:rPr>
          <w:b/>
          <w:color w:val="000080"/>
          <w:sz w:val="18"/>
          <w:highlight w:val="yellow"/>
        </w:rPr>
        <w:tab/>
        <w:t>03 Dec 2004</w:t>
      </w:r>
    </w:p>
    <w:p w:rsidR="00AB4D60" w:rsidRPr="00304025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  <w:highlight w:val="cyan"/>
        </w:rPr>
      </w:pPr>
      <w:r w:rsidRPr="00304025">
        <w:rPr>
          <w:color w:val="CC0000"/>
          <w:sz w:val="18"/>
          <w:highlight w:val="cyan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304025">
            <w:rPr>
              <w:color w:val="CC0000"/>
              <w:sz w:val="18"/>
              <w:highlight w:val="cyan"/>
            </w:rPr>
            <w:t>Albany</w:t>
          </w:r>
        </w:smartTag>
        <w:r w:rsidRPr="00304025">
          <w:rPr>
            <w:color w:val="CC0000"/>
            <w:sz w:val="18"/>
            <w:highlight w:val="cyan"/>
          </w:rPr>
          <w:t xml:space="preserve"> </w:t>
        </w:r>
        <w:smartTag w:uri="urn:schemas-microsoft-com:office:smarttags" w:element="PlaceType">
          <w:r w:rsidRPr="00304025">
            <w:rPr>
              <w:color w:val="CC0000"/>
              <w:sz w:val="18"/>
              <w:highlight w:val="cyan"/>
            </w:rPr>
            <w:t>Port</w:t>
          </w:r>
        </w:smartTag>
      </w:smartTag>
      <w:r w:rsidRPr="00304025">
        <w:rPr>
          <w:color w:val="CC0000"/>
          <w:sz w:val="18"/>
          <w:highlight w:val="cyan"/>
        </w:rPr>
        <w:t xml:space="preserve"> Authority (Williamson) – Annual Report 2003-04</w:t>
      </w:r>
      <w:r w:rsidRPr="00304025">
        <w:rPr>
          <w:color w:val="CC0000"/>
          <w:sz w:val="18"/>
          <w:highlight w:val="cyan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Promo – Bev Ford (Nationals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Local Champion</w:t>
      </w:r>
      <w:r w:rsidRPr="004C5EC1">
        <w:rPr>
          <w:sz w:val="18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WA raises the flag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Eureka</w:t>
          </w:r>
        </w:smartTag>
      </w:smartTag>
      <w:r w:rsidRPr="004C5EC1">
        <w:rPr>
          <w:sz w:val="18"/>
        </w:rPr>
        <w:t xml:space="preserve"> : Stockade (Cowdell MLC)</w:t>
      </w:r>
      <w:r w:rsidRPr="004C5EC1">
        <w:rPr>
          <w:sz w:val="18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Cartoon : She’s a V8 (MacTiernan MLA &amp; Gallop MLA)</w:t>
      </w:r>
      <w:r w:rsidRPr="004C5EC1">
        <w:rPr>
          <w:sz w:val="18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Activists pose threat to livelihoods in WA (Live Export)</w:t>
      </w:r>
      <w:r w:rsidRPr="004C5EC1">
        <w:rPr>
          <w:sz w:val="18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Ningaloo Resort plan highlights need for action</w:t>
      </w:r>
      <w:r w:rsidRPr="004C5EC1">
        <w:rPr>
          <w:sz w:val="18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Landowners want rights respected : Bunbury MRS</w:t>
      </w:r>
      <w:r w:rsidRPr="004C5EC1">
        <w:rPr>
          <w:sz w:val="18"/>
        </w:rPr>
        <w:tab/>
        <w:t>03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?) – Bass tops table for ‘money to marginals’ (O’Connor 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>)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The Australian (Page ?) – Story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Eureka</w:t>
          </w:r>
        </w:smartTag>
      </w:smartTag>
      <w:r w:rsidRPr="004C5EC1">
        <w:rPr>
          <w:sz w:val="18"/>
        </w:rPr>
        <w:t xml:space="preserve"> belongs to us all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Manukau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>, NZ : Work in the city of the future, today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Gold Coast CC: Advocacy Officer, Major Projects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Onkaparinga CC: Port Noaralunga Foreshore Redevelopment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Uni Canberra : Director, National Governance Institute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Cairns</w:t>
          </w:r>
        </w:smartTag>
      </w:smartTag>
      <w:r w:rsidRPr="004C5EC1">
        <w:rPr>
          <w:sz w:val="18"/>
        </w:rPr>
        <w:t xml:space="preserve"> Seaport : Strategic Planning Tender CPA 0225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Parramatta</w:t>
          </w:r>
        </w:smartTag>
      </w:smartTag>
      <w:r w:rsidRPr="004C5EC1">
        <w:rPr>
          <w:sz w:val="18"/>
        </w:rPr>
        <w:t xml:space="preserve"> CC : City Planner, Outcomes &amp; Development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?) – Bundaberg CC : Economic Development Officer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WAC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Master Plan 2004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The Australian (Page ?) – WAC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Environmental Strategy 2004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Economist warns of major downturn (Prof Garnaut, ANU)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Cossack fears heritage plan (Baxter, Heritage Council WA)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Minster still fights marina : Mauds Landing (MacTiernan MLA)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Reception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City Council – Dr Joe Lubich (Former Cr &amp; Deputy Mayor,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Town Council)</w:t>
      </w:r>
      <w:r w:rsidRPr="004C5EC1">
        <w:rPr>
          <w:sz w:val="18"/>
        </w:rPr>
        <w:tab/>
        <w:t>04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Australian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Ports</w:t>
          </w:r>
        </w:smartTag>
      </w:smartTag>
      <w:r w:rsidRPr="004C5EC1">
        <w:rPr>
          <w:b/>
          <w:bCs/>
          <w:sz w:val="18"/>
        </w:rPr>
        <w:t xml:space="preserve"> &amp; Maritime Logistics Conference – PATREC : Rainbow 2000</w:t>
      </w:r>
      <w:r w:rsidRPr="004C5EC1">
        <w:rPr>
          <w:b/>
          <w:bCs/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Meyrick &amp; Associates (Meyrick) – </w:t>
      </w:r>
      <w:hyperlink r:id="rId428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29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P&amp;O NedLloyd (Cridland) – </w:t>
      </w:r>
      <w:hyperlink r:id="rId430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31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P&amp;O Ports (Barrett) – </w:t>
      </w:r>
      <w:hyperlink r:id="rId432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33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Shipping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(Russell) – </w:t>
      </w:r>
      <w:hyperlink r:id="rId434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35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Melbourne Port Corporation (White) – </w:t>
      </w:r>
      <w:hyperlink r:id="rId436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37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Sydney Ports Corporation (Barney) – </w:t>
      </w:r>
      <w:hyperlink r:id="rId438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39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Sydney Ports Corporation (Dillon) – </w:t>
      </w:r>
      <w:hyperlink r:id="rId440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41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University of British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sz w:val="18"/>
            </w:rPr>
            <w:t>Colombia</w:t>
          </w:r>
        </w:smartTag>
      </w:smartTag>
      <w:r w:rsidRPr="004C5EC1">
        <w:rPr>
          <w:sz w:val="18"/>
        </w:rPr>
        <w:t xml:space="preserve"> : Sauder Institute – </w:t>
      </w:r>
      <w:hyperlink r:id="rId442" w:history="1">
        <w:r w:rsidRPr="004C5EC1">
          <w:rPr>
            <w:rStyle w:val="Hyperlink"/>
            <w:sz w:val="18"/>
          </w:rPr>
          <w:t>www.sauder.ubc.ca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UBC : Sauder Institute (Heaver) – </w:t>
      </w:r>
      <w:hyperlink r:id="rId443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44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251625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Email – P&amp;O NedL</w:t>
      </w:r>
      <w:r w:rsidR="00AB4D60" w:rsidRPr="004C5EC1">
        <w:rPr>
          <w:sz w:val="18"/>
        </w:rPr>
        <w:t xml:space="preserve">loyd – </w:t>
      </w:r>
      <w:hyperlink r:id="rId445" w:history="1">
        <w:r w:rsidR="00AB4D60" w:rsidRPr="004C5EC1">
          <w:rPr>
            <w:rStyle w:val="Hyperlink"/>
            <w:sz w:val="18"/>
          </w:rPr>
          <w:t>R2000Abstract.zip</w:t>
        </w:r>
      </w:hyperlink>
      <w:r w:rsidR="00AB4D60" w:rsidRPr="004C5EC1">
        <w:rPr>
          <w:sz w:val="18"/>
        </w:rPr>
        <w:t xml:space="preserve"> &amp; </w:t>
      </w:r>
      <w:hyperlink r:id="rId446" w:history="1">
        <w:r w:rsidR="00AB4D60" w:rsidRPr="004C5EC1">
          <w:rPr>
            <w:rStyle w:val="Hyperlink"/>
            <w:sz w:val="18"/>
          </w:rPr>
          <w:t>R2000TransportTask.zip</w:t>
        </w:r>
      </w:hyperlink>
      <w:r w:rsidR="00AB4D60"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Toll Logistics (Davidson) – </w:t>
      </w:r>
      <w:hyperlink r:id="rId447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48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Toll Logistics (Haselhurst) – </w:t>
      </w:r>
      <w:hyperlink r:id="rId449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50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Transport Workers Union (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Dawson</w:t>
          </w:r>
        </w:smartTag>
      </w:smartTag>
      <w:r w:rsidRPr="004C5EC1">
        <w:rPr>
          <w:sz w:val="18"/>
        </w:rPr>
        <w:t xml:space="preserve">) – </w:t>
      </w:r>
      <w:hyperlink r:id="rId451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52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Strategic Design (Matthews) – </w:t>
      </w:r>
      <w:hyperlink r:id="rId453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54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Customs Brokers &amp; Forwarders Council of Australia Inc. (Park) – </w:t>
      </w:r>
      <w:hyperlink r:id="rId455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Planning &amp; Transport Research Centre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Murdoch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) – </w:t>
      </w:r>
      <w:hyperlink r:id="rId456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Planning &amp; Transport Research Centre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) – </w:t>
      </w:r>
      <w:hyperlink r:id="rId457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Fremantle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(Sanderson) – </w:t>
      </w:r>
      <w:hyperlink r:id="rId458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59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(Williamson) – </w:t>
      </w:r>
      <w:hyperlink r:id="rId460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61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Forum – WA Police (Johnson) – Great Southern Community &amp; Customer Service Expectations</w:t>
      </w:r>
      <w:r w:rsidRPr="004C5EC1">
        <w:rPr>
          <w:color w:val="CC0000"/>
          <w:sz w:val="18"/>
        </w:rPr>
        <w:tab/>
        <w:t>06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State accused of passing buck on extended trading : Kobelke</w:t>
      </w:r>
      <w:r w:rsidRPr="004C5EC1">
        <w:rPr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Deal to sell share of saleyards rejected : Mt.Barker (Cr Forbes)</w:t>
      </w:r>
      <w:r w:rsidRPr="004C5EC1">
        <w:rPr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Katoomba Rotary Club (Colless)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Blue Mountains Road</w:t>
          </w:r>
        </w:smartTag>
      </w:smartTag>
      <w:r w:rsidRPr="004C5EC1">
        <w:rPr>
          <w:sz w:val="18"/>
        </w:rPr>
        <w:t xml:space="preserve"> Builders’ Memorial 2005</w:t>
      </w:r>
      <w:r w:rsidRPr="004C5EC1">
        <w:rPr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GG Michael Jeffery AC CVO MC – </w:t>
      </w:r>
      <w:r w:rsidRPr="004C5EC1">
        <w:rPr>
          <w:b/>
          <w:bCs/>
          <w:color w:val="CC0000"/>
          <w:sz w:val="18"/>
        </w:rPr>
        <w:t>R</w:t>
      </w:r>
      <w:r w:rsidRPr="004C5EC1">
        <w:rPr>
          <w:color w:val="CC0000"/>
          <w:sz w:val="18"/>
        </w:rPr>
        <w:t xml:space="preserve">eaching </w:t>
      </w:r>
      <w:r w:rsidRPr="004C5EC1">
        <w:rPr>
          <w:b/>
          <w:bCs/>
          <w:color w:val="CC0000"/>
          <w:sz w:val="18"/>
        </w:rPr>
        <w:t>O</w:t>
      </w:r>
      <w:r w:rsidRPr="004C5EC1">
        <w:rPr>
          <w:color w:val="CC0000"/>
          <w:sz w:val="18"/>
        </w:rPr>
        <w:t xml:space="preserve">verseas with </w:t>
      </w:r>
      <w:r w:rsidRPr="004C5EC1">
        <w:rPr>
          <w:b/>
          <w:bCs/>
          <w:color w:val="CC0000"/>
          <w:sz w:val="18"/>
        </w:rPr>
        <w:t>M</w:t>
      </w:r>
      <w:r w:rsidRPr="004C5EC1">
        <w:rPr>
          <w:color w:val="CC0000"/>
          <w:sz w:val="18"/>
        </w:rPr>
        <w:t xml:space="preserve">edical </w:t>
      </w:r>
      <w:r w:rsidRPr="004C5EC1">
        <w:rPr>
          <w:b/>
          <w:bCs/>
          <w:color w:val="CC0000"/>
          <w:sz w:val="18"/>
        </w:rPr>
        <w:t>A</w:t>
      </w:r>
      <w:r w:rsidRPr="004C5EC1">
        <w:rPr>
          <w:color w:val="CC0000"/>
          <w:sz w:val="18"/>
        </w:rPr>
        <w:t xml:space="preserve">id for </w:t>
      </w:r>
      <w:r w:rsidRPr="004C5EC1">
        <w:rPr>
          <w:b/>
          <w:bCs/>
          <w:color w:val="CC0000"/>
          <w:sz w:val="18"/>
        </w:rPr>
        <w:t>C</w:t>
      </w:r>
      <w:r w:rsidRPr="004C5EC1">
        <w:rPr>
          <w:color w:val="CC0000"/>
          <w:sz w:val="18"/>
        </w:rPr>
        <w:t>hildren</w:t>
      </w:r>
      <w:r w:rsidRPr="004C5EC1">
        <w:rPr>
          <w:color w:val="CC0000"/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Beverley Ford (Nationals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Convention &amp; Entertainment Centre</w:t>
      </w:r>
      <w:r w:rsidRPr="004C5EC1">
        <w:rPr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by – WA DPI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Planners – Liveable Neighbourhoods (Edition 3)</w:t>
      </w:r>
      <w:r w:rsidRPr="004C5EC1">
        <w:rPr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– Annual General Meeting of Electors (4 turned out)</w:t>
      </w:r>
      <w:r w:rsidRPr="004C5EC1">
        <w:rPr>
          <w:b/>
          <w:bCs/>
          <w:sz w:val="18"/>
        </w:rPr>
        <w:tab/>
        <w:t>07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ATSIC – Noongar Country Regional Council Meeting (George Hayden, Chairman)</w:t>
      </w:r>
      <w:r w:rsidRPr="004C5EC1">
        <w:rPr>
          <w:sz w:val="18"/>
        </w:rPr>
        <w:tab/>
        <w:t>07-08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Transport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Forum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(Goostrey) – </w:t>
      </w:r>
      <w:hyperlink r:id="rId462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463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08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Tasmanian Dept Infrastructure Energy &amp; Resources (Petersen) – </w:t>
      </w:r>
      <w:hyperlink r:id="rId464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ab/>
        <w:t>08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Port Geographe (Bobridge) – Tender : Coastal Management Study : TOR</w:t>
      </w:r>
      <w:r w:rsidRPr="004C5EC1">
        <w:rPr>
          <w:sz w:val="18"/>
        </w:rPr>
        <w:tab/>
        <w:t>08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Regions of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 xml:space="preserve"> : The Peel</w:t>
      </w:r>
      <w:r w:rsidRPr="004C5EC1">
        <w:rPr>
          <w:color w:val="FF3300"/>
          <w:sz w:val="18"/>
        </w:rPr>
        <w:tab/>
        <w:t>08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Tourism (Bye) – Research Thesis : Surviving Government</w:t>
      </w:r>
      <w:r w:rsidRPr="004C5EC1">
        <w:rPr>
          <w:color w:val="CC0000"/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Councillors urged to look after entire city (Hands Snr,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Street talk : Should Sunday trading be abolished at Farm Fresh ?</w:t>
      </w:r>
      <w:r w:rsidRPr="004C5EC1">
        <w:rPr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Convention centre pledge reveals rift : Barnett MLA</w:t>
      </w:r>
      <w:r w:rsidRPr="004C5EC1">
        <w:rPr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More candidates in race for seats : Stirling MLA </w:t>
      </w:r>
      <w:r w:rsidRPr="004C5EC1">
        <w:rPr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12) – Program : GS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International Arts Festival 2005 </w:t>
      </w:r>
      <w:r w:rsidRPr="004C5EC1">
        <w:rPr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12) – Downsouth : Cha Cha Challenge (Smithson, AA) </w:t>
      </w:r>
      <w:r w:rsidRPr="004C5EC1">
        <w:rPr>
          <w:sz w:val="18"/>
        </w:rPr>
        <w:tab/>
        <w:t>09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Land, home auctions draw strong response (Fagents, REIWA)</w:t>
      </w:r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Poor turnout disappoints councillors : Albany CC AGM Electors</w:t>
      </w:r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WA State Government – </w:t>
      </w:r>
      <w:hyperlink r:id="rId465" w:history="1">
        <w:r w:rsidRPr="004C5EC1">
          <w:rPr>
            <w:rStyle w:val="Hyperlink"/>
            <w:b/>
            <w:bCs/>
            <w:sz w:val="18"/>
          </w:rPr>
          <w:t>R2000QWNMinPI.zip</w:t>
        </w:r>
      </w:hyperlink>
      <w:r w:rsidRPr="004C5EC1">
        <w:rPr>
          <w:b/>
          <w:bCs/>
          <w:sz w:val="18"/>
        </w:rPr>
        <w:t xml:space="preserve"> &amp; </w:t>
      </w:r>
      <w:hyperlink r:id="rId466" w:history="1">
        <w:r w:rsidRPr="004C5EC1">
          <w:rPr>
            <w:rStyle w:val="Hyperlink"/>
            <w:b/>
            <w:bCs/>
            <w:sz w:val="18"/>
          </w:rPr>
          <w:t>R2000APAConstraints.pdf</w:t>
        </w:r>
      </w:hyperlink>
      <w:r w:rsidRPr="004C5EC1">
        <w:rPr>
          <w:b/>
          <w:bCs/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Alannah MacTiernan MLA – </w:t>
      </w:r>
      <w:hyperlink r:id="rId467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68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Geoff Gallop MLA (Premier) – </w:t>
      </w:r>
      <w:hyperlink r:id="rId469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70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Colin Barnett MLA (Opposition) – </w:t>
      </w:r>
      <w:hyperlink r:id="rId471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72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Max Trenorden MLA (Nationals) – </w:t>
      </w:r>
      <w:hyperlink r:id="rId473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74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– </w:t>
      </w:r>
      <w:hyperlink r:id="rId475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76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Andrew Partington (Liberal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– </w:t>
      </w:r>
      <w:hyperlink r:id="rId477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78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Beverley Ford (Nationals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– </w:t>
      </w:r>
      <w:hyperlink r:id="rId479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80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South-West MLCs – </w:t>
      </w:r>
      <w:hyperlink r:id="rId481" w:history="1">
        <w:r w:rsidRPr="004C5EC1">
          <w:rPr>
            <w:rStyle w:val="Hyperlink"/>
            <w:b/>
            <w:bCs/>
            <w:sz w:val="18"/>
          </w:rPr>
          <w:t>R2000QWNMinPI.zip</w:t>
        </w:r>
      </w:hyperlink>
      <w:r w:rsidRPr="004C5EC1">
        <w:rPr>
          <w:b/>
          <w:bCs/>
          <w:sz w:val="18"/>
        </w:rPr>
        <w:t xml:space="preserve"> &amp; </w:t>
      </w:r>
      <w:hyperlink r:id="rId482" w:history="1">
        <w:r w:rsidRPr="004C5EC1">
          <w:rPr>
            <w:rStyle w:val="Hyperlink"/>
            <w:b/>
            <w:bCs/>
            <w:sz w:val="18"/>
          </w:rPr>
          <w:t>R2000APAConstraints.pdf</w:t>
        </w:r>
      </w:hyperlink>
      <w:r w:rsidRPr="004C5EC1">
        <w:rPr>
          <w:b/>
          <w:bCs/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Barry House MLC (SW) – </w:t>
      </w:r>
      <w:hyperlink r:id="rId483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84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Bill Stretch MLC (SW) – </w:t>
      </w:r>
      <w:hyperlink r:id="rId485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86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Robyn McSweeney MLC (SW) – </w:t>
      </w:r>
      <w:hyperlink r:id="rId487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88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Paddy Embry MLC (SW) – </w:t>
      </w:r>
      <w:hyperlink r:id="rId489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90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John Cowdell MLC (SW) – </w:t>
      </w:r>
      <w:hyperlink r:id="rId491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92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Adele Farina MLC (SW) – </w:t>
      </w:r>
      <w:hyperlink r:id="rId493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94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Christine Sharp MLC (SW) – </w:t>
      </w:r>
      <w:hyperlink r:id="rId495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96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Wilson Tuckey MHR (O’Connor) – </w:t>
      </w:r>
      <w:hyperlink r:id="rId497" w:history="1">
        <w:r w:rsidRPr="004C5EC1">
          <w:rPr>
            <w:rStyle w:val="Hyperlink"/>
            <w:sz w:val="18"/>
          </w:rPr>
          <w:t>R2000QWNMinPI.zip</w:t>
        </w:r>
      </w:hyperlink>
      <w:r w:rsidRPr="004C5EC1">
        <w:rPr>
          <w:sz w:val="18"/>
        </w:rPr>
        <w:t xml:space="preserve"> &amp; </w:t>
      </w:r>
      <w:hyperlink r:id="rId498" w:history="1">
        <w:r w:rsidRPr="004C5EC1">
          <w:rPr>
            <w:rStyle w:val="Hyperlink"/>
            <w:sz w:val="18"/>
          </w:rPr>
          <w:t>R2000APAConstraints.pdf</w:t>
        </w:r>
      </w:hyperlink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Email from – Alannah MacTiernan MLA – eManager Notification : Anti-Spam Virus Wall</w:t>
      </w:r>
      <w:r w:rsidRPr="004C5EC1">
        <w:rPr>
          <w:b/>
          <w:bCs/>
          <w:color w:val="CC0000"/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Phillips Fox (McQueen) – WAPC Appeal (HC Temwood) : Compensation &amp; Subdivision</w:t>
      </w:r>
      <w:r w:rsidRPr="004C5EC1">
        <w:rPr>
          <w:color w:val="CC0000"/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Promo – Andrew Partington (Liberal Albany) – We’re not silly : Albany Waterfront et.al</w:t>
      </w:r>
      <w:r w:rsidRPr="004C5EC1">
        <w:rPr>
          <w:sz w:val="18"/>
        </w:rPr>
        <w:tab/>
        <w:t>10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Weekend Australian (Page 16) – In step with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on military matters</w:t>
      </w:r>
      <w:r w:rsidRPr="004C5EC1">
        <w:rPr>
          <w:sz w:val="18"/>
        </w:rPr>
        <w:tab/>
        <w:t>11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?) – DEH Tender : Australian Cities’ vulnerability</w:t>
      </w:r>
      <w:r w:rsidRPr="004C5EC1">
        <w:rPr>
          <w:sz w:val="18"/>
        </w:rPr>
        <w:tab/>
        <w:t>11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Jaycees Community Foundation Inc. AGM (Whaleworld)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11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poll hopes in deep trouble</w:t>
      </w:r>
      <w:r w:rsidRPr="004C5EC1">
        <w:rPr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Bouyant coalition must win key seats</w:t>
      </w:r>
      <w:r w:rsidRPr="004C5EC1">
        <w:rPr>
          <w:sz w:val="18"/>
        </w:rPr>
        <w:tab/>
        <w:t>13 Dec 2004</w:t>
      </w:r>
    </w:p>
    <w:p w:rsidR="00AB4D60" w:rsidRPr="007C21D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7C21DD">
        <w:rPr>
          <w:b/>
          <w:sz w:val="18"/>
        </w:rPr>
        <w:t>Article – West Australian (Page 16) – New corruption body proves it is up to the task</w:t>
      </w:r>
      <w:r w:rsidRPr="007C21DD">
        <w:rPr>
          <w:b/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Shire council folds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York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(Crs John &amp; Le Gregory)</w:t>
      </w:r>
      <w:r w:rsidRPr="004C5EC1">
        <w:rPr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AMS looks tom hook up Freo to national expansion plan</w:t>
      </w:r>
      <w:r w:rsidRPr="004C5EC1">
        <w:rPr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West Australian (Armstrong) – WA Corruption &amp; Crime Commission ultimate toy</w:t>
      </w:r>
      <w:r w:rsidRPr="004C5EC1">
        <w:rPr>
          <w:b/>
          <w:bCs/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00"/>
          <w:sz w:val="18"/>
        </w:rPr>
      </w:pPr>
      <w:r w:rsidRPr="004C5EC1">
        <w:rPr>
          <w:color w:val="006600"/>
          <w:sz w:val="18"/>
        </w:rPr>
        <w:t>Discussions – WA Museum &amp; ACoCI : Book launch ‘The Albany Chamber’ – Rainbow 2000</w:t>
      </w:r>
      <w:r w:rsidRPr="004C5EC1">
        <w:rPr>
          <w:color w:val="006600"/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Author’s Note – ‘The Albany Chamber’ (Les Johnson) – To a man who knows the story …. well</w:t>
      </w:r>
      <w:r w:rsidRPr="004C5EC1">
        <w:rPr>
          <w:sz w:val="18"/>
        </w:rPr>
        <w:tab/>
        <w:t>13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Romancing national success : Mt.Romance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00"/>
          <w:sz w:val="18"/>
        </w:rPr>
      </w:pPr>
      <w:r w:rsidRPr="004C5EC1">
        <w:rPr>
          <w:color w:val="006600"/>
          <w:sz w:val="18"/>
        </w:rPr>
        <w:t>Discussions – Anglican Diocese of Bunbury : Book launch ‘Journey’ – Rainbow 2000</w:t>
      </w:r>
      <w:r w:rsidRPr="004C5EC1">
        <w:rPr>
          <w:color w:val="006600"/>
          <w:sz w:val="18"/>
        </w:rPr>
        <w:tab/>
        <w:t>14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FF0066"/>
              <w:sz w:val="18"/>
            </w:rPr>
            <w:t>Margaret</w:t>
          </w:r>
        </w:smartTag>
        <w:r w:rsidRPr="004C5EC1">
          <w:rPr>
            <w:color w:val="FF0066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FF0066"/>
              <w:sz w:val="18"/>
            </w:rPr>
            <w:t>River</w:t>
          </w:r>
        </w:smartTag>
      </w:smartTag>
      <w:r w:rsidRPr="004C5EC1">
        <w:rPr>
          <w:color w:val="FF0066"/>
          <w:sz w:val="18"/>
        </w:rPr>
        <w:t xml:space="preserve"> : Your Guide – Riordan resigns (Boulter &amp; Cr McCall, AMRSC) </w:t>
      </w:r>
      <w:r w:rsidRPr="004C5EC1">
        <w:rPr>
          <w:color w:val="FF0066"/>
          <w:sz w:val="18"/>
        </w:rPr>
        <w:tab/>
        <w:t>15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(Princess Royal Sailing Club) – Rainbow 2000</w:t>
      </w:r>
      <w:r w:rsidRPr="004C5EC1">
        <w:rPr>
          <w:sz w:val="18"/>
        </w:rPr>
        <w:tab/>
        <w:t>15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City council meetings labelled waste of time (Hands Snr,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 </w:t>
      </w:r>
      <w:r w:rsidRPr="004C5EC1">
        <w:rPr>
          <w:sz w:val="18"/>
        </w:rPr>
        <w:tab/>
        <w:t>16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Referenda needed on projects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 </w:t>
      </w:r>
      <w:r w:rsidRPr="004C5EC1">
        <w:rPr>
          <w:sz w:val="18"/>
        </w:rPr>
        <w:tab/>
        <w:t>16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Target developers enter trading debate (Rampa, </w:t>
      </w:r>
      <w:smartTag w:uri="urn:schemas-microsoft-com:office:smarttags" w:element="place">
        <w:r w:rsidRPr="004C5EC1">
          <w:rPr>
            <w:sz w:val="18"/>
          </w:rPr>
          <w:t>Macquarie</w:t>
        </w:r>
      </w:smartTag>
      <w:r w:rsidRPr="004C5EC1">
        <w:rPr>
          <w:sz w:val="18"/>
        </w:rPr>
        <w:t xml:space="preserve">)  </w:t>
      </w:r>
      <w:r w:rsidRPr="004C5EC1">
        <w:rPr>
          <w:sz w:val="18"/>
        </w:rPr>
        <w:tab/>
        <w:t>16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Funds target new courses : UWA Albany (Manning, GSDC)  </w:t>
      </w:r>
      <w:r w:rsidRPr="004C5EC1">
        <w:rPr>
          <w:sz w:val="18"/>
        </w:rPr>
        <w:tab/>
        <w:t>16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More stores good, less parking bad</w:t>
      </w:r>
      <w:r w:rsidRPr="004C5EC1">
        <w:rPr>
          <w:sz w:val="18"/>
        </w:rPr>
        <w:tab/>
        <w:t>16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City told to fix anomaly : Farm Fresh (Kobelke MLA)</w:t>
      </w:r>
      <w:r w:rsidRPr="004C5EC1">
        <w:rPr>
          <w:sz w:val="18"/>
        </w:rPr>
        <w:tab/>
        <w:t>16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Mackay Whitsunday REDC (Sullivan) – Draft NRM Plan</w:t>
      </w:r>
      <w:r w:rsidRPr="004C5EC1">
        <w:rPr>
          <w:color w:val="CC0000"/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LGPA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(Tan) – AMRSC and their troubles with Planners (Riordan)</w:t>
      </w:r>
      <w:r w:rsidRPr="004C5EC1">
        <w:rPr>
          <w:color w:val="CC0000"/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FDI (Clarke) – Relocation to </w:t>
      </w:r>
      <w:smartTag w:uri="urn:schemas-microsoft-com:office:smarttags" w:element="address">
        <w:smartTag w:uri="urn:schemas-microsoft-com:office:smarttags" w:element="Street">
          <w:r w:rsidRPr="004C5EC1">
            <w:rPr>
              <w:color w:val="CC0000"/>
              <w:sz w:val="18"/>
            </w:rPr>
            <w:t>18 Kings Park Road, West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City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 xml:space="preserve"> (Tel : 08 9486 8399)</w:t>
      </w:r>
      <w:r w:rsidRPr="004C5EC1">
        <w:rPr>
          <w:color w:val="CC0000"/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GSDC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) – Copy Mackay Whitsunday REDC : Draft NRM Plan</w:t>
      </w:r>
      <w:r w:rsidRPr="004C5EC1">
        <w:rPr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GSDC (Schouten) – Copy Mackay Whitsunday REDC : Draft NRM Plan</w:t>
      </w:r>
      <w:r w:rsidRPr="004C5EC1">
        <w:rPr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Uni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IRD (Drew) – Copy Mackay Whitsunday REDC : Draft NRM Plan</w:t>
      </w:r>
      <w:r w:rsidRPr="004C5EC1">
        <w:rPr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Curtin Uni (Hedgcock) – Copy Mackay Whitsunday REDC : Draft NRM Plan</w:t>
      </w:r>
      <w:r w:rsidRPr="004C5EC1">
        <w:rPr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Convention Bureau (Palmer) – Repeat request to present Rainbow 2000 </w:t>
      </w:r>
      <w:r w:rsidRPr="004C5EC1">
        <w:rPr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Liftout – West Australian – Celebrating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FF3300"/>
              <w:sz w:val="18"/>
            </w:rPr>
            <w:t>Perth</w:t>
          </w:r>
        </w:smartTag>
        <w:r w:rsidRPr="004C5EC1">
          <w:rPr>
            <w:b/>
            <w:bCs/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FF3300"/>
              <w:sz w:val="18"/>
            </w:rPr>
            <w:t>Airport</w:t>
          </w:r>
        </w:smartTag>
      </w:smartTag>
      <w:r w:rsidRPr="004C5EC1">
        <w:rPr>
          <w:b/>
          <w:bCs/>
          <w:color w:val="FF3300"/>
          <w:sz w:val="18"/>
        </w:rPr>
        <w:t xml:space="preserve"> : Australian Major Airport 2003-04</w:t>
      </w:r>
      <w:r w:rsidRPr="004C5EC1">
        <w:rPr>
          <w:b/>
          <w:bCs/>
          <w:color w:val="FF3300"/>
          <w:sz w:val="18"/>
        </w:rPr>
        <w:tab/>
        <w:t>17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Eastern Metropolitan Regional Council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) – </w:t>
      </w:r>
      <w:hyperlink r:id="rId499" w:history="1">
        <w:r w:rsidRPr="004C5EC1">
          <w:rPr>
            <w:rStyle w:val="Hyperlink"/>
            <w:sz w:val="18"/>
          </w:rPr>
          <w:t>www.emrc.org.au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Tender – Eastern Metropolitan Regional Council (2004-7) – Regional Integrtaed Transport Strategy</w:t>
      </w:r>
      <w:r w:rsidRPr="004C5EC1">
        <w:rPr>
          <w:sz w:val="18"/>
        </w:rPr>
        <w:tab/>
        <w:t>20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Poll jitters spur Gallop drive</w:t>
      </w:r>
      <w:r w:rsidRPr="004C5EC1">
        <w:rPr>
          <w:sz w:val="18"/>
        </w:rPr>
        <w:tab/>
        <w:t>20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Soldiers in battle to save their regiments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Scotland</w:t>
          </w:r>
        </w:smartTag>
      </w:smartTag>
      <w:r w:rsidRPr="004C5EC1">
        <w:rPr>
          <w:sz w:val="18"/>
        </w:rPr>
        <w:t>’s Black Watch</w:t>
      </w:r>
      <w:r w:rsidRPr="004C5EC1">
        <w:rPr>
          <w:sz w:val="18"/>
        </w:rPr>
        <w:tab/>
        <w:t>20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Deakin Uni (Lehmann) – Proceedings Urban History Planning History Conference 2004</w:t>
      </w:r>
      <w:r w:rsidRPr="004C5EC1">
        <w:rPr>
          <w:color w:val="CC0000"/>
          <w:sz w:val="18"/>
        </w:rPr>
        <w:tab/>
        <w:t>20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Extract – Urban History Planning History Conference (Deakin Uni,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Geelong</w:t>
          </w:r>
        </w:smartTag>
      </w:smartTag>
      <w:r w:rsidRPr="004C5EC1">
        <w:rPr>
          <w:sz w:val="18"/>
        </w:rPr>
        <w:t xml:space="preserve">) – Rainbow 2000 </w:t>
      </w:r>
      <w:r w:rsidRPr="004C5EC1">
        <w:rPr>
          <w:sz w:val="18"/>
        </w:rPr>
        <w:tab/>
        <w:t>20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The Strategy Centre (Tourism Coordinates) – </w:t>
      </w:r>
      <w:hyperlink r:id="rId500" w:history="1">
        <w:r w:rsidRPr="004C5EC1">
          <w:rPr>
            <w:rStyle w:val="Hyperlink"/>
            <w:sz w:val="18"/>
          </w:rPr>
          <w:t>www.touraus.com.au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Strategy Centre (Tourism Coordinates)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Strategy – Rainbow 2000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Program Launch – GS UWA PIAF 2005 –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Great Southern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International Arts Festival 2005 – Rainbow 2000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on the back foot over sea ‘safety zone’ plan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Map : Australian Maritime Security Zone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Mandurah remake has jobs for 70 (MacTiernan MLA)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?) – WAC : Reconstruction of cross runway at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Residents set to fight CALM plans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Street talk : Plans to transfer Gull Rock Reserve to CALM ?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Lack of consultation upsets (President Fry, Kalgan VBFB) 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Opposition to CALM control (Cull,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Peaceful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) 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Debate over road funding (Cr Forbes, TIRES) 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Sunday trading referendum : 3000 sign petition (Spanbroek) 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Bid to revoke decision on committees (Cr Evans, Albany CC)  </w:t>
      </w:r>
      <w:r w:rsidRPr="004C5EC1">
        <w:rPr>
          <w:sz w:val="18"/>
        </w:rPr>
        <w:tab/>
        <w:t>21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Convention Bureau (Palmer) – Acknowledge Rainbow 2000 Project</w:t>
      </w:r>
      <w:r w:rsidRPr="004C5EC1">
        <w:rPr>
          <w:color w:val="CC0000"/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Syrinx Environmental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Anzac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Urban Development Institute </w:t>
      </w:r>
      <w:smartTag w:uri="urn:schemas-microsoft-com:office:smarttags" w:element="City">
        <w:r w:rsidRPr="004C5EC1">
          <w:rPr>
            <w:color w:val="CC0000"/>
            <w:sz w:val="18"/>
          </w:rPr>
          <w:t>Aust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 (Fulker) – Launch of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South-West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Chapter</w:t>
      </w:r>
      <w:r w:rsidRPr="004C5EC1">
        <w:rPr>
          <w:color w:val="CC0000"/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UDIA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(Fulker) – Request to present Rainbow 2000</w:t>
      </w:r>
      <w:r w:rsidRPr="004C5EC1">
        <w:rPr>
          <w:b/>
          <w:bCs/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Urban Development Institute Aust (National) – Request to present Rainbow 2000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Urban Development Institute Aust (SA) – Request to present Rainbow 2000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Urban Development Institute Aust (Vic) – Request to present Rainbow 2000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Urban Development Institute Aust (NSW) – Request to present Rainbow 2000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Urban Development Institute Aust (Qld) – Request to present Rainbow 2000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Advanced Service Corporation – Rainbow 2000 Project</w:t>
      </w:r>
      <w:r w:rsidRPr="004C5EC1">
        <w:rPr>
          <w:sz w:val="18"/>
        </w:rPr>
        <w:tab/>
        <w:t>22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Council puts off planning reform : approval delays blow-out</w:t>
      </w:r>
      <w:r w:rsidRPr="004C5EC1">
        <w:rPr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Port growth tipped to continue (Birchmore, APA) </w:t>
      </w:r>
      <w:r w:rsidRPr="004C5EC1">
        <w:rPr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21) – CALM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Coastal Reserves Planning Committee </w:t>
      </w:r>
      <w:r w:rsidRPr="004C5EC1">
        <w:rPr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21) – ACC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Marketing Committee ROIs</w:t>
      </w:r>
      <w:r w:rsidRPr="004C5EC1">
        <w:rPr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The Nationals : Agricultural MLC Region Team 2005</w:t>
      </w:r>
      <w:r w:rsidRPr="004C5EC1">
        <w:rPr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Beverley Ford (Nationals Albany) – Action needed on Albany Waterfront </w:t>
      </w:r>
      <w:r w:rsidRPr="004C5EC1">
        <w:rPr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Memo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 (</w:t>
      </w:r>
      <w:smartTag w:uri="urn:schemas-microsoft-com:office:smarttags" w:element="State">
        <w:r w:rsidRPr="004C5EC1">
          <w:rPr>
            <w:color w:val="CC0000"/>
            <w:sz w:val="18"/>
          </w:rPr>
          <w:t>Berry</w:t>
        </w:r>
      </w:smartTag>
      <w:r w:rsidRPr="004C5EC1">
        <w:rPr>
          <w:color w:val="CC0000"/>
          <w:sz w:val="18"/>
        </w:rPr>
        <w:t xml:space="preserve">) – Bicycle </w:t>
      </w:r>
      <w:smartTag w:uri="urn:schemas-microsoft-com:office:smarttags" w:element="State">
        <w:r w:rsidRPr="004C5EC1">
          <w:rPr>
            <w:color w:val="CC0000"/>
            <w:sz w:val="18"/>
          </w:rPr>
          <w:t>Victoria</w:t>
        </w:r>
      </w:smartTag>
      <w:r w:rsidRPr="004C5EC1">
        <w:rPr>
          <w:color w:val="CC0000"/>
          <w:sz w:val="18"/>
        </w:rPr>
        <w:t xml:space="preserve"> : Great </w:t>
      </w:r>
      <w:smartTag w:uri="urn:schemas-microsoft-com:office:smarttags" w:element="place">
        <w:r w:rsidRPr="004C5EC1">
          <w:rPr>
            <w:color w:val="CC0000"/>
            <w:sz w:val="18"/>
          </w:rPr>
          <w:t>West Australia</w:t>
        </w:r>
      </w:smartTag>
      <w:r w:rsidRPr="004C5EC1">
        <w:rPr>
          <w:color w:val="CC0000"/>
          <w:sz w:val="18"/>
        </w:rPr>
        <w:t xml:space="preserve"> Bike Ride 2006 </w:t>
      </w:r>
      <w:r w:rsidRPr="004C5EC1">
        <w:rPr>
          <w:color w:val="CC0000"/>
          <w:sz w:val="18"/>
        </w:rPr>
        <w:tab/>
        <w:t>23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2) – Plans to be prepared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peace park (Syrinx &amp; Freeman Ryan)</w:t>
      </w:r>
      <w:r w:rsidRPr="004C5EC1">
        <w:rPr>
          <w:sz w:val="18"/>
        </w:rPr>
        <w:tab/>
        <w:t>24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4) – Business told ‘stay regional’ (Birkbeck, Mt.Romance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5) – Top tourism time tipped (Mallaby, AVC)</w:t>
      </w:r>
      <w:r w:rsidRPr="004C5EC1">
        <w:rPr>
          <w:sz w:val="18"/>
        </w:rPr>
        <w:tab/>
        <w:t>24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Extra (Real Estate) – Zoning right for redevelopment (O’Connell, Albany RE)</w:t>
      </w:r>
      <w:r w:rsidRPr="004C5EC1">
        <w:rPr>
          <w:sz w:val="18"/>
        </w:rPr>
        <w:tab/>
        <w:t>24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High-rise threat at Cottesloe (Mayor Rowell, Cottesloe TC)</w:t>
      </w:r>
      <w:r w:rsidRPr="004C5EC1">
        <w:rPr>
          <w:sz w:val="18"/>
        </w:rPr>
        <w:tab/>
        <w:t>24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33) – Giant princess sails into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(Sapphire Princess, P&amp;O Cruises)</w:t>
      </w:r>
      <w:r w:rsidRPr="004C5EC1">
        <w:rPr>
          <w:sz w:val="18"/>
        </w:rPr>
        <w:tab/>
        <w:t>24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20"/>
          <w:highlight w:val="yellow"/>
        </w:rPr>
      </w:pPr>
      <w:r w:rsidRPr="004C5EC1">
        <w:rPr>
          <w:b/>
          <w:bCs/>
          <w:color w:val="FF3300"/>
          <w:sz w:val="20"/>
          <w:highlight w:val="yellow"/>
        </w:rPr>
        <w:t xml:space="preserve">Event – Indonesian Tsunami – Banda Aceh, Sumatra : </w:t>
      </w:r>
      <w:smartTag w:uri="urn:schemas-microsoft-com:office:smarttags" w:element="country-region">
        <w:r w:rsidRPr="004C5EC1">
          <w:rPr>
            <w:b/>
            <w:bCs/>
            <w:color w:val="FF3300"/>
            <w:sz w:val="20"/>
            <w:highlight w:val="yellow"/>
          </w:rPr>
          <w:t>Thailand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, </w:t>
      </w:r>
      <w:smartTag w:uri="urn:schemas-microsoft-com:office:smarttags" w:element="country-region">
        <w:r w:rsidRPr="004C5EC1">
          <w:rPr>
            <w:b/>
            <w:bCs/>
            <w:color w:val="FF3300"/>
            <w:sz w:val="20"/>
            <w:highlight w:val="yellow"/>
          </w:rPr>
          <w:t>Sri Lanka</w:t>
        </w:r>
      </w:smartTag>
      <w:r w:rsidRPr="004C5EC1">
        <w:rPr>
          <w:b/>
          <w:bCs/>
          <w:color w:val="FF3300"/>
          <w:sz w:val="20"/>
          <w:highlight w:val="yellow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20"/>
              <w:highlight w:val="yellow"/>
            </w:rPr>
            <w:t>India</w:t>
          </w:r>
        </w:smartTag>
      </w:smartTag>
      <w:r w:rsidRPr="004C5EC1">
        <w:rPr>
          <w:b/>
          <w:bCs/>
          <w:color w:val="FF3300"/>
          <w:sz w:val="20"/>
          <w:highlight w:val="yellow"/>
        </w:rPr>
        <w:tab/>
        <w:t>26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6600CC"/>
              <w:sz w:val="18"/>
            </w:rPr>
            <w:t>Belmont</w:t>
          </w:r>
        </w:smartTag>
      </w:smartTag>
      <w:r w:rsidRPr="00AA1FF0">
        <w:rPr>
          <w:color w:val="6600CC"/>
          <w:sz w:val="18"/>
        </w:rPr>
        <w:t xml:space="preserve"> CC – </w:t>
      </w:r>
      <w:hyperlink r:id="rId501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Canning CC – </w:t>
      </w:r>
      <w:hyperlink r:id="rId502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Cockburn CC – </w:t>
      </w:r>
      <w:hyperlink r:id="rId503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6600CC"/>
            <w:sz w:val="18"/>
          </w:rPr>
          <w:t>East Fremantle</w:t>
        </w:r>
      </w:smartTag>
      <w:r w:rsidRPr="00AA1FF0">
        <w:rPr>
          <w:color w:val="6600CC"/>
          <w:sz w:val="18"/>
        </w:rPr>
        <w:t xml:space="preserve"> TC – </w:t>
      </w:r>
      <w:hyperlink r:id="rId504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Fremantle CC – </w:t>
      </w:r>
      <w:hyperlink r:id="rId505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Kwinana TC – </w:t>
      </w:r>
      <w:hyperlink r:id="rId506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Melville CC – </w:t>
      </w:r>
      <w:hyperlink r:id="rId507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Southern Metropolitan Region Council – </w:t>
      </w:r>
      <w:hyperlink r:id="rId508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WA DPI (Rice) – </w:t>
      </w:r>
      <w:hyperlink r:id="rId509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Geoff Gallop MLA (Premier) – </w:t>
      </w:r>
      <w:hyperlink r:id="rId510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Colin Barnett MLA (Liberal) – </w:t>
      </w:r>
      <w:hyperlink r:id="rId511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Max Trenorden MLA (Nationals) – </w:t>
      </w:r>
      <w:hyperlink r:id="rId512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Christine Sharp MLC (Greens)– </w:t>
      </w:r>
      <w:hyperlink r:id="rId513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6600CC"/>
          <w:sz w:val="18"/>
        </w:rPr>
      </w:pPr>
      <w:r w:rsidRPr="00AA1FF0">
        <w:rPr>
          <w:b/>
          <w:bCs/>
          <w:color w:val="6600CC"/>
          <w:sz w:val="18"/>
        </w:rPr>
        <w:t xml:space="preserve">Email – WA Federal Senators – </w:t>
      </w:r>
      <w:hyperlink r:id="rId514" w:history="1">
        <w:r w:rsidRPr="00AA1FF0">
          <w:rPr>
            <w:rStyle w:val="Hyperlink"/>
            <w:b/>
            <w:bCs/>
            <w:color w:val="6600CC"/>
            <w:sz w:val="18"/>
          </w:rPr>
          <w:t>Leach Highway Heavy Freight Toll Route Plan 2005</w:t>
        </w:r>
      </w:hyperlink>
      <w:r w:rsidRPr="00AA1FF0">
        <w:rPr>
          <w:b/>
          <w:bCs/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Brian Greig (Democrat)  – </w:t>
      </w:r>
      <w:hyperlink r:id="rId515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Andrew Murray (Democrat)  – </w:t>
      </w:r>
      <w:hyperlink r:id="rId516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Mark Bishop (ALP)  – </w:t>
      </w:r>
      <w:hyperlink r:id="rId517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Peter Cook (ALP)  – </w:t>
      </w:r>
      <w:hyperlink r:id="rId518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Chris Evans (ALP)  – </w:t>
      </w:r>
      <w:hyperlink r:id="rId519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Ruth Webber (ALP)  – </w:t>
      </w:r>
      <w:hyperlink r:id="rId520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Ian Campbell (Liberal)  – </w:t>
      </w:r>
      <w:hyperlink r:id="rId521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Alan Eggleston (Liberal)  – </w:t>
      </w:r>
      <w:hyperlink r:id="rId522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Chris Ellison (Liberal)  – </w:t>
      </w:r>
      <w:hyperlink r:id="rId523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David Johnston (Liberal)  – </w:t>
      </w:r>
      <w:hyperlink r:id="rId524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Sue Knowles (Liberal)  – </w:t>
      </w:r>
      <w:hyperlink r:id="rId525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 Ross Lightfoot (Liberal)  – </w:t>
      </w:r>
      <w:hyperlink r:id="rId526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Sen-elect Judith Adams (Liberal)  – </w:t>
      </w:r>
      <w:hyperlink r:id="rId527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Carmen Lawrence MHR (Fremantle)  – </w:t>
      </w:r>
      <w:hyperlink r:id="rId528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Kim Wilkie MHR (Swan) – </w:t>
      </w:r>
      <w:hyperlink r:id="rId529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Dennis Jensen MHR (Tangney) – </w:t>
      </w:r>
      <w:hyperlink r:id="rId530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WA Transport Forum – </w:t>
      </w:r>
      <w:hyperlink r:id="rId531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Transport Workers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6600CC"/>
              <w:sz w:val="18"/>
            </w:rPr>
            <w:t>Union</w:t>
          </w:r>
        </w:smartTag>
        <w:r w:rsidRPr="00AA1FF0">
          <w:rPr>
            <w:color w:val="6600CC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6600CC"/>
              <w:sz w:val="18"/>
            </w:rPr>
            <w:t>WA</w:t>
          </w:r>
        </w:smartTag>
      </w:smartTag>
      <w:r w:rsidRPr="00AA1FF0">
        <w:rPr>
          <w:color w:val="6600CC"/>
          <w:sz w:val="18"/>
        </w:rPr>
        <w:t xml:space="preserve"> – </w:t>
      </w:r>
      <w:hyperlink r:id="rId532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Australian Shipping – </w:t>
      </w:r>
      <w:hyperlink r:id="rId533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Toll Logistics – </w:t>
      </w:r>
      <w:hyperlink r:id="rId534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P&amp;O Logistics – </w:t>
      </w:r>
      <w:hyperlink r:id="rId535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Patrick Logistics – </w:t>
      </w:r>
      <w:hyperlink r:id="rId536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AA1FF0">
            <w:rPr>
              <w:color w:val="6600CC"/>
              <w:sz w:val="18"/>
            </w:rPr>
            <w:t>Fremantle</w:t>
          </w:r>
        </w:smartTag>
        <w:r w:rsidRPr="00AA1FF0">
          <w:rPr>
            <w:color w:val="6600CC"/>
            <w:sz w:val="18"/>
          </w:rPr>
          <w:t xml:space="preserve"> </w:t>
        </w:r>
        <w:smartTag w:uri="urn:schemas-microsoft-com:office:smarttags" w:element="PlaceType">
          <w:r w:rsidRPr="00AA1FF0">
            <w:rPr>
              <w:color w:val="6600CC"/>
              <w:sz w:val="18"/>
            </w:rPr>
            <w:t>Port</w:t>
          </w:r>
        </w:smartTag>
      </w:smartTag>
      <w:r w:rsidRPr="00AA1FF0">
        <w:rPr>
          <w:color w:val="6600CC"/>
          <w:sz w:val="18"/>
        </w:rPr>
        <w:t xml:space="preserve"> Authority – </w:t>
      </w:r>
      <w:hyperlink r:id="rId537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AA1FF0">
            <w:rPr>
              <w:color w:val="6600CC"/>
              <w:sz w:val="18"/>
            </w:rPr>
            <w:t>PATREC</w:t>
          </w:r>
        </w:smartTag>
        <w:r w:rsidRPr="00AA1FF0">
          <w:rPr>
            <w:color w:val="6600CC"/>
            <w:sz w:val="18"/>
          </w:rPr>
          <w:t xml:space="preserve"> </w:t>
        </w:r>
        <w:smartTag w:uri="urn:schemas-microsoft-com:office:smarttags" w:element="PlaceName">
          <w:r w:rsidRPr="00AA1FF0">
            <w:rPr>
              <w:color w:val="6600CC"/>
              <w:sz w:val="18"/>
            </w:rPr>
            <w:t>Murdoch</w:t>
          </w:r>
        </w:smartTag>
        <w:r w:rsidRPr="00AA1FF0">
          <w:rPr>
            <w:color w:val="6600CC"/>
            <w:sz w:val="18"/>
          </w:rPr>
          <w:t xml:space="preserve"> </w:t>
        </w:r>
        <w:smartTag w:uri="urn:schemas-microsoft-com:office:smarttags" w:element="PlaceType">
          <w:r w:rsidRPr="00AA1FF0">
            <w:rPr>
              <w:color w:val="6600CC"/>
              <w:sz w:val="18"/>
            </w:rPr>
            <w:t>University</w:t>
          </w:r>
        </w:smartTag>
      </w:smartTag>
      <w:r w:rsidRPr="00AA1FF0">
        <w:rPr>
          <w:color w:val="6600CC"/>
          <w:sz w:val="18"/>
        </w:rPr>
        <w:t xml:space="preserve"> – </w:t>
      </w:r>
      <w:hyperlink r:id="rId538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00CC"/>
          <w:sz w:val="18"/>
        </w:rPr>
      </w:pPr>
      <w:r w:rsidRPr="00AA1FF0">
        <w:rPr>
          <w:color w:val="6600CC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AA1FF0">
            <w:rPr>
              <w:color w:val="6600CC"/>
              <w:sz w:val="18"/>
            </w:rPr>
            <w:t>PATREC</w:t>
          </w:r>
        </w:smartTag>
        <w:r w:rsidRPr="00AA1FF0">
          <w:rPr>
            <w:color w:val="6600CC"/>
            <w:sz w:val="18"/>
          </w:rPr>
          <w:t xml:space="preserve"> </w:t>
        </w:r>
        <w:smartTag w:uri="urn:schemas-microsoft-com:office:smarttags" w:element="PlaceName">
          <w:r w:rsidRPr="00AA1FF0">
            <w:rPr>
              <w:color w:val="6600CC"/>
              <w:sz w:val="18"/>
            </w:rPr>
            <w:t>Curtin</w:t>
          </w:r>
        </w:smartTag>
        <w:r w:rsidRPr="00AA1FF0">
          <w:rPr>
            <w:color w:val="6600CC"/>
            <w:sz w:val="18"/>
          </w:rPr>
          <w:t xml:space="preserve"> </w:t>
        </w:r>
        <w:smartTag w:uri="urn:schemas-microsoft-com:office:smarttags" w:element="PlaceType">
          <w:r w:rsidRPr="00AA1FF0">
            <w:rPr>
              <w:color w:val="6600CC"/>
              <w:sz w:val="18"/>
            </w:rPr>
            <w:t>University</w:t>
          </w:r>
        </w:smartTag>
      </w:smartTag>
      <w:r w:rsidRPr="00AA1FF0">
        <w:rPr>
          <w:color w:val="6600CC"/>
          <w:sz w:val="18"/>
        </w:rPr>
        <w:t xml:space="preserve"> – </w:t>
      </w:r>
      <w:hyperlink r:id="rId539" w:history="1">
        <w:r w:rsidRPr="00AA1FF0">
          <w:rPr>
            <w:rStyle w:val="Hyperlink"/>
            <w:color w:val="6600CC"/>
            <w:sz w:val="18"/>
          </w:rPr>
          <w:t>Leach Highway Heavy Freight Toll Route Plan 2005</w:t>
        </w:r>
      </w:hyperlink>
      <w:r w:rsidRPr="00AA1FF0">
        <w:rPr>
          <w:color w:val="6600CC"/>
          <w:sz w:val="18"/>
        </w:rPr>
        <w:tab/>
        <w:t>29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Pressure grows as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gets bigger</w:t>
      </w:r>
      <w:r w:rsidRPr="004C5EC1">
        <w:rPr>
          <w:sz w:val="18"/>
        </w:rPr>
        <w:tab/>
        <w:t>29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(Devine) – </w:t>
      </w:r>
      <w:hyperlink r:id="rId540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541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29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: New editor appointed to </w:t>
      </w:r>
      <w:r w:rsidRPr="004C5EC1">
        <w:rPr>
          <w:i/>
          <w:iCs/>
          <w:sz w:val="18"/>
        </w:rPr>
        <w:t>Advertiser</w:t>
      </w:r>
      <w:r w:rsidRPr="004C5EC1">
        <w:rPr>
          <w:sz w:val="18"/>
        </w:rPr>
        <w:t xml:space="preserve"> (Smithson, AA)</w:t>
      </w:r>
      <w:r w:rsidRPr="004C5EC1">
        <w:rPr>
          <w:sz w:val="18"/>
        </w:rPr>
        <w:tab/>
        <w:t>30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(Full Page) : You are … we are ….the Albany Advertiser</w:t>
      </w:r>
      <w:r w:rsidRPr="004C5EC1">
        <w:rPr>
          <w:sz w:val="18"/>
        </w:rPr>
        <w:tab/>
        <w:t>30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(2004 in Review) : Rainbow 2000 Project &amp; other NIGPs</w:t>
      </w:r>
      <w:r w:rsidRPr="004C5EC1">
        <w:rPr>
          <w:sz w:val="18"/>
        </w:rPr>
        <w:tab/>
        <w:t>30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Australian Burea of Statistics (Malam) – Regional Profiles of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A great victory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Flyer – NELA National Conference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: Harmonisation Environmental Law in Aust (13 Jul 05)</w:t>
      </w:r>
      <w:r w:rsidRPr="004C5EC1">
        <w:rPr>
          <w:sz w:val="18"/>
        </w:rPr>
        <w:tab/>
        <w:t xml:space="preserve"> 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Volunteer Centre (Yusop) – Aussie volunteers give more than 700 million hours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Time has come for parking by phone (Tagliaferri, Fremantle CC)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Business Centre (Siegel) – Board Membership 2005 (Stockdale &amp; Little)</w:t>
      </w:r>
      <w:r w:rsidRPr="004C5EC1">
        <w:rPr>
          <w:b/>
          <w:bCs/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Calendar 2004 – Com Dept Veteran’s Affairs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&amp;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Britain</w:t>
          </w:r>
        </w:smartTag>
      </w:smartTag>
      <w:r w:rsidRPr="004C5EC1">
        <w:rPr>
          <w:sz w:val="18"/>
        </w:rPr>
        <w:t xml:space="preserve"> : World War I &amp; World War II</w:t>
      </w:r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Calendar 2004 – </w:t>
      </w:r>
      <w:r w:rsidR="00F229E7" w:rsidRPr="004C5EC1">
        <w:rPr>
          <w:sz w:val="18"/>
        </w:rPr>
        <w:t xml:space="preserve">Commonwealth </w:t>
      </w:r>
      <w:r w:rsidRPr="004C5EC1">
        <w:rPr>
          <w:sz w:val="18"/>
        </w:rPr>
        <w:t xml:space="preserve">Dept Defence – Navy (Topmill Pty Ltd) : </w:t>
      </w:r>
      <w:hyperlink r:id="rId542" w:history="1">
        <w:r w:rsidRPr="004C5EC1">
          <w:rPr>
            <w:rStyle w:val="Hyperlink"/>
            <w:sz w:val="18"/>
          </w:rPr>
          <w:t>www.topmill.com.au</w:t>
        </w:r>
      </w:hyperlink>
      <w:r w:rsidRPr="004C5EC1">
        <w:rPr>
          <w:sz w:val="18"/>
        </w:rPr>
        <w:tab/>
        <w:t>Dec 2004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Advertiser – Discover the Great Southern</w:t>
      </w:r>
      <w:r w:rsidRPr="004C5EC1">
        <w:rPr>
          <w:color w:val="FF3300"/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Booklet – Ray White Real Estate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– Property Guide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(Volume 16)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Great Southern Region Marketing Assoc.– Taste : a Celebration of Food &amp; Wine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Survey snapshot shows business optimism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Chamber history published : The Albany Chamber (Les Johnson)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?) – In property we trust (Florence Chong)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Planning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(Jay) – National President 2006-07</w:t>
      </w:r>
      <w:r w:rsidRPr="004C5EC1">
        <w:rPr>
          <w:sz w:val="18"/>
        </w:rPr>
        <w:tab/>
        <w:t>02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Statement – Planning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(Smithson) – National President 2006-07</w:t>
      </w:r>
      <w:r w:rsidRPr="004C5EC1">
        <w:rPr>
          <w:sz w:val="18"/>
        </w:rPr>
        <w:tab/>
        <w:t>02 Jan 2005</w:t>
      </w:r>
    </w:p>
    <w:p w:rsidR="00684873" w:rsidRPr="004C5EC1" w:rsidRDefault="00684873" w:rsidP="0068487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Business confidence soars : Survey points to jobs growth</w:t>
      </w:r>
      <w:r w:rsidRPr="004C5EC1">
        <w:rPr>
          <w:sz w:val="18"/>
        </w:rPr>
        <w:tab/>
        <w:t>04 Jan 2005</w:t>
      </w:r>
    </w:p>
    <w:p w:rsidR="00684873" w:rsidRPr="004C5EC1" w:rsidRDefault="00684873" w:rsidP="0068487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Proposal</w:t>
      </w:r>
      <w:r w:rsidRPr="004C5EC1">
        <w:rPr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FESA</w:t>
          </w:r>
        </w:smartTag>
        <w:r>
          <w:rPr>
            <w:sz w:val="18"/>
          </w:rPr>
          <w:t xml:space="preserve"> </w:t>
        </w:r>
        <w:smartTag w:uri="urn:schemas-microsoft-com:office:smarttags" w:element="State">
          <w:r>
            <w:rPr>
              <w:sz w:val="18"/>
            </w:rPr>
            <w:t>WA</w:t>
          </w:r>
        </w:smartTag>
      </w:smartTag>
      <w:r>
        <w:rPr>
          <w:sz w:val="18"/>
        </w:rPr>
        <w:t xml:space="preserve"> </w:t>
      </w:r>
      <w:r w:rsidRPr="004C5EC1">
        <w:rPr>
          <w:sz w:val="18"/>
        </w:rPr>
        <w:t>(</w:t>
      </w:r>
      <w:r>
        <w:rPr>
          <w:sz w:val="18"/>
        </w:rPr>
        <w:t>Hewitt</w:t>
      </w:r>
      <w:r w:rsidRPr="004C5EC1">
        <w:rPr>
          <w:sz w:val="18"/>
        </w:rPr>
        <w:t xml:space="preserve">) – </w:t>
      </w:r>
      <w:r>
        <w:rPr>
          <w:sz w:val="18"/>
        </w:rPr>
        <w:t>WA Emergency Management Plan : Tsunamis (W2005-0002)</w:t>
      </w:r>
      <w:r w:rsidRPr="004C5EC1">
        <w:rPr>
          <w:sz w:val="18"/>
        </w:rPr>
        <w:tab/>
        <w:t>04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Hindsight hits Whitlam vision</w:t>
      </w:r>
      <w:r w:rsidRPr="004C5EC1">
        <w:rPr>
          <w:sz w:val="18"/>
        </w:rPr>
        <w:tab/>
        <w:t>05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British Australian Chamber of Commerce &amp; Industry Seminar – Rainbow 2000</w:t>
      </w:r>
      <w:r w:rsidRPr="004C5EC1">
        <w:rPr>
          <w:sz w:val="18"/>
        </w:rPr>
        <w:tab/>
        <w:t>05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Reception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2005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Summer School : Official Opening</w:t>
      </w:r>
      <w:r w:rsidRPr="004C5EC1">
        <w:rPr>
          <w:sz w:val="18"/>
        </w:rPr>
        <w:tab/>
        <w:t>05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Planning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(Jay) – Nomination : National President 2006-07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Planning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WA (Caddy) – Nomination : National President 2006-07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Beverley Ford (Nationals Albany) – Action needed on Albany Waterfront 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Bid to capitalise on cruise ship market (Hummerston, ACoCI)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Questions raised over waterfront progress (Ford, Nationals)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Airport gets rapid response : Harry Riggs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Community leadership necessary (Smithson, AA)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the Water Bomber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Privacy loss not felt by Council : Vegetation removal (Gott, Elleker)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A time to reflect best for city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11) – CALM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Coastal Reserves Planning Committee </w:t>
      </w:r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(Pages 45,46,47) – Edge …. Prosperity from the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Liberal Party campaign launch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06 Jan 2005</w:t>
      </w:r>
    </w:p>
    <w:p w:rsidR="00803BED" w:rsidRPr="004C5EC1" w:rsidRDefault="00803BED" w:rsidP="00803BE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DoCEP (Business Names) – Sonshine Destiny Consortium (Renewal)</w:t>
      </w:r>
      <w:r w:rsidRPr="004C5EC1">
        <w:rPr>
          <w:color w:val="CC0000"/>
          <w:sz w:val="18"/>
        </w:rPr>
        <w:tab/>
        <w:t>06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World : Army Reserves in crisis : &amp; US National Guard</w:t>
      </w:r>
      <w:r w:rsidRPr="004C5EC1">
        <w:rPr>
          <w:sz w:val="18"/>
        </w:rPr>
        <w:tab/>
        <w:t>07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World : Bush wants pensioners in sharemarket</w:t>
      </w:r>
      <w:r w:rsidRPr="004C5EC1">
        <w:rPr>
          <w:sz w:val="18"/>
        </w:rPr>
        <w:tab/>
        <w:t>07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27) – Bike event boon : Bicycle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Victoria</w:t>
          </w:r>
        </w:smartTag>
      </w:smartTag>
      <w:r w:rsidRPr="004C5EC1">
        <w:rPr>
          <w:sz w:val="18"/>
        </w:rPr>
        <w:tab/>
        <w:t>07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?) – WA DoIR : Innovation Capability Development Scheme</w:t>
      </w:r>
      <w:r w:rsidRPr="004C5EC1">
        <w:rPr>
          <w:sz w:val="18"/>
        </w:rPr>
        <w:tab/>
        <w:t>08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It’s back to the drawing board at Shire (Boulter, AMRSC)</w:t>
      </w:r>
      <w:r w:rsidRPr="004C5EC1">
        <w:rPr>
          <w:sz w:val="18"/>
        </w:rPr>
        <w:tab/>
        <w:t>08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Perth-born analyst backs PM on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>’s terrorist links (Copley, FDI)</w:t>
      </w:r>
      <w:r w:rsidRPr="004C5EC1">
        <w:rPr>
          <w:sz w:val="18"/>
        </w:rPr>
        <w:tab/>
        <w:t>08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67) – Road funding hijacked, say shires (Llewellyn, Northam SC)</w:t>
      </w:r>
      <w:r w:rsidRPr="004C5EC1">
        <w:rPr>
          <w:sz w:val="18"/>
        </w:rPr>
        <w:tab/>
        <w:t>08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79) – Macquarie takes toll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Canada</w:t>
          </w:r>
        </w:smartTag>
      </w:smartTag>
      <w:r w:rsidRPr="004C5EC1">
        <w:rPr>
          <w:sz w:val="18"/>
        </w:rPr>
        <w:t xml:space="preserve"> road fight</w:t>
      </w:r>
      <w:r w:rsidRPr="004C5EC1">
        <w:rPr>
          <w:sz w:val="18"/>
        </w:rPr>
        <w:tab/>
        <w:t>08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Wignalls Vintage Blues Festival (Wignalls Wines) – Rainbow 2000</w:t>
      </w:r>
      <w:r w:rsidRPr="004C5EC1">
        <w:rPr>
          <w:sz w:val="18"/>
        </w:rPr>
        <w:tab/>
        <w:t>08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MPs’ Super Payouts : 20 MPs or 1/5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Parliament retires</w:t>
      </w:r>
      <w:r w:rsidRPr="004C5EC1">
        <w:rPr>
          <w:sz w:val="18"/>
        </w:rPr>
        <w:tab/>
        <w:t>10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Taxpayers face bill for stalled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project (Devaugh, Justice)</w:t>
      </w:r>
      <w:r w:rsidRPr="004C5EC1">
        <w:rPr>
          <w:sz w:val="18"/>
        </w:rPr>
        <w:tab/>
        <w:t>10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Pressure on to take survivors : Tsunami</w:t>
      </w:r>
      <w:r w:rsidRPr="004C5EC1">
        <w:rPr>
          <w:sz w:val="18"/>
        </w:rPr>
        <w:tab/>
        <w:t>10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Grim reminder nature’s boss : Green rhetoric environmental decline</w:t>
      </w:r>
      <w:r w:rsidRPr="004C5EC1">
        <w:rPr>
          <w:sz w:val="18"/>
        </w:rPr>
        <w:tab/>
        <w:t>10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24) – World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Venezuela</w:t>
          </w:r>
        </w:smartTag>
      </w:smartTag>
      <w:r w:rsidRPr="004C5EC1">
        <w:rPr>
          <w:sz w:val="18"/>
        </w:rPr>
        <w:t xml:space="preserve"> moves on land grab law</w:t>
      </w:r>
      <w:r w:rsidRPr="004C5EC1">
        <w:rPr>
          <w:sz w:val="18"/>
        </w:rPr>
        <w:tab/>
        <w:t>10 Jan 2005</w:t>
      </w:r>
    </w:p>
    <w:p w:rsidR="00684873" w:rsidRPr="004C5EC1" w:rsidRDefault="00684873" w:rsidP="0068487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Interview</w:t>
      </w:r>
      <w:r w:rsidRPr="004C5EC1">
        <w:rPr>
          <w:sz w:val="18"/>
        </w:rPr>
        <w:t xml:space="preserve"> – </w:t>
      </w:r>
      <w:r>
        <w:rPr>
          <w:sz w:val="18"/>
        </w:rPr>
        <w:t xml:space="preserve">Radio National </w:t>
      </w:r>
      <w:smartTag w:uri="urn:schemas-microsoft-com:office:smarttags" w:element="State">
        <w:r>
          <w:rPr>
            <w:sz w:val="18"/>
          </w:rPr>
          <w:t>WA</w:t>
        </w:r>
      </w:smartTag>
      <w:r>
        <w:rPr>
          <w:sz w:val="18"/>
        </w:rPr>
        <w:t xml:space="preserve"> </w:t>
      </w:r>
      <w:r w:rsidRPr="004C5EC1">
        <w:rPr>
          <w:sz w:val="18"/>
        </w:rPr>
        <w:t>(</w:t>
      </w:r>
      <w:r>
        <w:rPr>
          <w:sz w:val="18"/>
        </w:rPr>
        <w:t>Diana</w:t>
      </w:r>
      <w:r w:rsidRPr="004C5EC1">
        <w:rPr>
          <w:sz w:val="18"/>
        </w:rPr>
        <w:t xml:space="preserve">) – </w:t>
      </w:r>
      <w:r>
        <w:rPr>
          <w:sz w:val="18"/>
        </w:rPr>
        <w:t>Emergency Management Response : Tsunamis (Telcos)</w:t>
      </w:r>
      <w:r w:rsidRPr="004C5EC1">
        <w:rPr>
          <w:sz w:val="18"/>
        </w:rPr>
        <w:tab/>
      </w:r>
      <w:r>
        <w:rPr>
          <w:sz w:val="18"/>
        </w:rPr>
        <w:t>10</w:t>
      </w:r>
      <w:r w:rsidRPr="004C5EC1">
        <w:rPr>
          <w:sz w:val="18"/>
        </w:rPr>
        <w:t xml:space="preserve">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FDI (Clarke) – Letter to all FDI Associates (Copley) : Search for new CEO</w:t>
      </w:r>
      <w:r w:rsidRPr="004C5EC1">
        <w:rPr>
          <w:color w:val="CC0000"/>
          <w:sz w:val="18"/>
        </w:rPr>
        <w:tab/>
        <w:t>10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Victorian LGAs : Corporate &amp; Strategic Review Local Government – Rainbow 2000</w:t>
      </w:r>
      <w:r w:rsidRPr="004C5EC1">
        <w:rPr>
          <w:b/>
          <w:bCs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Alpine SC (Sharp)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Ararat RCC (Braithwaite)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Ballarat CC (Hancock)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Banyule CC (Owens)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Bass Coast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(Bawden)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Baw Baw SC (Dyer)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Bayside CC (Dale)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Benalla RCC (McIlroy)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Boroondara CC (Johnstone)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Brimbank CC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Duncan</w:t>
          </w:r>
        </w:smartTag>
      </w:smartTag>
      <w:r w:rsidRPr="00AA1FF0">
        <w:rPr>
          <w:color w:val="000080"/>
          <w:sz w:val="18"/>
        </w:rPr>
        <w:t>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Buloke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(Amirtharajah)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Campaspe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(Harvey)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Cardinia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(Welsh)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Casey CC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Tyler</w:t>
          </w:r>
        </w:smartTag>
      </w:smartTag>
      <w:r w:rsidRPr="00AA1FF0">
        <w:rPr>
          <w:color w:val="000080"/>
          <w:sz w:val="18"/>
        </w:rPr>
        <w:t>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Central Goldfields SC (Johnston)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Colac-Otway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(Slatter)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Corangamite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(Johnston)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Darebin CC (Shanahan)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000080"/>
            <w:sz w:val="18"/>
          </w:rPr>
          <w:t>East Gippsland</w:t>
        </w:r>
      </w:smartTag>
      <w:r w:rsidRPr="00AA1FF0">
        <w:rPr>
          <w:color w:val="000080"/>
          <w:sz w:val="18"/>
        </w:rPr>
        <w:t xml:space="preserve"> SC (Kozlowski)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Frankston CC (Gawler)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Gannawarra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(Bilske)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Glen Eira CC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Newton</w:t>
          </w:r>
        </w:smartTag>
      </w:smartTag>
      <w:r w:rsidRPr="00AA1FF0">
        <w:rPr>
          <w:color w:val="000080"/>
          <w:sz w:val="18"/>
        </w:rPr>
        <w:t>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Glenelg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(Tod)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Golden Plains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(Nicholls)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Greater 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Bendigo</w:t>
          </w:r>
        </w:smartTag>
      </w:smartTag>
      <w:r w:rsidRPr="00AA1FF0">
        <w:rPr>
          <w:color w:val="000080"/>
          <w:sz w:val="18"/>
        </w:rPr>
        <w:t xml:space="preserve"> CC (McLean)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Greater Dandenong CC (Wulff)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Greater 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Geelong</w:t>
          </w:r>
        </w:smartTag>
      </w:smartTag>
      <w:r w:rsidRPr="00AA1FF0">
        <w:rPr>
          <w:color w:val="000080"/>
          <w:sz w:val="18"/>
        </w:rPr>
        <w:t xml:space="preserve"> CC (Rundle)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Greater Shepparton CC (Laing)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Hepburn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(Szwed)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Hindmarsh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(Jacobs)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Hobsons Bay CC (Jaboor)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Horsham RCC (Shade)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Hume CC (Treloar)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Indigo SC (Costello)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Kingston</w:t>
          </w:r>
        </w:smartTag>
      </w:smartTag>
      <w:r w:rsidRPr="00AA1FF0">
        <w:rPr>
          <w:color w:val="000080"/>
          <w:sz w:val="18"/>
        </w:rPr>
        <w:t xml:space="preserve"> CC (Skinner)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Knox CC (Emonson)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LaTrobe CC (Buckley)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Loddon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(Niemann)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Macedon Ranges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(Morris)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Manningham CC (Bennie)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Mansfield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(Gaffney)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Maribyrnong CC (Thompson)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Maroondah CC (Marasco)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Melbourne</w:t>
          </w:r>
        </w:smartTag>
      </w:smartTag>
      <w:r w:rsidRPr="00AA1FF0">
        <w:rPr>
          <w:color w:val="000080"/>
          <w:sz w:val="18"/>
        </w:rPr>
        <w:t xml:space="preserve"> CC (Pitchford)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Melton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(Smith)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Mildura RCC (Pearce)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Mitchell SC (Cecil)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Moira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(Cator)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Monash CC (Conran)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Moonee Valley CC (Black)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Moorabool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(Dobrzynski)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Moreland CC (Brown)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Mornington Peninsula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(Kennedy) – Corporate &amp; Strategic Review Local Govt – R2000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Mount Alexander SC (Wilson)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Moyne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(Shiell)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Murrindindi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(Hogan)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Nillumbik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(Forrest)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000080"/>
            <w:sz w:val="18"/>
          </w:rPr>
          <w:t>Northern Grampians</w:t>
        </w:r>
      </w:smartTag>
      <w:r w:rsidRPr="00AA1FF0">
        <w:rPr>
          <w:color w:val="000080"/>
          <w:sz w:val="18"/>
        </w:rPr>
        <w:t xml:space="preserve"> SC (Lyons)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Port Phillip CC (Spokes)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000080"/>
            <w:sz w:val="18"/>
          </w:rPr>
          <w:t>Pyrenees</w:t>
        </w:r>
      </w:smartTag>
      <w:r w:rsidRPr="00AA1FF0">
        <w:rPr>
          <w:color w:val="000080"/>
          <w:sz w:val="18"/>
        </w:rPr>
        <w:t xml:space="preserve"> SC (Cornish)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Queenscliffe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BC</w:t>
          </w:r>
        </w:smartTag>
      </w:smartTag>
      <w:r w:rsidRPr="00AA1FF0">
        <w:rPr>
          <w:color w:val="000080"/>
          <w:sz w:val="18"/>
        </w:rPr>
        <w:t xml:space="preserve"> (Price)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000080"/>
            <w:sz w:val="18"/>
          </w:rPr>
          <w:t>South Gippsland</w:t>
        </w:r>
      </w:smartTag>
      <w:r w:rsidRPr="00AA1FF0">
        <w:rPr>
          <w:color w:val="000080"/>
          <w:sz w:val="18"/>
        </w:rPr>
        <w:t xml:space="preserve"> SC (Cullen)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000080"/>
            <w:sz w:val="18"/>
          </w:rPr>
          <w:t>Southern Grampians</w:t>
        </w:r>
      </w:smartTag>
      <w:r w:rsidRPr="00AA1FF0">
        <w:rPr>
          <w:color w:val="000080"/>
          <w:sz w:val="18"/>
        </w:rPr>
        <w:t xml:space="preserve"> SC (Mostyn)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Stonnington CC (Sides)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Strathbogie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(Hannagan)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Surf Coast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(Bollen)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Swan Hill RCC (Kava)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Towong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(Park)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Wangaratta RCC (Hanney)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Warrnambool CC (Merritt)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Wellington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(Webb)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r w:rsidRPr="00AA1FF0">
          <w:rPr>
            <w:color w:val="000080"/>
            <w:sz w:val="18"/>
          </w:rPr>
          <w:t>West Wimmera</w:t>
        </w:r>
      </w:smartTag>
      <w:r w:rsidRPr="00AA1FF0">
        <w:rPr>
          <w:color w:val="000080"/>
          <w:sz w:val="18"/>
        </w:rPr>
        <w:t xml:space="preserve"> SC (McKay)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Whitehorse</w:t>
          </w:r>
        </w:smartTag>
      </w:smartTag>
      <w:r w:rsidRPr="00AA1FF0">
        <w:rPr>
          <w:color w:val="000080"/>
          <w:sz w:val="18"/>
        </w:rPr>
        <w:t xml:space="preserve"> CC (Duff)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Whittlesea CC (Brennan)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Wodonga CC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Marshall</w:t>
          </w:r>
        </w:smartTag>
      </w:smartTag>
      <w:r w:rsidRPr="00AA1FF0">
        <w:rPr>
          <w:color w:val="000080"/>
          <w:sz w:val="18"/>
        </w:rPr>
        <w:t>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Wodonga RCC (Marshall)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Wyndham CC (Robins)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>Email – Yarra CC (</w:t>
      </w:r>
      <w:smartTag w:uri="urn:schemas-microsoft-com:office:smarttags" w:element="City">
        <w:smartTag w:uri="urn:schemas-microsoft-com:office:smarttags" w:element="place">
          <w:r w:rsidRPr="00AA1FF0">
            <w:rPr>
              <w:color w:val="000080"/>
              <w:sz w:val="18"/>
            </w:rPr>
            <w:t>Wilson</w:t>
          </w:r>
        </w:smartTag>
      </w:smartTag>
      <w:r w:rsidRPr="00AA1FF0">
        <w:rPr>
          <w:color w:val="000080"/>
          <w:sz w:val="18"/>
        </w:rPr>
        <w:t>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Yarra Ranges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(Hauser)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AA1FF0">
        <w:rPr>
          <w:color w:val="00008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AA1FF0">
            <w:rPr>
              <w:color w:val="000080"/>
              <w:sz w:val="18"/>
            </w:rPr>
            <w:t>Yarriambiack</w:t>
          </w:r>
        </w:smartTag>
        <w:r w:rsidRPr="00AA1FF0">
          <w:rPr>
            <w:color w:val="000080"/>
            <w:sz w:val="18"/>
          </w:rPr>
          <w:t xml:space="preserve"> </w:t>
        </w:r>
        <w:smartTag w:uri="urn:schemas-microsoft-com:office:smarttags" w:element="State">
          <w:r w:rsidRPr="00AA1FF0">
            <w:rPr>
              <w:color w:val="000080"/>
              <w:sz w:val="18"/>
            </w:rPr>
            <w:t>SC</w:t>
          </w:r>
        </w:smartTag>
      </w:smartTag>
      <w:r w:rsidRPr="00AA1FF0">
        <w:rPr>
          <w:color w:val="000080"/>
          <w:sz w:val="18"/>
        </w:rPr>
        <w:t xml:space="preserve"> (Campling) – Corporate &amp; Strategic Review Local Govt – Rainbow 2000</w:t>
      </w:r>
      <w:r w:rsidRPr="00AA1FF0">
        <w:rPr>
          <w:color w:val="000080"/>
          <w:sz w:val="18"/>
        </w:rPr>
        <w:tab/>
        <w:t>11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still seems to run on WA’s back</w:t>
      </w:r>
      <w:r w:rsidRPr="004C5EC1">
        <w:rPr>
          <w:sz w:val="18"/>
        </w:rPr>
        <w:tab/>
        <w:t>11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Political wrangle over road funding changes (Criddle MLC)</w:t>
      </w:r>
      <w:r w:rsidRPr="004C5EC1">
        <w:rPr>
          <w:sz w:val="18"/>
        </w:rPr>
        <w:tab/>
        <w:t>11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Nyabing-Pingrup future in focus : Kent 2010 (Bucknell)</w:t>
      </w:r>
      <w:r w:rsidRPr="004C5EC1">
        <w:rPr>
          <w:sz w:val="18"/>
        </w:rPr>
        <w:tab/>
        <w:t>11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development ‘hotspot’ : Study reveals increasing land demand</w:t>
      </w:r>
      <w:r w:rsidRPr="004C5EC1">
        <w:rPr>
          <w:sz w:val="18"/>
        </w:rPr>
        <w:tab/>
        <w:t>11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Councillors lobbied over trading hours (Spanbroek, Brooks Gdn)</w:t>
      </w:r>
      <w:r w:rsidRPr="004C5EC1">
        <w:rPr>
          <w:sz w:val="18"/>
        </w:rPr>
        <w:tab/>
        <w:t>11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Beverley Ford (Nationals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 – Devaugh Constructions : Voluntary Administration</w:t>
      </w:r>
      <w:r w:rsidRPr="004C5EC1">
        <w:rPr>
          <w:color w:val="CC0000"/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Beverley Ford (Nationals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Great Debate : Albany 2005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Duxton Hotel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(Bird) – BACC Seminar : Rainbow 2000 Project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D’Orsogna Ltd (Castiello) – BACC Seminar : Rainbow 2000 Project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Craig Mostyn Group (Dienhoff) – BACC Seminar : Rainbow 2000 Project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Chamber of Commerce &amp; Industry (Blinkhorn) – BACC Seminar : Rainbow 2000 Project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Chamber of Commerce &amp; Industry (Mills) – BACC Seminar : Rainbow 2000 Project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RAC Travel &amp; Leisure (Kendal) – BACC Seminar : Rainbow 2000 Project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project could continue : Justice Complex (Watson MLA)</w:t>
      </w:r>
      <w:r w:rsidRPr="004C5EC1">
        <w:rPr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Brochure from – Time Magazine (Trumper) – Offer to special subscription</w:t>
      </w:r>
      <w:r w:rsidRPr="004C5EC1">
        <w:rPr>
          <w:color w:val="CC0000"/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CoCI (Roberts) – Business Directory category index omission : Town Planning</w:t>
      </w:r>
      <w:r w:rsidRPr="004C5EC1">
        <w:rPr>
          <w:color w:val="CC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Geoff Gallop MLA (Premier) – </w:t>
      </w:r>
      <w:hyperlink r:id="rId543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Colin Barnett MLA (Liberals) – </w:t>
      </w:r>
      <w:hyperlink r:id="rId544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A1FF0">
        <w:rPr>
          <w:color w:val="003300"/>
          <w:sz w:val="18"/>
        </w:rPr>
        <w:t xml:space="preserve">Email – Max Trenorden MLA (Nationals) – </w:t>
      </w:r>
      <w:hyperlink r:id="rId545" w:history="1">
        <w:r w:rsidRPr="00AA1FF0">
          <w:rPr>
            <w:rStyle w:val="Hyperlink"/>
            <w:color w:val="003300"/>
            <w:sz w:val="18"/>
          </w:rPr>
          <w:t>Leach Highway HFTR Plan 2005</w:t>
        </w:r>
      </w:hyperlink>
      <w:r w:rsidRPr="00AA1FF0">
        <w:rPr>
          <w:color w:val="0033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AA1FF0">
        <w:rPr>
          <w:color w:val="008000"/>
          <w:sz w:val="18"/>
        </w:rPr>
        <w:t xml:space="preserve">Email – Christine Sharp MLC (Greens) – </w:t>
      </w:r>
      <w:hyperlink r:id="rId546" w:history="1">
        <w:r w:rsidRPr="00AA1FF0">
          <w:rPr>
            <w:rStyle w:val="Hyperlink"/>
            <w:color w:val="008000"/>
            <w:sz w:val="18"/>
          </w:rPr>
          <w:t>Leach Highway HFTR Plan 2005</w:t>
        </w:r>
      </w:hyperlink>
      <w:r w:rsidRPr="00AA1FF0">
        <w:rPr>
          <w:color w:val="008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Alannah MacTiernan MLA (WA Minister P&amp;I) – </w:t>
      </w:r>
      <w:hyperlink r:id="rId547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Carmen Lawrence MHR (Fremantle) – </w:t>
      </w:r>
      <w:hyperlink r:id="rId548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Kim Wilkie MHR (Swan) – </w:t>
      </w:r>
      <w:hyperlink r:id="rId549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Dennis Jensen MHR (Tangney) – </w:t>
      </w:r>
      <w:hyperlink r:id="rId550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AA1FF0">
        <w:rPr>
          <w:color w:val="663300"/>
          <w:sz w:val="18"/>
        </w:rPr>
        <w:t xml:space="preserve">Email – Senator Brian Grieg (Democrat)  – </w:t>
      </w:r>
      <w:hyperlink r:id="rId551" w:history="1">
        <w:r w:rsidRPr="00AA1FF0">
          <w:rPr>
            <w:rStyle w:val="Hyperlink"/>
            <w:color w:val="663300"/>
            <w:sz w:val="18"/>
          </w:rPr>
          <w:t>Leach Highway HFTR Plan 2005</w:t>
        </w:r>
      </w:hyperlink>
      <w:r w:rsidRPr="00AA1FF0">
        <w:rPr>
          <w:color w:val="6633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AA1FF0">
        <w:rPr>
          <w:color w:val="663300"/>
          <w:sz w:val="18"/>
        </w:rPr>
        <w:t xml:space="preserve">Email – Senator Andrew Murray (Democrat)  – </w:t>
      </w:r>
      <w:hyperlink r:id="rId552" w:history="1">
        <w:r w:rsidRPr="00AA1FF0">
          <w:rPr>
            <w:rStyle w:val="Hyperlink"/>
            <w:color w:val="663300"/>
            <w:sz w:val="18"/>
          </w:rPr>
          <w:t>Leach Highway HFTR Plan 2005</w:t>
        </w:r>
      </w:hyperlink>
      <w:r w:rsidRPr="00AA1FF0">
        <w:rPr>
          <w:color w:val="6633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Senator Mark Bishop (ALP) – </w:t>
      </w:r>
      <w:hyperlink r:id="rId553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Senator Peter Cook (ALP) – </w:t>
      </w:r>
      <w:hyperlink r:id="rId554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Senator Chris Evans (ALP) – </w:t>
      </w:r>
      <w:hyperlink r:id="rId555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A1FF0">
        <w:rPr>
          <w:color w:val="FF0000"/>
          <w:sz w:val="18"/>
        </w:rPr>
        <w:t xml:space="preserve">Email – Senator Ruth Webber (ALP) – </w:t>
      </w:r>
      <w:hyperlink r:id="rId556" w:history="1">
        <w:r w:rsidRPr="00AA1FF0">
          <w:rPr>
            <w:rStyle w:val="Hyperlink"/>
            <w:color w:val="FF0000"/>
            <w:sz w:val="18"/>
          </w:rPr>
          <w:t>Leach Highway HFTR Plan 2005</w:t>
        </w:r>
      </w:hyperlink>
      <w:r w:rsidRPr="00AA1FF0">
        <w:rPr>
          <w:color w:val="FF0000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 Ian Campbell (Liberal) – </w:t>
      </w:r>
      <w:hyperlink r:id="rId557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 Alan Eggleston (Liberal) – </w:t>
      </w:r>
      <w:hyperlink r:id="rId558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 Chris Ellison (Liberal) – </w:t>
      </w:r>
      <w:hyperlink r:id="rId559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 David Johnston (Liberal) – </w:t>
      </w:r>
      <w:hyperlink r:id="rId560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 Sue Knowles (Liberal) – </w:t>
      </w:r>
      <w:hyperlink r:id="rId561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 Ross Lightfoot (Liberal) – </w:t>
      </w:r>
      <w:hyperlink r:id="rId562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Senator-elect Judith Adams (Liberal) – </w:t>
      </w:r>
      <w:hyperlink r:id="rId563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AA1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A1FF0">
        <w:rPr>
          <w:color w:val="0000FF"/>
          <w:sz w:val="18"/>
        </w:rPr>
        <w:t xml:space="preserve">Email – Jim Lloyd MHR – Federal Minister LG &amp; Roads – </w:t>
      </w:r>
      <w:hyperlink r:id="rId564" w:history="1">
        <w:r w:rsidRPr="00AA1FF0">
          <w:rPr>
            <w:rStyle w:val="Hyperlink"/>
            <w:sz w:val="18"/>
          </w:rPr>
          <w:t>Leach Highway HFTR Plan 2005</w:t>
        </w:r>
      </w:hyperlink>
      <w:r w:rsidRPr="00AA1FF0">
        <w:rPr>
          <w:color w:val="0000FF"/>
          <w:sz w:val="18"/>
        </w:rPr>
        <w:tab/>
        <w:t>12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Mackay Whitsunday REDC (Sullivan) – Amended Branding Questionnaire</w:t>
      </w:r>
      <w:r w:rsidRPr="004C5EC1">
        <w:rPr>
          <w:color w:val="CC0000"/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Parties spar on GSDC future (Chance &amp; Barnett)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Boutique dairy proposed (Ravenhill, Narrikup)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Projects funded (Chance MLC, Great Southern)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Trade debate (Smithson, AA)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Trading hours timeline (1997-2005)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Advert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17) – </w:t>
      </w:r>
      <w:smartTag w:uri="urn:schemas-microsoft-com:office:smarttags" w:element="PlaceName">
        <w:r w:rsidRPr="004C5EC1">
          <w:rPr>
            <w:b/>
            <w:bCs/>
            <w:sz w:val="18"/>
          </w:rPr>
          <w:t>Draft</w:t>
        </w:r>
      </w:smartTag>
      <w:r w:rsidRPr="004C5EC1">
        <w:rPr>
          <w:b/>
          <w:bCs/>
          <w:sz w:val="18"/>
        </w:rPr>
        <w:t xml:space="preserve"> </w:t>
      </w:r>
      <w:smartTag w:uri="urn:schemas-microsoft-com:office:smarttags" w:element="PlaceType">
        <w:r w:rsidRPr="004C5EC1">
          <w:rPr>
            <w:b/>
            <w:bCs/>
            <w:sz w:val="18"/>
          </w:rPr>
          <w:t>City</w:t>
        </w:r>
      </w:smartTag>
      <w:r w:rsidRPr="004C5EC1">
        <w:rPr>
          <w:b/>
          <w:bCs/>
          <w:sz w:val="18"/>
        </w:rPr>
        <w:t xml:space="preserve"> of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Tourism Strategy</w:t>
      </w:r>
      <w:r w:rsidRPr="004C5EC1">
        <w:rPr>
          <w:b/>
          <w:bCs/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Waterfront ‘on track’ (MacTiernan MLA)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Target plans $3m centre (</w:t>
      </w:r>
      <w:smartTag w:uri="urn:schemas-microsoft-com:office:smarttags" w:element="City">
        <w:r w:rsidRPr="004C5EC1">
          <w:rPr>
            <w:sz w:val="18"/>
          </w:rPr>
          <w:t>Davis</w:t>
        </w:r>
      </w:smartTag>
      <w:r w:rsidRPr="004C5EC1">
        <w:rPr>
          <w:sz w:val="18"/>
        </w:rPr>
        <w:t xml:space="preserve">, Target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Public urged to contact Cr direct (Cr Lionetti, Albany CC)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Council answers a load of ‘bull’ (Clements, Gledhow)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Daylight robbery (Eloy,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Justice complex in doubt (Watson MLA)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(Pages 54,55) – Edge …. Port bloomed in the 19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Century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59) – Peter Watson’s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Report (December 2004)</w:t>
      </w:r>
      <w:r w:rsidRPr="004C5EC1">
        <w:rPr>
          <w:sz w:val="18"/>
        </w:rPr>
        <w:tab/>
        <w:t>13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LGPA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(Tan) – Kalgoorlie Boulder SC (Leddin) : Contract planning support</w:t>
      </w:r>
      <w:r w:rsidRPr="004C5EC1">
        <w:rPr>
          <w:color w:val="CC0000"/>
          <w:sz w:val="18"/>
        </w:rPr>
        <w:tab/>
        <w:t>14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Give us policies of substance, not spin and small targets</w:t>
      </w:r>
      <w:r w:rsidRPr="004C5EC1">
        <w:rPr>
          <w:sz w:val="18"/>
        </w:rPr>
        <w:tab/>
        <w:t>14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Minister says candidate unfit : Ford, Nationals (Griffiths MLC)</w:t>
      </w:r>
      <w:r w:rsidRPr="004C5EC1">
        <w:rPr>
          <w:sz w:val="18"/>
        </w:rPr>
        <w:tab/>
        <w:t>14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Corruption &amp; Crime Commission – Investige Albany CC not justified</w:t>
      </w:r>
      <w:r w:rsidRPr="004C5EC1">
        <w:rPr>
          <w:b/>
          <w:bCs/>
          <w:color w:val="CC0000"/>
          <w:sz w:val="18"/>
        </w:rPr>
        <w:tab/>
        <w:t>14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?)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 xml:space="preserve"> CC : GM Policy &amp; Strategy</w:t>
      </w:r>
      <w:r w:rsidRPr="004C5EC1">
        <w:rPr>
          <w:sz w:val="18"/>
        </w:rPr>
        <w:tab/>
        <w:t>15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?) – NSW DUAP : Regional Directors</w:t>
      </w:r>
      <w:r w:rsidRPr="004C5EC1">
        <w:rPr>
          <w:sz w:val="18"/>
        </w:rPr>
        <w:tab/>
        <w:t>15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Mount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Barker</w:t>
          </w:r>
        </w:smartTag>
      </w:smartTag>
      <w:r w:rsidRPr="004C5EC1">
        <w:rPr>
          <w:sz w:val="18"/>
        </w:rPr>
        <w:t xml:space="preserve"> D’Vine Wine Festival (Goundrey Wines) – Rainbow 2000</w:t>
      </w:r>
      <w:r w:rsidRPr="004C5EC1">
        <w:rPr>
          <w:sz w:val="18"/>
        </w:rPr>
        <w:tab/>
        <w:t>15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Kalgoorlie Boulder SC (Leddin) – Contract planning support : EoI</w:t>
      </w:r>
      <w:r w:rsidRPr="004C5EC1">
        <w:rPr>
          <w:sz w:val="18"/>
        </w:rPr>
        <w:tab/>
        <w:t>16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Mint (Amsha) – Rotary Club of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: Proposed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Commemorative Coin</w:t>
      </w:r>
      <w:r w:rsidRPr="004C5EC1">
        <w:rPr>
          <w:sz w:val="18"/>
        </w:rPr>
        <w:tab/>
        <w:t>17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Stuart Henry MHR (Hasluck) – </w:t>
      </w:r>
      <w:hyperlink r:id="rId565" w:history="1">
        <w:r w:rsidRPr="004C5EC1">
          <w:rPr>
            <w:rStyle w:val="Hyperlink"/>
            <w:sz w:val="18"/>
          </w:rPr>
          <w:t>R2000Abstract.zip</w:t>
        </w:r>
      </w:hyperlink>
      <w:r w:rsidRPr="004C5EC1">
        <w:rPr>
          <w:sz w:val="18"/>
        </w:rPr>
        <w:t xml:space="preserve"> &amp; </w:t>
      </w:r>
      <w:hyperlink r:id="rId566" w:history="1">
        <w:r w:rsidRPr="004C5EC1">
          <w:rPr>
            <w:rStyle w:val="Hyperlink"/>
            <w:sz w:val="18"/>
          </w:rPr>
          <w:t>R2000TransportTask.zip</w:t>
        </w:r>
      </w:hyperlink>
      <w:r w:rsidRPr="004C5EC1">
        <w:rPr>
          <w:sz w:val="18"/>
        </w:rPr>
        <w:tab/>
        <w:t>17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Hotels hurt by labour crisis : Karratha &amp; Broome</w:t>
      </w:r>
      <w:r w:rsidRPr="004C5EC1">
        <w:rPr>
          <w:sz w:val="18"/>
        </w:rPr>
        <w:tab/>
        <w:t>17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Fiddling while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burns : Wealthy generation lets country die</w:t>
      </w:r>
      <w:r w:rsidRPr="004C5EC1">
        <w:rPr>
          <w:sz w:val="18"/>
        </w:rPr>
        <w:tab/>
        <w:t>17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Dept Planning &amp; Infrastructure (Roads LIC Committee) – </w:t>
      </w:r>
      <w:hyperlink r:id="rId567" w:history="1">
        <w:r w:rsidRPr="004C5EC1">
          <w:rPr>
            <w:rStyle w:val="Hyperlink"/>
            <w:sz w:val="18"/>
          </w:rPr>
          <w:t>Leach Highway HFTR Plan 2005</w:t>
        </w:r>
      </w:hyperlink>
      <w:r w:rsidRPr="004C5EC1">
        <w:rPr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DPI (Rice) – Acknowledge LHHFTRP 2005 : Toll routes not government policy</w:t>
      </w:r>
      <w:r w:rsidRPr="004C5EC1">
        <w:rPr>
          <w:color w:val="CC0000"/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Austrade (Khurana) – India Trade Mission 21-26 Feb 2005 : 1.2 Billion customers</w:t>
      </w:r>
      <w:r w:rsidRPr="004C5EC1">
        <w:rPr>
          <w:color w:val="CC0000"/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Professionals AJS  (Pearson) – Auction : </w:t>
      </w:r>
      <w:smartTag w:uri="urn:schemas-microsoft-com:office:smarttags" w:element="address">
        <w:smartTag w:uri="urn:schemas-microsoft-com:office:smarttags" w:element="Street">
          <w:r w:rsidRPr="004C5EC1">
            <w:rPr>
              <w:color w:val="CC0000"/>
              <w:sz w:val="18"/>
            </w:rPr>
            <w:t>55 Collie Street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($344k)</w:t>
      </w:r>
      <w:r w:rsidRPr="004C5EC1">
        <w:rPr>
          <w:color w:val="CC0000"/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Disagreement threat to pre-election debate : Cheap politics</w:t>
      </w:r>
      <w:r w:rsidRPr="004C5EC1">
        <w:rPr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Minister warns council must be equitable (Kobelke MLA)</w:t>
      </w:r>
      <w:r w:rsidRPr="004C5EC1">
        <w:rPr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Referendum decision defended (Kucera MLA &amp; Margetts MLC)</w:t>
      </w:r>
      <w:r w:rsidRPr="004C5EC1">
        <w:rPr>
          <w:sz w:val="18"/>
        </w:rPr>
        <w:tab/>
        <w:t>18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PATREC (Hicks) – Transit Oriented Development Conference 05-08 Jul 2005</w:t>
      </w:r>
      <w:r w:rsidRPr="004C5EC1">
        <w:rPr>
          <w:color w:val="CC0000"/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Beverley Ford (Nationals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 – Great Debate 2005 : Program</w:t>
      </w:r>
      <w:r w:rsidRPr="004C5EC1">
        <w:rPr>
          <w:color w:val="CC0000"/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(Smithson) – Great Debate 2005 : Questions for consideration</w:t>
      </w:r>
      <w:r w:rsidRPr="004C5EC1">
        <w:rPr>
          <w:b/>
          <w:bCs/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?)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Dampier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Archipelago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Marine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?)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Cape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Preston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Marine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(Activ Foundation) – Rainbow 2000</w:t>
      </w:r>
      <w:r w:rsidRPr="004C5EC1">
        <w:rPr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Television – ABC National – Surfing the Menu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Feature</w:t>
      </w:r>
      <w:r w:rsidRPr="004C5EC1">
        <w:rPr>
          <w:sz w:val="18"/>
        </w:rPr>
        <w:tab/>
        <w:t>19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Steve Marshall OAM – Entrepreneurial spirit is inspirational</w:t>
      </w:r>
      <w:r w:rsidRPr="004C5EC1">
        <w:rPr>
          <w:color w:val="CC0000"/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Dept I&amp;R (Duncan) – Register details for International Development Business Unit</w:t>
      </w:r>
      <w:r w:rsidRPr="004C5EC1">
        <w:rPr>
          <w:color w:val="CC0000"/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The Australian (Taylor) – State election matters : WA CCC &amp; LHHFTP 2005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The Australian (Brown) – State election matters : WA CCC &amp; LHHFTP 2005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Dept I&amp;R (Duncan) – Consultant registration details for International Development BU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Bail-out ‘to save Labor seat’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, Watson MLA)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trading poll : Referendum planned on seven day shopping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4) – Shires in support of commissions (House MLC)</w:t>
      </w:r>
      <w:r w:rsidRPr="004C5EC1">
        <w:rPr>
          <w:b/>
          <w:bCs/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Waterfront defended (MacTiernan MLA)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Debate of the issue &amp; A cop-out ? (Smithson, AA)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Mediator to oversee cattle yard sale (Cr Forbes, Plantagenet SC)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Ratepayers to decide on trading issue : Referendum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Home Alone &amp; the Great Debate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</w:t>
      </w:r>
      <w:smartTag w:uri="urn:schemas-microsoft-com:office:smarttags" w:element="country-region">
        <w:r w:rsidRPr="004C5EC1">
          <w:rPr>
            <w:sz w:val="18"/>
          </w:rPr>
          <w:t>UK</w:t>
        </w:r>
      </w:smartTag>
      <w:r w:rsidRPr="004C5EC1">
        <w:rPr>
          <w:sz w:val="18"/>
        </w:rPr>
        <w:t xml:space="preserve"> neurologist is worried for city (Harvey, Wiltshire,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Disasters north may head south (Gardiner,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Why no warning of tsunami ? (Smith,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9) – LandCorp : Townsite Development Program (Jerramungup)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(Pages 54,55) – Edge …. Settlement born from distrust of French</w:t>
      </w:r>
      <w:r w:rsidRPr="004C5EC1">
        <w:rPr>
          <w:sz w:val="18"/>
        </w:rPr>
        <w:tab/>
        <w:t>20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Land ‘grab’ anger (Goodga River Reserve, CALM)</w:t>
      </w:r>
      <w:r w:rsidRPr="004C5EC1">
        <w:rPr>
          <w:sz w:val="18"/>
        </w:rPr>
        <w:tab/>
        <w:t>21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Lockyer’s historic monument relived (Morris, Proclamation Day)</w:t>
      </w:r>
      <w:r w:rsidRPr="004C5EC1">
        <w:rPr>
          <w:sz w:val="18"/>
        </w:rPr>
        <w:tab/>
        <w:t>21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Access closure upsets drivers (Cr Wolfe, Albany CC)</w:t>
      </w:r>
      <w:r w:rsidRPr="004C5EC1">
        <w:rPr>
          <w:sz w:val="18"/>
        </w:rPr>
        <w:tab/>
        <w:t>21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Dinner – Liberal Party WA – Campaign launch for Andrew Partington : Albany MLA</w:t>
      </w:r>
      <w:r w:rsidRPr="004C5EC1">
        <w:rPr>
          <w:sz w:val="18"/>
        </w:rPr>
        <w:tab/>
        <w:t>21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Gallop flies in face of history with rail plan : Northbridge</w:t>
      </w:r>
      <w:r w:rsidRPr="004C5EC1">
        <w:rPr>
          <w:sz w:val="18"/>
        </w:rPr>
        <w:tab/>
        <w:t>22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The Great Debate 2005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Candidates for State Election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Waterfront Project</w:t>
      </w:r>
      <w:r w:rsidRPr="004C5EC1">
        <w:rPr>
          <w:b/>
          <w:bCs/>
          <w:sz w:val="18"/>
        </w:rPr>
        <w:tab/>
        <w:t>24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Fremantle MLA Candidates – </w:t>
      </w:r>
      <w:hyperlink r:id="rId568" w:history="1">
        <w:r w:rsidRPr="004C5EC1">
          <w:rPr>
            <w:rStyle w:val="Hyperlink"/>
            <w:sz w:val="18"/>
          </w:rPr>
          <w:t>Leach Highway HFTR Plan 2005</w:t>
        </w:r>
      </w:hyperlink>
      <w:r w:rsidRPr="004C5EC1">
        <w:rPr>
          <w:sz w:val="18"/>
        </w:rPr>
        <w:tab/>
        <w:t>24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Alfred Cove MLA Candidates – </w:t>
      </w:r>
      <w:hyperlink r:id="rId569" w:history="1">
        <w:r w:rsidRPr="004C5EC1">
          <w:rPr>
            <w:rStyle w:val="Hyperlink"/>
            <w:sz w:val="18"/>
          </w:rPr>
          <w:t>Leach Highway HFTR Plan 2005</w:t>
        </w:r>
      </w:hyperlink>
      <w:r w:rsidRPr="004C5EC1">
        <w:rPr>
          <w:sz w:val="18"/>
        </w:rPr>
        <w:tab/>
        <w:t>24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Riverton MLA Candidates – </w:t>
      </w:r>
      <w:hyperlink r:id="rId570" w:history="1">
        <w:r w:rsidRPr="004C5EC1">
          <w:rPr>
            <w:rStyle w:val="Hyperlink"/>
            <w:sz w:val="18"/>
          </w:rPr>
          <w:t>Leach Highway HFTR Plan 2005</w:t>
        </w:r>
      </w:hyperlink>
      <w:r w:rsidRPr="004C5EC1">
        <w:rPr>
          <w:sz w:val="18"/>
        </w:rPr>
        <w:tab/>
        <w:t>24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Southern Metropolitan MLC Candidates – </w:t>
      </w:r>
      <w:hyperlink r:id="rId571" w:history="1">
        <w:r w:rsidRPr="004C5EC1">
          <w:rPr>
            <w:rStyle w:val="Hyperlink"/>
            <w:sz w:val="18"/>
          </w:rPr>
          <w:t>Leach Highway HFTR Plan 2005</w:t>
        </w:r>
      </w:hyperlink>
      <w:r w:rsidRPr="004C5EC1">
        <w:rPr>
          <w:sz w:val="18"/>
        </w:rPr>
        <w:tab/>
        <w:t>24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Fremantle / Melville / Canning Community Newspapers – </w:t>
      </w:r>
      <w:hyperlink r:id="rId572" w:history="1">
        <w:r w:rsidRPr="004C5EC1">
          <w:rPr>
            <w:rStyle w:val="Hyperlink"/>
            <w:sz w:val="18"/>
          </w:rPr>
          <w:t>Leach Highway HFTR Plan 2005</w:t>
        </w:r>
      </w:hyperlink>
      <w:r w:rsidRPr="004C5EC1">
        <w:rPr>
          <w:sz w:val="18"/>
        </w:rPr>
        <w:tab/>
        <w:t>24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crucial to election (Dr Harry Phillips)</w:t>
      </w:r>
      <w:r w:rsidRPr="004C5EC1">
        <w:rPr>
          <w:sz w:val="18"/>
        </w:rPr>
        <w:tab/>
        <w:t>25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Commission forum on corruption issues : WA CCC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Liberals announce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candidate (Scott replaces Rodoreda)</w:t>
      </w:r>
      <w:r w:rsidRPr="004C5EC1">
        <w:rPr>
          <w:sz w:val="18"/>
        </w:rPr>
        <w:tab/>
        <w:t>25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Lockyer proclaims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(Photographs)</w:t>
      </w:r>
      <w:r w:rsidRPr="004C5EC1">
        <w:rPr>
          <w:sz w:val="18"/>
        </w:rPr>
        <w:tab/>
        <w:t>25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Advanced Service Corp (Cooper) – Subject : 100% Project Finance</w:t>
      </w:r>
      <w:r w:rsidRPr="004C5EC1">
        <w:rPr>
          <w:color w:val="CC0000"/>
          <w:sz w:val="18"/>
        </w:rPr>
        <w:tab/>
        <w:t>25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Advanced Service Corporation – </w:t>
      </w:r>
      <w:hyperlink r:id="rId573" w:history="1">
        <w:r w:rsidRPr="004C5EC1">
          <w:rPr>
            <w:rStyle w:val="Hyperlink"/>
            <w:sz w:val="18"/>
          </w:rPr>
          <w:t>www.advancedservicecorp.com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26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Mildura Rural CC (Pearce) – Acknowledge Rainbow 2000 Project</w:t>
      </w:r>
      <w:r w:rsidRPr="004C5EC1">
        <w:rPr>
          <w:color w:val="CC0000"/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Devaugh in strife before State deal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Creditors urged to take 22¢ settlement : Devaugh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Coastal councils cry poor over influx : National Seachange Taskforce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SAC program overhaul : Leaked report reveals housing mis-mgmt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Caution urged over $14.9m pledge to fund centre (Vervest, PIAF)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Candidates reveal election platforms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Draft retail strategy finalised : Albany CC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Commitment (SW MLCs absent from Great Debate)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Street talk : What does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day mean to you ?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Show way to promote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(Fisher,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8) – Andrew Partington : Liberal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(No Waterfront !)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AGS Weekender (Page 3) – New centre earns bipartisan support : AECC</w:t>
      </w:r>
      <w:r w:rsidRPr="004C5EC1">
        <w:rPr>
          <w:b/>
          <w:bCs/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Boost for boatshed : Dyfken (Albany Maritime Foundation)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Cartoon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Voters (Partington &amp; Watson)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How many beds for new hospital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Malcolm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No vision form either Govt side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Pedro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</w:t>
      </w:r>
      <w:r w:rsidRPr="004C5EC1">
        <w:rPr>
          <w:i/>
          <w:iCs/>
          <w:sz w:val="18"/>
        </w:rPr>
        <w:t>Disasters north may head south</w:t>
      </w:r>
      <w:r w:rsidRPr="004C5EC1">
        <w:rPr>
          <w:sz w:val="18"/>
        </w:rPr>
        <w:t xml:space="preserve"> sic. (Rorison, Little Grove)</w:t>
      </w:r>
      <w:r w:rsidRPr="004C5EC1">
        <w:rPr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Dr Judy Edwards MLA (Environment) – Membership Conservation Council : No</w:t>
      </w:r>
      <w:r w:rsidRPr="004C5EC1">
        <w:rPr>
          <w:color w:val="CC0000"/>
          <w:sz w:val="18"/>
        </w:rPr>
        <w:tab/>
        <w:t>27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Several ministers face back bench in a new govt : Griffiths, MLC</w:t>
      </w:r>
      <w:r w:rsidRPr="004C5EC1">
        <w:rPr>
          <w:sz w:val="18"/>
        </w:rPr>
        <w:tab/>
        <w:t>28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WA Corruption &amp; Crime Commission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</w:t>
      </w:r>
      <w:r w:rsidRPr="004C5EC1">
        <w:rPr>
          <w:b/>
          <w:bCs/>
          <w:sz w:val="18"/>
        </w:rPr>
        <w:tab/>
        <w:t>28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Land release boom helps cool demand on fringes (Fulker, UDIA)</w:t>
      </w:r>
      <w:r w:rsidRPr="004C5EC1">
        <w:rPr>
          <w:sz w:val="18"/>
        </w:rPr>
        <w:tab/>
        <w:t>29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Geoff Gallop MLA (Premier)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31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Colin Barnett MLA (Liberal)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31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Max Trenorden MLA (Nationals)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31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Robyn McSweeney MLC (SW)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31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Paddy Embry MLC (SW)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31 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Mackay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CEO Term Contract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Promo – Bev Ford (Nationals Albany) – We will deliver important infrastructure : Albany RR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Election Promo – Andrew Partington (Liberal Albany) – Decisions, not delays (No Waterfront !)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Atlas – National Geographic Society (O’Donnell) – Atlas of the World : 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Edition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Great </w:t>
      </w:r>
      <w:smartTag w:uri="urn:schemas-microsoft-com:office:smarttags" w:element="place">
        <w:r w:rsidRPr="004C5EC1">
          <w:rPr>
            <w:sz w:val="18"/>
          </w:rPr>
          <w:t>Southern TAFE</w:t>
        </w:r>
      </w:smartTag>
      <w:r w:rsidRPr="004C5EC1">
        <w:rPr>
          <w:sz w:val="18"/>
        </w:rPr>
        <w:t xml:space="preserve"> – Courses 2005 : Semester 1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Andrew Partington (Liberal Albany) – Decisions, not delays (No Waterfront !)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Promo – Andrew Partington (Liberal Albany) – A strong local voice for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(No Waterfront !)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Policy Statement – Joint Liberal National Coalition – Small Business : Innovation, Enterprise &amp; Excellence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Business Centre (Siegel) – State Level Tripartate BEC Review Group</w:t>
      </w:r>
      <w:r w:rsidRPr="004C5EC1">
        <w:rPr>
          <w:sz w:val="18"/>
        </w:rPr>
        <w:tab/>
        <w:t>Jan 2005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41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Dealing with the fallout : Devaugh Constructions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Andrew Partington (Liberal Albany) – Decisions, not delays (No Waterfront !)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Beverley Ford (National Albany) – The have nots have had enough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Extended Trading Hours : Vote Yes (Reynolds) – Choice and convenience for all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Andrew Partington (Liberal Albany) – Power cuts. Water restrictions. Hospital chaos.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Shares soar as toll road group bids $2b for rival (Transurban)</w:t>
      </w:r>
      <w:r w:rsidRPr="004C5EC1">
        <w:rPr>
          <w:sz w:val="18"/>
        </w:rPr>
        <w:tab/>
        <w:t>01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Local government action : Hassell (Clements, Gledhow)</w:t>
      </w:r>
      <w:r w:rsidRPr="004C5EC1">
        <w:rPr>
          <w:sz w:val="18"/>
        </w:rPr>
        <w:tab/>
        <w:t>01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A committed candidate : Partington (Williams,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(Armstrong)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02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(Brown)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02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Sunday Times (</w:t>
      </w:r>
      <w:smartTag w:uri="urn:schemas-microsoft-com:office:smarttags" w:element="City">
        <w:r w:rsidRPr="004C5EC1">
          <w:rPr>
            <w:sz w:val="18"/>
          </w:rPr>
          <w:t>Butler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(Hammond)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02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Beverley Ford (Nationals Albany) – Minister to come clean on waterfront project</w:t>
      </w:r>
      <w:r w:rsidRPr="004C5EC1">
        <w:rPr>
          <w:sz w:val="18"/>
        </w:rPr>
        <w:tab/>
        <w:t>02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02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$400m mine to boost economy : Wellstead Magnetite Project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Residents demand recourse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ring road (MacTiernan)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Saleyards share to be sold off (Forbes, Plantagenet SC)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Street talk : What are main issues in coming State election ?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Doctor makes good point : Dr Harvey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Government ruins lives : Ring Road (</w:t>
      </w:r>
      <w:smartTag w:uri="urn:schemas-microsoft-com:office:smarttags" w:element="City">
        <w:r w:rsidRPr="004C5EC1">
          <w:rPr>
            <w:sz w:val="18"/>
          </w:rPr>
          <w:t>Davis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Keep member : Watson MLA (McBeath,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The cost of generosity : No compensation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Boyle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Still waiting for a decision : ARR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Hayward</w:t>
          </w:r>
        </w:smartTag>
      </w:smartTag>
      <w:r w:rsidRPr="004C5EC1">
        <w:rPr>
          <w:sz w:val="18"/>
        </w:rPr>
        <w:t>, McKail)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10) – Shame Dr Gallop : ARR (Jackman, Gledhow)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Road planning failure : ARR (Hotop, Gledhow)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Decide, pay or go away : ARR (Davis,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10) – Andrew Partington : Liberal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(No Waterfront !)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: Iron ore mine back on agenda : Grange Resources (Marston)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: Local push for Bendigo Bank (Cr Evans, ACC &amp; Juers, ACoCI)</w:t>
      </w:r>
      <w:r w:rsidRPr="004C5EC1">
        <w:rPr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Education &amp; Training (Bloor) – Restructure : Asset Planning Branch</w:t>
      </w:r>
      <w:r w:rsidRPr="004C5EC1">
        <w:rPr>
          <w:color w:val="CC0000"/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Liberals (Blain) – Seek financial support for WA Coalition advertising campaign</w:t>
      </w:r>
      <w:r w:rsidRPr="004C5EC1">
        <w:rPr>
          <w:color w:val="CC0000"/>
          <w:sz w:val="18"/>
        </w:rPr>
        <w:tab/>
        <w:t>03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PIA WA : State Election 2005 – Meet the Candidates (MacTiernan, Edwards, McLaren)</w:t>
      </w:r>
      <w:r w:rsidRPr="004C5EC1">
        <w:rPr>
          <w:sz w:val="18"/>
        </w:rPr>
        <w:tab/>
        <w:t>04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Comment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: State Election 2005 – One minute only afforded by all to regional WA issues</w:t>
      </w:r>
      <w:r w:rsidRPr="004C5EC1">
        <w:rPr>
          <w:sz w:val="18"/>
        </w:rPr>
        <w:tab/>
        <w:t>04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: State Election 2005 – How will Coogee react to De-sal Plant &amp; Containers ?</w:t>
      </w:r>
      <w:r w:rsidRPr="004C5EC1">
        <w:rPr>
          <w:sz w:val="18"/>
        </w:rPr>
        <w:tab/>
        <w:t>04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Mooloolaba Yacht Club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Marina</w:t>
          </w:r>
        </w:smartTag>
      </w:smartTag>
      <w:r w:rsidRPr="004C5EC1">
        <w:rPr>
          <w:sz w:val="18"/>
        </w:rPr>
        <w:t xml:space="preserve"> : Operations Manager</w:t>
      </w:r>
      <w:r w:rsidRPr="004C5EC1">
        <w:rPr>
          <w:sz w:val="18"/>
        </w:rPr>
        <w:tab/>
        <w:t>05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77)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Bunbury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CEO</w:t>
      </w:r>
      <w:r w:rsidRPr="004C5EC1">
        <w:rPr>
          <w:sz w:val="18"/>
        </w:rPr>
        <w:tab/>
        <w:t>05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(ALGA) – Tender : Attracting investment to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Tender – ALGA (Cartledge) – Attracting investment to regional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Local Government Association – </w:t>
      </w:r>
      <w:hyperlink r:id="rId574" w:history="1">
        <w:r w:rsidRPr="004C5EC1">
          <w:rPr>
            <w:rStyle w:val="Hyperlink"/>
            <w:sz w:val="18"/>
          </w:rPr>
          <w:t>www.alga.asn.au</w:t>
        </w:r>
      </w:hyperlink>
      <w:r w:rsidRPr="004C5EC1">
        <w:rPr>
          <w:sz w:val="18"/>
        </w:rPr>
        <w:tab/>
        <w:t>05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Fairwell Eucharist – Anglican Archbishop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: Dr Peter F. Carnley – UWA Winthrop Hall</w:t>
      </w:r>
      <w:r w:rsidRPr="004C5EC1">
        <w:rPr>
          <w:sz w:val="18"/>
        </w:rPr>
        <w:tab/>
        <w:t>06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Order of Service – Anglican Archbishop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: Dr Peter F. Carnley – Fairwell Eucharist</w:t>
      </w:r>
      <w:r w:rsidRPr="004C5EC1">
        <w:rPr>
          <w:sz w:val="18"/>
        </w:rPr>
        <w:tab/>
        <w:t>06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Order of Service – Anglican Archbishop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: Dr Peter F. Carnley – Biographical note</w:t>
      </w:r>
      <w:r w:rsidRPr="004C5EC1">
        <w:rPr>
          <w:sz w:val="18"/>
        </w:rPr>
        <w:tab/>
        <w:t>06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Agriculture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(Overheu) – Great Southern NRM Investment Plan</w:t>
      </w:r>
      <w:r w:rsidRPr="004C5EC1">
        <w:rPr>
          <w:color w:val="CC0000"/>
          <w:sz w:val="18"/>
        </w:rPr>
        <w:tab/>
        <w:t>07 Feb 2005</w:t>
      </w:r>
    </w:p>
    <w:p w:rsidR="00B10CA2" w:rsidRPr="004C5EC1" w:rsidRDefault="00B10CA2" w:rsidP="00B10C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Appointment – Great Southern Area Consultative Committee – Chairman Len Smith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MacTiernan returns with style : PIA Forum for Future Perth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top tourist icon : research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Henry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Tourism)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Will you follow how to vote cards at State election ?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Council in sound position : Clements (Hammond, ACC)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="00B10CA2" w:rsidRPr="004C5EC1">
        <w:rPr>
          <w:sz w:val="18"/>
        </w:rPr>
        <w:t xml:space="preserve"> :</w:t>
      </w:r>
      <w:r w:rsidRPr="004C5EC1">
        <w:rPr>
          <w:sz w:val="18"/>
        </w:rPr>
        <w:t xml:space="preserve"> the ‘dead centre’ (Gardiner,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Election means commitment (</w:t>
      </w:r>
      <w:smartTag w:uri="urn:schemas-microsoft-com:office:smarttags" w:element="City">
        <w:r w:rsidRPr="004C5EC1">
          <w:rPr>
            <w:sz w:val="18"/>
          </w:rPr>
          <w:t>Marshall</w:t>
        </w:r>
      </w:smartTag>
      <w:r w:rsidRPr="004C5EC1">
        <w:rPr>
          <w:sz w:val="18"/>
        </w:rPr>
        <w:t xml:space="preserve">, NRSC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Energised candidates (S. Prince,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Dept Premier &amp; Cabinet (Wauchope) – Acknowledge WA CCC allegations</w:t>
      </w:r>
      <w:r w:rsidRPr="004C5EC1">
        <w:rPr>
          <w:b/>
          <w:bCs/>
          <w:color w:val="CC0000"/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Leader Opposition (Bradshaw) – Acknowledge WA CCC allegations</w:t>
      </w:r>
      <w:r w:rsidRPr="004C5EC1">
        <w:rPr>
          <w:b/>
          <w:bCs/>
          <w:color w:val="CC0000"/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North Western German Class Lottery NKL –</w:t>
      </w:r>
      <w:r w:rsidRPr="004C5EC1">
        <w:rPr>
          <w:color w:val="CC0000"/>
          <w:sz w:val="18"/>
        </w:rPr>
        <w:t xml:space="preserve"> </w:t>
      </w:r>
      <w:hyperlink r:id="rId575" w:history="1">
        <w:r w:rsidRPr="004C5EC1">
          <w:rPr>
            <w:rStyle w:val="Hyperlink"/>
            <w:sz w:val="18"/>
          </w:rPr>
          <w:t>www.hannover-agent.com</w:t>
        </w:r>
      </w:hyperlink>
      <w:r w:rsidRPr="004C5EC1">
        <w:rPr>
          <w:color w:val="CC0000"/>
          <w:sz w:val="18"/>
        </w:rPr>
        <w:tab/>
      </w:r>
      <w:r w:rsidRPr="004C5EC1">
        <w:rPr>
          <w:sz w:val="18"/>
        </w:rPr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Naumann – State Lottery Agency : North Western German Class Lottery NKL</w:t>
      </w:r>
      <w:r w:rsidRPr="004C5EC1">
        <w:rPr>
          <w:color w:val="CC0000"/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International Arts Festival 2005 : Great Southern Program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Children’s Cancer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Gala Charity Dinner – Cherie Blair</w:t>
      </w:r>
      <w:r w:rsidRPr="004C5EC1">
        <w:rPr>
          <w:sz w:val="18"/>
        </w:rPr>
        <w:tab/>
        <w:t>08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Canning Community Newspaper (Kerswell) – </w:t>
      </w:r>
      <w:hyperlink r:id="rId576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Melville Community Newspaper (Kerswell) – </w:t>
      </w:r>
      <w:hyperlink r:id="rId577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Fremantle Community Newspaper (Kerswell) – </w:t>
      </w:r>
      <w:hyperlink r:id="rId578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Premier refuses to answer questions (Gallop &amp; Watson MLA)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More windfarms (Gallop &amp; Watson MLA)</w:t>
      </w:r>
      <w:r w:rsidRPr="004C5EC1">
        <w:rPr>
          <w:sz w:val="18"/>
        </w:rPr>
        <w:tab/>
        <w:t>10 Feb 2005</w:t>
      </w:r>
    </w:p>
    <w:p w:rsidR="00AB4D60" w:rsidRPr="005D30D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D30DD">
        <w:rPr>
          <w:b/>
          <w:sz w:val="18"/>
        </w:rPr>
        <w:t xml:space="preserve">Article – </w:t>
      </w:r>
      <w:smartTag w:uri="urn:schemas-microsoft-com:office:smarttags" w:element="City">
        <w:r w:rsidRPr="005D30DD">
          <w:rPr>
            <w:b/>
            <w:sz w:val="18"/>
          </w:rPr>
          <w:t>Albany</w:t>
        </w:r>
      </w:smartTag>
      <w:r w:rsidRPr="005D30DD">
        <w:rPr>
          <w:b/>
          <w:sz w:val="18"/>
        </w:rPr>
        <w:t xml:space="preserve"> Advertiser (Page 3) – </w:t>
      </w:r>
      <w:hyperlink r:id="rId579" w:history="1">
        <w:r w:rsidRPr="005D30DD">
          <w:rPr>
            <w:rStyle w:val="Hyperlink"/>
            <w:b/>
            <w:sz w:val="18"/>
          </w:rPr>
          <w:t>Foreshore development top of election wish list</w:t>
        </w:r>
      </w:hyperlink>
      <w:r w:rsidRPr="005D30DD">
        <w:rPr>
          <w:b/>
          <w:sz w:val="18"/>
        </w:rPr>
        <w:t xml:space="preserve"> (</w:t>
      </w:r>
      <w:smartTag w:uri="urn:schemas-microsoft-com:office:smarttags" w:element="place">
        <w:r w:rsidRPr="005D30DD">
          <w:rPr>
            <w:b/>
            <w:sz w:val="18"/>
          </w:rPr>
          <w:t>Harrison</w:t>
        </w:r>
      </w:smartTag>
      <w:r w:rsidRPr="005D30DD">
        <w:rPr>
          <w:b/>
          <w:sz w:val="18"/>
        </w:rPr>
        <w:t>)</w:t>
      </w:r>
      <w:r w:rsidRPr="005D30DD">
        <w:rPr>
          <w:b/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Council in backflip on artwork removal : Duddles,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Anzac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Above weight (D. Ford, Mira Mar)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Business to blame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people have a choice (Leavesley, 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No right to lead (</w:t>
      </w:r>
      <w:smartTag w:uri="urn:schemas-microsoft-com:office:smarttags" w:element="City">
        <w:r w:rsidRPr="004C5EC1">
          <w:rPr>
            <w:sz w:val="18"/>
          </w:rPr>
          <w:t>Walker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Plan a mess (Thomas,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</w:t>
      </w:r>
      <w:r w:rsidR="00B10CA2" w:rsidRPr="004C5EC1">
        <w:rPr>
          <w:sz w:val="18"/>
        </w:rPr>
        <w:t>ticle – AGS Weekender (Page 3) –</w:t>
      </w:r>
      <w:r w:rsidRPr="004C5EC1">
        <w:rPr>
          <w:sz w:val="18"/>
        </w:rPr>
        <w:t xml:space="preserve"> Costs could blow out iron ore mine (Manning, GSDC)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: Nationals have a good chance (Leavesley, Nationals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: Putting opinion into perspective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: Don’t change MLA : reader (McBeath,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Seppings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: Cartoon : Local roads no longer safe</w:t>
      </w:r>
      <w:r w:rsidRPr="004C5EC1">
        <w:rPr>
          <w:sz w:val="18"/>
        </w:rPr>
        <w:tab/>
        <w:t>10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Reception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Governor Suleyman Kamci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Canakkale Province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Turkey</w:t>
          </w:r>
        </w:smartTag>
      </w:smartTag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Civic Reception : Governor Suleyman Kamci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Canakkale Province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Turkey</w:t>
          </w:r>
        </w:smartTag>
      </w:smartTag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Residents to fight for compensation (Jackman, Gledhow)</w:t>
      </w:r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Funds to target farming innovation : Greening Aust (Brandis)</w:t>
      </w:r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Veterans group to visit (Cross, Partners of Veterans Association)</w:t>
      </w:r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11) – Rotary friendship exchange : Brown, Collins, Cadwallader, Smithson</w:t>
      </w:r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Performance – UWA PIAF GS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) – Eddie Perfect : </w:t>
      </w:r>
      <w:r w:rsidRPr="004C5EC1">
        <w:rPr>
          <w:i/>
          <w:iCs/>
          <w:sz w:val="18"/>
        </w:rPr>
        <w:t>lets all go commo</w:t>
      </w:r>
      <w:r w:rsidRPr="004C5EC1">
        <w:rPr>
          <w:sz w:val="18"/>
        </w:rPr>
        <w:tab/>
        <w:t>11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– Com DoTaRS Tender : AusLink National Intermodal Terminals</w:t>
      </w:r>
      <w:r w:rsidRPr="004C5EC1">
        <w:rPr>
          <w:sz w:val="18"/>
        </w:rPr>
        <w:tab/>
        <w:t>12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Com DEH Tender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SW Marine Region (Ecology)</w:t>
      </w:r>
      <w:r w:rsidRPr="004C5EC1">
        <w:rPr>
          <w:sz w:val="18"/>
        </w:rPr>
        <w:tab/>
        <w:t>12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Com DEH Tender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SW Marine Region (Socio-Econ)</w:t>
      </w:r>
      <w:r w:rsidRPr="004C5EC1">
        <w:rPr>
          <w:sz w:val="18"/>
        </w:rPr>
        <w:tab/>
        <w:t>12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Com DEH : National Oceans Office –</w:t>
      </w:r>
      <w:r w:rsidRPr="004C5EC1">
        <w:rPr>
          <w:color w:val="CC0000"/>
          <w:sz w:val="18"/>
        </w:rPr>
        <w:t xml:space="preserve"> </w:t>
      </w:r>
      <w:hyperlink r:id="rId580" w:history="1">
        <w:r w:rsidRPr="004C5EC1">
          <w:rPr>
            <w:rStyle w:val="Hyperlink"/>
            <w:sz w:val="18"/>
          </w:rPr>
          <w:t>www.oceans.gov.au</w:t>
        </w:r>
      </w:hyperlink>
      <w:r w:rsidRPr="004C5EC1">
        <w:rPr>
          <w:color w:val="CC0000"/>
          <w:sz w:val="18"/>
        </w:rPr>
        <w:tab/>
      </w:r>
      <w:r w:rsidRPr="004C5EC1">
        <w:rPr>
          <w:sz w:val="18"/>
        </w:rPr>
        <w:t>12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Curtin Uni / Lehigh Uni / Lacocco Institute – Creating World Leaders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13-22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Beverley Ford (Nationals Albany) – Ford outlines her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Candidate Profile – RI Director Ken Collins – Nomination Committee for RI President 2007-08</w:t>
      </w:r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RI Director Bill Cadwallader, NY,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USA</w:t>
          </w:r>
        </w:smartTag>
      </w:smartTag>
      <w:r w:rsidRPr="004C5EC1">
        <w:rPr>
          <w:color w:val="CC0000"/>
          <w:sz w:val="18"/>
        </w:rPr>
        <w:t xml:space="preserve"> – Pleasure to visit Albany &amp; Great Southern</w:t>
      </w:r>
      <w:r w:rsidRPr="004C5EC1">
        <w:rPr>
          <w:color w:val="CC0000"/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Beverley Ford (Nationals Albany) – Ford outlines her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ABC Radio Statewide Program (Bartlett) – WA CCC failure to investigate</w:t>
      </w:r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Mandurah in $160m facelift : </w:t>
      </w:r>
      <w:smartTag w:uri="urn:schemas-microsoft-com:office:smarttags" w:element="place">
        <w:r w:rsidRPr="004C5EC1">
          <w:rPr>
            <w:sz w:val="18"/>
          </w:rPr>
          <w:t>Peninsula</w:t>
        </w:r>
      </w:smartTag>
      <w:r w:rsidRPr="004C5EC1">
        <w:rPr>
          <w:sz w:val="18"/>
        </w:rPr>
        <w:t xml:space="preserve"> ‘the address’</w:t>
      </w:r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Informed debate the poll loser (Graham MLA, Pilbara)</w:t>
      </w:r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Liberal Party WA (Partington) – Get on with the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waterfront, no more delays</w:t>
      </w:r>
      <w:r w:rsidRPr="004C5EC1">
        <w:rPr>
          <w:color w:val="CC0000"/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Andrew Partington (Liberal Albany) – Regional WA would lose seats under Gallop Govt</w:t>
      </w:r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Don’t be sold out by Colin Barnett</w:t>
      </w:r>
      <w:r w:rsidRPr="004C5EC1">
        <w:rPr>
          <w:sz w:val="18"/>
        </w:rPr>
        <w:tab/>
        <w:t>14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Bosses call for boost to migration : open floodgates to cheap labour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Multiplex to appeal over $70m Cottesloe hotel blow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It’s about what we believe the community will cop (MacTiernan)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Mandurah plans may be too big (MacTiernan)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Minister to consider compensation claim : ARR (MacTiernan)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Visit strengthens Turkish ties : Canakkle &amp; Albany (Goode, ACC)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Green city pledge : Wind farm (Barnett MLA &amp; Partington)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Preferences play pivotal role (Dr Phillips)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Power blackouts (Winner, Western Power)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Base for dog team : WA Police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Rift dismissed : Nationals &amp; Liberals (Trenorden MLA &amp; Ford)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Promises ‘unfunded’ : Gas Pipeline (Barnett MLA &amp; Partington)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Turkish Governor’s welcome luncheon (Photographs)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CC (Item 11.1.2) – Alt. Motion : Lay on table (M: Cr Evans S: Cr Demarteau) : Lost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11.1.2) – TPS 1A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DGP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Primary School</w:t>
          </w:r>
        </w:smartTag>
      </w:smartTag>
      <w:r w:rsidRPr="004C5EC1">
        <w:rPr>
          <w:sz w:val="18"/>
        </w:rPr>
        <w:t xml:space="preserve"> Site : Adopted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14.2.1) – Review Council External Committees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14.3.1)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Marketing Advisory Committee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14.4.1)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Mayoral Regalia &amp; Crest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18.2) – Delegation to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Celebration Anzac : Gallipoli</w:t>
      </w:r>
      <w:r w:rsidRPr="004C5EC1">
        <w:rPr>
          <w:sz w:val="18"/>
        </w:rPr>
        <w:tab/>
        <w:t>15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(Whaleworld) – Rainbow 2000</w:t>
      </w:r>
      <w:r w:rsidRPr="004C5EC1">
        <w:rPr>
          <w:sz w:val="18"/>
        </w:rPr>
        <w:tab/>
        <w:t>16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It’s curtains for Curtin staff as chief bows out : Twomey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We’ll consider 16 storeys at beach : Barnett (</w:t>
      </w:r>
      <w:smartTag w:uri="urn:schemas-microsoft-com:office:smarttags" w:element="place">
        <w:r w:rsidRPr="004C5EC1">
          <w:rPr>
            <w:sz w:val="18"/>
          </w:rPr>
          <w:t>Scarborough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A new breed : Politically disillusioned (Bailey, Bull Creek)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A wimpy display : Japanese whaling (Ford,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North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HMAS Anzac in goodwill visit (Cmr O’Brien, RAN)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Cold water poured on community plan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Ship welcome (O’Neill, ACoCI)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Plans adopted for Target store (Cr Evans &amp; Cr Jamieson, ACC)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Lack of support demonstrated : </w:t>
      </w:r>
      <w:r w:rsidRPr="004C5EC1">
        <w:rPr>
          <w:i/>
          <w:iCs/>
          <w:sz w:val="18"/>
        </w:rPr>
        <w:t>En-Trance</w:t>
      </w:r>
      <w:r w:rsidRPr="004C5EC1">
        <w:rPr>
          <w:sz w:val="18"/>
        </w:rPr>
        <w:t xml:space="preserve"> (Crisp,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Disbelief at council action : </w:t>
      </w:r>
      <w:r w:rsidRPr="004C5EC1">
        <w:rPr>
          <w:i/>
          <w:iCs/>
          <w:sz w:val="18"/>
        </w:rPr>
        <w:t>En-Trance</w:t>
      </w:r>
      <w:r w:rsidRPr="004C5EC1">
        <w:rPr>
          <w:sz w:val="18"/>
        </w:rPr>
        <w:t xml:space="preserve"> (Hyder, Little Grove)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Independent support (Day,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Letter provokes anger : S. Prince (Freebury,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Truth not told about marina (McRae,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Peter Watson, ALP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Andrew Partington, Liberal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Beverley Ford, Nationals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Tony Evers, Greens WA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Colin Pyle, Family First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Greg Basden, Christian Democrat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Brian Burns, One Nation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Terry Redman, Nationals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Ron Scott, Liberals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Vicki Brown, Independent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17)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Diane Evers, Greens WA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17)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Jan Benson-Lidholm, ALP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17)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Norm Baker, Christian Democrats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18)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Darius Crowe, One Nation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18)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Terry Dixon, Family First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Project Engineer, Asset Services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Manager Planning &amp; Ranger Services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35)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TPS 1A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DGP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Primary School</w:t>
          </w:r>
        </w:smartTag>
      </w:smartTag>
      <w:r w:rsidRPr="004C5EC1">
        <w:rPr>
          <w:sz w:val="18"/>
        </w:rPr>
        <w:t xml:space="preserve"> Site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Banking on the community (Marshall,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Junk mail full of promises (Elms,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Independent sense of humour (Brown,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Candidate)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Justice &amp; Police Complex – Work finally resumes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LGPA WA Breakfast – Planning appeals &amp; the new SAT : Slarke &amp; Wittkuhn, McLeods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Candidates for State Election 2005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Statements – Stirling Candidates for State Election 2005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NZ Dept Defence : Director Public Relations (</w:t>
      </w:r>
      <w:smartTag w:uri="urn:schemas-microsoft-com:office:smarttags" w:element="City">
        <w:r w:rsidRPr="004C5EC1">
          <w:rPr>
            <w:sz w:val="18"/>
          </w:rPr>
          <w:t>Inkst</w:t>
        </w:r>
        <w:r w:rsidR="00A86CE5" w:rsidRPr="004C5EC1">
          <w:rPr>
            <w:sz w:val="18"/>
          </w:rPr>
          <w:t>er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Hon Gerry Brownlee MP : NZ Opposition Deputy Leader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Andrew Partington (Liberal Albany) – Better health services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Andrew Partington (Liberal Albany) – WA and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need decisions not delays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Extended Trading Hours : Vote Yes (Reynolds) – More tourist dollars for local business</w:t>
      </w:r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Beverley Ford (National Albany) – 10 point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17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Delphin Renaissance Cruise Liner</w:t>
      </w:r>
      <w:r w:rsidRPr="004C5EC1">
        <w:rPr>
          <w:sz w:val="18"/>
        </w:rPr>
        <w:tab/>
        <w:t>18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Investor interest in power station : Biomass (Allen, Beacons)</w:t>
      </w:r>
      <w:r w:rsidRPr="004C5EC1">
        <w:rPr>
          <w:sz w:val="18"/>
        </w:rPr>
        <w:tab/>
        <w:t>18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14) – Serviceman gets late medal : National Service (Forgione)</w:t>
      </w:r>
      <w:r w:rsidRPr="004C5EC1">
        <w:rPr>
          <w:sz w:val="18"/>
        </w:rPr>
        <w:tab/>
        <w:t>18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15)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girl is army bound : Beatty (Lt.Col. McMartin, CO Leeuwin)</w:t>
      </w:r>
      <w:r w:rsidRPr="004C5EC1">
        <w:rPr>
          <w:sz w:val="18"/>
        </w:rPr>
        <w:tab/>
        <w:t>18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53) – A Real Australian Summer Break : Sand Patch,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19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Future Directions International : COO Strategic Research</w:t>
      </w:r>
      <w:r w:rsidRPr="004C5EC1">
        <w:rPr>
          <w:sz w:val="18"/>
        </w:rPr>
        <w:tab/>
        <w:t>19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Com DoTaRS : Airport Environment Officers</w:t>
      </w:r>
      <w:r w:rsidRPr="004C5EC1">
        <w:rPr>
          <w:sz w:val="18"/>
        </w:rPr>
        <w:tab/>
        <w:t>19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Fremantle CC : Manager Planning Services</w:t>
      </w:r>
      <w:r w:rsidRPr="004C5EC1">
        <w:rPr>
          <w:sz w:val="18"/>
        </w:rPr>
        <w:tab/>
        <w:t>19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Toodyay SC : Manager Planning Services</w:t>
      </w:r>
      <w:r w:rsidRPr="004C5EC1">
        <w:rPr>
          <w:sz w:val="18"/>
        </w:rPr>
        <w:tab/>
        <w:t>19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91)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Pulpwood Terminals : Manager Albany</w:t>
      </w:r>
      <w:r w:rsidRPr="004C5EC1">
        <w:rPr>
          <w:sz w:val="18"/>
        </w:rPr>
        <w:tab/>
        <w:t>19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FDI : Weekly Global Report (Vol.1 #2)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reshapes defence and intelligence</w:t>
      </w:r>
      <w:r w:rsidRPr="004C5EC1">
        <w:rPr>
          <w:sz w:val="18"/>
        </w:rPr>
        <w:tab/>
        <w:t>21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City">
        <w:r w:rsidRPr="004C5EC1">
          <w:rPr>
            <w:sz w:val="18"/>
          </w:rPr>
          <w:t>Agriculture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(Overheu) – Great </w:t>
      </w:r>
      <w:smartTag w:uri="urn:schemas-microsoft-com:office:smarttags" w:element="place">
        <w:r w:rsidRPr="004C5EC1">
          <w:rPr>
            <w:sz w:val="18"/>
          </w:rPr>
          <w:t>Southern NRM</w:t>
        </w:r>
      </w:smartTag>
      <w:r w:rsidRPr="004C5EC1">
        <w:rPr>
          <w:sz w:val="18"/>
        </w:rPr>
        <w:t xml:space="preserve"> Investment Plan</w:t>
      </w:r>
      <w:r w:rsidRPr="004C5EC1">
        <w:rPr>
          <w:sz w:val="18"/>
        </w:rPr>
        <w:tab/>
        <w:t>21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Andrew Partington (Liberal Albany) – Give WA the direction it needs : 6 point plan</w:t>
      </w:r>
      <w:r w:rsidRPr="004C5EC1">
        <w:rPr>
          <w:sz w:val="18"/>
        </w:rPr>
        <w:tab/>
        <w:t>21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Andrew Partington (Liberal Albany) – You may like your local Labor member …..but</w:t>
      </w:r>
      <w:r w:rsidRPr="004C5EC1">
        <w:rPr>
          <w:sz w:val="18"/>
        </w:rPr>
        <w:tab/>
        <w:t>21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</w:t>
      </w:r>
      <w:r w:rsidRPr="004C5EC1">
        <w:rPr>
          <w:i/>
          <w:iCs/>
          <w:sz w:val="18"/>
        </w:rPr>
        <w:t>Some article about roads Wendy Pryer</w:t>
      </w:r>
      <w:r w:rsidRPr="004C5EC1">
        <w:rPr>
          <w:sz w:val="18"/>
        </w:rPr>
        <w:tab/>
        <w:t>22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Mine’s energy needs ‘massive’ (Wedlock, Grange Resources)</w:t>
      </w:r>
      <w:r w:rsidRPr="004C5EC1">
        <w:rPr>
          <w:sz w:val="18"/>
        </w:rPr>
        <w:tab/>
        <w:t>22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13) – Delphin brings eager tourists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(Pryer) – </w:t>
      </w:r>
      <w:hyperlink r:id="rId581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ab/>
        <w:t>22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FDI (Jerry Ellis) – Appointment of Craig Lawrence : Executive Director</w:t>
      </w:r>
      <w:r w:rsidRPr="004C5EC1">
        <w:rPr>
          <w:sz w:val="18"/>
        </w:rPr>
        <w:tab/>
        <w:t>23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Extended Trading Hours : Vote Yes (Reynolds) – More time to shop</w:t>
      </w:r>
      <w:r w:rsidRPr="004C5EC1">
        <w:rPr>
          <w:sz w:val="18"/>
        </w:rPr>
        <w:tab/>
        <w:t>23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Beverley Ford (National Albany) – 10 point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#1 Foreshore Development</w:t>
      </w:r>
      <w:r w:rsidRPr="004C5EC1">
        <w:rPr>
          <w:sz w:val="18"/>
        </w:rPr>
        <w:tab/>
        <w:t>23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No body does business without knowing the full cost : Carte Blanche CB</w:t>
      </w:r>
      <w:r w:rsidRPr="004C5EC1">
        <w:rPr>
          <w:sz w:val="18"/>
        </w:rPr>
        <w:tab/>
        <w:t>23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FX Digital (Cartwright) – Mind Synergy : Networking Breakfast</w:t>
      </w:r>
      <w:r w:rsidRPr="004C5EC1">
        <w:rPr>
          <w:color w:val="CC0000"/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24) – Mayors arrested in corruption sting : NJ,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24) – Briefing : MIG shoots high (Macquarie, Chicago Skyway,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Briefing : AIF heads overseas (Hochtief Airport Capital)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Your decision : Key commitments, promises, promises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Leader offers support : Watson MLA, Beazley MHR, Evans ACC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10) – Democratic renewal (Smithson, AA)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Myth voiced is laughable (S.Prince,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Street talk : Who will win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in State Election ? ALP 5-0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Tony Evers, Greens WA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Peter Watson, ALP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Brian Burns, One Nation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Colin Pyle, Family First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Andrew Partington, Liberal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Beverley Ford, Nationals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Greg Basden, Christian Democrat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Terry Dixon, Family First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Terry Redman, Nationals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Ron Scott, Liberals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16)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Norm Baker, Christian Democrats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17)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Diane Evers, Greens WA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17)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Jan Benson-Lidholm, ALP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19)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Darius Crowe, One Nation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19) –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MLA : Vicki Brown, Independent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(½ Page) – Grange Resources : Southdown Magnetite Project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(Cover Wrap) – Liberal Party WA : Time to end indecision Albany &amp; Stirling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Last roll of dice for our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candidates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Colin Pyle, Family First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Greg Basden, Christian Democrat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Tony Evers, Greens WA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Peter Watson, ALP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Beverley Ford, Nationals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Andrew Partington, Liberal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Candidate Profile – AGS Weekender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MLA : Brian Burns, One Nation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NT Dept CIS (Butterworth)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Executive Director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Lands</w:t>
          </w:r>
        </w:smartTag>
      </w:smartTag>
      <w:r w:rsidRPr="004C5EC1">
        <w:rPr>
          <w:color w:val="CC0000"/>
          <w:sz w:val="18"/>
        </w:rPr>
        <w:t xml:space="preserve"> &amp; Planning : Unsuccessful</w:t>
      </w:r>
      <w:r w:rsidRPr="004C5EC1">
        <w:rPr>
          <w:color w:val="CC0000"/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Andrew Partington (Liberal Albany) – Western Australian’s face a clear choice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Geoff Gallop (ALP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>) – Building a better future : I need Peter Watson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Candidates for State Election 2005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Statements – Stirling Candidates for State Election 2005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24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West Australian – Election 05 : A comprehensive guide to the contest</w:t>
      </w:r>
      <w:r w:rsidRPr="004C5EC1">
        <w:rPr>
          <w:b/>
          <w:bCs/>
          <w:color w:val="FF3300"/>
          <w:sz w:val="18"/>
        </w:rPr>
        <w:tab/>
        <w:t>25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Andrew Partington (Liberal Albany) – Keep our country voice strong</w:t>
      </w:r>
      <w:r w:rsidRPr="004C5EC1">
        <w:rPr>
          <w:sz w:val="18"/>
        </w:rPr>
        <w:tab/>
        <w:t>25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MHR Standing Committee Environment &amp; Heritage – Inquiry Sustainable Cities</w:t>
      </w:r>
      <w:r w:rsidRPr="004C5EC1">
        <w:rPr>
          <w:color w:val="CC0000"/>
          <w:sz w:val="18"/>
        </w:rPr>
        <w:tab/>
        <w:t>25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Peter Watson, ALP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Andrew Partington, Liberal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Beverley Ford, Nationals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Tony Evers, Greens WA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Colin Pyle, Family First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Greg Basden, Christian Democrat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How to vote – Albany MLA : Brian Burns, One Nation</w:t>
      </w:r>
      <w:r w:rsidRPr="004C5EC1">
        <w:rPr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Election 2005 – State Election Day – Gallop Government &amp; Albany MLA returned</w:t>
      </w:r>
      <w:r w:rsidRPr="004C5EC1">
        <w:rPr>
          <w:b/>
          <w:bCs/>
          <w:sz w:val="18"/>
        </w:rPr>
        <w:tab/>
        <w:t>26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Prinsendam Cruise Liner</w:t>
      </w:r>
      <w:r w:rsidRPr="004C5EC1">
        <w:rPr>
          <w:sz w:val="18"/>
        </w:rPr>
        <w:tab/>
        <w:t>28 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GS Major Projects Update (GSDC) – Summary of major projects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’s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Residency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Museum</w:t>
          </w:r>
        </w:smartTag>
      </w:smartTag>
      <w:r w:rsidRPr="004C5EC1">
        <w:rPr>
          <w:sz w:val="18"/>
        </w:rPr>
        <w:t xml:space="preserve"> – Welcome aboard the Amity replica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 CENRM Poised After a Successful 2004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 Introducing Great Southern PIAF #3! (Hume, Artistic Director)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–  Commonwealth help sought for timber roads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Trade tariffs must go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(Vol.5#1) – Focus : Fire &amp; Emergencies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(Vol.5#1) – Level playing fields (Cr Wellington)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(Vol.5#1) – How much is enough (Cr Waterman)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Business Centre (Siegel) – BEC Program Review : Final Zone Meeting</w:t>
      </w:r>
      <w:r w:rsidRPr="004C5EC1">
        <w:rPr>
          <w:sz w:val="18"/>
        </w:rPr>
        <w:tab/>
        <w:t>Feb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(AlbanyPlus Issue 15) – City service revamp : Corporate plan 3D</w:t>
      </w:r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issues : Waterfront, Convention Centre, Ring Road, Hospital</w:t>
      </w:r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Japanese unveil PoW stories (Taeko Sasamoto,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Yokohama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Result uncertain : Watson quietly confident</w:t>
      </w:r>
      <w:r w:rsidRPr="004C5EC1">
        <w:rPr>
          <w:sz w:val="18"/>
        </w:rPr>
        <w:tab/>
        <w:t>01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Cruisers look around : Prinsendam</w:t>
      </w:r>
      <w:r w:rsidRPr="004C5EC1">
        <w:rPr>
          <w:sz w:val="18"/>
        </w:rPr>
        <w:tab/>
        <w:t>01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How did political analysts get it so wrong ?</w:t>
      </w:r>
      <w:r w:rsidRPr="004C5EC1">
        <w:rPr>
          <w:sz w:val="18"/>
        </w:rPr>
        <w:tab/>
        <w:t>01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A tough road for new Opposition Leader (Schroeder, Cottesloe)</w:t>
      </w:r>
      <w:r w:rsidRPr="004C5EC1">
        <w:rPr>
          <w:sz w:val="18"/>
        </w:rPr>
        <w:tab/>
        <w:t>02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Give us a vision : Opposition Leader (Horner, Mt.Pleasant)</w:t>
      </w:r>
      <w:r w:rsidRPr="004C5EC1">
        <w:rPr>
          <w:sz w:val="18"/>
        </w:rPr>
        <w:tab/>
        <w:t>02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21) – Take pressure off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Cranbrook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No vision in short-term policy</w:t>
      </w:r>
      <w:r w:rsidRPr="004C5EC1">
        <w:rPr>
          <w:sz w:val="18"/>
        </w:rPr>
        <w:tab/>
        <w:t>02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Outcomes (Smithson, AA)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City landmark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Apex Drive</w:t>
          </w:r>
        </w:smartTag>
      </w:smartTag>
      <w:r w:rsidRPr="004C5EC1">
        <w:rPr>
          <w:sz w:val="18"/>
        </w:rPr>
        <w:t>, Avenue of Honour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(Cover Wrap) – Ray White Albany : Local team returns laden with awards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MLA wins,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set to boom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Promises need to be kept after election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Anzac ties strengthen : HMAS Anzac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Commemoration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 SC E&amp;H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Dundas</w:t>
          </w:r>
        </w:smartTag>
      </w:smartTag>
      <w:r w:rsidRPr="004C5EC1">
        <w:rPr>
          <w:color w:val="CC0000"/>
          <w:sz w:val="18"/>
        </w:rPr>
        <w:t>) – Inquiry into Sustainable Cities referred by new parliament</w:t>
      </w:r>
      <w:r w:rsidRPr="004C5EC1">
        <w:rPr>
          <w:color w:val="CC0000"/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Great Southern Region Marketing Assoc. – Taste : a Celebration of Food &amp; Wine</w:t>
      </w:r>
      <w:r w:rsidRPr="004C5EC1">
        <w:rPr>
          <w:sz w:val="18"/>
        </w:rPr>
        <w:tab/>
        <w:t>03-07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Jim Lloyd MP – Minister for Local Government &amp; Roads - Rainbow 2000</w:t>
      </w:r>
      <w:r w:rsidRPr="004C5EC1">
        <w:rPr>
          <w:sz w:val="18"/>
        </w:rPr>
        <w:tab/>
        <w:t>03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Mine prospects : Southdown Magnetite Project</w:t>
      </w:r>
      <w:r w:rsidRPr="004C5EC1">
        <w:rPr>
          <w:sz w:val="18"/>
        </w:rPr>
        <w:tab/>
        <w:t>04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Liftout – West Australian – Travel Extra Guide :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FF3300"/>
              <w:sz w:val="18"/>
            </w:rPr>
            <w:t>Coral</w:t>
          </w:r>
        </w:smartTag>
        <w:r w:rsidRPr="004C5EC1">
          <w:rPr>
            <w:b/>
            <w:bCs/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FF3300"/>
              <w:sz w:val="18"/>
            </w:rPr>
            <w:t>Coast</w:t>
          </w:r>
        </w:smartTag>
      </w:smartTag>
      <w:r w:rsidRPr="004C5EC1">
        <w:rPr>
          <w:b/>
          <w:bCs/>
          <w:color w:val="FF3300"/>
          <w:sz w:val="18"/>
        </w:rPr>
        <w:t xml:space="preserve"> Ningaloo</w:t>
      </w:r>
      <w:r w:rsidRPr="004C5EC1">
        <w:rPr>
          <w:b/>
          <w:bCs/>
          <w:color w:val="FF3300"/>
          <w:sz w:val="18"/>
        </w:rPr>
        <w:tab/>
        <w:t>05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Sheffield Accord (</w:t>
      </w:r>
      <w:smartTag w:uri="urn:schemas-microsoft-com:office:smarttags" w:element="City">
        <w:r w:rsidRPr="004C5EC1">
          <w:rPr>
            <w:sz w:val="18"/>
          </w:rPr>
          <w:t>Bell</w:t>
        </w:r>
      </w:smartTag>
      <w:r w:rsidRPr="004C5EC1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Auckland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: General Manager, City Development</w:t>
      </w:r>
      <w:r w:rsidRPr="004C5EC1">
        <w:rPr>
          <w:sz w:val="18"/>
        </w:rPr>
        <w:tab/>
        <w:t>06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Mandurah Foreshore : Urban Design Planning Consultant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Nationals claim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: MLA (Redman, Nationals)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City in decision review : External Community Committees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Ship season ‘disappoints’ (Hummerston, ACoCI)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Meagre farming margins (Preser, Pingrup)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12) – HMAS Anzac returns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Commemoration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HMAS Anzac events &amp; Capsule theme peace and hope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Maxim Gorky Cruise Liner</w:t>
      </w:r>
      <w:r w:rsidRPr="004C5EC1">
        <w:rPr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Facsimile – Hon. Jim Lloyd MP – AusLink, </w:t>
      </w:r>
      <w:hyperlink r:id="rId582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 xml:space="preserve"> </w:t>
      </w:r>
      <w:r w:rsidRPr="004C5EC1">
        <w:rPr>
          <w:b/>
          <w:bCs/>
          <w:sz w:val="18"/>
        </w:rPr>
        <w:t>&amp; Rainbow 2000</w:t>
      </w:r>
      <w:r w:rsidRPr="004C5EC1">
        <w:rPr>
          <w:b/>
          <w:bCs/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Facsimile – Hon. Jim Lloyd MP – Australian National Competition Council &amp; Rainbow 2000</w:t>
      </w:r>
      <w:r w:rsidRPr="004C5EC1">
        <w:rPr>
          <w:b/>
          <w:bCs/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Facsimile – Matt Birney MLA – Australian National Competition Council &amp; Rainbow 2000</w:t>
      </w:r>
      <w:r w:rsidRPr="004C5EC1">
        <w:rPr>
          <w:b/>
          <w:bCs/>
          <w:sz w:val="18"/>
        </w:rPr>
        <w:tab/>
        <w:t>08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FDI : Weekly Global Report (Vol.1 #4) – The coming revolution in strategic affairs</w:t>
      </w:r>
      <w:r w:rsidRPr="004C5EC1">
        <w:rPr>
          <w:sz w:val="18"/>
        </w:rPr>
        <w:tab/>
        <w:t>08 Mar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es-ES"/>
        </w:rPr>
      </w:pPr>
      <w:r w:rsidRPr="007D1DC9">
        <w:rPr>
          <w:sz w:val="18"/>
          <w:lang w:val="es-ES"/>
        </w:rPr>
        <w:t>Conference – 2</w:t>
      </w:r>
      <w:r w:rsidRPr="007D1DC9">
        <w:rPr>
          <w:sz w:val="18"/>
          <w:vertAlign w:val="superscript"/>
          <w:lang w:val="es-ES"/>
        </w:rPr>
        <w:t>nd</w:t>
      </w:r>
      <w:r w:rsidRPr="007D1DC9">
        <w:rPr>
          <w:sz w:val="18"/>
          <w:lang w:val="es-ES"/>
        </w:rPr>
        <w:t xml:space="preserve"> Australian Regional Economies Conference : Mandurah, WA</w:t>
      </w:r>
      <w:r w:rsidRPr="007D1DC9">
        <w:rPr>
          <w:sz w:val="18"/>
          <w:lang w:val="es-ES"/>
        </w:rPr>
        <w:tab/>
        <w:t>08-10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HMAS Anzac : North Trident Deployment &amp; European Anzac Celebrations</w:t>
      </w:r>
      <w:r w:rsidRPr="004C5EC1">
        <w:rPr>
          <w:sz w:val="18"/>
        </w:rPr>
        <w:tab/>
        <w:t>08-11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Planning Professionals : Why be one ? Are they Certifiable ? (Jay, PIA National)</w:t>
      </w:r>
      <w:r w:rsidRPr="004C5EC1">
        <w:rPr>
          <w:sz w:val="18"/>
        </w:rPr>
        <w:tab/>
        <w:t>09 Mar 2005</w:t>
      </w:r>
    </w:p>
    <w:p w:rsidR="00AB4D60" w:rsidRPr="0003356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33561">
        <w:rPr>
          <w:b/>
          <w:sz w:val="18"/>
        </w:rPr>
        <w:t>HMAS Anzac – Freedom of entry march – York Street, Albany &amp; Waterfront</w:t>
      </w:r>
      <w:r w:rsidRPr="00033561">
        <w:rPr>
          <w:b/>
          <w:sz w:val="18"/>
        </w:rPr>
        <w:tab/>
        <w:t>09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Program – HMAS Anzac : Freedom of entry march –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York Street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&amp; Waterfront</w:t>
      </w:r>
      <w:r w:rsidRPr="004C5EC1">
        <w:rPr>
          <w:sz w:val="18"/>
        </w:rPr>
        <w:tab/>
        <w:t>09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Biography – HMAS Anzac – FFG 150 : Capt R.T. (Richard) Menhinick CSC, RAN</w:t>
      </w:r>
      <w:r w:rsidRPr="004C5EC1">
        <w:rPr>
          <w:sz w:val="18"/>
        </w:rPr>
        <w:tab/>
        <w:t>09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National Competition Council (Feil) – AusLink,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Leach Hwy</w:t>
          </w:r>
        </w:smartTag>
      </w:smartTag>
      <w:r w:rsidRPr="004C5EC1">
        <w:rPr>
          <w:sz w:val="18"/>
        </w:rPr>
        <w:t xml:space="preserve"> &amp; Rainbow 2000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Grange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Resources &amp; 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– Southdown Magnetite Project : Overview</w:t>
      </w:r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Rotary International : Tri-District Conference 9450-60-70 – Celebrating 100 years of Service</w:t>
      </w:r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Jaycees Community Foundation Inc. – 25 years of Service : 1976-2001</w:t>
      </w:r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Regional Perspectives : Postcards of WA – Celebrating 2004 : Year of Built Environment</w:t>
      </w:r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Celebrating 2004 : Year of Built Environment – </w:t>
      </w:r>
      <w:hyperlink r:id="rId583" w:history="1">
        <w:r w:rsidRPr="004C5EC1">
          <w:rPr>
            <w:rStyle w:val="Hyperlink"/>
            <w:sz w:val="18"/>
          </w:rPr>
          <w:t>www.builtenvironment2004.wa.gov.au</w:t>
        </w:r>
      </w:hyperlink>
      <w:r w:rsidRPr="004C5EC1">
        <w:rPr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HMAS Anzac –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Celebration of the Anzac Tradition – Re-enact voyage to Gallipoli from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Call for regional art gallery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(Riney, NewArts)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set to propser : MLA (Watson)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Issues to be ‘resolved’ : OVOV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Sailors enter city with old rite : HMAS Anzac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5) – HMAS Anzac : 90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Commemoration (Photograph)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Street talk : What message would you place in Anzac capsule ?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Downsouth : Anzac legend (Digger Cleak, Albany RSL)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Families join in deployment : HMAS Anzac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20) – Gallipoli last voyage for Anzac captain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20) – Top guns take to the air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HMAS Anzac : Freedom of Entry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(Photograph)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Local start to historic voyage : HMAS Anzac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iii) – National Native Title Tribunal (W6006-03 Bennell)</w:t>
      </w:r>
      <w:r w:rsidRPr="004C5EC1">
        <w:rPr>
          <w:sz w:val="18"/>
        </w:rPr>
        <w:tab/>
        <w:t>10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Ceremony ignites memory of father : HMAS Anzac</w:t>
      </w:r>
      <w:r w:rsidRPr="004C5EC1">
        <w:rPr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Convention – Rotary International : D9460 Celebrating 100 years of service : 1905 to the future</w:t>
      </w:r>
      <w:r w:rsidRPr="004C5EC1">
        <w:rPr>
          <w:sz w:val="18"/>
        </w:rPr>
        <w:tab/>
        <w:t>11-13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Program – Rotary International : D9460 Celebrating 100 years of service : 1905 to the future</w:t>
      </w:r>
      <w:r w:rsidRPr="004C5EC1">
        <w:rPr>
          <w:sz w:val="18"/>
        </w:rPr>
        <w:tab/>
        <w:t>11-13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International : Combined WA District Conference 2005 – Rainbow 2000</w:t>
      </w:r>
      <w:r w:rsidRPr="004C5EC1">
        <w:rPr>
          <w:sz w:val="18"/>
        </w:rPr>
        <w:tab/>
        <w:t>11-13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Post-poll marks of politicised public service come into view</w:t>
      </w:r>
      <w:r w:rsidRPr="004C5EC1">
        <w:rPr>
          <w:sz w:val="18"/>
        </w:rPr>
        <w:tab/>
        <w:t>11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Port city has town takeover on agenda (Tagliaferri, Fremantle CC)</w:t>
      </w:r>
      <w:r w:rsidRPr="004C5EC1">
        <w:rPr>
          <w:sz w:val="18"/>
        </w:rPr>
        <w:tab/>
        <w:t>12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Anzacs battle to rest in peace : HMAS Anzac heads for namesake</w:t>
      </w:r>
      <w:r w:rsidRPr="004C5EC1">
        <w:rPr>
          <w:sz w:val="18"/>
        </w:rPr>
        <w:tab/>
        <w:t>12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1) – Historic voyage : HMAS Anzac &amp; 90</w:t>
      </w:r>
      <w:r w:rsidRPr="004C5EC1">
        <w:rPr>
          <w:b/>
          <w:bCs/>
          <w:sz w:val="18"/>
          <w:vertAlign w:val="superscript"/>
        </w:rPr>
        <w:t>th</w:t>
      </w:r>
      <w:r w:rsidRPr="004C5EC1">
        <w:rPr>
          <w:b/>
          <w:bCs/>
          <w:sz w:val="18"/>
        </w:rPr>
        <w:t xml:space="preserve"> Celebration</w:t>
      </w:r>
      <w:r w:rsidRPr="004C5EC1">
        <w:rPr>
          <w:b/>
          <w:bCs/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Anzac spirits high</w:t>
      </w:r>
      <w:r w:rsidRPr="004C5EC1">
        <w:rPr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11.3.1) – Draft Defining </w:t>
      </w:r>
      <w:smartTag w:uri="urn:schemas-microsoft-com:office:smarttags" w:element="place">
        <w:r w:rsidRPr="004C5EC1">
          <w:rPr>
            <w:sz w:val="18"/>
          </w:rPr>
          <w:t>Central Albany</w:t>
        </w:r>
      </w:smartTag>
      <w:r w:rsidRPr="004C5EC1">
        <w:rPr>
          <w:sz w:val="18"/>
        </w:rPr>
        <w:t xml:space="preserve"> (Taylor Burrell Barnett)</w:t>
      </w:r>
      <w:r w:rsidRPr="004C5EC1">
        <w:rPr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11.3.4) –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Primary School</w:t>
        </w:r>
      </w:smartTag>
      <w:r w:rsidRPr="004C5EC1">
        <w:rPr>
          <w:sz w:val="18"/>
        </w:rPr>
        <w:t xml:space="preserve"> Site : DGP (</w:t>
      </w:r>
      <w:smartTag w:uri="urn:schemas-microsoft-com:office:smarttags" w:element="place">
        <w:r w:rsidRPr="004C5EC1">
          <w:rPr>
            <w:sz w:val="18"/>
          </w:rPr>
          <w:t>Macquarie</w:t>
        </w:r>
      </w:smartTag>
      <w:r w:rsidRPr="004C5EC1">
        <w:rPr>
          <w:sz w:val="18"/>
        </w:rPr>
        <w:t xml:space="preserve"> Asset)</w:t>
      </w:r>
      <w:r w:rsidRPr="004C5EC1">
        <w:rPr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14.3.1)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Strategy</w:t>
      </w:r>
      <w:r w:rsidRPr="004C5EC1">
        <w:rPr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Bulletin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14.3.1)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Strategy : Final Draft for Adoption</w:t>
      </w:r>
      <w:r w:rsidRPr="004C5EC1">
        <w:rPr>
          <w:sz w:val="18"/>
        </w:rPr>
        <w:tab/>
        <w:t>15 Mar 2005</w:t>
      </w:r>
    </w:p>
    <w:p w:rsidR="00AB4D60" w:rsidRPr="005D30D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5D30DD">
        <w:rPr>
          <w:b/>
          <w:color w:val="CC0000"/>
          <w:sz w:val="18"/>
        </w:rPr>
        <w:t xml:space="preserve">Letter from – </w:t>
      </w:r>
      <w:hyperlink r:id="rId584" w:history="1">
        <w:r w:rsidRPr="005D30DD">
          <w:rPr>
            <w:rStyle w:val="Hyperlink"/>
            <w:b/>
            <w:color w:val="CC0000"/>
            <w:sz w:val="18"/>
          </w:rPr>
          <w:t>Gelibolu CC (Mayor Cihat Bingol) to Albany CC (Mayor Goode)</w:t>
        </w:r>
      </w:hyperlink>
      <w:r w:rsidRPr="005D30DD">
        <w:rPr>
          <w:b/>
          <w:color w:val="CC0000"/>
          <w:sz w:val="18"/>
        </w:rPr>
        <w:t xml:space="preserve"> – </w:t>
      </w:r>
      <w:smartTag w:uri="urn:schemas-microsoft-com:office:smarttags" w:element="place">
        <w:smartTag w:uri="urn:schemas-microsoft-com:office:smarttags" w:element="PlaceName">
          <w:r w:rsidRPr="005D30DD">
            <w:rPr>
              <w:b/>
              <w:color w:val="CC0000"/>
              <w:sz w:val="18"/>
            </w:rPr>
            <w:t>Sister</w:t>
          </w:r>
        </w:smartTag>
        <w:r w:rsidRPr="005D30DD">
          <w:rPr>
            <w:b/>
            <w:color w:val="CC0000"/>
            <w:sz w:val="18"/>
          </w:rPr>
          <w:t xml:space="preserve"> </w:t>
        </w:r>
        <w:smartTag w:uri="urn:schemas-microsoft-com:office:smarttags" w:element="PlaceName">
          <w:r w:rsidRPr="005D30DD">
            <w:rPr>
              <w:b/>
              <w:color w:val="CC0000"/>
              <w:sz w:val="18"/>
            </w:rPr>
            <w:t>Anzac</w:t>
          </w:r>
        </w:smartTag>
        <w:r w:rsidRPr="005D30DD">
          <w:rPr>
            <w:b/>
            <w:color w:val="CC0000"/>
            <w:sz w:val="18"/>
          </w:rPr>
          <w:t xml:space="preserve"> </w:t>
        </w:r>
        <w:smartTag w:uri="urn:schemas-microsoft-com:office:smarttags" w:element="PlaceType">
          <w:r w:rsidRPr="005D30DD">
            <w:rPr>
              <w:b/>
              <w:color w:val="CC0000"/>
              <w:sz w:val="18"/>
            </w:rPr>
            <w:t>City</w:t>
          </w:r>
        </w:smartTag>
      </w:smartTag>
      <w:r w:rsidRPr="005D30DD">
        <w:rPr>
          <w:b/>
          <w:color w:val="CC0000"/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Premier Geoff Gallop MLA to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(Mayor Goode) – 90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Anniversary Anzac</w:t>
      </w:r>
      <w:r w:rsidRPr="004C5EC1">
        <w:rPr>
          <w:color w:val="CC0000"/>
          <w:sz w:val="18"/>
        </w:rPr>
        <w:tab/>
        <w:t>15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Big housing plan for port’s southern coast (MacTiernan MLA)</w:t>
      </w:r>
      <w:r w:rsidRPr="004C5EC1">
        <w:rPr>
          <w:sz w:val="18"/>
        </w:rPr>
        <w:tab/>
        <w:t>16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Mirvac wins approval for airports plan (Anderson MHR)</w:t>
      </w:r>
      <w:r w:rsidRPr="004C5EC1">
        <w:rPr>
          <w:sz w:val="18"/>
        </w:rPr>
        <w:tab/>
        <w:t>16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(Star Sales &amp; Service)</w:t>
      </w:r>
      <w:r w:rsidRPr="004C5EC1">
        <w:rPr>
          <w:sz w:val="18"/>
        </w:rPr>
        <w:tab/>
        <w:t>16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$50m for natural resource plan (Edkins, SCRIPT)</w:t>
      </w:r>
      <w:r w:rsidRPr="004C5EC1">
        <w:rPr>
          <w:sz w:val="18"/>
        </w:rPr>
        <w:tab/>
        <w:t>17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elections : Albany CC reluctant to debate issues</w:t>
      </w:r>
      <w:r w:rsidRPr="004C5EC1">
        <w:rPr>
          <w:sz w:val="18"/>
        </w:rPr>
        <w:tab/>
        <w:t>17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Council seeks advice : Tree farms (Stewart, Plantagenet SC)</w:t>
      </w:r>
      <w:r w:rsidRPr="004C5EC1">
        <w:rPr>
          <w:sz w:val="18"/>
        </w:rPr>
        <w:tab/>
        <w:t>17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Airport security measures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(Massimini, ACC)</w:t>
      </w:r>
      <w:r w:rsidRPr="004C5EC1">
        <w:rPr>
          <w:sz w:val="18"/>
        </w:rPr>
        <w:tab/>
        <w:t>17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Street talk : Where should Albany ECC be built ?</w:t>
      </w:r>
      <w:r w:rsidRPr="004C5EC1">
        <w:rPr>
          <w:sz w:val="18"/>
        </w:rPr>
        <w:tab/>
        <w:t>17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(Pages 11&amp;13) – Downsouth : Festive embrace &amp; success (Smithson, AA)</w:t>
      </w:r>
      <w:r w:rsidRPr="004C5EC1">
        <w:rPr>
          <w:sz w:val="18"/>
        </w:rPr>
        <w:tab/>
        <w:t>17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Annaliza Jackson – Advancing Leaders :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Bill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Grace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Sustainability Roundtable</w:t>
      </w:r>
      <w:r w:rsidRPr="004C5EC1">
        <w:rPr>
          <w:color w:val="CC0000"/>
          <w:sz w:val="18"/>
        </w:rPr>
        <w:tab/>
        <w:t>18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37) – WAN : Attention Teachers … Spirit of Anzac Pack</w:t>
      </w:r>
      <w:r w:rsidRPr="004C5EC1">
        <w:rPr>
          <w:sz w:val="18"/>
        </w:rPr>
        <w:tab/>
        <w:t>18 Mar 2005</w:t>
      </w:r>
    </w:p>
    <w:p w:rsidR="00AB4D60" w:rsidRPr="005D30D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5D30DD">
        <w:rPr>
          <w:b/>
          <w:color w:val="CC0000"/>
          <w:sz w:val="18"/>
        </w:rPr>
        <w:t xml:space="preserve">Letter from – WA Corruption &amp; Crime Commission – </w:t>
      </w:r>
      <w:hyperlink r:id="rId585" w:history="1">
        <w:r w:rsidRPr="005D30DD">
          <w:rPr>
            <w:rStyle w:val="Hyperlink"/>
            <w:b/>
            <w:color w:val="CC0000"/>
            <w:sz w:val="18"/>
          </w:rPr>
          <w:t>Not in public interest to investigate Albany</w:t>
        </w:r>
      </w:hyperlink>
      <w:r w:rsidRPr="005D30DD">
        <w:rPr>
          <w:b/>
          <w:color w:val="CC0000"/>
          <w:sz w:val="18"/>
        </w:rPr>
        <w:tab/>
        <w:t>18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PM’s plan to clear export bottlenecks</w:t>
      </w:r>
      <w:r w:rsidRPr="004C5EC1">
        <w:rPr>
          <w:sz w:val="18"/>
        </w:rPr>
        <w:tab/>
        <w:t>19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8) – PM &amp; consultant at odds on infrastructure reform</w:t>
      </w:r>
      <w:r w:rsidRPr="004C5EC1">
        <w:rPr>
          <w:sz w:val="18"/>
        </w:rPr>
        <w:tab/>
        <w:t>19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30) – Riches on hold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Dalrymple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, Qld</w:t>
      </w:r>
      <w:r w:rsidRPr="004C5EC1">
        <w:rPr>
          <w:sz w:val="18"/>
        </w:rPr>
        <w:tab/>
        <w:t>19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(PN) – Draft TOR : Guidelines for Major Military Exercises</w:t>
      </w:r>
      <w:r w:rsidRPr="004C5EC1">
        <w:rPr>
          <w:sz w:val="18"/>
        </w:rPr>
        <w:tab/>
        <w:t>19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Find offers closure to old soldiers’ relatives : Fromelles 1916</w:t>
      </w:r>
      <w:r w:rsidRPr="004C5EC1">
        <w:rPr>
          <w:sz w:val="18"/>
        </w:rPr>
        <w:tab/>
        <w:t>19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62) – Gallipoli vet inspires essay : Dean (Moylan MHR, Pearce)</w:t>
      </w:r>
      <w:r w:rsidRPr="004C5EC1">
        <w:rPr>
          <w:sz w:val="18"/>
        </w:rPr>
        <w:tab/>
        <w:t>19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Program – Rotary International : District 7510 Group Study Exchange 2005</w:t>
      </w:r>
      <w:r w:rsidRPr="004C5EC1">
        <w:rPr>
          <w:sz w:val="18"/>
        </w:rPr>
        <w:tab/>
        <w:t>20-27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International : District 7510 Group Study Exchange 2005 – Rainbow 2000</w:t>
      </w:r>
      <w:r w:rsidRPr="004C5EC1">
        <w:rPr>
          <w:sz w:val="18"/>
        </w:rPr>
        <w:tab/>
        <w:t>20-27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Grange Resources – Southdown Magnetite Project : Public briefing and discussion</w:t>
      </w:r>
      <w:r w:rsidRPr="004C5EC1">
        <w:rPr>
          <w:sz w:val="18"/>
        </w:rPr>
        <w:tab/>
        <w:t>21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 water, energy top targets for Birney : Shadow Cabinet</w:t>
      </w:r>
      <w:r w:rsidRPr="004C5EC1">
        <w:rPr>
          <w:sz w:val="18"/>
        </w:rPr>
        <w:tab/>
        <w:t>21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Greens in key talks on vote reform</w:t>
      </w:r>
      <w:r w:rsidRPr="004C5EC1">
        <w:rPr>
          <w:sz w:val="18"/>
        </w:rPr>
        <w:tab/>
        <w:t>21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Greens’ ultimatum on poll reform : OVOV (Sharp &amp; Cadby MLC)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Chips fly over coal exports : Bunbury (Tana, Hansol PI)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Mine concerns : Residents assured magnetite minimal impact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key in push for jobs (Hammond, ACC)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Rotary group visit exchange of ideas (Smithson, ARC)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Support for mine : Southdown Magnetite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Cartoon : Why the Easter bunny might be late,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Highway</w:t>
          </w:r>
        </w:smartTag>
      </w:smartTag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Missing the point about democracy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Shaw words to remember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Alarm bells on infrastructure : Crisis point (Morgan, BCA)</w:t>
      </w:r>
      <w:r w:rsidRPr="004C5EC1">
        <w:rPr>
          <w:sz w:val="18"/>
        </w:rPr>
        <w:tab/>
        <w:t>26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4) – New push for city congestion levy : Call for change</w:t>
      </w:r>
      <w:r w:rsidRPr="004C5EC1">
        <w:rPr>
          <w:sz w:val="18"/>
        </w:rPr>
        <w:tab/>
        <w:t>26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15) – Sustaining prosperity</w:t>
      </w:r>
      <w:r w:rsidRPr="004C5EC1">
        <w:rPr>
          <w:sz w:val="18"/>
        </w:rPr>
        <w:tab/>
        <w:t>26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16) – Fixing the building blocks of the economy</w:t>
      </w:r>
      <w:r w:rsidRPr="004C5EC1">
        <w:rPr>
          <w:sz w:val="18"/>
        </w:rPr>
        <w:tab/>
        <w:t>26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17) – Get ready to pay more</w:t>
      </w:r>
      <w:r w:rsidRPr="004C5EC1">
        <w:rPr>
          <w:sz w:val="18"/>
        </w:rPr>
        <w:tab/>
        <w:t>26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27) – Freight needs to get on track : Stuck on freeway car parks</w:t>
      </w:r>
      <w:r w:rsidRPr="004C5EC1">
        <w:rPr>
          <w:sz w:val="18"/>
        </w:rPr>
        <w:tab/>
        <w:t>26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NSW Housing (Brown) – Sustainable Cities 2025 : Revisiting old days</w:t>
      </w:r>
      <w:r w:rsidRPr="004C5EC1">
        <w:rPr>
          <w:color w:val="CC0000"/>
          <w:sz w:val="18"/>
        </w:rPr>
        <w:tab/>
        <w:t>29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The Australian (Taylor) – Acknowledge </w:t>
      </w:r>
      <w:hyperlink r:id="rId586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 xml:space="preserve"> </w:t>
      </w:r>
      <w:r w:rsidRPr="004C5EC1">
        <w:rPr>
          <w:color w:val="CC0000"/>
          <w:sz w:val="18"/>
        </w:rPr>
        <w:t>&amp; Rainbow 2000</w:t>
      </w:r>
      <w:r w:rsidRPr="004C5EC1">
        <w:rPr>
          <w:color w:val="CC0000"/>
          <w:sz w:val="18"/>
        </w:rPr>
        <w:tab/>
        <w:t>29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NSW Housing (Brown) – National PIA Conference &amp; Candidate for National President-Elect</w:t>
      </w:r>
      <w:r w:rsidRPr="004C5EC1">
        <w:rPr>
          <w:sz w:val="18"/>
        </w:rPr>
        <w:tab/>
        <w:t>29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Debate ‘hijacked’ : Accusations fly over $14.9m AECC</w:t>
      </w:r>
      <w:r w:rsidRPr="004C5EC1">
        <w:rPr>
          <w:sz w:val="18"/>
        </w:rPr>
        <w:tab/>
        <w:t>29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corroboree historic event : Noongars (Williams)</w:t>
      </w:r>
      <w:r w:rsidRPr="004C5EC1">
        <w:rPr>
          <w:sz w:val="18"/>
        </w:rPr>
        <w:tab/>
        <w:t>29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Brass extravaganza a hit : 125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Albany City Band</w:t>
      </w:r>
      <w:r w:rsidRPr="004C5EC1">
        <w:rPr>
          <w:sz w:val="18"/>
        </w:rPr>
        <w:tab/>
        <w:t>29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EIANZ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International Conference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Christchurch</w:t>
          </w:r>
        </w:smartTag>
      </w:smartTag>
      <w:r w:rsidRPr="004C5EC1">
        <w:rPr>
          <w:sz w:val="18"/>
        </w:rPr>
        <w:t>, NZ) : Working on the frontier</w:t>
      </w:r>
      <w:r w:rsidRPr="004C5EC1">
        <w:rPr>
          <w:sz w:val="18"/>
        </w:rPr>
        <w:tab/>
        <w:t>29-31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(Taylor) – </w:t>
      </w:r>
      <w:hyperlink r:id="rId587" w:history="1">
        <w:r w:rsidRPr="004C5EC1">
          <w:rPr>
            <w:rStyle w:val="Hyperlink"/>
            <w:sz w:val="18"/>
          </w:rPr>
          <w:t>Leach Highway HFTRP 2005</w:t>
        </w:r>
      </w:hyperlink>
      <w:r w:rsidRPr="004C5EC1">
        <w:rPr>
          <w:sz w:val="18"/>
        </w:rPr>
        <w:t xml:space="preserve"> &amp; Rainbow 2000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Scramble on to secure support for vote reform : Cadby MLC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Region is ‘punished’ for its political stance (Manea, South-West)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South-West on the road : Rail not economical (Telfer, WAPRES)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Locals rail against road train increase (Mills,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Bridgetown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Road versus rail : Timber transport in the South-West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Marina</w:t>
          </w:r>
        </w:smartTag>
      </w:smartTag>
      <w:r w:rsidRPr="004C5EC1">
        <w:rPr>
          <w:sz w:val="18"/>
        </w:rPr>
        <w:t xml:space="preserve"> lots realise $12m : Mandurah (Moloney, LandCorp)</w:t>
      </w:r>
      <w:r w:rsidRPr="004C5EC1">
        <w:rPr>
          <w:sz w:val="18"/>
        </w:rPr>
        <w:tab/>
        <w:t>30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PIA Congress 2005 – Registration :  </w:t>
      </w:r>
      <w:hyperlink r:id="rId588" w:history="1">
        <w:r w:rsidRPr="004C5EC1">
          <w:rPr>
            <w:rStyle w:val="Hyperlink"/>
            <w:sz w:val="18"/>
          </w:rPr>
          <w:t>www.piacongress2005.com.au</w:t>
        </w:r>
      </w:hyperlink>
      <w:r w:rsidRPr="004C5EC1">
        <w:rPr>
          <w:color w:val="CC0000"/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Cartoon : Escapee Geoffrey Ian (Houdini) Gallop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Cartoon : Wanted for escaping responsibility : Dangerous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Regional portfolio ‘shock’ omission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Six councillors renominate in elections : Albany CC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Facilitation (Smithson, AA)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Getting the troop convoy story ‘right’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Elders’ in totem protest : Mt.Romance (Coyne, AAC)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Industry expansion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 xml:space="preserve"> (Cr Emery, ACC)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That’s funny it was here a minute ago … AECC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2005 Economic &amp; Social Outlook (Melbourne Uni) – new reform opportunities</w:t>
      </w:r>
      <w:r w:rsidRPr="004C5EC1">
        <w:rPr>
          <w:sz w:val="18"/>
        </w:rPr>
        <w:tab/>
        <w:t>31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Report – WA Planning Commission (Navarrete) – A Sustainablity Checklist (Discussion Draft)</w:t>
      </w:r>
      <w:r w:rsidRPr="004C5EC1">
        <w:rPr>
          <w:b/>
          <w:bCs/>
          <w:sz w:val="18"/>
        </w:rPr>
        <w:tab/>
        <w:t>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Heritage Matters (Issue 17 March 2005) – Regional Roundup Great Southern (Sheriff)</w:t>
      </w:r>
      <w:r w:rsidRPr="004C5EC1">
        <w:rPr>
          <w:sz w:val="18"/>
        </w:rPr>
        <w:tab/>
        <w:t xml:space="preserve">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2005 Heritage Council Award – Nomination Form : Closes 22 Apr 2005</w:t>
      </w:r>
      <w:r w:rsidRPr="004C5EC1">
        <w:rPr>
          <w:sz w:val="18"/>
        </w:rPr>
        <w:tab/>
        <w:t xml:space="preserve"> Mar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Business Centre (Siegel) – Albany BEC : One of top Australian performers</w:t>
      </w:r>
      <w:r w:rsidRPr="004C5EC1">
        <w:rPr>
          <w:sz w:val="18"/>
        </w:rPr>
        <w:tab/>
        <w:t>Mar 2005</w:t>
      </w:r>
    </w:p>
    <w:p w:rsidR="00B83907" w:rsidRPr="004C5EC1" w:rsidRDefault="00B83907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Regional Chambers of Commerce &amp; Industry WA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Catalogue – Mt.Romance Uniquely Australian – Beauty &amp; Body, Fragrance &amp; Relaxation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Mt.Romance Australia Pty Ltd – </w:t>
      </w:r>
      <w:hyperlink r:id="rId589" w:history="1">
        <w:r w:rsidRPr="004C5EC1">
          <w:rPr>
            <w:rStyle w:val="Hyperlink"/>
            <w:sz w:val="18"/>
          </w:rPr>
          <w:t>www.mtromance.com.au</w:t>
        </w:r>
      </w:hyperlink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Senator Sue Knowles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Liberal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 – Good economy is good management (Costello MHR)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Profile – David Sims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Candidate : Frederickstown Ward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PATREC (Affleck) – Port Logistics Conference Papers :  </w:t>
      </w:r>
      <w:hyperlink r:id="rId590" w:history="1">
        <w:r w:rsidRPr="004C5EC1">
          <w:rPr>
            <w:rStyle w:val="Hyperlink"/>
            <w:sz w:val="18"/>
          </w:rPr>
          <w:t>www.patrec.murdoch.edu.au</w:t>
        </w:r>
      </w:hyperlink>
      <w:r w:rsidRPr="004C5EC1">
        <w:rPr>
          <w:color w:val="CC0000"/>
          <w:sz w:val="18"/>
        </w:rPr>
        <w:tab/>
        <w:t>01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2005 Economic &amp; Social Outlook (Melbourne Uni) – new reform opportunities</w:t>
      </w:r>
      <w:r w:rsidRPr="004C5EC1">
        <w:rPr>
          <w:sz w:val="18"/>
        </w:rPr>
        <w:tab/>
        <w:t>01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Great Southern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TAFE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College</w:t>
          </w:r>
        </w:smartTag>
      </w:smartTag>
      <w:r w:rsidRPr="004C5EC1">
        <w:rPr>
          <w:sz w:val="18"/>
        </w:rPr>
        <w:t xml:space="preserve"> Annual Award Presentations  – Rainbow 2000</w:t>
      </w:r>
      <w:r w:rsidRPr="004C5EC1">
        <w:rPr>
          <w:sz w:val="18"/>
        </w:rPr>
        <w:tab/>
        <w:t>01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NT Dept CIS (Whelan)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Executive Director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Lands</w:t>
          </w:r>
        </w:smartTag>
      </w:smartTag>
      <w:r w:rsidRPr="004C5EC1">
        <w:rPr>
          <w:color w:val="CC0000"/>
          <w:sz w:val="18"/>
        </w:rPr>
        <w:t xml:space="preserve"> &amp; Planning : Unsuccessful</w:t>
      </w:r>
      <w:r w:rsidRPr="004C5EC1">
        <w:rPr>
          <w:color w:val="CC0000"/>
          <w:sz w:val="18"/>
        </w:rPr>
        <w:tab/>
        <w:t>01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?) – PM earns rebuke from ally on reform (Crawford, NCC)</w:t>
      </w:r>
      <w:r w:rsidRPr="004C5EC1">
        <w:rPr>
          <w:sz w:val="18"/>
        </w:rPr>
        <w:tab/>
        <w:t>02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Storm damage : Record rain wreaks havoc across region</w:t>
      </w:r>
      <w:r w:rsidRPr="004C5EC1">
        <w:rPr>
          <w:sz w:val="18"/>
        </w:rPr>
        <w:tab/>
        <w:t>05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Election contest : 16 Candidates</w:t>
      </w:r>
      <w:r w:rsidRPr="004C5EC1">
        <w:rPr>
          <w:sz w:val="18"/>
        </w:rPr>
        <w:tab/>
        <w:t>05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What qualities should a local councillor possess ?</w:t>
      </w:r>
      <w:r w:rsidRPr="004C5EC1">
        <w:rPr>
          <w:sz w:val="18"/>
        </w:rPr>
        <w:tab/>
        <w:t>05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people let down (Hands Snr,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Government in ‘delaying’ tactics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Port throws water on live trade excitment (Williamson, APA)</w:t>
      </w:r>
      <w:r w:rsidRPr="004C5EC1">
        <w:rPr>
          <w:sz w:val="18"/>
        </w:rPr>
        <w:tab/>
        <w:t>05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AIIA &amp; DFAT (Allen) – Invitation : Nuclear Non-Proliferation Review 2005 : UWA</w:t>
      </w:r>
      <w:r w:rsidRPr="004C5EC1">
        <w:rPr>
          <w:color w:val="CC0000"/>
          <w:sz w:val="18"/>
        </w:rPr>
        <w:tab/>
        <w:t>06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Tree farms power rural sales</w:t>
      </w:r>
      <w:r w:rsidRPr="004C5EC1">
        <w:rPr>
          <w:sz w:val="18"/>
        </w:rPr>
        <w:tab/>
        <w:t>06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Herald (Page 1) – Massive cold front dumps destruction on region</w:t>
      </w:r>
      <w:r w:rsidRPr="004C5EC1">
        <w:rPr>
          <w:sz w:val="18"/>
        </w:rPr>
        <w:tab/>
        <w:t>06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Electoral reform : OVOV (Forman, Williams)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Call for rethink : Put convention centre on foreshore (Watson)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in meeting over foreshore (MacTiernan &amp; Watson MLAs)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Readers’ competition : Anzac medallions (Beach, AA)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Redman wins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seat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AECC proposal : Relocate from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 xml:space="preserve"> to Waterfront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Cartoon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(Flooded) Waterfront Project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No need for yet another berth : Grange (Brown, Orana)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Council to blame for poor drainage (Thobaven, Milpara)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11) – Foundation boosted : Albany Maritime (Brayshaw, AMF)</w:t>
      </w:r>
      <w:r w:rsidRPr="004C5EC1">
        <w:rPr>
          <w:sz w:val="18"/>
        </w:rPr>
        <w:tab/>
        <w:t>07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32) – Residents say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Coral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 will change</w:t>
      </w:r>
      <w:r w:rsidRPr="004C5EC1">
        <w:rPr>
          <w:sz w:val="18"/>
        </w:rPr>
        <w:tab/>
        <w:t>08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41) – Coal, woodchips wrestle over port facility : Bunbury</w:t>
      </w:r>
      <w:r w:rsidRPr="004C5EC1">
        <w:rPr>
          <w:sz w:val="18"/>
        </w:rPr>
        <w:tab/>
        <w:t>08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IPAA (Podger) – Changing the Guard : the growing power of young professionals</w:t>
      </w:r>
      <w:r w:rsidRPr="004C5EC1">
        <w:rPr>
          <w:sz w:val="18"/>
        </w:rPr>
        <w:tab/>
        <w:t>08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Debate – IPAA Seminar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Perth</w:t>
          </w:r>
        </w:smartTag>
      </w:smartTag>
      <w:r w:rsidRPr="004C5EC1">
        <w:rPr>
          <w:b/>
          <w:bCs/>
          <w:sz w:val="18"/>
        </w:rPr>
        <w:t>) – “It’s not what you know … It’s who you know”</w:t>
      </w:r>
      <w:r w:rsidRPr="004C5EC1">
        <w:rPr>
          <w:b/>
          <w:bCs/>
          <w:sz w:val="18"/>
        </w:rPr>
        <w:tab/>
        <w:t>08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71) – Chip exporter loses port court battle (Kim, Hansol PI)</w:t>
      </w:r>
      <w:r w:rsidRPr="004C5EC1">
        <w:rPr>
          <w:sz w:val="18"/>
        </w:rPr>
        <w:tab/>
        <w:t>09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‘Yes’ (Treeby)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: Seven Day Trading Referendum</w:t>
      </w:r>
      <w:r w:rsidRPr="004C5EC1">
        <w:rPr>
          <w:color w:val="CC0000"/>
          <w:sz w:val="18"/>
        </w:rPr>
        <w:tab/>
        <w:t>11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LG &amp; RD (Denkinger) – Regional Achievers Awards : Closes 10 Jun 2005</w:t>
      </w:r>
      <w:r w:rsidRPr="004C5EC1">
        <w:rPr>
          <w:color w:val="CC0000"/>
          <w:sz w:val="18"/>
        </w:rPr>
        <w:tab/>
        <w:t>11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Council Candidate 2005 : David Sims (Frederickstown) – Rainbow 2000</w:t>
      </w:r>
      <w:r w:rsidRPr="004C5EC1">
        <w:rPr>
          <w:sz w:val="18"/>
        </w:rPr>
        <w:tab/>
        <w:t>11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Anzac Day Notices : Perth &amp; Fremantle</w:t>
      </w:r>
      <w:r w:rsidRPr="004C5EC1">
        <w:rPr>
          <w:sz w:val="18"/>
        </w:rPr>
        <w:tab/>
        <w:t>11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11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Council Candidate 2005 : Steve Marshall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is relocating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102 North Road</w:t>
          </w:r>
        </w:smartTag>
      </w:smartTag>
      <w:r w:rsidRPr="004C5EC1">
        <w:rPr>
          <w:sz w:val="18"/>
        </w:rPr>
        <w:t xml:space="preserve">, Yakamia </w:t>
      </w:r>
      <w:hyperlink r:id="rId591" w:history="1">
        <w:r w:rsidRPr="004C5EC1">
          <w:rPr>
            <w:rStyle w:val="Hyperlink"/>
            <w:sz w:val="18"/>
          </w:rPr>
          <w:t>www.albany.wa.gov.au</w:t>
        </w:r>
      </w:hyperlink>
      <w:r w:rsidRPr="004C5EC1">
        <w:rPr>
          <w:sz w:val="18"/>
        </w:rPr>
        <w:tab/>
        <w:t>Apr 2005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56540">
        <w:rPr>
          <w:b/>
          <w:sz w:val="18"/>
        </w:rPr>
        <w:t>Brochure – SEGRA 2005 Conference – Sustainable Regional Development : 05-07 Sep 2005</w:t>
      </w:r>
      <w:r w:rsidRPr="00B56540">
        <w:rPr>
          <w:b/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‘Yes’ &amp; ‘No’ (</w:t>
      </w:r>
      <w:smartTag w:uri="urn:schemas-microsoft-com:office:smarttags" w:element="City">
        <w:r w:rsidRPr="004C5EC1">
          <w:rPr>
            <w:sz w:val="18"/>
          </w:rPr>
          <w:t>Hammond</w:t>
        </w:r>
      </w:smartTag>
      <w:r w:rsidRPr="004C5EC1">
        <w:rPr>
          <w:sz w:val="18"/>
        </w:rPr>
        <w:t xml:space="preserve">) – City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Seven Day Trading Referendum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Candidates (Frederickstown) – Sims, Wellington &amp; Christy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Outdoor Design Source News (#3) – Industry Asssociations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West Regional Newspapers : Living style</w:t>
      </w:r>
      <w:r w:rsidRPr="004C5EC1">
        <w:rPr>
          <w:color w:val="FF3300"/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Planning Commission (Brewster) – Customer Client Satisfaction Survey 2005 </w:t>
      </w:r>
      <w:r w:rsidRPr="004C5EC1">
        <w:rPr>
          <w:color w:val="CC0000"/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The future of federalism …?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Government House Canberra (Perry) – Honours-in-confidence </w:t>
      </w:r>
      <w:hyperlink r:id="rId592" w:history="1">
        <w:r w:rsidRPr="004C5EC1">
          <w:rPr>
            <w:rStyle w:val="Hyperlink"/>
            <w:sz w:val="18"/>
          </w:rPr>
          <w:t>www.gg.gov.au</w:t>
        </w:r>
      </w:hyperlink>
      <w:r w:rsidRPr="004C5EC1">
        <w:rPr>
          <w:color w:val="CC0000"/>
          <w:sz w:val="18"/>
        </w:rPr>
        <w:t xml:space="preserve"> </w:t>
      </w:r>
      <w:r w:rsidRPr="004C5EC1">
        <w:rPr>
          <w:color w:val="CC0000"/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Waterfront Wait : 4 more years (MacTiernan MLA)</w:t>
      </w:r>
      <w:r w:rsidRPr="004C5EC1">
        <w:rPr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Manager search starts : Mallaby moves on (Bail, AVC)</w:t>
      </w:r>
      <w:r w:rsidRPr="004C5EC1">
        <w:rPr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More economical approach to proposal : New port (Bolt,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Storm damage bill mounts (Pasalich, Main Roads GS)</w:t>
      </w:r>
      <w:r w:rsidRPr="004C5EC1">
        <w:rPr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(Pages 19-22) – Southern Sojourn : Backyard escapes</w:t>
      </w:r>
      <w:r w:rsidRPr="004C5EC1">
        <w:rPr>
          <w:color w:val="FF3300"/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38) – Give Albany a fair go : 7 day trading (Treeby,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One vote, one value compromise (Masters, Capel)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The great divide : OVOV (Thorne, Wongan Hills)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The status quo : OVOV (Miles, Padbury)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31) – Australian Productivity Commission : Heritage Conservation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77) – WALGA :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Indigenous Land Use Agreement (Mitchell)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78) – Vincent’s heritage ‘hit list’ sought (Connelly, Anti-Heritage)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Hon Mark Vaile MHR – Launch of the 2005 Trade Statement (NPC,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Shake-up takes plan power from councils (Burgess, WALGA)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Plans for protest : Draft Retail Strategy (Spanbroek &amp; Lynn)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Plantagenet roads damaged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7) – Still waiting (Smithson, AA)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Street talk : Do you support One Vote One Value legislation?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Admit reality behind position : OVOV (Tuckey MHR)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Old shire areas neglected (Thobaven, Milpara)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55) – A special Anzac Day : Share stories (Cleak, Albany RSL)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55) – RSL National : Sands of Gallipoli Medallions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Medallions – Smithson Planning (#889) – RSL National : Sands of Gallipoli Medallions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64) – Vote no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Small Business Retailers (Cr Wellington)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API, PIAWA &amp; LandCorp – Transit Orientated Development</w:t>
      </w:r>
      <w:r w:rsidRPr="004C5EC1">
        <w:rPr>
          <w:sz w:val="18"/>
        </w:rPr>
        <w:tab/>
        <w:t>14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Failing infrastructure costs economy (Walker, CEDA)</w:t>
      </w:r>
      <w:r w:rsidRPr="004C5EC1">
        <w:rPr>
          <w:sz w:val="18"/>
        </w:rPr>
        <w:tab/>
        <w:t>15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Agenda – AIIA &amp; DFAT (Yasmeen) – Nuclear Non-Proliferation Review 2005 : UWA</w:t>
      </w:r>
      <w:r w:rsidRPr="004C5EC1">
        <w:rPr>
          <w:sz w:val="18"/>
        </w:rPr>
        <w:tab/>
        <w:t>15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Nuclear Non-Proliferation Review 2005 :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15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?) – Decades of decline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fertility rate 1945-2004</w:t>
      </w:r>
      <w:r w:rsidRPr="004C5EC1">
        <w:rPr>
          <w:sz w:val="18"/>
        </w:rPr>
        <w:tab/>
        <w:t>16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Editorial – West Australian (Page 18) – New agency to hasten council planning crawl</w:t>
      </w:r>
      <w:r w:rsidRPr="004C5EC1">
        <w:rPr>
          <w:b/>
          <w:bCs/>
          <w:sz w:val="18"/>
        </w:rPr>
        <w:tab/>
        <w:t>16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Map – Melbourne City Council – Melbourne City Map : Attractions accessible by public transport</w:t>
      </w:r>
      <w:r w:rsidRPr="004C5EC1">
        <w:rPr>
          <w:sz w:val="18"/>
        </w:rPr>
        <w:tab/>
        <w:t>16 Apr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20"/>
          <w:highlight w:val="yellow"/>
        </w:rPr>
      </w:pPr>
      <w:r w:rsidRPr="00E31498">
        <w:rPr>
          <w:b/>
          <w:bCs/>
          <w:sz w:val="20"/>
          <w:highlight w:val="yellow"/>
        </w:rPr>
        <w:t xml:space="preserve">Presentation – Planning Institute of </w:t>
      </w:r>
      <w:smartTag w:uri="urn:schemas-microsoft-com:office:smarttags" w:element="place">
        <w:smartTag w:uri="urn:schemas-microsoft-com:office:smarttags" w:element="country-region">
          <w:r w:rsidRPr="00E31498">
            <w:rPr>
              <w:b/>
              <w:bCs/>
              <w:sz w:val="20"/>
              <w:highlight w:val="yellow"/>
            </w:rPr>
            <w:t>Australia</w:t>
          </w:r>
        </w:smartTag>
      </w:smartTag>
      <w:r w:rsidRPr="00E31498">
        <w:rPr>
          <w:b/>
          <w:bCs/>
          <w:sz w:val="20"/>
          <w:highlight w:val="yellow"/>
        </w:rPr>
        <w:t xml:space="preserve"> : National Council – </w:t>
      </w:r>
      <w:r w:rsidR="004C4402" w:rsidRPr="004C4402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4C4402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4C4402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4C4402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4C4402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4C4402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4C4402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4C4402">
        <w:rPr>
          <w:b/>
          <w:color w:val="003300"/>
          <w:sz w:val="18"/>
          <w:szCs w:val="18"/>
          <w:highlight w:val="yellow"/>
        </w:rPr>
        <w:t xml:space="preserve"> </w:t>
      </w:r>
      <w:r w:rsidR="004C4402" w:rsidRPr="004C4402">
        <w:rPr>
          <w:b/>
          <w:sz w:val="18"/>
          <w:szCs w:val="18"/>
          <w:highlight w:val="yellow"/>
        </w:rPr>
        <w:t>2000</w:t>
      </w:r>
      <w:r w:rsidR="004C4402" w:rsidRPr="004C4402">
        <w:rPr>
          <w:b/>
          <w:sz w:val="18"/>
          <w:szCs w:val="18"/>
          <w:highlight w:val="yellow"/>
          <w:vertAlign w:val="superscript"/>
        </w:rPr>
        <w:t>©</w:t>
      </w:r>
      <w:r w:rsidRPr="00E31498">
        <w:rPr>
          <w:b/>
          <w:bCs/>
          <w:sz w:val="20"/>
          <w:highlight w:val="yellow"/>
        </w:rPr>
        <w:tab/>
        <w:t>17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Observations – Melbourne Cricket Ground (AFL Round 4 -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Richmond</w:t>
          </w:r>
        </w:smartTag>
      </w:smartTag>
      <w:r w:rsidRPr="004C5EC1">
        <w:rPr>
          <w:sz w:val="18"/>
        </w:rPr>
        <w:t xml:space="preserve"> vs Fremantle) : Major events</w:t>
      </w:r>
      <w:r w:rsidRPr="004C5EC1">
        <w:rPr>
          <w:sz w:val="18"/>
        </w:rPr>
        <w:tab/>
        <w:t>17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Melbourne Cricket Ground (Ticketmaster) – </w:t>
      </w:r>
      <w:hyperlink r:id="rId593" w:history="1">
        <w:r w:rsidRPr="004C5EC1">
          <w:rPr>
            <w:rStyle w:val="Hyperlink"/>
            <w:sz w:val="18"/>
          </w:rPr>
          <w:t>www.ticketmaster7.com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Robert Fenn (Albany CC) : MCG (AFL Rd 4 - Rich vs Frem) – Rainbow 2000</w:t>
      </w:r>
      <w:r w:rsidRPr="004C5EC1">
        <w:rPr>
          <w:sz w:val="18"/>
        </w:rPr>
        <w:tab/>
        <w:t>17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Planning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National Conference 2005 – Rainbow 2000</w:t>
      </w:r>
      <w:r w:rsidRPr="004C5EC1">
        <w:rPr>
          <w:sz w:val="18"/>
        </w:rPr>
        <w:tab/>
        <w:t>18-21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(Pages 19-22) – Southern Sojourn : Natural discovery</w:t>
      </w:r>
      <w:r w:rsidRPr="004C5EC1">
        <w:rPr>
          <w:color w:val="FF3300"/>
          <w:sz w:val="18"/>
        </w:rPr>
        <w:tab/>
        <w:t>19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(GSDC)</w:t>
      </w:r>
      <w:r w:rsidRPr="004C5EC1">
        <w:rPr>
          <w:sz w:val="18"/>
        </w:rPr>
        <w:tab/>
        <w:t>20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Seniors Advisory Committee (Goode) – 2005 Seniors Information Expo</w:t>
      </w:r>
      <w:r w:rsidRPr="004C5EC1">
        <w:rPr>
          <w:sz w:val="18"/>
        </w:rPr>
        <w:tab/>
        <w:t>20 Apr 2005</w:t>
      </w:r>
    </w:p>
    <w:p w:rsidR="00AB4D60" w:rsidRPr="00AE30E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E30E2">
        <w:rPr>
          <w:b/>
          <w:sz w:val="18"/>
        </w:rPr>
        <w:t xml:space="preserve">Wrap-around – The </w:t>
      </w:r>
      <w:smartTag w:uri="urn:schemas-microsoft-com:office:smarttags" w:element="City">
        <w:smartTag w:uri="urn:schemas-microsoft-com:office:smarttags" w:element="place">
          <w:r w:rsidRPr="00AE30E2">
            <w:rPr>
              <w:b/>
              <w:sz w:val="18"/>
            </w:rPr>
            <w:t>Albany</w:t>
          </w:r>
        </w:smartTag>
      </w:smartTag>
      <w:r w:rsidRPr="00AE30E2">
        <w:rPr>
          <w:b/>
          <w:sz w:val="18"/>
        </w:rPr>
        <w:t xml:space="preserve"> Advertiser : Gallipoli 90</w:t>
      </w:r>
      <w:r w:rsidRPr="00AE30E2">
        <w:rPr>
          <w:b/>
          <w:sz w:val="18"/>
          <w:vertAlign w:val="superscript"/>
        </w:rPr>
        <w:t>th</w:t>
      </w:r>
      <w:r w:rsidRPr="00AE30E2">
        <w:rPr>
          <w:b/>
          <w:sz w:val="18"/>
        </w:rPr>
        <w:t xml:space="preserve"> Anniversary Edition – Spirit of Anzac</w:t>
      </w:r>
      <w:r w:rsidRPr="00AE30E2">
        <w:rPr>
          <w:b/>
          <w:sz w:val="18"/>
        </w:rPr>
        <w:tab/>
        <w:t>21 Apr 2005</w:t>
      </w:r>
    </w:p>
    <w:p w:rsidR="00AB4D60" w:rsidRPr="00AE30E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E30E2">
        <w:rPr>
          <w:b/>
          <w:sz w:val="18"/>
        </w:rPr>
        <w:t>Wrap-around – The Albany &amp; Great Southern Weekender : Gallipoli 90</w:t>
      </w:r>
      <w:r w:rsidRPr="00AE30E2">
        <w:rPr>
          <w:b/>
          <w:sz w:val="18"/>
          <w:vertAlign w:val="superscript"/>
        </w:rPr>
        <w:t>th</w:t>
      </w:r>
      <w:r w:rsidRPr="00AE30E2">
        <w:rPr>
          <w:b/>
          <w:sz w:val="18"/>
        </w:rPr>
        <w:t xml:space="preserve"> Anniversary Edition</w:t>
      </w:r>
      <w:r w:rsidRPr="00AE30E2">
        <w:rPr>
          <w:b/>
          <w:sz w:val="18"/>
        </w:rPr>
        <w:tab/>
        <w:t>21 Apr 2005</w:t>
      </w:r>
    </w:p>
    <w:p w:rsidR="00AB4D60" w:rsidRPr="00AE30E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E30E2">
        <w:rPr>
          <w:b/>
          <w:sz w:val="18"/>
        </w:rPr>
        <w:t xml:space="preserve">Wrap-around – </w:t>
      </w:r>
      <w:r w:rsidR="00776922" w:rsidRPr="00AE30E2">
        <w:rPr>
          <w:b/>
          <w:sz w:val="18"/>
        </w:rPr>
        <w:t>West Australian</w:t>
      </w:r>
      <w:r w:rsidRPr="00AE30E2">
        <w:rPr>
          <w:b/>
          <w:sz w:val="18"/>
        </w:rPr>
        <w:t xml:space="preserve"> : Gallipoli 90</w:t>
      </w:r>
      <w:r w:rsidRPr="00AE30E2">
        <w:rPr>
          <w:b/>
          <w:sz w:val="18"/>
          <w:vertAlign w:val="superscript"/>
        </w:rPr>
        <w:t>th</w:t>
      </w:r>
      <w:r w:rsidRPr="00AE30E2">
        <w:rPr>
          <w:b/>
          <w:sz w:val="18"/>
        </w:rPr>
        <w:t xml:space="preserve"> Anniversary Edition</w:t>
      </w:r>
      <w:r w:rsidRPr="00AE30E2">
        <w:rPr>
          <w:b/>
          <w:sz w:val="18"/>
        </w:rPr>
        <w:tab/>
        <w:t>22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31) – Industry celebrates forest certification : Plantation Timber</w:t>
      </w:r>
      <w:r w:rsidRPr="004C5EC1">
        <w:rPr>
          <w:sz w:val="18"/>
        </w:rPr>
        <w:tab/>
        <w:t>22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WA Regional Chambers of Commerce &amp; Industry – Parliament House</w:t>
      </w:r>
      <w:r w:rsidRPr="004C5EC1">
        <w:rPr>
          <w:sz w:val="18"/>
        </w:rPr>
        <w:tab/>
        <w:t>22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Parade of Ships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of Canakkale : TCG Salihreis, TCG Bartin, FS La Motte Picquet</w:t>
      </w:r>
      <w:r w:rsidRPr="004C5EC1">
        <w:rPr>
          <w:sz w:val="18"/>
        </w:rPr>
        <w:tab/>
        <w:t>24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Parade of Ships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of Canakkale : TCG Fatih, TCG Gediz, HMAS Anzac, HMS Chatham</w:t>
      </w:r>
      <w:r w:rsidRPr="004C5EC1">
        <w:rPr>
          <w:sz w:val="18"/>
        </w:rPr>
        <w:tab/>
        <w:t>24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: Greetings from Gallipoli 90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Edition</w:t>
      </w:r>
      <w:r w:rsidRPr="004C5EC1">
        <w:rPr>
          <w:b/>
          <w:bCs/>
          <w:color w:val="FF3300"/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Sue Holliday : National President-Elect PIA – Regional Trade &amp; Development Strategies</w:t>
      </w:r>
      <w:r w:rsidRPr="004C5EC1">
        <w:rPr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Marcus Spiller : National President PIA – Regional Trade &amp; Development Strategies</w:t>
      </w:r>
      <w:r w:rsidRPr="004C5EC1">
        <w:rPr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Jan Bonyton : City of Greater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Bendigo</w:t>
          </w:r>
        </w:smartTag>
      </w:smartTag>
      <w:r w:rsidRPr="004C5EC1">
        <w:rPr>
          <w:sz w:val="18"/>
        </w:rPr>
        <w:t xml:space="preserve"> – Development Assessment Panel Model</w:t>
      </w:r>
      <w:r w:rsidRPr="004C5EC1">
        <w:rPr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Prof. Hugh Barton : Reader in Sustainable Development (UWE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2005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Memorial Park</w:t>
          </w:r>
        </w:smartTag>
      </w:smartTag>
      <w:r w:rsidRPr="004C5EC1">
        <w:rPr>
          <w:b/>
          <w:bCs/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Commemorative Service 2005 – St.John’s Anglican Church,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Anzac legend embodies high ideal to inspire all Australians</w:t>
      </w:r>
      <w:r w:rsidRPr="004C5EC1">
        <w:rPr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?) – FPA : Manager Fremantle Waterfront Development</w:t>
      </w:r>
      <w:r w:rsidRPr="004C5EC1">
        <w:rPr>
          <w:sz w:val="18"/>
        </w:rPr>
        <w:tab/>
        <w:t>25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smartTag w:uri="urn:schemas-microsoft-com:office:smarttags" w:element="PlaceName">
        <w:r w:rsidRPr="004C5EC1">
          <w:rPr>
            <w:sz w:val="18"/>
          </w:rPr>
          <w:t>North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Senior High School</w:t>
        </w:r>
      </w:smartTag>
      <w:r w:rsidRPr="004C5EC1">
        <w:rPr>
          <w:sz w:val="18"/>
        </w:rPr>
        <w:t xml:space="preserve"> – Anzac Service (Lions, Rotary &amp; Soroptimist Clubs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 – Cr Dennis Wellington : Albany CC (Frederickstown) – A marina development on the foreshore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Invitation – Governor’s Prayer Breakfast 2005 – Burswood Convention Centre : 04 Aug 2005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Promo – Vote No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Referendum (Trading Hours) – Authorised S.Lionetti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(Vol.5#2) – Focus : A Regional Gallery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(Vol.5#2) – Election time (Cr Wellington)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(Vol.5#2) – Who is in charge (Cr Waterman)</w:t>
      </w:r>
      <w:r w:rsidRPr="004C5EC1">
        <w:rPr>
          <w:sz w:val="18"/>
        </w:rPr>
        <w:tab/>
        <w:t>Apr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Paul Murray : 6PR (</w:t>
      </w:r>
      <w:r w:rsidRPr="004C5EC1">
        <w:rPr>
          <w:i/>
          <w:iCs/>
          <w:sz w:val="18"/>
        </w:rPr>
        <w:t>The West</w:t>
      </w:r>
      <w:r w:rsidRPr="004C5EC1">
        <w:rPr>
          <w:sz w:val="18"/>
        </w:rPr>
        <w:t xml:space="preserve"> Opinion : the tangled web of democracy) – Rainbow 2000</w:t>
      </w:r>
      <w:r w:rsidRPr="004C5EC1">
        <w:rPr>
          <w:sz w:val="18"/>
        </w:rPr>
        <w:tab/>
        <w:t>01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National Tourism Investment Strategy Submission – Rainbow 2000</w:t>
      </w:r>
      <w:r w:rsidRPr="004C5EC1">
        <w:rPr>
          <w:sz w:val="18"/>
        </w:rPr>
        <w:tab/>
        <w:t>01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Peta Seaton MP (Rebuild NSW – fix the failing infrastructure)</w:t>
      </w:r>
      <w:r w:rsidRPr="004C5EC1">
        <w:rPr>
          <w:color w:val="CC0000"/>
          <w:sz w:val="18"/>
        </w:rPr>
        <w:tab/>
        <w:t>01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the Hon. Robert Hill (ADF Capability &amp; additional WA bases)</w:t>
      </w:r>
      <w:r w:rsidRPr="004C5EC1">
        <w:rPr>
          <w:color w:val="CC0000"/>
          <w:sz w:val="18"/>
        </w:rPr>
        <w:tab/>
        <w:t>01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Robert Hill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Ian Campbell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Alan Eggleston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Chris Ellison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David Johnston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Sue Knowles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the Hon Ross Lightfoot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E31498">
        <w:rPr>
          <w:color w:val="663300"/>
          <w:sz w:val="18"/>
        </w:rPr>
        <w:t xml:space="preserve">Email – Senator the Hon Brian Greig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663300"/>
              <w:sz w:val="18"/>
            </w:rPr>
            <w:t>Albany</w:t>
          </w:r>
        </w:smartTag>
      </w:smartTag>
      <w:r w:rsidRPr="00E31498">
        <w:rPr>
          <w:color w:val="663300"/>
          <w:sz w:val="18"/>
        </w:rPr>
        <w:t xml:space="preserve"> , GS &amp; Rainbow 2000</w:t>
      </w:r>
      <w:r w:rsidRPr="00E31498">
        <w:rPr>
          <w:color w:val="663300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E31498">
        <w:rPr>
          <w:color w:val="663300"/>
          <w:sz w:val="18"/>
        </w:rPr>
        <w:t xml:space="preserve">Email – Senator the Hon Andrew Murray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663300"/>
              <w:sz w:val="18"/>
            </w:rPr>
            <w:t>Albany</w:t>
          </w:r>
        </w:smartTag>
      </w:smartTag>
      <w:r w:rsidRPr="00E31498">
        <w:rPr>
          <w:color w:val="663300"/>
          <w:sz w:val="18"/>
        </w:rPr>
        <w:t xml:space="preserve"> , GS &amp; Rainbow 2000</w:t>
      </w:r>
      <w:r w:rsidRPr="00E31498">
        <w:rPr>
          <w:color w:val="663300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 xml:space="preserve">Email – Senator the Hon Mark Bishop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FF0000"/>
              <w:sz w:val="18"/>
            </w:rPr>
            <w:t>Albany</w:t>
          </w:r>
        </w:smartTag>
      </w:smartTag>
      <w:r w:rsidRPr="00E31498">
        <w:rPr>
          <w:color w:val="FF0000"/>
          <w:sz w:val="18"/>
        </w:rPr>
        <w:t xml:space="preserve"> , GS &amp; Rainbow 2000</w:t>
      </w:r>
      <w:r w:rsidRPr="00E31498">
        <w:rPr>
          <w:color w:val="FF0000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 xml:space="preserve">Email – Senator the Hon Peter Cook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FF0000"/>
              <w:sz w:val="18"/>
            </w:rPr>
            <w:t>Albany</w:t>
          </w:r>
        </w:smartTag>
      </w:smartTag>
      <w:r w:rsidRPr="00E31498">
        <w:rPr>
          <w:color w:val="FF0000"/>
          <w:sz w:val="18"/>
        </w:rPr>
        <w:t xml:space="preserve"> , GS &amp; Rainbow 2000</w:t>
      </w:r>
      <w:r w:rsidRPr="00E31498">
        <w:rPr>
          <w:color w:val="FF0000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 xml:space="preserve">Email – Senator the Hon Chris Evans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FF0000"/>
              <w:sz w:val="18"/>
            </w:rPr>
            <w:t>Albany</w:t>
          </w:r>
        </w:smartTag>
      </w:smartTag>
      <w:r w:rsidRPr="00E31498">
        <w:rPr>
          <w:color w:val="FF0000"/>
          <w:sz w:val="18"/>
        </w:rPr>
        <w:t xml:space="preserve"> , GS &amp; Rainbow 2000</w:t>
      </w:r>
      <w:r w:rsidRPr="00E31498">
        <w:rPr>
          <w:color w:val="FF0000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 xml:space="preserve">Email – Senator the Hon Ruth Webber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FF0000"/>
              <w:sz w:val="18"/>
            </w:rPr>
            <w:t>Albany</w:t>
          </w:r>
        </w:smartTag>
      </w:smartTag>
      <w:r w:rsidRPr="00E31498">
        <w:rPr>
          <w:color w:val="FF0000"/>
          <w:sz w:val="18"/>
        </w:rPr>
        <w:t xml:space="preserve"> , GS &amp; Rainbow 2000</w:t>
      </w:r>
      <w:r w:rsidRPr="00E31498">
        <w:rPr>
          <w:color w:val="FF0000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Senator Elect Judith Adams – ADF Facilities – </w:t>
      </w:r>
      <w:smartTag w:uri="urn:schemas-microsoft-com:office:smarttags" w:element="place">
        <w:smartTag w:uri="urn:schemas-microsoft-com:office:smarttags" w:element="City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Hon Wilson Tuckey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Hon Teresa Gambaro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04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 xml:space="preserve">Email – Hon De-Anne Kelly – ADF Facilities –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0000FF"/>
              <w:sz w:val="18"/>
            </w:rPr>
            <w:t>Albany</w:t>
          </w:r>
        </w:smartTag>
      </w:smartTag>
      <w:r w:rsidRPr="00E31498">
        <w:rPr>
          <w:color w:val="0000FF"/>
          <w:sz w:val="18"/>
        </w:rPr>
        <w:t xml:space="preserve"> , GS &amp; Rainbow 2000</w:t>
      </w:r>
      <w:r w:rsidRPr="00E31498">
        <w:rPr>
          <w:color w:val="0000FF"/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Dept Education &amp; Training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(Hedgcock)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(Wood)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Murdoch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(Affleck)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University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(Drew)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Dept Education &amp; Training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Dept Education &amp; Training – VET GS Regional Planning Framework - Rainbow 2000</w:t>
      </w:r>
      <w:r w:rsidRPr="004C5EC1">
        <w:rPr>
          <w:sz w:val="18"/>
        </w:rPr>
        <w:tab/>
        <w:t>04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Andre Malan : </w:t>
      </w:r>
      <w:r w:rsidR="00776922">
        <w:rPr>
          <w:i/>
          <w:iCs/>
          <w:sz w:val="18"/>
        </w:rPr>
        <w:t>West Australian</w:t>
      </w:r>
      <w:r w:rsidRPr="004C5EC1">
        <w:rPr>
          <w:sz w:val="18"/>
        </w:rPr>
        <w:t xml:space="preserve"> (populate &amp; perish) – Rainbow 2000</w:t>
      </w:r>
      <w:r w:rsidRPr="004C5EC1">
        <w:rPr>
          <w:sz w:val="18"/>
        </w:rPr>
        <w:tab/>
        <w:t>05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Rotary Club Golf Day – Rainbow 2000</w:t>
      </w:r>
      <w:r w:rsidRPr="004C5EC1">
        <w:rPr>
          <w:sz w:val="18"/>
        </w:rPr>
        <w:tab/>
        <w:t>06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Innovation Festival (</w:t>
      </w:r>
      <w:smartTag w:uri="urn:schemas-microsoft-com:office:smarttags" w:element="PlaceName">
        <w:r w:rsidRPr="004C5EC1">
          <w:rPr>
            <w:sz w:val="18"/>
          </w:rPr>
          <w:t>Curtin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: the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Modern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State Shadow Cabinet (9)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Matt Birney MLA (Leader)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Gary Snook MLA (Planning)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Dan Sullivan MLA (Finance)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Robert Johnson MLA (Tourism)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John Day MLA (Transport)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Katie Hodson-Thomas (Environment)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Simon O’Brien MLC (Trade)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John Castrilli MLA (Local Govt)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Trevor Sprigg MLA (Sport)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Robyn McSweeney MLC (GS) – Albany &amp; Great Southern &amp; the Rainbow 2000 Project</w:t>
      </w:r>
      <w:r w:rsidRPr="00E31498">
        <w:rPr>
          <w:color w:val="0000FF"/>
          <w:sz w:val="18"/>
        </w:rPr>
        <w:tab/>
        <w:t>10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Commonwealth Dept Transport &amp; Regional Services – Deputy Secretary - Rainbow 2000</w:t>
      </w:r>
      <w:r w:rsidRPr="004C5EC1">
        <w:rPr>
          <w:sz w:val="18"/>
        </w:rPr>
        <w:tab/>
        <w:t>12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Commonwealth Dept Transport &amp; Regional Services – Deputy Secretary - Rainbow 2000</w:t>
      </w:r>
      <w:r w:rsidRPr="004C5EC1">
        <w:rPr>
          <w:sz w:val="18"/>
        </w:rPr>
        <w:tab/>
        <w:t>12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0000"/>
          <w:sz w:val="18"/>
        </w:rPr>
      </w:pPr>
      <w:r w:rsidRPr="00E31498">
        <w:rPr>
          <w:b/>
          <w:bCs/>
          <w:color w:val="FF0000"/>
          <w:sz w:val="18"/>
        </w:rPr>
        <w:t>Email – State Cabinet (16) – VET GS Regional Planning Framework - Rainbow 2000</w:t>
      </w:r>
      <w:r w:rsidRPr="00E31498">
        <w:rPr>
          <w:b/>
          <w:bCs/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Geoff Gallop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Eric Ripper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Alannah MacTiernan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Jim McGinty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Kim Chance MLC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Alan Carpenter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Judy Edwards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John Kobelke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Ljiljanna Ravlich MLC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Michelle Roberts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Mark McGowan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John Bowler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Sheila McHale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Fran Logan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Bob Kucera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Hon Jon Ford MLC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Matt Birney MLA – VET GS Regional Planning Framework - Rainbow 2000</w:t>
      </w:r>
      <w:r w:rsidRPr="00E31498">
        <w:rPr>
          <w:color w:val="0000FF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E31498">
        <w:rPr>
          <w:color w:val="003300"/>
          <w:sz w:val="18"/>
        </w:rPr>
        <w:t>Email – Hon Max Trenorden MLA – VET GS Regional Planning Framework - Rainbow 2000</w:t>
      </w:r>
      <w:r w:rsidRPr="00E31498">
        <w:rPr>
          <w:color w:val="0033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E31498">
        <w:rPr>
          <w:color w:val="008000"/>
          <w:sz w:val="18"/>
        </w:rPr>
        <w:t>Email – Hon Christine Sharp MLC – VET GS Regional Planning Framework - Rainbow 2000</w:t>
      </w:r>
      <w:r w:rsidRPr="00E31498">
        <w:rPr>
          <w:color w:val="008000"/>
          <w:sz w:val="18"/>
        </w:rPr>
        <w:tab/>
        <w:t>13 May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Peter Watson MLA – VET GS Regional Planning Framework - Rainbow 2000</w:t>
      </w:r>
      <w:r w:rsidRPr="00E31498">
        <w:rPr>
          <w:color w:val="FF0000"/>
          <w:sz w:val="18"/>
        </w:rPr>
        <w:tab/>
        <w:t>13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– Heritage chairman (Patric de Villiers) steps down in protest</w:t>
      </w:r>
      <w:r w:rsidRPr="004C5EC1">
        <w:rPr>
          <w:b/>
          <w:bCs/>
          <w:sz w:val="18"/>
        </w:rPr>
        <w:tab/>
        <w:t>14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Councillors (8)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John Jamieson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Des Wolfe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Merryn Bocjun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Bob Emery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John Walker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Milton Evans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Roland Paver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Steve Marshall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GSACC CEO Van Der Wagg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GSACC Chairman Smith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Great Southern Area Consultative Committee – Request to present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DG 9460 John Iriks – VET GS Regional Planning Framework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Economic Regulatory Authority – VET GS RPF - Rainbow 2000</w:t>
      </w:r>
      <w:r w:rsidRPr="004C5EC1">
        <w:rPr>
          <w:sz w:val="18"/>
        </w:rPr>
        <w:tab/>
        <w:t>16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Dept Education &amp; Training – VET GS Regional Planning Framework</w:t>
      </w:r>
      <w:r w:rsidRPr="004C5EC1">
        <w:rPr>
          <w:sz w:val="18"/>
        </w:rPr>
        <w:tab/>
        <w:t>17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?)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weak in pandering to uncooperative Japanese</w:t>
      </w:r>
      <w:r w:rsidRPr="004C5EC1">
        <w:rPr>
          <w:sz w:val="18"/>
        </w:rPr>
        <w:tab/>
        <w:t>18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Club) – Rainbow 2000</w:t>
      </w:r>
      <w:r w:rsidRPr="004C5EC1">
        <w:rPr>
          <w:sz w:val="18"/>
        </w:rPr>
        <w:tab/>
        <w:t>18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John Anderson MHR – Regional Trade &amp; Development Strategies - Rainbow 2000</w:t>
      </w:r>
      <w:r w:rsidRPr="004C5EC1">
        <w:rPr>
          <w:sz w:val="18"/>
        </w:rPr>
        <w:tab/>
        <w:t>19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Hon. Michelle Roberts MP (Acknowledging SP Email 13 May 2005)</w:t>
      </w:r>
      <w:r w:rsidRPr="004C5EC1">
        <w:rPr>
          <w:color w:val="CC0000"/>
          <w:sz w:val="18"/>
        </w:rPr>
        <w:tab/>
        <w:t>20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r w:rsidR="00776922">
        <w:rPr>
          <w:sz w:val="18"/>
        </w:rPr>
        <w:t>West Australian</w:t>
      </w:r>
      <w:r w:rsidRPr="004C5EC1">
        <w:rPr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</w:smartTag>
      <w:r w:rsidRPr="004C5EC1">
        <w:rPr>
          <w:sz w:val="18"/>
        </w:rPr>
        <w:t xml:space="preserve"> trucker foretold own highway end</w:t>
      </w:r>
      <w:r w:rsidRPr="004C5EC1">
        <w:rPr>
          <w:sz w:val="18"/>
        </w:rPr>
        <w:tab/>
        <w:t>20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ROI Legal Services – Rainbow 2000 Project</w:t>
      </w:r>
      <w:r w:rsidRPr="004C5EC1">
        <w:rPr>
          <w:sz w:val="18"/>
        </w:rPr>
        <w:tab/>
        <w:t>20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(Skywest) – Rainbow 2000</w:t>
      </w:r>
      <w:r w:rsidRPr="004C5EC1">
        <w:rPr>
          <w:sz w:val="18"/>
        </w:rPr>
        <w:tab/>
        <w:t>25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New antagonism not needed (Kerruish, Frederickstown PA)</w:t>
      </w:r>
      <w:r w:rsidRPr="004C5EC1">
        <w:rPr>
          <w:sz w:val="18"/>
        </w:rPr>
        <w:tab/>
        <w:t>26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Mischievous comments defy belief (Simpson, FPA)</w:t>
      </w:r>
      <w:r w:rsidRPr="004C5EC1">
        <w:rPr>
          <w:sz w:val="18"/>
        </w:rPr>
        <w:tab/>
        <w:t>26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Proof in Budget (Smithson, AA)</w:t>
      </w:r>
      <w:r w:rsidRPr="004C5EC1">
        <w:rPr>
          <w:sz w:val="18"/>
        </w:rPr>
        <w:tab/>
        <w:t>26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State Budget 2005-06 – Hon Alannah MacTiernan (Albany &amp; Great Southern)</w:t>
      </w:r>
      <w:r w:rsidRPr="004C5EC1">
        <w:rPr>
          <w:sz w:val="18"/>
        </w:rPr>
        <w:tab/>
        <w:t>27 May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Plantation Export Company – Offer to brief on Rainbow 2000 Project</w:t>
      </w:r>
      <w:r w:rsidRPr="004C5EC1">
        <w:rPr>
          <w:sz w:val="18"/>
        </w:rPr>
        <w:tab/>
        <w:t>30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Waterfront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Concept Plan</w:t>
      </w:r>
      <w:r w:rsidRPr="004C5EC1">
        <w:rPr>
          <w:sz w:val="18"/>
        </w:rPr>
        <w:tab/>
        <w:t>31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to Editor – Albany Advertiser – Pat Sundstrom (Assessment ignored)</w:t>
      </w:r>
      <w:r w:rsidRPr="004C5EC1">
        <w:rPr>
          <w:sz w:val="18"/>
        </w:rPr>
        <w:tab/>
        <w:t>31 May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Report – Committee for Economic Development of </w:t>
      </w:r>
      <w:smartTag w:uri="urn:schemas-microsoft-com:office:smarttags" w:element="country-region">
        <w:r w:rsidRPr="004C5EC1">
          <w:rPr>
            <w:b/>
            <w:bCs/>
            <w:sz w:val="18"/>
          </w:rPr>
          <w:t>Australia</w:t>
        </w:r>
      </w:smartTag>
      <w:r w:rsidRPr="004C5EC1">
        <w:rPr>
          <w:b/>
          <w:bCs/>
          <w:sz w:val="18"/>
        </w:rPr>
        <w:t xml:space="preserve"> (G55) – </w:t>
      </w:r>
      <w:smartTag w:uri="urn:schemas-microsoft-com:office:smarttags" w:element="country-region">
        <w:r w:rsidRPr="004C5EC1">
          <w:rPr>
            <w:b/>
            <w:bCs/>
            <w:sz w:val="18"/>
          </w:rPr>
          <w:t>China</w:t>
        </w:r>
      </w:smartTag>
      <w:r w:rsidRPr="004C5EC1">
        <w:rPr>
          <w:b/>
          <w:bCs/>
          <w:sz w:val="18"/>
        </w:rPr>
        <w:t xml:space="preserve">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>’s Future</w:t>
      </w:r>
      <w:r w:rsidRPr="004C5EC1">
        <w:rPr>
          <w:b/>
          <w:bCs/>
          <w:sz w:val="18"/>
        </w:rPr>
        <w:tab/>
        <w:t>May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C92AAC" w:rsidRPr="004C5EC1" w:rsidRDefault="00C92AAC" w:rsidP="00C92AA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iCs/>
          <w:color w:val="008000"/>
          <w:sz w:val="20"/>
          <w:highlight w:val="yellow"/>
        </w:rPr>
      </w:pPr>
      <w:r w:rsidRPr="004C5EC1">
        <w:rPr>
          <w:b/>
          <w:iCs/>
          <w:color w:val="008000"/>
          <w:sz w:val="20"/>
          <w:highlight w:val="yellow"/>
        </w:rPr>
        <w:t>Report – WA Planning Commission (Dawkins) - State Govt’s Sustainability Checklist</w:t>
      </w:r>
      <w:r w:rsidRPr="004C5EC1">
        <w:rPr>
          <w:b/>
          <w:iCs/>
          <w:color w:val="008000"/>
          <w:sz w:val="20"/>
          <w:highlight w:val="yellow"/>
        </w:rPr>
        <w:tab/>
        <w:t>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Jim McGinty MLA (Acknowledge SP Email 13 May 2005)</w:t>
      </w:r>
      <w:r w:rsidRPr="004C5EC1">
        <w:rPr>
          <w:color w:val="CC0000"/>
          <w:sz w:val="18"/>
        </w:rPr>
        <w:tab/>
        <w:t>02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TV Show – Channel 7 / GWN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Sunrise</w:t>
          </w:r>
        </w:smartTag>
      </w:smartTag>
      <w:r w:rsidRPr="004C5EC1">
        <w:rPr>
          <w:sz w:val="18"/>
        </w:rPr>
        <w:t xml:space="preserve"> Breakfast Show (Whaleworld Albany)</w:t>
      </w:r>
      <w:r w:rsidRPr="004C5EC1">
        <w:rPr>
          <w:sz w:val="18"/>
        </w:rPr>
        <w:tab/>
        <w:t>02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Which version will it be ?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02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District 9460 (Changeover 2005) – Rainbow 2000 Project</w:t>
      </w:r>
      <w:r w:rsidRPr="004C5EC1">
        <w:rPr>
          <w:sz w:val="18"/>
        </w:rPr>
        <w:tab/>
        <w:t>04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Club of Kojonup – VET GS Regional Planning Framework – Rainbow 2000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DG Peter Brown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DGE John Kevan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John Iriks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John Simmons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David Barton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Doug Slater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John Smith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Ray Hirst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Sylvia Byers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District 9460 PDG Gerry Faulkner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International PRID Ken Collins – Rainbow 2000 Project</w:t>
      </w:r>
      <w:r w:rsidRPr="004C5EC1">
        <w:rPr>
          <w:sz w:val="18"/>
        </w:rPr>
        <w:tab/>
        <w:t>06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TV Show – Channel 7 / GWN </w:t>
      </w:r>
      <w:smartTag w:uri="urn:schemas-microsoft-com:office:smarttags" w:element="City">
        <w:r w:rsidRPr="004C5EC1">
          <w:rPr>
            <w:sz w:val="18"/>
          </w:rPr>
          <w:t>Sunrise</w:t>
        </w:r>
      </w:smartTag>
      <w:r w:rsidRPr="004C5EC1">
        <w:rPr>
          <w:sz w:val="18"/>
        </w:rPr>
        <w:t xml:space="preserve"> Breakfast Show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 Hall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E31498">
        <w:rPr>
          <w:color w:val="003300"/>
          <w:sz w:val="18"/>
        </w:rPr>
        <w:t>Email – Terry Redman MLA – VET GS Regional Planning Framework – Rainbow 2000</w:t>
      </w:r>
      <w:r w:rsidRPr="00E31498">
        <w:rPr>
          <w:color w:val="003300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Troy Buswell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Kim Hames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>Email – Judy Hughes MLA – VET GS Regional Planning Framework – Rainbow 2000</w:t>
      </w:r>
      <w:r w:rsidRPr="00E31498">
        <w:rPr>
          <w:color w:val="FF0000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Graham Jacobs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John McGrath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E31498">
        <w:rPr>
          <w:color w:val="FF0000"/>
          <w:sz w:val="18"/>
        </w:rPr>
        <w:t xml:space="preserve">Email – Mick </w:t>
      </w:r>
      <w:smartTag w:uri="urn:schemas-microsoft-com:office:smarttags" w:element="City">
        <w:smartTag w:uri="urn:schemas-microsoft-com:office:smarttags" w:element="place">
          <w:r w:rsidRPr="00E31498">
            <w:rPr>
              <w:color w:val="FF0000"/>
              <w:sz w:val="18"/>
            </w:rPr>
            <w:t>Murray</w:t>
          </w:r>
        </w:smartTag>
      </w:smartTag>
      <w:r w:rsidRPr="00E31498">
        <w:rPr>
          <w:color w:val="FF0000"/>
          <w:sz w:val="18"/>
        </w:rPr>
        <w:t xml:space="preserve"> MLA – VET GS Regional Planning Framework – Rainbow 2000</w:t>
      </w:r>
      <w:r w:rsidRPr="00E31498">
        <w:rPr>
          <w:color w:val="FF0000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Tony Simpson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Steve Thomas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Grant Woodhams MLA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Anthony Fels MLC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Margaret Rowe MLC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Helen Morton MLC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 Donna Taylor MLC – VET GS Regional Planning Framework – Rainbow 2000</w:t>
      </w:r>
      <w:r w:rsidRPr="00135B5F">
        <w:rPr>
          <w:color w:val="0000FF"/>
          <w:sz w:val="18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 Sally Archer MLC – VET GS Regional Planning Framework – Rainbow 2000</w:t>
      </w:r>
      <w:r w:rsidRPr="00135B5F">
        <w:rPr>
          <w:color w:val="FF0000"/>
          <w:sz w:val="18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 Ken Baston MLC – VET GS Regional Planning Framework – Rainbow 2000</w:t>
      </w:r>
      <w:r w:rsidRPr="00135B5F">
        <w:rPr>
          <w:color w:val="FF0000"/>
          <w:sz w:val="18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 Vince Catania MLC – VET GS Regional Planning Framework – Rainbow 2000</w:t>
      </w:r>
      <w:r w:rsidRPr="00135B5F">
        <w:rPr>
          <w:color w:val="FF0000"/>
          <w:sz w:val="18"/>
        </w:rPr>
        <w:tab/>
        <w:t>07 Jun 2005</w:t>
      </w:r>
    </w:p>
    <w:p w:rsidR="00AB4D60" w:rsidRPr="00E31498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E31498">
        <w:rPr>
          <w:color w:val="0000FF"/>
          <w:sz w:val="18"/>
        </w:rPr>
        <w:t>Email – Hon Peter Collier MLC – VET GS Regional Planning Framework – Rainbow 2000</w:t>
      </w:r>
      <w:r w:rsidRPr="00E31498">
        <w:rPr>
          <w:color w:val="0000FF"/>
          <w:sz w:val="18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 Sheila Mills MLC – VET GS Regional Planning Framework – Rainbow 2000</w:t>
      </w:r>
      <w:r w:rsidRPr="00135B5F">
        <w:rPr>
          <w:color w:val="FF0000"/>
          <w:sz w:val="18"/>
        </w:rPr>
        <w:tab/>
        <w:t>07 Jun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  <w:lang w:val="sv-SE"/>
        </w:rPr>
      </w:pPr>
      <w:r w:rsidRPr="007D1DC9">
        <w:rPr>
          <w:color w:val="FF0000"/>
          <w:sz w:val="18"/>
          <w:lang w:val="sv-SE"/>
        </w:rPr>
        <w:t>Email – Hon Matthew Benson-Lidholm MLC – VET GS Regional Framework – Rainbow 2000</w:t>
      </w:r>
      <w:r w:rsidRPr="007D1DC9">
        <w:rPr>
          <w:color w:val="FF0000"/>
          <w:sz w:val="18"/>
          <w:lang w:val="sv-SE"/>
        </w:rPr>
        <w:tab/>
        <w:t>07 Jun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  <w:lang w:val="sv-SE"/>
        </w:rPr>
      </w:pPr>
      <w:r w:rsidRPr="007D1DC9">
        <w:rPr>
          <w:color w:val="0000FF"/>
          <w:sz w:val="18"/>
          <w:lang w:val="sv-SE"/>
        </w:rPr>
        <w:t>Email – Hon Nigel Hallett MLC – VET GS Regional Planning Framework – Rainbow 2000</w:t>
      </w:r>
      <w:r w:rsidRPr="007D1DC9">
        <w:rPr>
          <w:color w:val="0000FF"/>
          <w:sz w:val="18"/>
          <w:lang w:val="sv-SE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135B5F">
        <w:rPr>
          <w:color w:val="008000"/>
          <w:sz w:val="18"/>
        </w:rPr>
        <w:t>Email – Hon Paul Llewellyn MLC – VET GS Regional Planning Framework – Rainbow 2000</w:t>
      </w:r>
      <w:r w:rsidRPr="00135B5F">
        <w:rPr>
          <w:color w:val="008000"/>
          <w:sz w:val="18"/>
        </w:rPr>
        <w:tab/>
        <w:t>07 Jun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 Sally Talbot MLC – VET GS Regional Planning Framework – Rainbow 2000</w:t>
      </w:r>
      <w:r w:rsidRPr="00135B5F">
        <w:rPr>
          <w:color w:val="FF0000"/>
          <w:sz w:val="18"/>
        </w:rPr>
        <w:tab/>
        <w:t>07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Mark McGowan MLA (Acknowledging SP Email 16 May 2005)</w:t>
      </w:r>
      <w:r w:rsidRPr="004C5EC1">
        <w:rPr>
          <w:color w:val="CC0000"/>
          <w:sz w:val="18"/>
        </w:rPr>
        <w:tab/>
        <w:t>07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– Dr Ken Michael OAM appointed WA Governor</w:t>
      </w:r>
      <w:r w:rsidRPr="004C5EC1">
        <w:rPr>
          <w:sz w:val="18"/>
        </w:rPr>
        <w:tab/>
        <w:t>07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</w:t>
      </w:r>
      <w:smartTag w:uri="urn:schemas-microsoft-com:office:smarttags" w:element="PlaceName">
        <w:r w:rsidRPr="004C5EC1">
          <w:rPr>
            <w:sz w:val="18"/>
          </w:rPr>
          <w:t>Shute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Harbour</w:t>
        </w:r>
      </w:smartTag>
      <w:r w:rsidRPr="004C5EC1">
        <w:rPr>
          <w:sz w:val="18"/>
        </w:rPr>
        <w:t xml:space="preserve"> (Qld) Management Pty Ltd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Request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Shute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Marina EIS</w:t>
      </w:r>
      <w:r w:rsidRPr="004C5EC1">
        <w:rPr>
          <w:sz w:val="18"/>
        </w:rPr>
        <w:tab/>
        <w:t>08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– Deliverance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Feature)</w:t>
      </w:r>
      <w:r w:rsidRPr="004C5EC1">
        <w:rPr>
          <w:sz w:val="18"/>
        </w:rPr>
        <w:tab/>
        <w:t>09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DPI – Planning Reform Process – Delegation to Local Government (No!)</w:t>
      </w:r>
      <w:r w:rsidRPr="004C5EC1">
        <w:rPr>
          <w:sz w:val="18"/>
        </w:rPr>
        <w:tab/>
        <w:t>09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Masterplanned Urban Developments (Sydney, NSW) – Securing approval &amp; sustain</w:t>
      </w:r>
      <w:r w:rsidRPr="004C5EC1">
        <w:rPr>
          <w:sz w:val="18"/>
        </w:rPr>
        <w:tab/>
        <w:t>09-10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(WA Division) – Request correction in Western Planner – Rainbow 2000 Project</w:t>
      </w:r>
      <w:r w:rsidRPr="004C5EC1">
        <w:rPr>
          <w:sz w:val="18"/>
        </w:rPr>
        <w:tab/>
        <w:t>10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Public Meeting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(46) Multiple Dwellings</w:t>
      </w:r>
      <w:r w:rsidRPr="004C5EC1">
        <w:rPr>
          <w:sz w:val="18"/>
        </w:rPr>
        <w:tab/>
        <w:t>12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NSW Far Western Regional Development Board – Rainbow 2000 Project</w:t>
      </w:r>
      <w:r w:rsidRPr="004C5EC1">
        <w:rPr>
          <w:sz w:val="18"/>
        </w:rPr>
        <w:tab/>
        <w:t>13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ARUP Australasia Pty Ltd – Rainbow 2000 Project &amp; Community Participation</w:t>
      </w:r>
      <w:r w:rsidRPr="004C5EC1">
        <w:rPr>
          <w:sz w:val="18"/>
        </w:rPr>
        <w:tab/>
        <w:t>13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joins battle against high-rise buildings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Governor’s Civic Reception – Rainbow 2000 Project</w:t>
      </w:r>
      <w:r w:rsidRPr="004C5EC1">
        <w:rPr>
          <w:sz w:val="18"/>
        </w:rPr>
        <w:tab/>
        <w:t>14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Volkswagen) – Rainbow 2000</w:t>
      </w:r>
      <w:r w:rsidRPr="004C5EC1">
        <w:rPr>
          <w:sz w:val="18"/>
        </w:rPr>
        <w:tab/>
        <w:t>15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RWAR 11/28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Battalion (Reservist Strategy) – Rainbow 2000</w:t>
      </w:r>
      <w:r w:rsidRPr="004C5EC1">
        <w:rPr>
          <w:sz w:val="18"/>
        </w:rPr>
        <w:tab/>
        <w:t>15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(Vital decision)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(46) Multiple Dwellings</w:t>
      </w:r>
      <w:r w:rsidRPr="004C5EC1">
        <w:rPr>
          <w:sz w:val="18"/>
        </w:rPr>
        <w:tab/>
        <w:t>16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Weekender – Our new CBD (Albany Waterfront Project Version 4b modified)</w:t>
      </w:r>
      <w:r w:rsidRPr="004C5EC1">
        <w:rPr>
          <w:sz w:val="18"/>
        </w:rPr>
        <w:tab/>
        <w:t>16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– Vision revealed (Albany Waterfront Project Version 4b modified)</w:t>
      </w:r>
      <w:r w:rsidRPr="004C5EC1">
        <w:rPr>
          <w:sz w:val="18"/>
        </w:rPr>
        <w:tab/>
        <w:t>16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SW vision ahead of its time (Vasse Newtown)</w:t>
      </w:r>
      <w:r w:rsidRPr="004C5EC1">
        <w:rPr>
          <w:sz w:val="18"/>
        </w:rPr>
        <w:tab/>
        <w:t>16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Business News – Any interest to cover Rainbow 2000 Project</w:t>
      </w:r>
      <w:r w:rsidRPr="004C5EC1">
        <w:rPr>
          <w:sz w:val="18"/>
        </w:rPr>
        <w:tab/>
        <w:t>17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Walton Pietropaolo Real Estate – Rainbow 2000 Project</w:t>
      </w:r>
      <w:r w:rsidRPr="004C5EC1">
        <w:rPr>
          <w:sz w:val="18"/>
        </w:rPr>
        <w:tab/>
        <w:t>17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Rotary Club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(Changeover 2005)</w:t>
      </w:r>
      <w:r w:rsidR="00952518" w:rsidRPr="004C5EC1">
        <w:rPr>
          <w:sz w:val="18"/>
        </w:rPr>
        <w:t xml:space="preserve"> </w:t>
      </w:r>
      <w:r w:rsidRPr="004C5EC1">
        <w:rPr>
          <w:sz w:val="18"/>
        </w:rPr>
        <w:t>– Rainbow 2000 Project</w:t>
      </w:r>
      <w:r w:rsidRPr="004C5EC1">
        <w:rPr>
          <w:sz w:val="18"/>
        </w:rPr>
        <w:tab/>
        <w:t>18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Official opening of the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 Administration Centre</w:t>
          </w:r>
        </w:smartTag>
      </w:smartTag>
      <w:r w:rsidRPr="004C5EC1">
        <w:rPr>
          <w:sz w:val="18"/>
        </w:rPr>
        <w:t xml:space="preserve"> – Rainbow 2000 Project</w:t>
      </w:r>
      <w:r w:rsidRPr="004C5EC1">
        <w:rPr>
          <w:sz w:val="18"/>
        </w:rPr>
        <w:tab/>
        <w:t>18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Walton Pietropaolo Real Estate – Rainbow 2000 Project</w:t>
      </w:r>
      <w:r w:rsidRPr="004C5EC1">
        <w:rPr>
          <w:sz w:val="18"/>
        </w:rPr>
        <w:tab/>
        <w:t>20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Business News – Rainbow 2000 Project</w:t>
      </w:r>
      <w:r w:rsidRPr="004C5EC1">
        <w:rPr>
          <w:color w:val="CC0000"/>
          <w:sz w:val="18"/>
        </w:rPr>
        <w:tab/>
        <w:t>21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GHD Pty Ltd – Rainbow 2000 Project &amp; APA Constraints Plan</w:t>
      </w:r>
      <w:r w:rsidRPr="004C5EC1">
        <w:rPr>
          <w:sz w:val="18"/>
        </w:rPr>
        <w:tab/>
        <w:t>21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ROI Legal Services Reminder – Rainbow 2000 Project &amp; APA Constraints Plan</w:t>
      </w:r>
      <w:r w:rsidRPr="004C5EC1">
        <w:rPr>
          <w:sz w:val="18"/>
        </w:rPr>
        <w:tab/>
        <w:t>22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Judy Edwards MLA (Acknowledging SP Email 16 Jun 2005)</w:t>
      </w:r>
      <w:r w:rsidRPr="004C5EC1">
        <w:rPr>
          <w:color w:val="CC0000"/>
          <w:sz w:val="18"/>
        </w:rPr>
        <w:tab/>
        <w:t>22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(Decision time)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(46) Multiple Dwellings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Hon. Dr Geoff Gallop MLA – Request opportunity to brief WA Cabinet – Rainbow 2000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Peter Watson MLA – Copy request opportunity to brief WA Cabinet – Rainbow 2000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New Citizen – The Great Derivatives Crash : “Mother of all bubbles expoding”</w:t>
      </w:r>
      <w:r w:rsidRPr="004C5EC1">
        <w:rPr>
          <w:sz w:val="18"/>
        </w:rPr>
        <w:tab/>
        <w:t>Jun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Sustainable Transport Coalition – Transport in a networked city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– Book of Lists – WA Executive Officers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Ardross Estates to transform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Jurien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 Email – NSW EPA Amendment (Infrastructure &amp; Other Planning Reform) Act 2005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Official opening of the Albany PCYC Centre – Rainbow 2000 Project</w:t>
      </w:r>
      <w:r w:rsidRPr="004C5EC1">
        <w:rPr>
          <w:sz w:val="18"/>
        </w:rPr>
        <w:tab/>
        <w:t>23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– HMAS Dechaineux visits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24 Jun 2005</w:t>
      </w:r>
    </w:p>
    <w:p w:rsidR="004C6D23" w:rsidRPr="004C5EC1" w:rsidRDefault="004C6D23" w:rsidP="004C6D2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</w:t>
      </w:r>
      <w:r>
        <w:rPr>
          <w:sz w:val="18"/>
        </w:rPr>
        <w:t xml:space="preserve">(Page 3) </w:t>
      </w:r>
      <w:r w:rsidRPr="004C5EC1">
        <w:rPr>
          <w:sz w:val="18"/>
        </w:rPr>
        <w:t xml:space="preserve">– Casserly’s death severs WA’s last WW1 link </w:t>
      </w:r>
      <w:r w:rsidRPr="004C5EC1">
        <w:rPr>
          <w:sz w:val="18"/>
        </w:rPr>
        <w:tab/>
        <w:t>25 Jun 2005</w:t>
      </w:r>
    </w:p>
    <w:p w:rsidR="004C6D23" w:rsidRPr="004C6D23" w:rsidRDefault="004C6D23" w:rsidP="004C6D2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6D23">
        <w:rPr>
          <w:b/>
          <w:sz w:val="18"/>
        </w:rPr>
        <w:t xml:space="preserve">Article – West Australian (Page 19) – </w:t>
      </w:r>
      <w:hyperlink r:id="rId594" w:history="1">
        <w:r w:rsidRPr="004C6D23">
          <w:rPr>
            <w:rStyle w:val="Hyperlink"/>
            <w:b/>
            <w:sz w:val="18"/>
          </w:rPr>
          <w:t>No excusing EPA for coal nod</w:t>
        </w:r>
      </w:hyperlink>
      <w:r w:rsidRPr="004C6D23">
        <w:rPr>
          <w:b/>
          <w:sz w:val="18"/>
        </w:rPr>
        <w:t xml:space="preserve"> (Edwards MLA, Environ</w:t>
      </w:r>
      <w:r>
        <w:rPr>
          <w:b/>
          <w:sz w:val="18"/>
        </w:rPr>
        <w:t>ment</w:t>
      </w:r>
      <w:r w:rsidRPr="004C6D23">
        <w:rPr>
          <w:b/>
          <w:sz w:val="18"/>
        </w:rPr>
        <w:t xml:space="preserve">) </w:t>
      </w:r>
      <w:r w:rsidRPr="004C6D23">
        <w:rPr>
          <w:b/>
          <w:sz w:val="18"/>
        </w:rPr>
        <w:tab/>
        <w:t>25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Associate Prof. John Stratton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(Humanities Div.) – Rainbow 2000 Project</w:t>
      </w:r>
      <w:r w:rsidRPr="004C5EC1">
        <w:rPr>
          <w:sz w:val="18"/>
        </w:rPr>
        <w:tab/>
        <w:t>27 Jun 2005</w:t>
      </w:r>
    </w:p>
    <w:p w:rsidR="00C325DB" w:rsidRPr="004C5EC1" w:rsidRDefault="00C325DB" w:rsidP="00C325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– Northern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Railway Line – Industrial Bonanza</w:t>
      </w:r>
      <w:r w:rsidRPr="004C5EC1">
        <w:rPr>
          <w:sz w:val="18"/>
        </w:rPr>
        <w:tab/>
        <w:t>28 Jun 2005</w:t>
      </w:r>
    </w:p>
    <w:p w:rsidR="00C325DB" w:rsidRPr="004C5EC1" w:rsidRDefault="00C325DB" w:rsidP="00C325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Letter from</w:t>
      </w:r>
      <w:r w:rsidRPr="004C5EC1">
        <w:rPr>
          <w:sz w:val="18"/>
        </w:rPr>
        <w:t xml:space="preserve"> – </w:t>
      </w:r>
      <w:r>
        <w:rPr>
          <w:sz w:val="18"/>
        </w:rPr>
        <w:t>Rotary International GSE (Evans)</w:t>
      </w:r>
      <w:r w:rsidRPr="004C5EC1">
        <w:rPr>
          <w:sz w:val="18"/>
        </w:rPr>
        <w:t xml:space="preserve"> – </w:t>
      </w:r>
      <w:r>
        <w:rPr>
          <w:sz w:val="18"/>
        </w:rPr>
        <w:t xml:space="preserve">District 7510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Lawrenceville</w:t>
          </w:r>
        </w:smartTag>
        <w:r>
          <w:rPr>
            <w:sz w:val="18"/>
          </w:rPr>
          <w:t xml:space="preserve">, </w:t>
        </w:r>
        <w:smartTag w:uri="urn:schemas-microsoft-com:office:smarttags" w:element="State">
          <w:r>
            <w:rPr>
              <w:sz w:val="18"/>
            </w:rPr>
            <w:t>New Jersey</w:t>
          </w:r>
        </w:smartTag>
        <w:r>
          <w:rPr>
            <w:sz w:val="18"/>
          </w:rPr>
          <w:t xml:space="preserve">, </w:t>
        </w:r>
        <w:smartTag w:uri="urn:schemas-microsoft-com:office:smarttags" w:element="country-region">
          <w:r>
            <w:rPr>
              <w:sz w:val="18"/>
            </w:rPr>
            <w:t>USA</w:t>
          </w:r>
        </w:smartTag>
      </w:smartTag>
      <w:r>
        <w:rPr>
          <w:sz w:val="18"/>
        </w:rPr>
        <w:t xml:space="preserve"> </w:t>
      </w:r>
      <w:r w:rsidRPr="004C5EC1">
        <w:rPr>
          <w:sz w:val="18"/>
        </w:rPr>
        <w:tab/>
        <w:t>28 Jun 2005</w:t>
      </w:r>
    </w:p>
    <w:p w:rsidR="00AB4D60" w:rsidRPr="004B5F3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B5F30">
        <w:rPr>
          <w:b/>
          <w:sz w:val="18"/>
        </w:rPr>
        <w:t>Article – West Australian – 200</w:t>
      </w:r>
      <w:r w:rsidRPr="004B5F30">
        <w:rPr>
          <w:b/>
          <w:sz w:val="18"/>
          <w:vertAlign w:val="superscript"/>
        </w:rPr>
        <w:t>th</w:t>
      </w:r>
      <w:r w:rsidRPr="004B5F30">
        <w:rPr>
          <w:b/>
          <w:sz w:val="18"/>
        </w:rPr>
        <w:t xml:space="preserve"> Celebration of </w:t>
      </w:r>
      <w:smartTag w:uri="urn:schemas-microsoft-com:office:smarttags" w:element="City">
        <w:smartTag w:uri="urn:schemas-microsoft-com:office:smarttags" w:element="place">
          <w:r w:rsidRPr="004B5F30">
            <w:rPr>
              <w:b/>
              <w:sz w:val="18"/>
            </w:rPr>
            <w:t>Battle</w:t>
          </w:r>
        </w:smartTag>
      </w:smartTag>
      <w:r w:rsidRPr="004B5F30">
        <w:rPr>
          <w:b/>
          <w:sz w:val="18"/>
        </w:rPr>
        <w:t xml:space="preserve"> of Trafalgar</w:t>
      </w:r>
      <w:r w:rsidRPr="004B5F30">
        <w:rPr>
          <w:b/>
          <w:sz w:val="18"/>
        </w:rPr>
        <w:tab/>
        <w:t>28 Jun 2005</w:t>
      </w:r>
    </w:p>
    <w:p w:rsidR="00AB4D60" w:rsidRPr="004B5F3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B5F30">
        <w:rPr>
          <w:b/>
          <w:sz w:val="18"/>
        </w:rPr>
        <w:t>Article – West Australian – 200</w:t>
      </w:r>
      <w:r w:rsidRPr="004B5F30">
        <w:rPr>
          <w:b/>
          <w:sz w:val="18"/>
          <w:vertAlign w:val="superscript"/>
        </w:rPr>
        <w:t>th</w:t>
      </w:r>
      <w:r w:rsidRPr="004B5F30">
        <w:rPr>
          <w:b/>
          <w:sz w:val="18"/>
        </w:rPr>
        <w:t xml:space="preserve"> Celebration of </w:t>
      </w:r>
      <w:smartTag w:uri="urn:schemas-microsoft-com:office:smarttags" w:element="City">
        <w:smartTag w:uri="urn:schemas-microsoft-com:office:smarttags" w:element="place">
          <w:r w:rsidRPr="004B5F30">
            <w:rPr>
              <w:b/>
              <w:sz w:val="18"/>
            </w:rPr>
            <w:t>Battle</w:t>
          </w:r>
        </w:smartTag>
      </w:smartTag>
      <w:r w:rsidRPr="004B5F30">
        <w:rPr>
          <w:b/>
          <w:sz w:val="18"/>
        </w:rPr>
        <w:t xml:space="preserve"> of Trafalgar</w:t>
      </w:r>
      <w:r w:rsidRPr="004B5F30">
        <w:rPr>
          <w:b/>
          <w:sz w:val="18"/>
        </w:rPr>
        <w:tab/>
        <w:t>29 Jun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Engineers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 Division) – Offer to brief on Rainbow 2000 Project</w:t>
      </w:r>
      <w:r w:rsidRPr="004C5EC1">
        <w:rPr>
          <w:sz w:val="18"/>
        </w:rPr>
        <w:tab/>
        <w:t>30 Jun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Engineers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(WA Division) – Acknowledge Rainbow 2000 Project</w:t>
      </w:r>
      <w:r w:rsidRPr="004C5EC1">
        <w:rPr>
          <w:color w:val="CC0000"/>
          <w:sz w:val="18"/>
        </w:rPr>
        <w:tab/>
        <w:t>01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Frederickstown Progress Association – VET GS RPF – Rainbow 2000</w:t>
      </w:r>
      <w:r w:rsidRPr="004C5EC1">
        <w:rPr>
          <w:sz w:val="18"/>
        </w:rPr>
        <w:tab/>
        <w:t>04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Cr Dennis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 xml:space="preserve"> – VET GS Regional Planning Framework - Rainbow 2000</w:t>
      </w:r>
      <w:r w:rsidRPr="004C5EC1">
        <w:rPr>
          <w:sz w:val="18"/>
        </w:rPr>
        <w:tab/>
        <w:t>04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Jan Waterman – VET GS Regional Planning Framework - Rainbow 2000</w:t>
      </w:r>
      <w:r w:rsidRPr="004C5EC1">
        <w:rPr>
          <w:sz w:val="18"/>
        </w:rPr>
        <w:tab/>
        <w:t>04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PATREC – Transit Oriented Development : Stuart Hicks, Chairman</w:t>
      </w:r>
      <w:r w:rsidRPr="004C5EC1">
        <w:rPr>
          <w:sz w:val="18"/>
        </w:rPr>
        <w:tab/>
        <w:t>05-08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Comment – PATREC – Transit Oriented Development : WAPC (Jeremy Dawkins)</w:t>
      </w:r>
      <w:r w:rsidRPr="004C5EC1">
        <w:rPr>
          <w:sz w:val="18"/>
        </w:rPr>
        <w:tab/>
        <w:t>05-08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Comment – PATREC – Transit Oriented Development : UDIA (Colin Evans)</w:t>
      </w:r>
      <w:r w:rsidRPr="004C5EC1">
        <w:rPr>
          <w:sz w:val="18"/>
        </w:rPr>
        <w:tab/>
        <w:t>05-08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Com DEH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Brisbane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Airport</w:t>
          </w:r>
        </w:smartTag>
      </w:smartTag>
      <w:r w:rsidRPr="004C5EC1">
        <w:rPr>
          <w:color w:val="CC0000"/>
          <w:sz w:val="18"/>
        </w:rPr>
        <w:t xml:space="preserve"> Parallel Runway : Draft EIS Guidelines</w:t>
      </w:r>
      <w:r w:rsidRPr="004C5EC1">
        <w:rPr>
          <w:color w:val="CC0000"/>
          <w:sz w:val="18"/>
        </w:rPr>
        <w:tab/>
        <w:t>05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(Apolitically apostolic) – Church : IR &amp; Environment</w:t>
      </w:r>
      <w:r w:rsidRPr="004C5EC1">
        <w:rPr>
          <w:sz w:val="18"/>
        </w:rPr>
        <w:tab/>
        <w:t>05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(Turning point for Australian workers) – Do we need Fed IR reform ?</w:t>
      </w:r>
      <w:r w:rsidRPr="004C5EC1">
        <w:rPr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r w:rsidR="004B5F30">
        <w:rPr>
          <w:sz w:val="18"/>
        </w:rPr>
        <w:t>Brendon</w:t>
      </w:r>
      <w:r w:rsidRPr="004C5EC1">
        <w:rPr>
          <w:sz w:val="18"/>
        </w:rPr>
        <w:t xml:space="preserve"> Grylls MLA (Nationals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Merredin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Leader) – VET GS RPF &amp; Rainbow 2000</w:t>
      </w:r>
      <w:r w:rsidRPr="004C5EC1">
        <w:rPr>
          <w:sz w:val="18"/>
        </w:rPr>
        <w:tab/>
        <w:t>07 Jul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Email – Max Trenorden MLA (Nationals Avon) – VET GS RPF &amp; Rainbow 2000</w:t>
      </w:r>
      <w:r w:rsidRPr="007D1DC9">
        <w:rPr>
          <w:sz w:val="18"/>
          <w:lang w:val="sv-SE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Terry Redman MLA (Nationals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 – VET GS RPF &amp; Rainbow 2000</w:t>
      </w:r>
      <w:r w:rsidRPr="004C5EC1">
        <w:rPr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Terry Waldron MLA (Nationals Wagin) – VET GS RPF &amp; Rainbow 2000</w:t>
      </w:r>
      <w:r w:rsidRPr="004C5EC1">
        <w:rPr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Grant Woodhams MLA (Nationals Greenough) – VET GS RPF &amp; Rainbow 2000</w:t>
      </w:r>
      <w:r w:rsidRPr="004C5EC1">
        <w:rPr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 xml:space="preserve"> Criddle MLC (Nationals Agriculture) – VET GS RPF &amp; Rainbow 2000</w:t>
      </w:r>
      <w:r w:rsidRPr="004C5EC1">
        <w:rPr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AGS Weekender (Page 1) – MHR Tuckey pushes new port</w:t>
      </w:r>
      <w:r w:rsidRPr="004C5EC1">
        <w:rPr>
          <w:b/>
          <w:bCs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5B5F">
        <w:rPr>
          <w:b/>
          <w:sz w:val="18"/>
        </w:rPr>
        <w:t>Email – Federal Cabinet (30) – MHR pushes new port – VET GS RPF &amp; Rainbow 2000</w:t>
      </w:r>
      <w:r w:rsidRPr="00135B5F">
        <w:rPr>
          <w:b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John Howard (Prime Minister) – MHR pushes new port – Rainbow 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Mark Vaile (Deputy PM &amp; Trade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Peter Costello (Treasurer)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Alexander Downer (Foreign Affairs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Robert Hill (Defence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Nick Minchin (Finance &amp; Administration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Tony Abbott (Health &amp; Ageing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Philip Ruddock (Attorney-General)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Ian Campbell (Environment &amp; Heritage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Helen Coonan (Communications, IT &amp; Arts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Warren Truss (Transport &amp; Regional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Amanda Vanstone (Immigration &amp; MultiC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Brendan Nelson (Education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Kay Patterson (Family &amp; Community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Ian Macfarlane (Industry &amp; Tourism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Kevin Andrews (Employment &amp; Workplace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Peter McGauran (Agriculture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Gary Hardgrave (Technical Education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Jim Lloyd (Local Govt, Territories &amp; Roads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Mal Brough (Revenue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De-Anne Kelly (Veteran Affairs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Joe Hockey (Human Services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Eric Abetz (Special Minister of State)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Julie Bishop (Ageing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Chris Ellison (Justice &amp; Customs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Rod Kemp (Arts &amp; Sport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Ian Macdonald (Fish, Forest &amp; Conservation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John Cobb (Citizenship &amp; MultiC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Fran Bailey (Small Business &amp; Tourism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Email – Hon. Peter Dutton (Workforce Participation Minister) – MHR pushes new port – R2000</w:t>
      </w:r>
      <w:r w:rsidRPr="00135B5F">
        <w:rPr>
          <w:color w:val="0000FF"/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Advertiser – MHR pushes new port – VET GS RPF &amp; Rainbow 2000</w:t>
      </w:r>
      <w:r w:rsidRPr="004C5EC1">
        <w:rPr>
          <w:sz w:val="18"/>
        </w:rPr>
        <w:tab/>
        <w:t>07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AGS Weekender – MHR pushes new port – VET GS RPF &amp; Rainbow 2000</w:t>
      </w:r>
      <w:r w:rsidRPr="004C5EC1">
        <w:rPr>
          <w:sz w:val="18"/>
        </w:rPr>
        <w:tab/>
        <w:t>07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5B5F">
        <w:rPr>
          <w:b/>
          <w:sz w:val="18"/>
        </w:rPr>
        <w:t>Email – Federal Shadow Cabinet (30) – MHR pushes new port – VET GS RPF &amp; Rainbow 2000</w:t>
      </w:r>
      <w:r w:rsidRPr="00135B5F">
        <w:rPr>
          <w:b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Hon. Kim Beazley (Opposition Leader)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Jenny Macklin (Deputy OL &amp; SM Education)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Chris Evans (SM Indigenous &amp; Community)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Stephen Conroy (SM Communications &amp; IT)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Julia Gillard (SM Health)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Wayne Swan (Shadow Treasurer)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Stephen Smith (SM Industry &amp; Infrastructure)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Kevin Rudd (SM Foreign Affairs &amp; Trade)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Robert McClelland (SM Defence)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Hon. Simon Crean (SM Regional Development)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Hon. Martin Ferguson (SM Primary Industry)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Anthony Albanese (SM Environment &amp; Heritage)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Kim Carr (SM Urban Dev., LG &amp; Territories)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Kelvin Thomson (SM Human Services)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Nick Sherry (SM Financial Services)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Tanya Plibersek (SM Child Care, Youth &amp; Women)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Penny Wong (SM Employment &amp; Governance)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Laurie Ferguson (SM Consumer Affairs)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Gavan O’Connor (SM Agriculture &amp; Fisheries)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Joel Fitzgibbon (SM Revenue &amp; Competition)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Nicola Roxon (Shadow Attorney-General)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Kerry O’Brien (SM Transport)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Kate Lundy (SM Sport &amp; Recreation)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Arch Bevis (SM Homeland Security)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Alan Griffin (SM Veterans Affairs)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Mark Bishop (SM Defence Industry)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Tony Burke (SM Immigration)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Jan McLucas (SM Aged Care &amp; Disability)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53D72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>
        <w:rPr>
          <w:color w:val="FF0000"/>
          <w:sz w:val="18"/>
        </w:rPr>
        <w:t>Email – Se</w:t>
      </w:r>
      <w:r w:rsidR="00AB4D60" w:rsidRPr="00135B5F">
        <w:rPr>
          <w:color w:val="FF0000"/>
          <w:sz w:val="18"/>
        </w:rPr>
        <w:t>n. Joseph Ludwig (SM Justice &amp; Customs) – MHR pushes new port – Rainbow 2000</w:t>
      </w:r>
      <w:r w:rsidR="00AB4D60" w:rsidRPr="00135B5F">
        <w:rPr>
          <w:color w:val="FF0000"/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Email – Bob Sercombe (SM Overseas Aid) – MHR pushes new port – Rainbow 2000</w:t>
      </w:r>
      <w:r w:rsidRPr="00135B5F">
        <w:rPr>
          <w:color w:val="FF0000"/>
          <w:sz w:val="18"/>
        </w:rPr>
        <w:tab/>
        <w:t>08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GSACC – Acknowledge Email  of 16 May – Looking to set priorities for Committee</w:t>
      </w:r>
      <w:r w:rsidRPr="004C5EC1">
        <w:rPr>
          <w:color w:val="CC0000"/>
          <w:sz w:val="18"/>
        </w:rPr>
        <w:tab/>
        <w:t>08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– ‘Crisis point’ for region’s roads</w:t>
      </w:r>
      <w:r w:rsidRPr="004C5EC1">
        <w:rPr>
          <w:sz w:val="18"/>
        </w:rPr>
        <w:tab/>
        <w:t>08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135B5F">
        <w:rPr>
          <w:b/>
          <w:sz w:val="18"/>
        </w:rPr>
        <w:t>Email – Australian Senators (76) – MHR pushes new port – Rainbow 2000</w:t>
      </w:r>
      <w:r w:rsidRPr="00135B5F">
        <w:rPr>
          <w:b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Kate Lundy (ACT)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Gary Humphries (ACT)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George Campbell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Helen Coonan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John Faulkner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Connie Fierravanti-Wells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Michael Forshaw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Bill Heffernan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Steve Hutchins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Sandy Macdonald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Fiona Nash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Kerry Nettle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Marise Payne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Ursula Stephens (NSW)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Trish Crossin (NT)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Nigel Scullion (NT)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Andrew Bartlett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Ron Boswell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George Brandis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John Hogg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Barnaby Joyce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Joe Ludwig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Ian Macdonald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Brett Mason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Jan McLucas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Claire Moore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Santo Santoro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Russell Trood (QLD)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Grant Chapman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Alan Ferguson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Jeannie Ferris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Robert Hill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Annette Hurley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Linda Kirk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Anne McEwen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Nick Minchin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Natasha Stott-Despoja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Amanda Vanstone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Penny Wong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Dana Wortley (SA)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Eric Abetz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Guy Barnett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Bob Brown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Paul Calvert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Richard Colbeck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Sue Mackay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Christine Milne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Kerry O’Brien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Stephen Parry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Helen Polley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Nick Sherry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John Watson (TAS)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Lyn Allison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Kim Carr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Stephen Conroy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Steve Fielding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Mitch Fifield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Rod Kemp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Gavin Marshall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Julian McGauran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Kay Patterson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Robert Ray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Michael Ronaldson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Judith Troeth (VIC)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Judith Adams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Mark Bishop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Ian Campbell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Alan Eggleston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Chris Ellison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Chris Evans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David Johnston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Ross Lightfoot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Andrew Murray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Rachel Siewert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Glenn Sterle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135B5F">
        <w:rPr>
          <w:color w:val="800000"/>
          <w:sz w:val="18"/>
        </w:rPr>
        <w:t>Email – Senator the Hon. Ruth Webber (WA) – MHR pushes new port – Rainbow 2000</w:t>
      </w:r>
      <w:r w:rsidRPr="00135B5F">
        <w:rPr>
          <w:color w:val="800000"/>
          <w:sz w:val="18"/>
        </w:rPr>
        <w:tab/>
        <w:t>11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 Japan Foundation – MHR pushes new port – Rainbow 2000</w:t>
      </w:r>
      <w:r w:rsidRPr="004C5EC1">
        <w:rPr>
          <w:sz w:val="18"/>
        </w:rPr>
        <w:tab/>
        <w:t>11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Senator the Hon. Ursula Stephens (NSW) – Acknowledge – Rainbow 2000</w:t>
      </w:r>
      <w:r w:rsidRPr="004C5EC1">
        <w:rPr>
          <w:color w:val="CC0000"/>
          <w:sz w:val="18"/>
        </w:rPr>
        <w:tab/>
        <w:t>11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Senator the Hon. Santo Santoro (Qld) – Acknowledge – Rainbow 2000</w:t>
      </w:r>
      <w:r w:rsidRPr="004C5EC1">
        <w:rPr>
          <w:color w:val="CC0000"/>
          <w:sz w:val="18"/>
        </w:rPr>
        <w:tab/>
        <w:t>12 Jul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the Hon. Ursula Stephens (NSW) – Request to brief Shadow Cabinet – Rainbow 2000</w:t>
      </w:r>
      <w:r w:rsidRPr="004C5EC1">
        <w:rPr>
          <w:sz w:val="18"/>
        </w:rPr>
        <w:tab/>
        <w:t>12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Hon. Julie Bishop (MHR Curtin) – Acknowledge MHR pushes new port – Rainbow 2000</w:t>
      </w:r>
      <w:r w:rsidRPr="004C5EC1">
        <w:rPr>
          <w:color w:val="CC0000"/>
          <w:sz w:val="18"/>
        </w:rPr>
        <w:tab/>
        <w:t>12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(The Long Haul)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TIRES Road</w:t>
          </w:r>
        </w:smartTag>
      </w:smartTag>
      <w:r w:rsidRPr="004C5EC1">
        <w:rPr>
          <w:sz w:val="18"/>
        </w:rPr>
        <w:t xml:space="preserve"> Funding &amp; MHR pushes new port</w:t>
      </w:r>
      <w:r w:rsidRPr="004C5EC1">
        <w:rPr>
          <w:sz w:val="18"/>
        </w:rPr>
        <w:tab/>
        <w:t>12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the Hon. Santo Santoro (Qld) – Request to brief Cabinet – Rainbow 2000</w:t>
      </w:r>
      <w:r w:rsidRPr="004C5EC1">
        <w:rPr>
          <w:sz w:val="18"/>
        </w:rPr>
        <w:tab/>
        <w:t>13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Business News – MHR pushes new port – Rainbow 2000</w:t>
      </w:r>
      <w:r w:rsidRPr="004C5EC1">
        <w:rPr>
          <w:sz w:val="18"/>
        </w:rPr>
        <w:tab/>
        <w:t>13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NELA – 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 ACT : The Harmonisation of Environmental Law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13-16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(Jobs, Jobs &amp; More Jobs) – Collapse of Synergy Call Centres</w:t>
      </w:r>
      <w:r w:rsidRPr="004C5EC1">
        <w:rPr>
          <w:sz w:val="18"/>
        </w:rPr>
        <w:tab/>
        <w:t>14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The Australian – MHR pushes new port – Rainbow 2000</w:t>
      </w:r>
      <w:r w:rsidRPr="004C5EC1">
        <w:rPr>
          <w:sz w:val="18"/>
        </w:rPr>
        <w:tab/>
        <w:t>14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to Editor – AGS Weekender : Where does Council stand ? (Derk Bakker,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NSW EPA Amend’t (Infrastructure &amp; Other Planning Reform) Act</w:t>
      </w:r>
      <w:r w:rsidRPr="004C5EC1">
        <w:rPr>
          <w:sz w:val="18"/>
        </w:rPr>
        <w:tab/>
        <w:t>14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Senator the Hon. Gary Humphries (ACT) – Acknowledge – Rainbow 2000</w:t>
      </w:r>
      <w:r w:rsidRPr="004C5EC1">
        <w:rPr>
          <w:color w:val="CC0000"/>
          <w:sz w:val="18"/>
        </w:rPr>
        <w:tab/>
        <w:t>18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Senator the Hon.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Gary</w:t>
          </w:r>
        </w:smartTag>
      </w:smartTag>
      <w:r w:rsidRPr="004C5EC1">
        <w:rPr>
          <w:sz w:val="18"/>
        </w:rPr>
        <w:t xml:space="preserve"> Humphries (ACT) – Request to brief Cabinet – Rainbow 2000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Future Directions International – Request to brief on Rainbow 2000 Project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LEMAC – Request to brief on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Andrew Hammond CEO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Robert Fenn EDDS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Peter Madigan EDCS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Les Hewer EDWS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MLA Watson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Minister Roberts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LEMAC – MLC McSweeney : Rainbow 2000 Project (Risk Management)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To be or not to be : Earl Street Multiple Dwellings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Disaster is inevitable (Jim Whittem, Napier)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?) – Woodchip industry unsustainable (Scott,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Jul 2005</w:t>
      </w:r>
    </w:p>
    <w:p w:rsidR="00AB4D60" w:rsidRPr="00C65E7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C65E7C">
        <w:rPr>
          <w:b/>
          <w:color w:val="CC0000"/>
          <w:sz w:val="18"/>
        </w:rPr>
        <w:t xml:space="preserve">Email from – </w:t>
      </w:r>
      <w:smartTag w:uri="urn:schemas-microsoft-com:office:smarttags" w:element="City">
        <w:smartTag w:uri="urn:schemas-microsoft-com:office:smarttags" w:element="place">
          <w:r w:rsidRPr="00C65E7C">
            <w:rPr>
              <w:b/>
              <w:color w:val="CC0000"/>
              <w:sz w:val="18"/>
            </w:rPr>
            <w:t>Albany</w:t>
          </w:r>
        </w:smartTag>
      </w:smartTag>
      <w:r w:rsidRPr="00C65E7C">
        <w:rPr>
          <w:b/>
          <w:color w:val="CC0000"/>
          <w:sz w:val="18"/>
        </w:rPr>
        <w:t xml:space="preserve"> LEMAC (Gr</w:t>
      </w:r>
      <w:r w:rsidR="00C65E7C" w:rsidRPr="00C65E7C">
        <w:rPr>
          <w:b/>
          <w:color w:val="CC0000"/>
          <w:sz w:val="18"/>
        </w:rPr>
        <w:t xml:space="preserve">ay) – </w:t>
      </w:r>
      <w:hyperlink r:id="rId595" w:history="1">
        <w:r w:rsidR="00C65E7C" w:rsidRPr="00C65E7C">
          <w:rPr>
            <w:rStyle w:val="Hyperlink"/>
            <w:b/>
            <w:color w:val="CC0000"/>
            <w:sz w:val="18"/>
          </w:rPr>
          <w:t>Decline request : R</w:t>
        </w:r>
        <w:r w:rsidRPr="00C65E7C">
          <w:rPr>
            <w:rStyle w:val="Hyperlink"/>
            <w:b/>
            <w:color w:val="CC0000"/>
            <w:sz w:val="18"/>
          </w:rPr>
          <w:t>2000 more planning than emergency</w:t>
        </w:r>
      </w:hyperlink>
      <w:r w:rsidRPr="00C65E7C">
        <w:rPr>
          <w:b/>
          <w:color w:val="CC0000"/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LEMAC (Gray) – Duty of care (AA Letters to editor : Disaster is inevitable)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– Item 11.3.4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Link Road</w:t>
          </w:r>
        </w:smartTag>
      </w:smartTag>
      <w:r w:rsidRPr="004C5EC1">
        <w:rPr>
          <w:sz w:val="18"/>
        </w:rPr>
        <w:t xml:space="preserve"> Route Subdivision Guide Plan</w:t>
      </w:r>
      <w:r w:rsidRPr="004C5EC1">
        <w:rPr>
          <w:sz w:val="18"/>
        </w:rPr>
        <w:tab/>
        <w:t>19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Planning Commission : Residential Design Codes – </w:t>
      </w:r>
      <w:hyperlink r:id="rId596" w:history="1">
        <w:r w:rsidRPr="004C5EC1">
          <w:rPr>
            <w:rStyle w:val="Hyperlink"/>
            <w:sz w:val="18"/>
          </w:rPr>
          <w:t>www.wapc.wa.gov.au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 Dept PM&amp;C (Dr Peter Shergold) – MHR pushes new port – Rainbow 2000</w:t>
      </w:r>
      <w:r w:rsidRPr="004C5EC1">
        <w:rPr>
          <w:sz w:val="18"/>
        </w:rPr>
        <w:tab/>
        <w:t>20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Senator the Hon. Stephen Parry (Tas) – Acknowledge Rainbow 2000</w:t>
      </w:r>
      <w:r w:rsidRPr="004C5EC1">
        <w:rPr>
          <w:color w:val="CC0000"/>
          <w:sz w:val="18"/>
        </w:rPr>
        <w:tab/>
        <w:t>20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the Hon. Stephen Parry (Tas) – Request to brief Cabinet – Rainbow 2000</w:t>
      </w:r>
      <w:r w:rsidRPr="004C5EC1">
        <w:rPr>
          <w:sz w:val="18"/>
        </w:rPr>
        <w:tab/>
        <w:t>20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(Bar Cino &amp; Albany GateWAy) – Rainbow 2000</w:t>
      </w:r>
      <w:r w:rsidRPr="004C5EC1">
        <w:rPr>
          <w:sz w:val="18"/>
        </w:rPr>
        <w:tab/>
        <w:t>20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FESA WA (Manager Risk Mitigation)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LEMC Briefing – Rainbow 2000</w:t>
      </w:r>
      <w:r w:rsidRPr="004C5EC1">
        <w:rPr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FESA WA (Station 310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LEMC Briefing – Rainbow 2000</w:t>
      </w:r>
      <w:r w:rsidRPr="004C5EC1">
        <w:rPr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Police (District Coordinator EM)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LEMC Briefing – Rainbow 2000</w:t>
      </w:r>
      <w:r w:rsidRPr="004C5EC1">
        <w:rPr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Police (Albany Station Commander)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LEMC Briefing – Rainbow 2000</w:t>
      </w:r>
      <w:r w:rsidRPr="004C5EC1">
        <w:rPr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1) – Now its $27m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Waterfront Project</w:t>
      </w:r>
      <w:r w:rsidRPr="004C5EC1">
        <w:rPr>
          <w:b/>
          <w:bCs/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They said what ? : Albany City Council code of conduct</w:t>
      </w:r>
      <w:r w:rsidRPr="004C5EC1">
        <w:rPr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AGS Weekender (Page 1) – $27.8m go-ahead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Waterfront Project</w:t>
      </w:r>
      <w:r w:rsidRPr="004C5EC1">
        <w:rPr>
          <w:b/>
          <w:bCs/>
          <w:sz w:val="18"/>
        </w:rPr>
        <w:tab/>
        <w:t>21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 Dept PM&amp;C (Dr Peter Shergold ) – Acknowledge Rainbow 2000</w:t>
      </w:r>
      <w:r w:rsidRPr="004C5EC1">
        <w:rPr>
          <w:color w:val="CC0000"/>
          <w:sz w:val="18"/>
        </w:rPr>
        <w:tab/>
        <w:t>22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Premier Geoff Gallop – Imprimatur via GSDC &amp; Minister – Rainbow 2000</w:t>
      </w:r>
      <w:r w:rsidRPr="004C5EC1">
        <w:rPr>
          <w:b/>
          <w:bCs/>
          <w:color w:val="CC0000"/>
          <w:sz w:val="18"/>
        </w:rPr>
        <w:tab/>
        <w:t>25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Wilson Tuckey MHR – Copy of Premier Geoff Gallop – Imprimatur R2000</w:t>
      </w:r>
      <w:r w:rsidRPr="004C5EC1">
        <w:rPr>
          <w:sz w:val="18"/>
        </w:rPr>
        <w:tab/>
        <w:t>25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Copy of Premier Geoff Gallop – Imprimatur R2000</w:t>
      </w:r>
      <w:r w:rsidRPr="004C5EC1">
        <w:rPr>
          <w:sz w:val="18"/>
        </w:rPr>
        <w:tab/>
        <w:t>25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– Copy of Premier Geoff Gallop – Imprimatur R2000</w:t>
      </w:r>
      <w:r w:rsidRPr="004C5EC1">
        <w:rPr>
          <w:sz w:val="18"/>
        </w:rPr>
        <w:tab/>
        <w:t>25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Speech – Cr Dennis </w:t>
      </w:r>
      <w:smartTag w:uri="urn:schemas-microsoft-com:office:smarttags" w:element="City">
        <w:r w:rsidRPr="004C5EC1">
          <w:rPr>
            <w:sz w:val="18"/>
          </w:rPr>
          <w:t>Wellington</w:t>
        </w:r>
      </w:smartTag>
      <w:r w:rsidRPr="004C5EC1">
        <w:rPr>
          <w:sz w:val="18"/>
        </w:rPr>
        <w:t xml:space="preserve"> (Deputy Mayor)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&amp; the National Sea Change Council</w:t>
      </w:r>
      <w:r w:rsidRPr="004C5EC1">
        <w:rPr>
          <w:sz w:val="18"/>
        </w:rPr>
        <w:tab/>
        <w:t>26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Engineers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(WA) : Coastal Ocean Panel – Circulated Rainbow 2000</w:t>
      </w:r>
      <w:r w:rsidRPr="004C5EC1">
        <w:rPr>
          <w:color w:val="CC0000"/>
          <w:sz w:val="18"/>
        </w:rPr>
        <w:tab/>
        <w:t>26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 Dept PM&amp;C (Dr Peter Shergold) – Copy of Premier Geoff Gallop – Imprimatur R2000</w:t>
      </w:r>
      <w:r w:rsidRPr="004C5EC1">
        <w:rPr>
          <w:sz w:val="18"/>
        </w:rPr>
        <w:tab/>
        <w:t>26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Federal Takeover : Senator Campbell (Environ &amp; Heritage)</w:t>
      </w:r>
      <w:r w:rsidRPr="004C5EC1">
        <w:rPr>
          <w:sz w:val="18"/>
        </w:rPr>
        <w:tab/>
        <w:t>26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Bendigo Bank Launch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(PCYC) – Rainbow Regional Planning Framework</w:t>
      </w:r>
      <w:r w:rsidRPr="004C5EC1">
        <w:rPr>
          <w:sz w:val="18"/>
        </w:rPr>
        <w:tab/>
        <w:t>27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Bendigo Bank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Regional Planning Framework</w:t>
      </w:r>
      <w:r w:rsidRPr="004C5EC1">
        <w:rPr>
          <w:sz w:val="18"/>
        </w:rPr>
        <w:tab/>
        <w:t>27 Jul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Email – Hon. John Bowler MLA (GS Minister) : Gallop letter 25 Jul 2005 – Rainbow 2000</w:t>
      </w:r>
      <w:r w:rsidRPr="007D1DC9">
        <w:rPr>
          <w:sz w:val="18"/>
          <w:lang w:val="sv-SE"/>
        </w:rPr>
        <w:tab/>
        <w:t>27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Gallop letter 25 Jul 2005 – Rainbow 2000</w:t>
      </w:r>
      <w:r w:rsidRPr="004C5EC1">
        <w:rPr>
          <w:sz w:val="18"/>
        </w:rPr>
        <w:tab/>
        <w:t>27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Matt Benson-Lidholm (South-West) : Gallop letter 25 Jul 2005 – Rainbow 2000</w:t>
      </w:r>
      <w:r w:rsidRPr="004C5EC1">
        <w:rPr>
          <w:sz w:val="18"/>
        </w:rPr>
        <w:tab/>
        <w:t>27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Engineers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(WA) : Coastal Ocean Panel – Acknowledge Rainbow 2000</w:t>
      </w:r>
      <w:r w:rsidRPr="004C5EC1">
        <w:rPr>
          <w:color w:val="CC0000"/>
          <w:sz w:val="18"/>
        </w:rPr>
        <w:tab/>
        <w:t>27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Engineers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(WA) : Coastal Ocean Panel – Rainbow Regional Planning Framework</w:t>
      </w:r>
      <w:r w:rsidRPr="004C5EC1">
        <w:rPr>
          <w:sz w:val="18"/>
        </w:rPr>
        <w:tab/>
        <w:t>27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(Money, money, money) – State Budget Surplus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Albany Freemason’s (Southern Gate Lodge) Open Night – Rainbow 2000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WA Planning Commission – Land Development Program : State </w:t>
      </w:r>
      <w:smartTag w:uri="urn:schemas-microsoft-com:office:smarttags" w:element="place">
        <w:r w:rsidRPr="004C5EC1">
          <w:rPr>
            <w:sz w:val="18"/>
          </w:rPr>
          <w:t>Lot</w:t>
        </w:r>
      </w:smartTag>
      <w:r w:rsidRPr="004C5EC1">
        <w:rPr>
          <w:sz w:val="18"/>
        </w:rPr>
        <w:t xml:space="preserve"> Activity</w:t>
      </w:r>
      <w:r w:rsidRPr="004C5EC1">
        <w:rPr>
          <w:sz w:val="18"/>
        </w:rPr>
        <w:tab/>
        <w:t>Jul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4C5EC1">
        <w:rPr>
          <w:color w:val="000080"/>
          <w:sz w:val="18"/>
        </w:rPr>
        <w:t>File note – Schedule of Community Participation (42 Pages) – Rainbow 2000 Regional Strategy</w:t>
      </w:r>
      <w:r w:rsidRPr="004C5EC1">
        <w:rPr>
          <w:color w:val="000080"/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Planning &amp; Infrastructure : Freedom of Information Request – R2000 Project</w:t>
      </w:r>
      <w:r w:rsidRPr="004C5EC1">
        <w:rPr>
          <w:b/>
          <w:bCs/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Peter Watson MLA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DPI : FOI Request – Rainbow 2000 Project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Lone pine remembers soldiers’ contribution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Emotional reunion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Lancaster</w:t>
          </w:r>
        </w:smartTag>
      </w:smartTag>
      <w:r w:rsidRPr="004C5EC1">
        <w:rPr>
          <w:sz w:val="18"/>
        </w:rPr>
        <w:t xml:space="preserve"> crew (Maxton)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Who really runs the country ? (Crook, Narrikup)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Money, money, money &amp; Local heroes (Smithson, AA)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MLA ‘gets things done’ (Watson)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Now he’s Stan the (rich) man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War mates reunited (Maxton)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 scope : Is Albany prepared for sea change ?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Sea change pressures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Don’t move port, improve it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Other sites for planned centre (Austin, Big Grove)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iii) – Albany TPS : Defining Central Albany Policy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Senator the Hon. Natasha Stott-Despoja (SA) – Acknowledge – Rainbow 2000</w:t>
      </w:r>
      <w:r w:rsidRPr="004C5EC1">
        <w:rPr>
          <w:color w:val="CC0000"/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Natasha Stott-Despoja (SA) – Request to brief Federal Cabinets – Rainbow 2000</w:t>
      </w:r>
      <w:r w:rsidRPr="004C5EC1">
        <w:rPr>
          <w:sz w:val="18"/>
        </w:rPr>
        <w:tab/>
        <w:t>28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City Council : Freedom of Information Request – R2000 Project</w:t>
      </w:r>
      <w:r w:rsidRPr="004C5EC1">
        <w:rPr>
          <w:b/>
          <w:bCs/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 : Freedom of Information Request – R2000 Project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Denmark</w:t>
          </w:r>
        </w:smartTag>
      </w:smartTag>
      <w:r w:rsidRPr="004C5EC1">
        <w:rPr>
          <w:b/>
          <w:bCs/>
          <w:sz w:val="18"/>
        </w:rPr>
        <w:t xml:space="preserve"> Shire Council : Freedom of Information Request – R2000 Project</w:t>
      </w:r>
      <w:r w:rsidRPr="004C5EC1">
        <w:rPr>
          <w:b/>
          <w:bCs/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Shire Council : Freedom of Information Request – R2000 Project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Subdivision makes ‘best use’ of land (Ayton)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2) – Senator to visit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(Adams, Johnston &amp; Hallett)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Residents appeal (Kalgan Progress Association)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Extra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Business After Hours (Bar Cino &amp; GateWAy)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Peter Watson MLA : Copy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FOI Request – Rainbow 2000 Project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Peter Watson MLA : Copy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 : FOI Request – Rainbow 2000 Project</w:t>
      </w:r>
      <w:r w:rsidRPr="004C5EC1">
        <w:rPr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LGPA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– Public execution of Augusta Margaret River DSP (Boulter)</w:t>
      </w:r>
      <w:r w:rsidRPr="004C5EC1">
        <w:rPr>
          <w:color w:val="CC0000"/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LGPA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– NSW Minister gets hot under the collar on planning (Costa)</w:t>
      </w:r>
      <w:r w:rsidRPr="004C5EC1">
        <w:rPr>
          <w:color w:val="CC0000"/>
          <w:sz w:val="18"/>
        </w:rPr>
        <w:tab/>
        <w:t>29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Australian (Page 6) – Lecture ban for ‘racist’ professor (Fraser,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Macquarie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10) – Navy secrecy threatens sub culture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49) – Cairns Port Corp : Domestic RPT Terminal Redevelop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41) – Queensland Ports Corp : Port of Hay Point Dredging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54) – Welfare spending spiral spells danger for national economy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Cockburn CC bid on tanks riles home builders</w:t>
      </w:r>
      <w:r w:rsidRPr="004C5EC1">
        <w:rPr>
          <w:sz w:val="18"/>
        </w:rPr>
        <w:tab/>
        <w:t>30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24) – Planning chief sacked (Boulter, AMRSC)</w:t>
      </w:r>
      <w:r w:rsidRPr="004C5EC1">
        <w:rPr>
          <w:sz w:val="18"/>
        </w:rPr>
        <w:tab/>
        <w:t>31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25) – WA the capital leader</w:t>
      </w:r>
      <w:r w:rsidRPr="004C5EC1">
        <w:rPr>
          <w:sz w:val="18"/>
        </w:rPr>
        <w:tab/>
        <w:t>31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Editorial – Sunday Times (Page 55) – Chasing rainbows with our surplus</w:t>
      </w:r>
      <w:r w:rsidRPr="004C5EC1">
        <w:rPr>
          <w:b/>
          <w:bCs/>
          <w:sz w:val="18"/>
        </w:rPr>
        <w:tab/>
        <w:t>31 Jul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Sunday Times – WA Leaders : A-Z of those who lead, achieve &amp; contribute in WA</w:t>
      </w:r>
      <w:r w:rsidRPr="004C5EC1">
        <w:rPr>
          <w:b/>
          <w:bCs/>
          <w:color w:val="FF3300"/>
          <w:sz w:val="18"/>
        </w:rPr>
        <w:tab/>
        <w:t>31 Jul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(Vol.5#4) – Focus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Real Estate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(Vol.5#4) – Focus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Apartments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(Vol.5#4) – Cr Wellington : Labour on the waterfront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(Vol.5#4) – Cr Waterman : Being positive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(Vol.5#4) – 77 on </w:t>
      </w:r>
      <w:smartTag w:uri="urn:schemas-microsoft-com:office:smarttags" w:element="City">
        <w:r w:rsidRPr="004C5EC1">
          <w:rPr>
            <w:sz w:val="18"/>
          </w:rPr>
          <w:t>Sanford</w:t>
        </w:r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PCYC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GSDC hosts regional investment tour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Aust Israel CC : Innovation Series – Providing the spark (Carpenter, Budge &amp; Holt)</w:t>
      </w:r>
      <w:r w:rsidRPr="004C5EC1">
        <w:rPr>
          <w:color w:val="CC0000"/>
          <w:sz w:val="18"/>
        </w:rPr>
        <w:tab/>
        <w:t>01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DPI : FOI Request (WA Transport &amp; Roy Johnson) – R2000 Project</w:t>
      </w:r>
      <w:r w:rsidRPr="004C5EC1">
        <w:rPr>
          <w:sz w:val="18"/>
        </w:rPr>
        <w:tab/>
        <w:t>01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PIA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: “Creating lively, attractive and safe cities in the 21</w:t>
      </w:r>
      <w:r w:rsidRPr="004C5EC1">
        <w:rPr>
          <w:color w:val="CC0000"/>
          <w:sz w:val="18"/>
          <w:vertAlign w:val="superscript"/>
        </w:rPr>
        <w:t>st</w:t>
      </w:r>
      <w:r w:rsidRPr="004C5EC1">
        <w:rPr>
          <w:color w:val="CC0000"/>
          <w:sz w:val="18"/>
        </w:rPr>
        <w:t xml:space="preserve"> Century (Jan Gehl)</w:t>
      </w:r>
      <w:r w:rsidRPr="004C5EC1">
        <w:rPr>
          <w:color w:val="CC0000"/>
          <w:sz w:val="18"/>
        </w:rPr>
        <w:tab/>
        <w:t>01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foreshore plans ‘fail’ planning criteria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8) – Chasms in education &amp; Sheer joy (Smithson, AA)</w:t>
      </w:r>
      <w:r w:rsidRPr="004C5EC1">
        <w:rPr>
          <w:sz w:val="18"/>
        </w:rPr>
        <w:tab/>
        <w:t>02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Welcome dinner (Japanese Nichinan student exchange)</w:t>
      </w:r>
      <w:r w:rsidRPr="004C5EC1">
        <w:rPr>
          <w:sz w:val="18"/>
        </w:rPr>
        <w:tab/>
        <w:t>02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CC : Acknowledgement of FOI request</w:t>
      </w:r>
      <w:r w:rsidRPr="004C5EC1">
        <w:rPr>
          <w:color w:val="CC0000"/>
          <w:sz w:val="18"/>
        </w:rPr>
        <w:tab/>
        <w:t>02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 DoTaRS : SES Band 3 – Deputy Secretary unsuccessful (Hepburn)</w:t>
      </w:r>
      <w:r w:rsidRPr="004C5EC1">
        <w:rPr>
          <w:color w:val="CC0000"/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Builder fails, $½m collapse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Investment tour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artworks to go on show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It’s time for JAG &amp; Artistic endeavour (Smithson, AA)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Urgent need to develop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planning strategy (Fry)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Building company crumbles (Newbold)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Get the price right : MBA (Cotton)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Construction of $52m centre back on track (Brooks Garden)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Success continues (Albany Port Authority)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Japanese students run the City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5) – Tourist road boost near Jurien</w:t>
      </w:r>
      <w:r w:rsidRPr="004C5EC1">
        <w:rPr>
          <w:sz w:val="18"/>
        </w:rPr>
        <w:tab/>
        <w:t>04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15) – Go-ahead for $28m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plan</w:t>
      </w:r>
      <w:r w:rsidRPr="004C5EC1">
        <w:rPr>
          <w:sz w:val="18"/>
        </w:rPr>
        <w:tab/>
        <w:t>04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Senator Judith Adams – Copy of Premier Geoff Gallop – Imprimatur R2000</w:t>
      </w:r>
      <w:r w:rsidRPr="00135B5F">
        <w:rPr>
          <w:color w:val="0000FF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Senator Mark Bishop – Copy of Premier Geoff Gallop – Imprimatur R2000</w:t>
      </w:r>
      <w:r w:rsidRPr="00135B5F">
        <w:rPr>
          <w:color w:val="FF0000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Senator Ian Campbell – Copy of Premier Geoff Gallop – Imprimatur R2000</w:t>
      </w:r>
      <w:r w:rsidRPr="00135B5F">
        <w:rPr>
          <w:color w:val="0000FF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Senator Alan Eggleston – Copy of Premier Geoff Gallop – Imprimatur R2000</w:t>
      </w:r>
      <w:r w:rsidRPr="00135B5F">
        <w:rPr>
          <w:color w:val="0000FF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Senator Chris Ellison – Copy of Premier Geoff Gallop – Imprimatur R2000</w:t>
      </w:r>
      <w:r w:rsidRPr="00135B5F">
        <w:rPr>
          <w:color w:val="0000FF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Senator Chris Evans – Copy of Premier Geoff Gallop – Imprimatur R2000</w:t>
      </w:r>
      <w:r w:rsidRPr="00135B5F">
        <w:rPr>
          <w:color w:val="FF0000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Senator David Johnston – Copy of Premier Geoff Gallop – Imprimatur R2000</w:t>
      </w:r>
      <w:r w:rsidRPr="00135B5F">
        <w:rPr>
          <w:color w:val="0000FF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Senator Ross Lightfoot – Copy of Premier Geoff Gallop – Imprimatur R2000</w:t>
      </w:r>
      <w:r w:rsidRPr="00135B5F">
        <w:rPr>
          <w:color w:val="0000FF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135B5F">
        <w:rPr>
          <w:color w:val="663300"/>
          <w:sz w:val="18"/>
        </w:rPr>
        <w:t>Facsimile – Senator Andrew Murray – Copy of Premier Geoff Gallop – Imprimatur R2000</w:t>
      </w:r>
      <w:r w:rsidRPr="00135B5F">
        <w:rPr>
          <w:color w:val="663300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135B5F">
        <w:rPr>
          <w:color w:val="008000"/>
          <w:sz w:val="18"/>
        </w:rPr>
        <w:t>Facsimile – Senator Rachel Siewert – Copy of Premier Geoff Gallop – Imprimatur R2000</w:t>
      </w:r>
      <w:r w:rsidRPr="00135B5F">
        <w:rPr>
          <w:color w:val="008000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Senator Glen Sterle – Copy of Premier Geoff Gallop – Imprimatur R2000</w:t>
      </w:r>
      <w:r w:rsidRPr="00135B5F">
        <w:rPr>
          <w:color w:val="FF0000"/>
          <w:sz w:val="18"/>
        </w:rPr>
        <w:tab/>
        <w:t>05 Aug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Senator Ruth Webber – Copy of Premier Geoff Gallop – Imprimatur R2000</w:t>
      </w:r>
      <w:r w:rsidRPr="00135B5F">
        <w:rPr>
          <w:color w:val="FF0000"/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Macquarie Infrastructure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Paterson</w:t>
          </w:r>
        </w:smartTag>
      </w:smartTag>
      <w:r w:rsidRPr="004C5EC1">
        <w:rPr>
          <w:sz w:val="18"/>
        </w:rPr>
        <w:t>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Westfield Limited (Abbott)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McKinsey &amp; Co (Mallick)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UBS Capital (Tonuri)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Leighton Holdings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>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CSC 2003 (Pickett)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CSC 2003 (Moroz)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CSC 2003 (Manners)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CSC 2003 (Robinson)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SEGRA 2005 (Morris) – Copy of Premier Geoff Gallop – Imprimatur R2000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: Acknowledgement of FOI request</w:t>
      </w:r>
      <w:r w:rsidRPr="004C5EC1">
        <w:rPr>
          <w:color w:val="CC0000"/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36) – Grand competition (World Hockey Veterans Tour)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Tim Walster (Min LG&amp;RD Chief of Staff) : Gallop letter 25 Jul 2005 – Rainbow 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Business News (Jacobs) : Gallop letter 25 Jul 2005 – Rainbow 2000</w:t>
      </w:r>
      <w:r w:rsidRPr="004C5EC1">
        <w:rPr>
          <w:sz w:val="18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 w:rsidRPr="004C5EC1">
        <w:rPr>
          <w:b/>
          <w:bCs/>
          <w:color w:val="800000"/>
          <w:sz w:val="18"/>
          <w:highlight w:val="yellow"/>
        </w:rPr>
        <w:t>Figure X.9c – Rainbow 2000 Regional Strategy (APA Constra</w:t>
      </w:r>
      <w:r w:rsidR="00895BE0">
        <w:rPr>
          <w:b/>
          <w:bCs/>
          <w:color w:val="800000"/>
          <w:sz w:val="18"/>
          <w:highlight w:val="yellow"/>
        </w:rPr>
        <w:t>ints Plan &amp; Waterfront Version 3</w:t>
      </w:r>
      <w:r w:rsidRPr="004C5EC1">
        <w:rPr>
          <w:b/>
          <w:bCs/>
          <w:color w:val="800000"/>
          <w:sz w:val="18"/>
          <w:highlight w:val="yellow"/>
        </w:rPr>
        <w:t>)</w:t>
      </w:r>
      <w:r w:rsidRPr="004C5EC1">
        <w:rPr>
          <w:b/>
          <w:bCs/>
          <w:color w:val="800000"/>
          <w:sz w:val="18"/>
          <w:highlight w:val="yellow"/>
        </w:rPr>
        <w:tab/>
        <w:t>05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One : The Bomb</w:t>
      </w:r>
      <w:r w:rsidRPr="004C5EC1">
        <w:rPr>
          <w:b/>
          <w:bCs/>
          <w:color w:val="FF3300"/>
          <w:sz w:val="18"/>
        </w:rPr>
        <w:tab/>
        <w:t>06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Council red tape ‘pushing up costs’</w:t>
      </w:r>
      <w:r w:rsidRPr="004C5EC1">
        <w:rPr>
          <w:sz w:val="18"/>
        </w:rPr>
        <w:tab/>
        <w:t>06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(Class) – WA DPI : Team Leader : State &amp; Regional Planning</w:t>
      </w:r>
      <w:r w:rsidRPr="004C5EC1">
        <w:rPr>
          <w:sz w:val="18"/>
        </w:rPr>
        <w:tab/>
        <w:t>06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55) – Telstra’s country legacy &amp; Big blue over blue-flu</w:t>
      </w:r>
      <w:r w:rsidRPr="004C5EC1">
        <w:rPr>
          <w:sz w:val="18"/>
        </w:rPr>
        <w:tab/>
        <w:t>07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Two : </w:t>
      </w:r>
      <w:smartTag w:uri="urn:schemas-microsoft-com:office:smarttags" w:element="City">
        <w:r w:rsidRPr="004C5EC1">
          <w:rPr>
            <w:b/>
            <w:bCs/>
            <w:color w:val="FF3300"/>
            <w:sz w:val="18"/>
          </w:rPr>
          <w:t>Battle</w:t>
        </w:r>
      </w:smartTag>
      <w:r w:rsidRPr="004C5EC1">
        <w:rPr>
          <w:b/>
          <w:bCs/>
          <w:color w:val="FF3300"/>
          <w:sz w:val="18"/>
        </w:rPr>
        <w:t xml:space="preserve">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Britain</w:t>
          </w:r>
        </w:smartTag>
      </w:smartTag>
      <w:r w:rsidRPr="004C5EC1">
        <w:rPr>
          <w:b/>
          <w:bCs/>
          <w:color w:val="FF3300"/>
          <w:sz w:val="18"/>
        </w:rPr>
        <w:tab/>
        <w:t>08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Three :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color w:val="FF3300"/>
              <w:sz w:val="18"/>
            </w:rPr>
            <w:t>Pearl</w:t>
          </w:r>
        </w:smartTag>
        <w:r w:rsidRPr="004C5EC1">
          <w:rPr>
            <w:b/>
            <w:bCs/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color w:val="FF3300"/>
              <w:sz w:val="18"/>
            </w:rPr>
            <w:t>Harbour</w:t>
          </w:r>
        </w:smartTag>
      </w:smartTag>
      <w:r w:rsidRPr="004C5EC1">
        <w:rPr>
          <w:b/>
          <w:bCs/>
          <w:color w:val="FF3300"/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$1000 rate hike : most city rates up 3.8 pc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City in attack on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 xml:space="preserve"> critics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Workshop on maritime fees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</w:t>
      </w:r>
      <w:smartTag w:uri="urn:schemas-microsoft-com:office:smarttags" w:element="City">
        <w:r w:rsidRPr="004C5EC1">
          <w:rPr>
            <w:sz w:val="18"/>
          </w:rPr>
          <w:t>Brisbane</w:t>
        </w:r>
      </w:smartTag>
      <w:r w:rsidRPr="004C5EC1">
        <w:rPr>
          <w:sz w:val="18"/>
        </w:rPr>
        <w:t xml:space="preserve"> bound community engage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Grant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SC)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Rural role models battle for award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Street talk : South coast ready for sea change influx ?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8) – Grass roots &amp; Happy whales (Smithson, AA)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Freight cost warning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Big councils ‘can come at social cost’ (Putnam)</w:t>
      </w:r>
      <w:r w:rsidRPr="004C5EC1">
        <w:rPr>
          <w:sz w:val="18"/>
        </w:rPr>
        <w:tab/>
        <w:t>09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Four : </w:t>
      </w:r>
      <w:smartTag w:uri="urn:schemas-microsoft-com:office:smarttags" w:element="place">
        <w:r w:rsidRPr="004C5EC1">
          <w:rPr>
            <w:b/>
            <w:bCs/>
            <w:color w:val="FF3300"/>
            <w:sz w:val="18"/>
          </w:rPr>
          <w:t>Stalingrad</w:t>
        </w:r>
      </w:smartTag>
      <w:r w:rsidRPr="004C5EC1">
        <w:rPr>
          <w:b/>
          <w:bCs/>
          <w:color w:val="FF3300"/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Bowler flags council changes</w:t>
      </w:r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Super team to speed up projects : Minister (MacTiernan)</w:t>
      </w:r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54) – CBD vacancies plummet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Finbar gets nod for 10-storey Adelaide Tce apartment block</w:t>
      </w:r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57) – </w:t>
      </w:r>
      <w:smartTag w:uri="urn:schemas-microsoft-com:office:smarttags" w:element="City">
        <w:r w:rsidRPr="004C5EC1">
          <w:rPr>
            <w:sz w:val="18"/>
          </w:rPr>
          <w:t>Marina</w:t>
        </w:r>
      </w:smartTag>
      <w:r w:rsidRPr="004C5EC1">
        <w:rPr>
          <w:sz w:val="18"/>
        </w:rPr>
        <w:t xml:space="preserve"> planned for bay (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Cape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Peron</w:t>
          </w:r>
        </w:smartTag>
      </w:smartTag>
      <w:r w:rsidRPr="004C5EC1">
        <w:rPr>
          <w:sz w:val="18"/>
        </w:rPr>
        <w:t>, Rockingham)</w:t>
      </w:r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87) – APEC mill landing expansion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26) – Drop bad idea of compulsion in council polls</w:t>
      </w:r>
      <w:r w:rsidRPr="004C5EC1">
        <w:rPr>
          <w:sz w:val="18"/>
        </w:rPr>
        <w:tab/>
        <w:t>10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Five : D-Day</w:t>
      </w:r>
      <w:r w:rsidRPr="004C5EC1">
        <w:rPr>
          <w:b/>
          <w:bCs/>
          <w:color w:val="FF3300"/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1) – Victory Pacific Day Feature : 16 Aug 2005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Big bills, no frills (Albany CC Rates)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3) – New Senator (Judith Adams,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Liberal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Ward system could be abolished (Hammond, Albany CC)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City used as benchmark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Hands up for budget surplus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Builder helps minimise impact (Glass, Upper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Log trucks set to ‘destroy’ the region (Williams, Narrikup)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8) – Business squeeze &amp; Value for money (Smithson, AA)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Who’s in control ? (Crook, Narrikup)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Five storeys required (Austin, Big Grove)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P&amp;I (Stokes) – Seminar : Designing out crime planning guidelines</w:t>
      </w:r>
      <w:r w:rsidRPr="004C5EC1">
        <w:rPr>
          <w:color w:val="CC0000"/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Scientists tip offshore oil reserve (Bradshaw, Geoscience Aust)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 scope : Developers supported, with some limitations …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City moves on subdivisions (Fenn, Albany CC)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Developers’ opportunity (GSDC Investment Forum)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Conveyor belt could be answer (Kelly, Little Grove)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Who should pay for our roads (Williams, Narrikup)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Nothing wrong with slow, steady (Hunt,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Roundabout is very dangerous (Parkinson,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Six : Fall of </w:t>
      </w:r>
      <w:smartTag w:uri="urn:schemas-microsoft-com:office:smarttags" w:element="State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Berlin</w:t>
          </w:r>
        </w:smartTag>
      </w:smartTag>
      <w:r w:rsidRPr="004C5EC1">
        <w:rPr>
          <w:b/>
          <w:bCs/>
          <w:color w:val="FF3300"/>
          <w:sz w:val="18"/>
        </w:rPr>
        <w:tab/>
        <w:t>12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Interview – WA Business News (Jacobs) – Rainbow 2000 Project</w:t>
      </w:r>
      <w:r w:rsidRPr="004C5EC1">
        <w:rPr>
          <w:sz w:val="18"/>
        </w:rPr>
        <w:tab/>
        <w:t>12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Albany</w:t>
          </w:r>
        </w:smartTag>
      </w:smartTag>
      <w:r w:rsidRPr="004C5EC1">
        <w:rPr>
          <w:b/>
          <w:bCs/>
          <w:color w:val="CC0000"/>
          <w:sz w:val="18"/>
        </w:rPr>
        <w:t xml:space="preserve"> CC : Response to FOI request</w:t>
      </w:r>
      <w:r w:rsidRPr="004C5EC1">
        <w:rPr>
          <w:b/>
          <w:bCs/>
          <w:color w:val="CC0000"/>
          <w:sz w:val="18"/>
        </w:rPr>
        <w:tab/>
        <w:t>12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Seven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Australia</w:t>
          </w:r>
        </w:smartTag>
      </w:smartTag>
      <w:r w:rsidRPr="004C5EC1">
        <w:rPr>
          <w:b/>
          <w:bCs/>
          <w:color w:val="FF3300"/>
          <w:sz w:val="18"/>
        </w:rPr>
        <w:t>’s War</w:t>
      </w:r>
      <w:r w:rsidRPr="004C5EC1">
        <w:rPr>
          <w:b/>
          <w:bCs/>
          <w:color w:val="FF3300"/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The Australian (Page 16) – Time for teamwork (Senate a stable for show ponies)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Australian (Page 31) </w:t>
      </w:r>
      <w:bookmarkStart w:id="8" w:name="OLE_LINK2"/>
      <w:r w:rsidRPr="004C5EC1">
        <w:rPr>
          <w:sz w:val="18"/>
        </w:rPr>
        <w:t xml:space="preserve">– </w:t>
      </w:r>
      <w:bookmarkEnd w:id="8"/>
      <w:r w:rsidRPr="004C5EC1">
        <w:rPr>
          <w:sz w:val="18"/>
        </w:rPr>
        <w:t>FMG’s native title deal unravels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31) – The gravity of Sol’s situation brings Telstra back to earth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32) – T3 battle goes beyond the billions in ‘bush bribe’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Winton’s book for kids to become a TV series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Asian airports’ security a terror worry : Qantas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18) – Enjoy affluence Reynolds but spare us socialism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Views sought on coastal planning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Mandurah reviews seven-day trading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22) – Bid to end bush drain : Nats seek bigger grants</w:t>
      </w:r>
      <w:r w:rsidRPr="004C5EC1">
        <w:rPr>
          <w:sz w:val="18"/>
        </w:rPr>
        <w:tab/>
        <w:t>13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Gerry Brownlee – Deputy Leader NZ National Party – Rainbow 2000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Office of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Chief of Defence Forces (Public Relations) – Rainbow 2000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RSLWA (Gaynor) – Request to brief RSL National Executive – Rainbow 2000 Project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Brochure – Infrastructure WA 2005 – Conference Program : 20-21 Sep 2005</w:t>
      </w:r>
      <w:r w:rsidRPr="004C5EC1">
        <w:rPr>
          <w:color w:val="CC0000"/>
          <w:sz w:val="18"/>
        </w:rPr>
        <w:tab/>
        <w:t>15 Aug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49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Eight : Home Front</w:t>
      </w:r>
      <w:r w:rsidRPr="004C5EC1">
        <w:rPr>
          <w:b/>
          <w:bCs/>
          <w:color w:val="FF3300"/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CC0000"/>
              <w:sz w:val="18"/>
            </w:rPr>
            <w:t>Denmark</w:t>
          </w:r>
        </w:smartTag>
      </w:smartTag>
      <w:r w:rsidRPr="004C5EC1">
        <w:rPr>
          <w:b/>
          <w:bCs/>
          <w:color w:val="CC0000"/>
          <w:sz w:val="18"/>
        </w:rPr>
        <w:t xml:space="preserve"> SC : Response to FOI request</w:t>
      </w:r>
      <w:r w:rsidRPr="004C5EC1">
        <w:rPr>
          <w:b/>
          <w:bCs/>
          <w:color w:val="CC0000"/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Wrap – West Australian : Victory Pacific Day 1945 – 60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Commemoration Anniversary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: It’s time to give back to society, boomers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: Engineering Week (Page 13) – Creating opportunities for people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: Engineering Week (Page 16) – Infrastructure and building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: Engineering Week (Page 17) – Engineering regional communities</w:t>
      </w:r>
      <w:r w:rsidRPr="004C5EC1">
        <w:rPr>
          <w:sz w:val="18"/>
        </w:rPr>
        <w:tab/>
        <w:t>15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International Conference on Engaging Communities (Brisbane)</w:t>
      </w:r>
      <w:r w:rsidRPr="004C5EC1">
        <w:rPr>
          <w:sz w:val="18"/>
        </w:rPr>
        <w:tab/>
        <w:t>15-17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Nine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Singapore</w:t>
          </w:r>
        </w:smartTag>
      </w:smartTag>
      <w:r w:rsidRPr="004C5EC1">
        <w:rPr>
          <w:b/>
          <w:bCs/>
          <w:color w:val="FF3300"/>
          <w:sz w:val="18"/>
        </w:rPr>
        <w:t xml:space="preserve"> &amp; the POWs</w:t>
      </w:r>
      <w:r w:rsidRPr="004C5EC1">
        <w:rPr>
          <w:b/>
          <w:bCs/>
          <w:color w:val="FF3300"/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Wrap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: Victory Pacific Day 1945 – 60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Commemoration Anniversary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Region setting for TV series (multi-million dollar venture)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Closure worries farmers (E.G. Green &amp; Sons)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Cabinet set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meeting (05 Sep 2005)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Time to reflect (Smithson, AA)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Veteran against women at front line (Ewen,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‘Frightened’ of each other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What does VP day mean to you ?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36) – Tigers final leap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Up Country Punt AFL Radio Show – AA Pages 34 &amp; 36 (GSFL Football)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35) – E.G.Green in the red (Countryman)</w:t>
      </w:r>
      <w:r w:rsidRPr="004C5EC1">
        <w:rPr>
          <w:sz w:val="18"/>
        </w:rPr>
        <w:tab/>
        <w:t>16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20"/>
        </w:rPr>
      </w:pPr>
      <w:r w:rsidRPr="004C5EC1">
        <w:rPr>
          <w:b/>
          <w:bCs/>
          <w:sz w:val="20"/>
        </w:rPr>
        <w:t xml:space="preserve">Declaration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20"/>
            </w:rPr>
            <w:t>Brisbane</w:t>
          </w:r>
        </w:smartTag>
      </w:smartTag>
      <w:r w:rsidRPr="004C5EC1">
        <w:rPr>
          <w:b/>
          <w:bCs/>
          <w:sz w:val="20"/>
        </w:rPr>
        <w:t xml:space="preserve"> declaration on community engagement</w:t>
      </w:r>
      <w:r w:rsidRPr="004C5EC1">
        <w:rPr>
          <w:b/>
          <w:bCs/>
          <w:sz w:val="20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Ten : </w:t>
      </w:r>
      <w:smartTag w:uri="urn:schemas-microsoft-com:office:smarttags" w:element="place">
        <w:r w:rsidRPr="004C5EC1">
          <w:rPr>
            <w:b/>
            <w:bCs/>
            <w:color w:val="FF3300"/>
            <w:sz w:val="18"/>
          </w:rPr>
          <w:t>El Alamein</w:t>
        </w:r>
      </w:smartTag>
      <w:r w:rsidRPr="004C5EC1">
        <w:rPr>
          <w:b/>
          <w:bCs/>
          <w:color w:val="FF3300"/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PM honours victims of ‘cruel enemy’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Tears over Hellfire’s horrors (Thailand-Burma Railway)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Hunt for 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set to start this year (Trotter, RAN Rtd)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23) – Hollow ring to senator’s house call on Telstra (Joyce)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35)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Canada</w:t>
          </w:r>
        </w:smartTag>
      </w:smartTag>
      <w:r w:rsidRPr="004C5EC1">
        <w:rPr>
          <w:sz w:val="18"/>
        </w:rPr>
        <w:t>’s new Governor-General in loyalty row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51) – Titles group seeks probe of FMG deal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54) – Development spurs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price surge (Pearson, REIWA)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Mandurah marina opens for retailers (Dolphin Quay)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89) – Wake up to this (Robertson,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Nullaki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Peninsula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John Bowler (LG&amp;RD; GS) – Development extracts from West Australian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Development extracts from West Australian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Nigel Hallett (Shadow GS) – Development extracts from West Australian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NTAA (Jones) – Copy of Premier Geoff Gallop – Imprimatur R2000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Business After Hours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Authority) – Rainbow 2000</w:t>
      </w:r>
      <w:r w:rsidRPr="004C5EC1">
        <w:rPr>
          <w:sz w:val="18"/>
        </w:rPr>
        <w:tab/>
        <w:t>17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Eleven : </w:t>
      </w:r>
      <w:smartTag w:uri="urn:schemas-microsoft-com:office:smarttags" w:element="City">
        <w:r w:rsidRPr="004C5EC1">
          <w:rPr>
            <w:b/>
            <w:bCs/>
            <w:color w:val="FF3300"/>
            <w:sz w:val="18"/>
          </w:rPr>
          <w:t>Battle</w:t>
        </w:r>
      </w:smartTag>
      <w:r w:rsidRPr="004C5EC1">
        <w:rPr>
          <w:b/>
          <w:bCs/>
          <w:color w:val="FF3300"/>
          <w:sz w:val="18"/>
        </w:rPr>
        <w:t xml:space="preserve"> of the </w:t>
      </w:r>
      <w:smartTag w:uri="urn:schemas-microsoft-com:office:smarttags" w:element="place">
        <w:r w:rsidRPr="004C5EC1">
          <w:rPr>
            <w:b/>
            <w:bCs/>
            <w:color w:val="FF3300"/>
            <w:sz w:val="18"/>
          </w:rPr>
          <w:t>Coral Sea</w:t>
        </w:r>
      </w:smartTag>
      <w:r w:rsidRPr="004C5EC1">
        <w:rPr>
          <w:b/>
          <w:bCs/>
          <w:color w:val="FF3300"/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Veterans ‘snubbed’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Three storey home approval by City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criticised over rates PR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Property market buoyant : building activity strong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Alcohol’s high toll on youth (Gomm, GS Health Service)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Telstra and the ‘P’ word (Smithson, AA)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Woodchips : future growth (Levinson, Timber 2020)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is ‘hottest’ property (Rossen, REIWA)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Changes slammed (Stanton, Albany RRA)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Cabinet set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 (05 Sep 2005)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Ward system remains : Albany CC</w:t>
      </w:r>
      <w:r w:rsidRPr="004C5EC1">
        <w:rPr>
          <w:sz w:val="18"/>
        </w:rPr>
        <w:tab/>
        <w:t>18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Twelve : Kokoda &amp; New Guines</w:t>
      </w:r>
      <w:r w:rsidRPr="004C5EC1">
        <w:rPr>
          <w:b/>
          <w:bCs/>
          <w:color w:val="FF3300"/>
          <w:sz w:val="18"/>
        </w:rPr>
        <w:tab/>
        <w:t>19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Ward system to stay : Albany CC</w:t>
      </w:r>
      <w:r w:rsidRPr="004C5EC1">
        <w:rPr>
          <w:sz w:val="18"/>
        </w:rPr>
        <w:tab/>
        <w:t>19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4) – Tri-service Mess Dinner : 505 RWAR, 705 SAFC, TS Vancouver</w:t>
      </w:r>
      <w:r w:rsidRPr="004C5EC1">
        <w:rPr>
          <w:sz w:val="18"/>
        </w:rPr>
        <w:tab/>
        <w:t>19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Minister plays down height for Cottesloe</w:t>
      </w:r>
      <w:r w:rsidRPr="004C5EC1">
        <w:rPr>
          <w:sz w:val="18"/>
        </w:rPr>
        <w:tab/>
        <w:t>19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Liftout – The Australian (WWII : 60</w:t>
      </w:r>
      <w:r w:rsidRPr="004C5EC1">
        <w:rPr>
          <w:b/>
          <w:bCs/>
          <w:color w:val="FF3300"/>
          <w:sz w:val="18"/>
          <w:vertAlign w:val="superscript"/>
        </w:rPr>
        <w:t>th</w:t>
      </w:r>
      <w:r w:rsidRPr="004C5EC1">
        <w:rPr>
          <w:b/>
          <w:bCs/>
          <w:color w:val="FF3300"/>
          <w:sz w:val="18"/>
        </w:rPr>
        <w:t xml:space="preserve"> Anniversary) – Part Thirteen : Peace</w:t>
      </w:r>
      <w:r w:rsidRPr="004C5EC1">
        <w:rPr>
          <w:b/>
          <w:bCs/>
          <w:color w:val="FF3300"/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4) – Resources Boom : Infrastructure holds back development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12) – Hunter coal output faces transport bottleneck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24) – VP Day : Apology fails to atone for brutal past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37)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>’s new broom aims for old guard (Takafumi Horie)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40) – New plans to bring back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trams (Subiaco CC &amp; SKM)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Dawesville tower plans face lopping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Telethon Gala Fundraising Evening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Trekkies) – Rainbow 2000</w:t>
      </w:r>
      <w:r w:rsidRPr="004C5EC1">
        <w:rPr>
          <w:sz w:val="18"/>
        </w:rPr>
        <w:tab/>
        <w:t>20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Environment (Arrowsmith) – Vegetation clearance permits</w:t>
      </w:r>
      <w:r w:rsidRPr="004C5EC1">
        <w:rPr>
          <w:color w:val="CC0000"/>
          <w:sz w:val="18"/>
        </w:rPr>
        <w:tab/>
        <w:t>21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 from – WA Business News – Management Consultancy Firms : Smithson Planning</w:t>
      </w:r>
      <w:r w:rsidRPr="004C5EC1">
        <w:rPr>
          <w:color w:val="CC0000"/>
          <w:sz w:val="18"/>
        </w:rPr>
        <w:tab/>
        <w:t>22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Council seeks $40m loan for doomed plan (Cambridge TC)</w:t>
      </w:r>
      <w:r w:rsidRPr="004C5EC1">
        <w:rPr>
          <w:sz w:val="18"/>
        </w:rPr>
        <w:tab/>
        <w:t>22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26) – Land tax black hole looms with challenge</w:t>
      </w:r>
      <w:r w:rsidRPr="004C5EC1">
        <w:rPr>
          <w:sz w:val="18"/>
        </w:rPr>
        <w:tab/>
        <w:t>22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John Bowler (LG&amp;RD; GS) – Copy of Albany CC letter 27 Feb 2001 + SP Fax Reply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– Copy of Albany CC letter 27 Feb 2001 + SP Fax Reply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Nigel Hallett (Shadow GS) – Copy of Albany CC letter 27 Feb 2001 + SP Fax Reply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Ian Campbell (Env. &amp; Her.) – Copy of Albany CC letter 27 Feb 2001 + SP Fax Reply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Noise protest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 xml:space="preserve"> timber precinct under threat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Project ahead of schedule (Juers, Water Corp)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Dibbler colony discovery (Collins, CALM)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Lumber project in $5m boost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Glimpse of snow a first (Bluff Knoll,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Stirling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Aug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Albany Advertiser (Page 4) – Amity tourism improvements (Gillies, ACC Noongar Liaison)</w:t>
      </w:r>
      <w:r w:rsidRPr="007D1DC9">
        <w:rPr>
          <w:sz w:val="18"/>
          <w:lang w:val="fr-FR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Chance to put town on show (Malcolm, NRM Conference)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Plans for more land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Cheynes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, Manypeaks, Wellstead)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5) – WA Museum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Advisory Committee (Wilsher-Saa)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Fuel research needed (Smithson, AA)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Vietnam Veterans’ Day WA’s biggest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CBH upgrade delayed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Gala night : Telethon Trekkies</w:t>
      </w:r>
      <w:r w:rsidRPr="004C5EC1">
        <w:rPr>
          <w:sz w:val="18"/>
        </w:rPr>
        <w:tab/>
        <w:t>23 Aug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Albany Advertiser (Page 24) – Migrant centre opens</w:t>
      </w:r>
      <w:r w:rsidRPr="007D1DC9">
        <w:rPr>
          <w:sz w:val="18"/>
          <w:lang w:val="fr-FR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32) – Farmers want salt channel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Blackwood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(Noonan, WAFF)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John Bowler : Copy of AA 14 Apr 01 (P9) – Foreshore freeway not on says City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: Copy of AA 14 Apr 01 (P9) – Foreshore freeway not on says City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Nigel Hallett : Copy of AA 14 Apr 01 (P9) – Foreshore freeway not on says City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Ian Campbell : Copy of AA 14 Apr 01 (P9) – Foreshore freeway not on says City</w:t>
      </w:r>
      <w:r w:rsidRPr="004C5EC1">
        <w:rPr>
          <w:sz w:val="18"/>
        </w:rPr>
        <w:tab/>
        <w:t>23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Cattle farmers fear for future :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exporter sends staff home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48) – Looming changes raise pension fears (Sen. Penny Wong, </w:t>
      </w:r>
      <w:r w:rsidR="00A53D72">
        <w:rPr>
          <w:sz w:val="18"/>
        </w:rPr>
        <w:t>SA)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Ursula Stephens (NSW) – Copy of Premier Geoff Gallop – Imprimatur R2000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Santo Santoro (Qld) – Copy of Premier Geoff Gallop – Imprimatur R2000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Natasha Stott-Despoja (SA) – Copy of Premier Geoff Gallop – Imprimatur R2000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Gary Humphries (ACT) – Copy of Premier Geoff Gallop – Imprimatur R2000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Stephen Parry (Tas) – Copy of Premier Geoff Gallop – Imprimatur R2000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Paul Calvert (President) – Copy of Premier Geoff Gallop – Imprimatur R2000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Environment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Vegetation clearance permits (Price, DoE)</w:t>
      </w:r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timber driving boom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developing a fine balance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13) – City looks to develop its own tourism brand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13) – Infrastructure under pressure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(Rainbow 2000)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14) – Retail trading issue divides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24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WA Business News (Jacobs) – Any coverage of the Rainbow 2000 Project ?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Business News (Jacobs) – Rainbow 2000 Project mentioned in ‘Infrastructure …’</w:t>
      </w:r>
      <w:r w:rsidRPr="004C5EC1">
        <w:rPr>
          <w:color w:val="CC0000"/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Fly-in staff for mines is ‘cancer of the bush’ (Bowler MLA)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‘Rotto-style’ plan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Smiths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(Canal Rocks Pty Ltd)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Under pressure : Special council meeting called over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Input call on centre (Albany Entertainment Centre)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Praise for tourist icon : The Lily,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Stirling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Ranges</w:t>
          </w:r>
        </w:smartTag>
      </w:smartTag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Ugle says peace call is hopeless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8) – Debate on the big issues (Smithson, AA)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Support for woodchips (Shepherd,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Roads are a disgrace (Crook, Narrikup)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Touring regional rabbis (Schneerson &amp; Silberstein)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27) – Notice of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Special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Council Meeting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High price for win on mill noise (Dennison, Lignor)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High price for noise buffer win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Mixed feelings about noisy industrial site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Train travel’s brief revival (Hotham Valley Albany Whaler)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Shortfall on park (</w:t>
      </w:r>
      <w:smartTag w:uri="urn:schemas-microsoft-com:office:smarttags" w:element="PlaceName">
        <w:r w:rsidRPr="004C5EC1">
          <w:rPr>
            <w:sz w:val="18"/>
          </w:rPr>
          <w:t>Anzac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Peace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Park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Conveyor plan is not a new one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Austin</w:t>
          </w:r>
        </w:smartTag>
      </w:smartTag>
      <w:r w:rsidRPr="004C5EC1">
        <w:rPr>
          <w:sz w:val="18"/>
        </w:rPr>
        <w:t>, Big Grove)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9) – Jetset Travel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Antarctic Cruises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Night to remember (Telethon Trekkers)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NELA (WA) : Environmental &amp; Natural Resources Appeals – SAT &amp; beyond</w:t>
      </w:r>
      <w:r w:rsidRPr="004C5EC1">
        <w:rPr>
          <w:sz w:val="18"/>
        </w:rPr>
        <w:tab/>
        <w:t>25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IA Hydrogeologists (WA)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Groundwater Atlas : a Water Management Tool</w:t>
      </w:r>
      <w:r w:rsidRPr="004C5EC1">
        <w:rPr>
          <w:sz w:val="18"/>
        </w:rPr>
        <w:tab/>
        <w:t>26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Futures Group (Neill) – Copy of Premier Geoff Gallop – Imprimatur R2000</w:t>
      </w:r>
      <w:r w:rsidRPr="004C5EC1">
        <w:rPr>
          <w:sz w:val="18"/>
        </w:rPr>
        <w:tab/>
        <w:t>26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 Dept P&amp;I &amp; Albany CC – Designing out crime planning guidelines (WAPC)</w:t>
      </w:r>
      <w:r w:rsidRPr="004C5EC1">
        <w:rPr>
          <w:sz w:val="18"/>
        </w:rPr>
        <w:tab/>
        <w:t>29 Aug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427469" w:rsidRPr="004C5EC1" w:rsidRDefault="00427469" w:rsidP="004274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Victorian DSE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Melbourne</w:t>
          </w:r>
        </w:smartTag>
      </w:smartTag>
      <w:r w:rsidRPr="004C5EC1">
        <w:rPr>
          <w:color w:val="CC0000"/>
          <w:sz w:val="18"/>
        </w:rPr>
        <w:t xml:space="preserve"> 2030 Update) – New studies underline planning future</w:t>
      </w:r>
      <w:r w:rsidRPr="004C5EC1">
        <w:rPr>
          <w:color w:val="CC0000"/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KPMG (Salt) – Population Growth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sea-change shift part of global trend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: Western Planner (Vol 24 #10) – Planning post 26 Feb 2005 – Which way forward ?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: Western Planner (Vol 24 #10) – How strategic planning is really done ! (MacRae)</w:t>
      </w:r>
      <w:r w:rsidRPr="004C5EC1">
        <w:rPr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Newsletter – PIA : Western Planner (Vol 24 #10) – Rainbow 2000 Regional Strategy</w:t>
      </w:r>
      <w:r w:rsidRPr="004C5EC1">
        <w:rPr>
          <w:b/>
          <w:bCs/>
          <w:sz w:val="18"/>
        </w:rPr>
        <w:tab/>
        <w:t>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Melbourne Age (Web) – Happy birthday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(Batman &amp; Fawkner, 30 August 1835)</w:t>
      </w:r>
      <w:r w:rsidRPr="004C5EC1">
        <w:rPr>
          <w:sz w:val="18"/>
        </w:rPr>
        <w:tab/>
        <w:t>29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John Bowler MLA (LG, RD &amp; Great Southern) – Acknowledge Fax 17 Aug 2005</w:t>
      </w:r>
      <w:r w:rsidRPr="004C5EC1">
        <w:rPr>
          <w:color w:val="CC0000"/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bookmarkStart w:id="9" w:name="OLE_LINK3"/>
      <w:r w:rsidRPr="004C5EC1">
        <w:rPr>
          <w:sz w:val="18"/>
        </w:rPr>
        <w:t>Article – Albany Advertiser (Page 2) – New Superintendent to adopt hands-on approach (Tomasini)</w:t>
      </w:r>
      <w:r w:rsidRPr="004C5EC1">
        <w:rPr>
          <w:sz w:val="18"/>
        </w:rPr>
        <w:tab/>
        <w:t>30 Aug 2005</w:t>
      </w:r>
    </w:p>
    <w:bookmarkEnd w:id="9"/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‘Radical’ groups criticised (O’Neill, ACoCI)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Students step back in time (Hotham Valley Tourist Train)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Bomb removal talks (Williamson,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Authority)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Boom ahoy &amp; Party time (Smithson, AA)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Priority policing issues for new Superintendent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Health concerns not mentioned (Sundstrom,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Record membership at Chamber (Hummerston, ACoCI)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New face on TAFE Board (Beach,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Record profit (Young, Great Southern Plantations)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Hon. John Bowler (Great Southern) – Copy letters from MacTiernan &amp; SP letter 17 Jan 03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Copy letters from MacTiernan &amp; SP letter 17 Jan 03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Nigel Hallett MLC (Regional Dev.) – Copy letters from MacTiernan &amp; SP letter 17 Jan 03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Senator Ian Campbell (Environment) – Copy letters from MacTiernan &amp; SP letter 17 Jan 03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Cabinet delays decision on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Perry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Lakes</w:t>
          </w:r>
        </w:smartTag>
      </w:smartTag>
      <w:r w:rsidRPr="004C5EC1">
        <w:rPr>
          <w:sz w:val="18"/>
        </w:rPr>
        <w:t xml:space="preserve"> takeover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Jailed HIH boss falls into bankruptcy (Williams)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Agenda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(Special Meeting)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&amp;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Road</w:t>
          </w:r>
        </w:smartTag>
      </w:smartTag>
      <w:r w:rsidRPr="004C5EC1">
        <w:rPr>
          <w:sz w:val="18"/>
        </w:rPr>
        <w:t xml:space="preserve"> Industrial Precinct</w:t>
      </w:r>
      <w:r w:rsidRPr="004C5EC1">
        <w:rPr>
          <w:sz w:val="18"/>
        </w:rPr>
        <w:tab/>
        <w:t>30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No evidence of Raynor’s tip-off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Liberal MLA raises spectre of Government CCC cover-up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New museum choices named (21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Century)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The Pilbara Region Forging Ahead : Realms of possibility</w:t>
      </w:r>
      <w:r w:rsidRPr="004C5EC1">
        <w:rPr>
          <w:color w:val="FF3300"/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Carve up Melville council (McRae MLA)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Skills crisis : Don’t be hasty says Chamber (Langoulant, CCIWA)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Mandurah waterfront site attracts hot interest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 Classifieds (Page 104) – DEH ATSIHPA application for Cockburn Sound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Abstract – Rainbow 2000 Sustainability Paper – Full particulars including political process</w:t>
      </w:r>
      <w:r w:rsidRPr="004C5EC1">
        <w:rPr>
          <w:b/>
          <w:bCs/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PIA WA : Western Planner (Vol 24 #10) – Rainbow 2000 Strategy Qualifications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LGPAWA : Western Planner (Vol 24 #10) – Rainbow 2000 Strategy Qualifications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AAPC WA : Western Planner (Vol 24 #10) – Rainbow 2000 Strategy Qualifications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AAPC (Ciemitis) : WP (Vol 24 #10) – Acknowledge R2000 Qualifications</w:t>
      </w:r>
      <w:r w:rsidRPr="004C5EC1">
        <w:rPr>
          <w:color w:val="CC0000"/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Western Planner (Driscoll) : WP (Vol 24 #10) – Acknowledge R2000 Qualifications</w:t>
      </w:r>
      <w:r w:rsidRPr="004C5EC1">
        <w:rPr>
          <w:color w:val="CC0000"/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Rotary Club of Albany – PP Smithson : Thumb nail sketch &amp; Rainbow 2000</w:t>
      </w:r>
      <w:r w:rsidRPr="004C5EC1">
        <w:rPr>
          <w:sz w:val="18"/>
        </w:rPr>
        <w:tab/>
        <w:t>31 Aug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Event – Hurricane Katrina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color w:val="FF3300"/>
              <w:sz w:val="18"/>
            </w:rPr>
            <w:t>New Orleans</w:t>
          </w:r>
        </w:smartTag>
        <w:r w:rsidRPr="004C5EC1">
          <w:rPr>
            <w:b/>
            <w:bCs/>
            <w:color w:val="FF3300"/>
            <w:sz w:val="18"/>
          </w:rPr>
          <w:t xml:space="preserve">, </w:t>
        </w:r>
        <w:smartTag w:uri="urn:schemas-microsoft-com:office:smarttags" w:element="State">
          <w:r w:rsidRPr="004C5EC1">
            <w:rPr>
              <w:b/>
              <w:bCs/>
              <w:color w:val="FF3300"/>
              <w:sz w:val="18"/>
            </w:rPr>
            <w:t>Louisiana</w:t>
          </w:r>
        </w:smartTag>
        <w:r w:rsidRPr="004C5EC1">
          <w:rPr>
            <w:b/>
            <w:bCs/>
            <w:color w:val="FF3300"/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b/>
              <w:bCs/>
              <w:color w:val="FF3300"/>
              <w:sz w:val="18"/>
            </w:rPr>
            <w:t>USA</w:t>
          </w:r>
        </w:smartTag>
      </w:smartTag>
      <w:r w:rsidRPr="004C5EC1">
        <w:rPr>
          <w:b/>
          <w:bCs/>
          <w:color w:val="FF3300"/>
          <w:sz w:val="18"/>
        </w:rPr>
        <w:t xml:space="preserve"> (10,000 die in flood waters)</w:t>
      </w:r>
      <w:r w:rsidRPr="004C5EC1">
        <w:rPr>
          <w:b/>
          <w:bCs/>
          <w:color w:val="FF3300"/>
          <w:sz w:val="18"/>
        </w:rPr>
        <w:tab/>
        <w:t>31 Aug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Album – Smithson &amp; Warner Family – The Early Years (1852-1950) : CD-Rom</w:t>
      </w:r>
      <w:r w:rsidRPr="004C5EC1">
        <w:rPr>
          <w:b/>
          <w:bCs/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EIANZ (National)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Wollongong</w:t>
          </w:r>
        </w:smartTag>
      </w:smartTag>
      <w:r w:rsidRPr="004C5EC1">
        <w:rPr>
          <w:sz w:val="18"/>
        </w:rPr>
        <w:t xml:space="preserve"> : EIS Research (Reynolds)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– President’s message (O’Neill)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is the ‘Hot Spot’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Annaliza Jackson &amp; Assoc – Harvard Business Review : Confessions of a trusted counselor</w:t>
      </w:r>
      <w:r w:rsidRPr="004C5EC1">
        <w:rPr>
          <w:color w:val="CC0000"/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1) – WA’s Major Employers : Human Resource Mgmt issues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11) – WA’s Major Employers : Education &amp; Health top Govt list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WA Business News – Mid-West Economic Review</w:t>
      </w:r>
      <w:r w:rsidRPr="004C5EC1">
        <w:rPr>
          <w:color w:val="FF3300"/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Revised plans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units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By-pass brought forward (Mt.Barker, Heavy Freight)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Waterfront MOA slammed (APULG)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Landowners look set to be compensated (LandCorp)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Decisions at last for region (Smithson, AA)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Opportunity to make regional art gallery a reality (Crisp,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Support for industry (Crook, Narrikup)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Snow falls again (Bluff Knoll,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Stirling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Bluff Knoll opening (Edwards MLA &amp; CALM)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Station plan strikes $8m WPC snag (Jones, Beacons)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City reverses call on buffer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Waterfront agreement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Regional cabinet visit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Early start for bypass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Road dangerous : MLA (Jacobs, Roe)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Leave Nat Parks to experts (Sanderson, Lower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(Trader iii) – TPS Policy : Down Road Timber Precinct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(Trader iii) – TPS Policy : Masonic Hall Design Guidelines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Qantas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) – Copy of Premier Geoff Gallop – Imprimatur R2000</w:t>
      </w:r>
      <w:r w:rsidRPr="004C5EC1">
        <w:rPr>
          <w:sz w:val="18"/>
        </w:rPr>
        <w:tab/>
        <w:t>01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Residents face long wait for road repairs (Bruce, Willyung)</w:t>
      </w:r>
      <w:r w:rsidRPr="004C5EC1">
        <w:rPr>
          <w:sz w:val="18"/>
        </w:rPr>
        <w:tab/>
        <w:t>02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Extra (Page 32) – Ready to Rock (Neville &amp; Maureen Buss, Dog Rock Motel)</w:t>
      </w:r>
      <w:r w:rsidRPr="004C5EC1">
        <w:rPr>
          <w:sz w:val="18"/>
        </w:rPr>
        <w:tab/>
        <w:t>02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Downer backs call for N-power</w:t>
      </w:r>
      <w:r w:rsidRPr="004C5EC1">
        <w:rPr>
          <w:sz w:val="18"/>
        </w:rPr>
        <w:tab/>
        <w:t>02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The Hackett Foundation (Eddington) – Ride the whirlpool (Lt.Gen John Sanderson AC)</w:t>
      </w:r>
      <w:r w:rsidRPr="004C5EC1">
        <w:rPr>
          <w:color w:val="CC0000"/>
          <w:sz w:val="18"/>
        </w:rPr>
        <w:tab/>
        <w:t>02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Weekend Extra : Motherhood ? Thanks but no thanks.</w:t>
      </w:r>
      <w:r w:rsidRPr="004C5EC1">
        <w:rPr>
          <w:sz w:val="18"/>
        </w:rPr>
        <w:tab/>
        <w:t>03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Minister wants ‘rage factor’ to enliven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(MacTiernan)</w:t>
      </w:r>
      <w:r w:rsidRPr="004C5EC1">
        <w:rPr>
          <w:sz w:val="18"/>
        </w:rPr>
        <w:tab/>
        <w:t>03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Nuclear power here not likely soon (Downer MHR)</w:t>
      </w:r>
      <w:r w:rsidRPr="004C5EC1">
        <w:rPr>
          <w:sz w:val="18"/>
        </w:rPr>
        <w:tab/>
        <w:t>03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Aboriginal heritage funding questioned (Goodacre, Genealogist)</w:t>
      </w:r>
      <w:r w:rsidRPr="004C5EC1">
        <w:rPr>
          <w:sz w:val="18"/>
        </w:rPr>
        <w:tab/>
        <w:t>03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78) – Real Estate : Time for a change &amp; Freo at your feet</w:t>
      </w:r>
      <w:r w:rsidRPr="004C5EC1">
        <w:rPr>
          <w:sz w:val="18"/>
        </w:rPr>
        <w:tab/>
        <w:t>03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85) – Real Estate : Country Property comparison</w:t>
      </w:r>
      <w:r w:rsidRPr="004C5EC1">
        <w:rPr>
          <w:sz w:val="18"/>
        </w:rPr>
        <w:tab/>
        <w:t>03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Meeting – WA State Cabinet in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: No invitation from Hon John Bowler (Regional)</w:t>
      </w:r>
      <w:r w:rsidRPr="004C5EC1">
        <w:rPr>
          <w:b/>
          <w:bCs/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Project costs may blow out further 15pc (Perth-Mandurah railway)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Time to drop levy on inner city businesses (Langoulant, CCIWA)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When scrutiny turns to cover-up (Parliamentary Committees)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Change the city (Oldham,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Como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WA State Cabinet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Rainbow 2000 Project</w:t>
      </w:r>
      <w:r w:rsidRPr="004C5EC1">
        <w:rPr>
          <w:sz w:val="18"/>
        </w:rPr>
        <w:tab/>
        <w:t>05-06 Sep 2005</w:t>
      </w:r>
    </w:p>
    <w:p w:rsidR="00AB4D60" w:rsidRPr="00B5654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56540">
        <w:rPr>
          <w:b/>
          <w:sz w:val="18"/>
        </w:rPr>
        <w:t>Conference – 8</w:t>
      </w:r>
      <w:r w:rsidRPr="00B56540">
        <w:rPr>
          <w:b/>
          <w:sz w:val="18"/>
          <w:vertAlign w:val="superscript"/>
        </w:rPr>
        <w:t>th</w:t>
      </w:r>
      <w:r w:rsidRPr="00B56540">
        <w:rPr>
          <w:b/>
          <w:sz w:val="18"/>
        </w:rPr>
        <w:t xml:space="preserve"> National SEGRA 2005 (Rockhampton, Qld) – Vision &amp; imagination in regions</w:t>
      </w:r>
      <w:r w:rsidRPr="00B56540">
        <w:rPr>
          <w:b/>
          <w:sz w:val="18"/>
        </w:rPr>
        <w:tab/>
        <w:t>05-07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Hon Fran Logan (Heritage) – Rainbow 2000 Project &amp; Port Relocation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Ms Samantha Dowling (H&amp;W; Heritage PPA) – R2000 &amp; Port Relocation laughable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Mr Tony McRae (Riverton) – Melville CC and proposal for subdivision / redistribution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Hon John Bowler (LG &amp; Regional Dev.) – Rainbow 2000 Project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Hon Mark McGowan (Tourism) – Rainbow 2000 Project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Hon Jon Ford </w:t>
      </w:r>
      <w:r w:rsidR="00CD54C9">
        <w:rPr>
          <w:sz w:val="18"/>
        </w:rPr>
        <w:t xml:space="preserve">MLC </w:t>
      </w:r>
      <w:r w:rsidRPr="004C5EC1">
        <w:rPr>
          <w:sz w:val="18"/>
        </w:rPr>
        <w:t>(Fisheries) – Rainbow 2000 Project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Hon John Kobelke</w:t>
      </w:r>
      <w:r w:rsidR="00CD54C9">
        <w:rPr>
          <w:sz w:val="18"/>
        </w:rPr>
        <w:t xml:space="preserve"> MLA </w:t>
      </w:r>
      <w:r w:rsidRPr="004C5EC1">
        <w:rPr>
          <w:sz w:val="18"/>
        </w:rPr>
        <w:t>(Consumer &amp; EP) – Rainbow 2000 Project</w:t>
      </w:r>
      <w:r w:rsidRPr="004C5EC1">
        <w:rPr>
          <w:sz w:val="18"/>
        </w:rPr>
        <w:tab/>
        <w:t>05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UWA Extension Courses (Tilly) – Choosing happiness (Stephanie Dowrick)</w:t>
      </w:r>
      <w:r w:rsidRPr="004C5EC1">
        <w:rPr>
          <w:color w:val="CC0000"/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Kamikaze me</w:t>
      </w:r>
      <w:r w:rsidR="00CD54C9">
        <w:rPr>
          <w:sz w:val="18"/>
        </w:rPr>
        <w:t>morial reopens old wounds (</w:t>
      </w:r>
      <w:smartTag w:uri="urn:schemas-microsoft-com:office:smarttags" w:element="country-region">
        <w:smartTag w:uri="urn:schemas-microsoft-com:office:smarttags" w:element="place">
          <w:r w:rsidR="00CD54C9">
            <w:rPr>
              <w:sz w:val="18"/>
            </w:rPr>
            <w:t>Phil</w:t>
          </w:r>
          <w:r w:rsidRPr="004C5EC1">
            <w:rPr>
              <w:sz w:val="18"/>
            </w:rPr>
            <w:t>i</w:t>
          </w:r>
          <w:r w:rsidR="00CD54C9">
            <w:rPr>
              <w:sz w:val="18"/>
            </w:rPr>
            <w:t>p</w:t>
          </w:r>
          <w:r w:rsidRPr="004C5EC1">
            <w:rPr>
              <w:sz w:val="18"/>
            </w:rPr>
            <w:t>pines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Big wheat farm hits market at $11.5m (Moffet, Morowa)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$4.3m ends ring road hardship : state cabinet visit continues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Hoonsville ? &amp; Disaster recovery (Smithson, AA)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Perfect location : </w:t>
      </w:r>
      <w:smartTag w:uri="urn:schemas-microsoft-com:office:smarttags" w:element="PlaceName">
        <w:r w:rsidRPr="004C5EC1">
          <w:rPr>
            <w:sz w:val="18"/>
          </w:rPr>
          <w:t>Art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Gallery</w:t>
        </w:r>
      </w:smartTag>
      <w:r w:rsidRPr="004C5EC1">
        <w:rPr>
          <w:sz w:val="18"/>
        </w:rPr>
        <w:t xml:space="preserve"> (Gorman,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Better looking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units (Bayly,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Foreshore – thinking ahead (Kane,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New role to target marketing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Thom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SW)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Helping hand for migrants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33) – $5m boost for racing clubs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Great Southern Farmer : Your future in whose hands ?</w:t>
      </w:r>
      <w:r w:rsidRPr="004C5EC1">
        <w:rPr>
          <w:color w:val="FF3300"/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MOU – WA State Government : GSDC :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: DoTaRS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Waterfront Project</w:t>
      </w:r>
      <w:r w:rsidRPr="004C5EC1">
        <w:rPr>
          <w:b/>
          <w:bCs/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Fran Logan MLA (Heritage) – Copy of Premier Geoff Gallop – Imprimatur R2000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Fran Logan MLA (Heritage) – Rainbow 2000 Project &amp; R2000 Sustainability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Nigel Hallett MLC – Copy Sundstrom email : ABHFD of 01 Dec 2003</w:t>
      </w:r>
      <w:r w:rsidRPr="004C5EC1">
        <w:rPr>
          <w:sz w:val="18"/>
        </w:rPr>
        <w:tab/>
        <w:t>06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(National) – NZPIA06 Congress : Call for Abstract Papers  (Imagine Impacts</w:t>
      </w:r>
      <w:r w:rsidRPr="004C5EC1">
        <w:rPr>
          <w:color w:val="CC0000"/>
          <w:sz w:val="18"/>
          <w:vertAlign w:val="superscript"/>
        </w:rPr>
        <w:t>2</w:t>
      </w:r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07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NZPI (National) – NZPIA06 Congress: Call for Abstract Papers  (Imagine Impacts</w:t>
      </w:r>
      <w:r w:rsidRPr="004C5EC1">
        <w:rPr>
          <w:color w:val="CC0000"/>
          <w:sz w:val="18"/>
          <w:vertAlign w:val="superscript"/>
        </w:rPr>
        <w:t>2</w:t>
      </w:r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07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?) – Leave our city alone MacTiernan (Delane, Leeming)</w:t>
      </w:r>
      <w:r w:rsidRPr="004C5EC1">
        <w:rPr>
          <w:sz w:val="18"/>
        </w:rPr>
        <w:tab/>
        <w:t>07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Higher land values fill farmers’ pockets (Planfarm)</w:t>
      </w:r>
      <w:r w:rsidRPr="004C5EC1">
        <w:rPr>
          <w:sz w:val="18"/>
        </w:rPr>
        <w:tab/>
        <w:t>07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Abstract – NZPIA06 Joint International Congress : Rainbow 2000 Project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Wollongong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(Reynolds) : Western Planner (Vol 24 #10) – Rainbow 2000 Qualified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NZPIA06 (Horne) : Joint International Congress – EOI Rainbow 2000 Project 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 – NZPIA06 (Horne) : Western Planner (Vol 24 #10) – Rainbow 2000 Strategy Qualifications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NZPIA06 Congress (Horne) : Copy of Gallop MLA Imprimatur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Dept Planning &amp; Infrastructure : Response to FOI request</w:t>
      </w:r>
      <w:r w:rsidRPr="004C5EC1">
        <w:rPr>
          <w:b/>
          <w:bCs/>
          <w:color w:val="CC0000"/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DPI (Lambert) : Request for internal review of FOI request</w:t>
      </w:r>
      <w:r w:rsidRPr="004C5EC1">
        <w:rPr>
          <w:b/>
          <w:bCs/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DPI (Lambert) : Request for internal review of FOI request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Geoff Gallop MLA : Copy request internal review DPI FOI request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: Copy request internal review DPI FOI request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Matt Birney MLA : Copy request internal review DPI FOI request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Senator Ian Campbell : Copy request internal review WA DPI FOI request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Minister reviews Bunbury chip mill (MacTiernan)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WA Business News (Page 8) – Plain speaking on Telstra sale (Pownall, WABN)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WA Business News (Page 8) – Katrina highlights systemic failures (Pownall, WABN)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25) – $90m boost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Henderson</w:t>
          </w:r>
        </w:smartTag>
      </w:smartTag>
      <w:r w:rsidRPr="004C5EC1">
        <w:rPr>
          <w:sz w:val="18"/>
        </w:rPr>
        <w:t xml:space="preserve"> complex (Australian Marine)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Our Anzac Day ‘under threat’ (Cleak, RSL Albany)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Concept plans for bridge unveiled : Albany Waterfront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State forum takes shape : NRM Conference (Edkins, SCRIPT)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Narrikup appointment (Cr Moir, Plantagenet SC)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Breakwater work starts (Snow, Whaleworld)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Boost for tree farms (English, SCRIPT Chairman)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8) – A bridge to the future ? (Smithson, AA)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Sensitive approach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(O’Neill, ACoCI)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Mission</w:t>
          </w:r>
        </w:smartTag>
      </w:smartTag>
      <w:r w:rsidRPr="004C5EC1">
        <w:rPr>
          <w:sz w:val="18"/>
        </w:rPr>
        <w:t xml:space="preserve"> to Seafarers 40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Birthday (Flying Angel Club)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25) – We’re about to build the bridge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future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Waterfront agreement with Govt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Warrior turns back clock (Shore, Greenpeace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Apartment plan revised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(Ridgecity Holdings)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New strategy for region : Lower Great Southern (MacTiernan)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More needed for roads : Stirling MLA (Redmond)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Idea conveyed (Wallace, Yakamia)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Medals commemorate service (Tuckey MHR)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Regional cabinet : success (various photos)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Regional cabinet : success (various photos)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14) – Regional cabinet : success (various photos)</w:t>
      </w:r>
      <w:r w:rsidRPr="004C5EC1">
        <w:rPr>
          <w:sz w:val="18"/>
        </w:rPr>
        <w:tab/>
        <w:t>08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1) – </w:t>
      </w:r>
      <w:smartTag w:uri="urn:schemas-microsoft-com:office:smarttags" w:element="City">
        <w:r w:rsidRPr="004C5EC1">
          <w:rPr>
            <w:sz w:val="18"/>
          </w:rPr>
          <w:t>Battle</w:t>
        </w:r>
      </w:smartTag>
      <w:r w:rsidRPr="004C5EC1">
        <w:rPr>
          <w:sz w:val="18"/>
        </w:rPr>
        <w:t xml:space="preserve"> service to be annual tribute : </w:t>
      </w:r>
      <w:smartTag w:uri="urn:schemas-microsoft-com:office:smarttags" w:element="City">
        <w:r w:rsidRPr="004C5EC1">
          <w:rPr>
            <w:sz w:val="18"/>
          </w:rPr>
          <w:t>Battle</w:t>
        </w:r>
      </w:smartTag>
      <w:r w:rsidRPr="004C5EC1">
        <w:rPr>
          <w:sz w:val="18"/>
        </w:rPr>
        <w:t xml:space="preserve">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Website – WAPC : Search for Lower Great Southern Regional Strategy – Unsuccessful</w:t>
      </w:r>
      <w:r w:rsidRPr="004C5EC1">
        <w:rPr>
          <w:b/>
          <w:bCs/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Website – WAPC : State Planning Policy 5AA – Road &amp; Rail Transport Noise (Draft)</w:t>
      </w:r>
      <w:r w:rsidRPr="004C5EC1">
        <w:rPr>
          <w:b/>
          <w:bCs/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Website – WAPC : State Planning Policy 5AA – Transport Assessment Guidelines (Draft)</w:t>
      </w:r>
      <w:r w:rsidRPr="004C5EC1">
        <w:rPr>
          <w:b/>
          <w:bCs/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DPI Albany (Petersen) : Request copy Lower Great Southern Regional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AGS Weekender (Matts) : Notice premature – LGSRS due for release today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AGS Weekender – LGSRS : Strategy you’re having when you haven’t got a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Albany Advertiser – LGSRS : Strategy you’re having when you haven’t got a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Sunstrom – LGSRS : Strategy you’re having when you haven’t got a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Request copy Lower Great Southern Regional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Matt Benson MLC (South-West) : Request copy Lower Great Southern Regional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Matt Birney MLA (Opposition) : Request copy Lower Great Southern Regional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Brendon Grylls MLA (Nationals) : Request copy Lower Great Southern Regional Strategy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Website – WAPC : Draft Lower Great Southern Regional Strategy</w:t>
      </w:r>
      <w:r w:rsidRPr="004C5EC1">
        <w:rPr>
          <w:b/>
          <w:bCs/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Website – WAPC : Draft LGSRS – Background Discussion Papers</w:t>
      </w:r>
      <w:r w:rsidRPr="004C5EC1">
        <w:rPr>
          <w:b/>
          <w:bCs/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Agriculture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Environment &amp; Coastal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Socio-Economic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Geology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Landscape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Population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Settlements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Transport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Utilities &amp; Infrastructure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WAPC : Draft LGSRS – Background Discussion Paper : Water Resources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National Australia Bank – Profit or Wealth : Rainbow 2000 Project</w:t>
      </w:r>
      <w:r w:rsidRPr="004C5EC1">
        <w:rPr>
          <w:sz w:val="18"/>
        </w:rPr>
        <w:tab/>
        <w:t>09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Newsletter for September 2005 (Issue 29)</w:t>
      </w:r>
      <w:r w:rsidRPr="004C5EC1">
        <w:rPr>
          <w:color w:val="CC0000"/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Aborigines must change to survive : Mundine (ALP Nat.Pres.)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(Expo 2005) : Thinking university ? UWA it’s logical</w:t>
      </w:r>
      <w:r w:rsidRPr="004C5EC1">
        <w:rPr>
          <w:color w:val="FF3300"/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Matt Birney MLA (Opposition)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Barry House MLC (South-West)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Robyn McSweeney MLC (South-West)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Nigel Hallett MLC (South-West)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Wilson Tuckey MHR (O’Connor)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Ian Campbell (WA)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Alan Eggleston (WA)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Chris Ellison (WA)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David Johnston (WA)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Judith Adams (WA)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Ross Lightfoot (WA) : WAPC &amp; Lower Great Southern Regional Strategy</w:t>
      </w:r>
      <w:r w:rsidRPr="004C5EC1">
        <w:rPr>
          <w:sz w:val="18"/>
        </w:rPr>
        <w:tab/>
        <w:t>10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Prosper (Peet &amp; Co Ltd) – Profit growth 10% and a new executive team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Peter Watson’s Albany Report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Newsletter – The Eggleston Report (WA Liberal Senator) – Infrastructure is important</w:t>
      </w:r>
      <w:r w:rsidRPr="004C5EC1">
        <w:rPr>
          <w:b/>
          <w:bCs/>
          <w:sz w:val="18"/>
        </w:rPr>
        <w:tab/>
        <w:t>Sep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PIA National (Spiller) – Commonwealth must lead in sustainability</w:t>
      </w:r>
      <w:r w:rsidRPr="004C5EC1">
        <w:rPr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PIA National (Spiller) : Ministerial moves and the revival of long-term planning</w:t>
      </w:r>
      <w:r w:rsidRPr="004C5EC1">
        <w:rPr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PIA National (Spiller) : Development Assessment Forum – </w:t>
      </w:r>
      <w:hyperlink r:id="rId597" w:history="1">
        <w:r w:rsidRPr="004C5EC1">
          <w:rPr>
            <w:rStyle w:val="Hyperlink"/>
            <w:sz w:val="18"/>
          </w:rPr>
          <w:t>www.daf.gov.au</w:t>
        </w:r>
      </w:hyperlink>
      <w:r w:rsidRPr="004C5EC1">
        <w:rPr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FDI (Pickford) – Weekly Global Report : Thinking strategically post-terrorism</w:t>
      </w:r>
      <w:r w:rsidRPr="004C5EC1">
        <w:rPr>
          <w:color w:val="CC0000"/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FDI : Weekly Global Report (Vol.1 #?) – Thinking strategically post-terrorism</w:t>
      </w:r>
      <w:r w:rsidRPr="004C5EC1">
        <w:rPr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Private firms get call over water supply (Langoulant, CCIWA)</w:t>
      </w:r>
      <w:r w:rsidRPr="004C5EC1">
        <w:rPr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Public transport and CBD parking levy (MacTiernan)</w:t>
      </w:r>
      <w:r w:rsidRPr="004C5EC1">
        <w:rPr>
          <w:sz w:val="18"/>
        </w:rPr>
        <w:tab/>
        <w:t>12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Lives put at risk over bombs : port authority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Draft planning strategy released (MacTiernan, LGSRS)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Walkway criticised (McSweeney MLC)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Walkway (1 Truck/min vast exaggeration, Watson MLA)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Snow falls again (Bluff Knoll,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Stirling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Trade decision looming (FarmFresh Supermarket)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Funds to invest in youth (Smithson, AA)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Who should pay for UnExpOrd in harbour ?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Seppings</w:t>
          </w:r>
        </w:smartTag>
      </w:smartTag>
      <w:r w:rsidRPr="004C5EC1">
        <w:rPr>
          <w:sz w:val="18"/>
        </w:rPr>
        <w:t xml:space="preserve"> under threat ? (Lindsay et.al, LSRG)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Inspecting the family fortress : Albany Forts (Blackbourn)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Meet the ministers (Kane protest woodchips, log trucks, etc.)</w:t>
      </w:r>
      <w:r w:rsidRPr="004C5EC1">
        <w:rPr>
          <w:sz w:val="18"/>
        </w:rPr>
        <w:tab/>
        <w:t>13 Sep 2005</w:t>
      </w:r>
    </w:p>
    <w:p w:rsidR="00AB4D60" w:rsidRPr="005D30D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5D30DD">
        <w:rPr>
          <w:b/>
          <w:color w:val="CC0000"/>
          <w:sz w:val="18"/>
        </w:rPr>
        <w:t xml:space="preserve">Letter from – Hon John Bowler MLA (Great Southern) : </w:t>
      </w:r>
      <w:hyperlink r:id="rId598" w:history="1">
        <w:r w:rsidRPr="005D30DD">
          <w:rPr>
            <w:rStyle w:val="Hyperlink"/>
            <w:b/>
            <w:color w:val="CC0000"/>
            <w:sz w:val="18"/>
          </w:rPr>
          <w:t>Port access no problem – relocation no</w:t>
        </w:r>
      </w:hyperlink>
      <w:r w:rsidRPr="005D30DD">
        <w:rPr>
          <w:b/>
          <w:color w:val="CC0000"/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WA DPI (Lambert) : Request for internal review of FOI – Confirm Receipt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John Bowler MLA (Great Southern) : APA Constraints &amp; R2000 Participation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Dr Geoff Gallop MLA (Premier)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Eric Ripper MLA (Treasurer)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Alannah MacTiernan MLA (Planning)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Jim McGinty MLA (AG &amp; Health)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Kim Chance MLC (Agriculture)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Alan Carpenter MLA (State Dev.)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Judy Edwards MLA (Environment)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John Kobelke MLA (Consumer)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Ljiljanna Ravlich MLC (Education)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Michelle Roberts MLA (Police &amp; EM)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Mark McGowan MLA (Tourism)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Sheila McHale MLA (Community)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Fran Logan MLA (Heritage H&amp;W)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Bob Kucera MLA (Sport &amp; Rec.)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Jon Ford MLC (Fisheries)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(Opposition Leader)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Dan Sullivan MLA (Opposition Deputy)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John Day MLA (Shadow Transport)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Gary Snook MLA (Shadow Planning)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Katie Hodson-Thomas MLA (Shadow Environ)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Barry House MLC (South-West)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(South-West)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Nigel Hallett MLC (South-West)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Wilson Tuckey MHR (O’Connor)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Senator Ian Campbell (WA)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Com. Dept PM &amp; Cabinet (Shergold) : Copy John Bowler MLA letter and SP reply</w:t>
      </w:r>
      <w:r w:rsidRPr="004C5EC1">
        <w:rPr>
          <w:sz w:val="18"/>
        </w:rPr>
        <w:tab/>
        <w:t>13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Dept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Land</w:t>
          </w:r>
        </w:smartTag>
      </w:smartTag>
      <w:r w:rsidRPr="004C5EC1">
        <w:rPr>
          <w:sz w:val="18"/>
        </w:rPr>
        <w:t xml:space="preserve"> Information (Ienco) – WALIS Advisory Committee : EOI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Land Information System (Ienco) – Advisory Committee TOR</w:t>
      </w:r>
      <w:r w:rsidRPr="004C5EC1">
        <w:rPr>
          <w:color w:val="CC0000"/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Matt Birney MLA (Opposition Leader)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John Day MLA (Shadow Transport)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Gary Snook MLA (Shadow Planning)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Katie Hodson-Thomas MLA (Shadow Environ)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Barry House MLC (South-West)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Robyn McSweeney MLC (South-West)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Nigel Hallett MLC (South-West)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Wilson Tuckey MHR (O’Connor)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Ian Campbell (WA)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Alan Eggleston (WA)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Chris Ellison (WA)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David Johnston (WA)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Judith Adams (WA) – LGSRS : Appendix 1 Stakeholders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Ross Lightfoot (WA) – LGSRS : Appendix 1 Stakeholders</w:t>
      </w:r>
      <w:r w:rsidRPr="004C5EC1">
        <w:rPr>
          <w:sz w:val="18"/>
        </w:rPr>
        <w:tab/>
        <w:t>14 Sep 2005</w:t>
      </w:r>
    </w:p>
    <w:p w:rsidR="00AB4D60" w:rsidRPr="004E6A7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E6A7E">
        <w:rPr>
          <w:b/>
          <w:sz w:val="18"/>
        </w:rPr>
        <w:t xml:space="preserve">Article – West Australian (Page 16) – Libs may block </w:t>
      </w:r>
      <w:smartTag w:uri="urn:schemas-microsoft-com:office:smarttags" w:element="place">
        <w:smartTag w:uri="urn:schemas-microsoft-com:office:smarttags" w:element="PlaceName">
          <w:r w:rsidRPr="004E6A7E">
            <w:rPr>
              <w:b/>
              <w:sz w:val="18"/>
            </w:rPr>
            <w:t>Sunset</w:t>
          </w:r>
        </w:smartTag>
        <w:r w:rsidRPr="004E6A7E">
          <w:rPr>
            <w:b/>
            <w:sz w:val="18"/>
          </w:rPr>
          <w:t xml:space="preserve"> </w:t>
        </w:r>
        <w:smartTag w:uri="urn:schemas-microsoft-com:office:smarttags" w:element="PlaceType">
          <w:r w:rsidRPr="004E6A7E">
            <w:rPr>
              <w:b/>
              <w:sz w:val="18"/>
            </w:rPr>
            <w:t>Hospital</w:t>
          </w:r>
        </w:smartTag>
      </w:smartTag>
      <w:r w:rsidRPr="004E6A7E">
        <w:rPr>
          <w:b/>
          <w:sz w:val="18"/>
        </w:rPr>
        <w:t xml:space="preserve"> sale (Walker, Nedlands MLA)</w:t>
      </w:r>
      <w:r w:rsidRPr="004E6A7E">
        <w:rPr>
          <w:b/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24) – Protests a growing challenge for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(what of quality of life)</w:t>
      </w:r>
      <w:r w:rsidRPr="004C5EC1">
        <w:rPr>
          <w:sz w:val="18"/>
        </w:rPr>
        <w:tab/>
        <w:t>14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LGPA (WA) – WA Dept PI’s SLIP &amp; eLDP Programs (Allen &amp; Barrow, DPI)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That ‘s’ word rears its head once again (Malan, Succession)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Peel city in brand new idea (Newman, Mandurah CC)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Tourism numbers fall, but spending goes up</w:t>
      </w:r>
      <w:r w:rsidRPr="004C5EC1">
        <w:rPr>
          <w:sz w:val="18"/>
        </w:rPr>
        <w:tab/>
        <w:t>15 Sep 2005</w:t>
      </w:r>
    </w:p>
    <w:p w:rsidR="00AB4D60" w:rsidRPr="004C5EC1" w:rsidRDefault="0014418E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Obituary </w:t>
      </w:r>
      <w:r w:rsidR="00AB4D60" w:rsidRPr="004C5EC1">
        <w:rPr>
          <w:sz w:val="18"/>
        </w:rPr>
        <w:t>– West Australian (Page 56) –</w:t>
      </w:r>
      <w:r w:rsidRPr="004C5EC1">
        <w:rPr>
          <w:sz w:val="18"/>
        </w:rPr>
        <w:t xml:space="preserve"> D</w:t>
      </w:r>
      <w:r w:rsidR="00AB4D60" w:rsidRPr="004C5EC1">
        <w:rPr>
          <w:sz w:val="18"/>
        </w:rPr>
        <w:t>ecorated hero never spoke of feats (PO Hills, DFC)</w:t>
      </w:r>
      <w:r w:rsidR="00AB4D60"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Five-year wait for port at Oakajee (MacTiernan)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$4.7b to keep the infrastructure edge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24) – Solid sales for plantations (ITC &amp; TimberCorp)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26) – Transport habits under microscope : TOD (Affleck, PATREC)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Anzac appeal (Roth,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Development warning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</w:t>
          </w:r>
        </w:smartTag>
      </w:smartTag>
      <w:r w:rsidRPr="004C5EC1">
        <w:rPr>
          <w:sz w:val="18"/>
        </w:rPr>
        <w:t xml:space="preserve"> (Cuthbert,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Tony’s a top achiever (Smith, Bouverie Wines)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8) – Celebrate Anzac (Smithson, AA)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Street Talk : Who should fund Albany Anzac Day ?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Site abandoned : Regional Gallery (Piggott,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Park asset : </w:t>
      </w:r>
      <w:smartTag w:uri="urn:schemas-microsoft-com:office:smarttags" w:element="PlaceName">
        <w:r w:rsidRPr="004C5EC1">
          <w:rPr>
            <w:sz w:val="18"/>
          </w:rPr>
          <w:t>Mt.Martin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Botanical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Park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Findlay</w:t>
          </w:r>
        </w:smartTag>
      </w:smartTag>
      <w:r w:rsidRPr="004C5EC1">
        <w:rPr>
          <w:sz w:val="18"/>
        </w:rPr>
        <w:t>, Narrikup)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Wrong message : Rainbow Warrior (Maddison,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9) – Congratulations : TIRES Forum (Stewart,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23) – ACoCI Business Awards 2005 (Welch, GS Grammar School)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Concern over Earl St fall-out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Park hunt for rare plants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Range NP, Edwards MLA)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Bank feasibility test (RSM Bird Cameron, Community Bank)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Nothing learned over groynes (Harrison, Kronkup)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51) – Great Southern Wine Festival (½ Page)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57) – Great Southern Wine Festival (Full Page)</w:t>
      </w:r>
      <w:r w:rsidRPr="004C5EC1">
        <w:rPr>
          <w:sz w:val="18"/>
        </w:rPr>
        <w:tab/>
        <w:t>15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Mal Washer MHR (Moore)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(Smithson)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Western Planner (Driscoll)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AAPC WA (Ciemitis)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WA (Bain)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WA (Caddy)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NELA National (Morrall)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EIANZ National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) – Commonwealth HRSC Sustainable Cities 2025 Inquiry Report</w:t>
      </w:r>
      <w:r w:rsidRPr="004C5EC1">
        <w:rPr>
          <w:sz w:val="18"/>
        </w:rPr>
        <w:tab/>
        <w:t>16 Sep 2005</w:t>
      </w:r>
    </w:p>
    <w:p w:rsidR="0050514F" w:rsidRPr="004C5EC1" w:rsidRDefault="00AB4D60" w:rsidP="005051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Julie Bishop MHR (Curtin) – WAPC &amp; Lower Great Southern Regional Strategy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Mal Washer MHR (Moore) – WAPC &amp; Lower Great Southern Regional Strategy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Julie Bishop MHR (Curtin)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Mal Washer MHR (Moore)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Wilson Tuckey MHR (O’Connor)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Judith Adams (Liberal)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Ian Campbell (Liberal)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Alan Eggleston (Liberal)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Chris Ellison (Liberal)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David Johnston (Liberal)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Sen. Ross Lightfoot (Liberal) – Western Planner (Vol 24 #10) – R2000 Qualifications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EnviroInfo – Commonwealth HRSC Sustainable Cities 2025 Inquiry Report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38)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Cambridge</w:t>
          </w:r>
        </w:smartTag>
      </w:smartTag>
      <w:r w:rsidRPr="004C5EC1">
        <w:rPr>
          <w:sz w:val="18"/>
        </w:rPr>
        <w:t xml:space="preserve"> misread State on stadium (MacTiernan)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Housing plan like ‘selling off granny’ (Agnew)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41) – Mayor heads protest over café, jetty plan (Collins, Sth. Perth CC)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WA country drivers pay most for petrol (Aust. Inst. Petroleum)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Region confirmed as series back-drop (Lockie Leonard : Human Torp)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6) – Aussie food on menu at Gorepani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Brandenburg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8) – Passport success in Porogurup (Redman MLA)</w:t>
      </w:r>
      <w:r w:rsidRPr="004C5EC1">
        <w:rPr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Sen. Judith Adams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Sen. Ian Campbell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Sen. Alan Eggleston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Sen. Chris Ellison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Sen. David Johnston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Sen. Ross Lightfoot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Don Randall MHR (Canning)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Julie Bishop MHR (Curtin)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Stuart Henry MHR (Hasluck)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Geoff Prosser MHR (Forrest)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Barry Haase MHR (</w:t>
      </w:r>
      <w:smartTag w:uri="urn:schemas-microsoft-com:office:smarttags" w:element="City">
        <w:smartTag w:uri="urn:schemas-microsoft-com:office:smarttags" w:element="place">
          <w:r w:rsidRPr="00135B5F">
            <w:rPr>
              <w:color w:val="0000FF"/>
              <w:sz w:val="18"/>
            </w:rPr>
            <w:t>Kalgoorlie</w:t>
          </w:r>
        </w:smartTag>
      </w:smartTag>
      <w:r w:rsidRPr="00135B5F">
        <w:rPr>
          <w:color w:val="0000FF"/>
          <w:sz w:val="18"/>
        </w:rPr>
        <w:t>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Mal Washer MHR (Moore)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Judi Moylan MHR (Pearce)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Michael Keenan MHR (</w:t>
      </w:r>
      <w:smartTag w:uri="urn:schemas-microsoft-com:office:smarttags" w:element="place">
        <w:r w:rsidRPr="00135B5F">
          <w:rPr>
            <w:color w:val="0000FF"/>
            <w:sz w:val="18"/>
          </w:rPr>
          <w:t>Stirling</w:t>
        </w:r>
      </w:smartTag>
      <w:r w:rsidRPr="00135B5F">
        <w:rPr>
          <w:color w:val="0000FF"/>
          <w:sz w:val="18"/>
        </w:rPr>
        <w:t>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Dennis Jensen MHR (Tangney)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Wilson Tuckey MHR (O’Connor)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Matt Birney MLA (Liberal)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135B5F">
        <w:rPr>
          <w:color w:val="0000FF"/>
          <w:sz w:val="18"/>
        </w:rPr>
        <w:t>Facsimile – Robyn McSweeney MLC (SW) – Copy Anzac extracts AA 15 Sep 2005 : Three Options</w:t>
      </w:r>
      <w:r w:rsidRPr="00135B5F">
        <w:rPr>
          <w:color w:val="0000FF"/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WA (Caddy) – Division feedback on Sustainable Cities Report</w:t>
      </w:r>
      <w:r w:rsidRPr="004C5EC1">
        <w:rPr>
          <w:color w:val="CC0000"/>
          <w:sz w:val="18"/>
        </w:rPr>
        <w:tab/>
        <w:t>16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4) – Lib leader ‘sorry’ for reneging on tollway (Doyle MLA, Vic)</w:t>
      </w:r>
      <w:r w:rsidRPr="004C5EC1">
        <w:rPr>
          <w:sz w:val="18"/>
        </w:rPr>
        <w:tab/>
        <w:t>17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6) – Families lose out by using rainwater (HIA &amp; Sustainable Cities)</w:t>
      </w:r>
      <w:r w:rsidRPr="004C5EC1">
        <w:rPr>
          <w:sz w:val="18"/>
        </w:rPr>
        <w:tab/>
        <w:t>17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9) – Resources : Mid-West planning targeted (Geraldton)</w:t>
      </w:r>
      <w:r w:rsidRPr="004C5EC1">
        <w:rPr>
          <w:sz w:val="18"/>
        </w:rPr>
        <w:tab/>
        <w:t>17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29) – Vic U-Turn takes toll on Leader (Doyle, Vic Opposition)</w:t>
      </w:r>
      <w:r w:rsidRPr="004C5EC1">
        <w:rPr>
          <w:sz w:val="18"/>
        </w:rPr>
        <w:tab/>
        <w:t>17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Tourism developers want better approvals process (Seashells)</w:t>
      </w:r>
      <w:r w:rsidRPr="004C5EC1">
        <w:rPr>
          <w:sz w:val="18"/>
        </w:rPr>
        <w:tab/>
        <w:t>17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19) – Licence shock for MP : suspended (John Bowler MLA)</w:t>
      </w:r>
      <w:r w:rsidRPr="004C5EC1">
        <w:rPr>
          <w:sz w:val="18"/>
        </w:rPr>
        <w:tab/>
        <w:t>18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Obituary – Sunday Times (Page 64) – Gallop passion for Geraldton (Douglas Gallop)</w:t>
      </w:r>
      <w:r w:rsidRPr="004C5EC1">
        <w:rPr>
          <w:sz w:val="18"/>
        </w:rPr>
        <w:tab/>
        <w:t>18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Obituary – Sunday Times (Page 64) – Fairwell to lucky icon (Donald Horne)</w:t>
      </w:r>
      <w:r w:rsidRPr="004C5EC1">
        <w:rPr>
          <w:sz w:val="18"/>
        </w:rPr>
        <w:tab/>
        <w:t>18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Future Directions International (Pickford) – </w:t>
      </w:r>
      <w:hyperlink r:id="rId599" w:history="1">
        <w:r w:rsidRPr="004C5EC1">
          <w:rPr>
            <w:rStyle w:val="Hyperlink"/>
            <w:sz w:val="18"/>
          </w:rPr>
          <w:t>www.futuredirections.org.au</w:t>
        </w:r>
      </w:hyperlink>
      <w:r w:rsidRPr="004C5EC1">
        <w:rPr>
          <w:sz w:val="18"/>
        </w:rPr>
        <w:t xml:space="preserve"> : NZ Air Force</w:t>
      </w:r>
      <w:r w:rsidRPr="004C5EC1">
        <w:rPr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Kim Beazley MHR (Brand)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Graham Edwards MHR (Cowan)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Carman Lawrence MHR (Fremantle)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Stephen Smith MHR (</w:t>
      </w:r>
      <w:smartTag w:uri="urn:schemas-microsoft-com:office:smarttags" w:element="City">
        <w:smartTag w:uri="urn:schemas-microsoft-com:office:smarttags" w:element="place">
          <w:r w:rsidRPr="00135B5F">
            <w:rPr>
              <w:color w:val="FF0000"/>
              <w:sz w:val="18"/>
            </w:rPr>
            <w:t>Perth</w:t>
          </w:r>
        </w:smartTag>
      </w:smartTag>
      <w:r w:rsidRPr="00135B5F">
        <w:rPr>
          <w:color w:val="FF0000"/>
          <w:sz w:val="18"/>
        </w:rPr>
        <w:t>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Kim Wilkie MHR (Swan)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Sen. Chris Evans (ALP)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Sen. Mark Bishop (ALP)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Sen. Glenn Serle (ALP)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135B5F">
        <w:rPr>
          <w:color w:val="FF0000"/>
          <w:sz w:val="18"/>
        </w:rPr>
        <w:t>Facsimile – Sen. Ruth Webber (ALP) – Copy Anzac extracts AA 15 Sep 2005 : Three Options</w:t>
      </w:r>
      <w:r w:rsidRPr="00135B5F">
        <w:rPr>
          <w:color w:val="FF00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135B5F">
        <w:rPr>
          <w:color w:val="663300"/>
          <w:sz w:val="18"/>
        </w:rPr>
        <w:t>Facsimile – Sen. Andrew Murray (Democrats) – Copy Anzac extracts AA 15 Sep 2005 : Three Options</w:t>
      </w:r>
      <w:r w:rsidRPr="00135B5F">
        <w:rPr>
          <w:color w:val="663300"/>
          <w:sz w:val="18"/>
        </w:rPr>
        <w:tab/>
        <w:t>19 Sep 2005</w:t>
      </w:r>
    </w:p>
    <w:p w:rsidR="00AB4D60" w:rsidRPr="00135B5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135B5F">
        <w:rPr>
          <w:color w:val="008000"/>
          <w:sz w:val="18"/>
        </w:rPr>
        <w:t>Facsimile – Sen. Rachel Siewert (Greens) – Copy Anzac extracts AA 15 Sep 2005 : Three Options</w:t>
      </w:r>
      <w:r w:rsidRPr="00135B5F">
        <w:rPr>
          <w:color w:val="008000"/>
          <w:sz w:val="18"/>
        </w:rPr>
        <w:tab/>
        <w:t>19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Andrew Murray (Democrats) – Copy John Bowler MLA letter and SP reply</w:t>
      </w:r>
      <w:r w:rsidRPr="004C5EC1">
        <w:rPr>
          <w:sz w:val="18"/>
        </w:rPr>
        <w:tab/>
        <w:t>19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Rachel Siewert (Greens) – Copy John Bowler MLA letter and SP reply</w:t>
      </w:r>
      <w:r w:rsidRPr="004C5EC1">
        <w:rPr>
          <w:sz w:val="18"/>
        </w:rPr>
        <w:tab/>
        <w:t>19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Travel &amp; Leisure Magazine (Flowers) – Travel &amp; Leisure Australia takes you there</w:t>
      </w:r>
      <w:r w:rsidRPr="004C5EC1">
        <w:rPr>
          <w:color w:val="CC0000"/>
          <w:sz w:val="18"/>
        </w:rPr>
        <w:tab/>
        <w:t>19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Travel &amp; Leisure Magazine (Flowers) – Winton, Gorepani &amp; Albany Anzac 2014-18</w:t>
      </w:r>
      <w:r w:rsidRPr="004C5EC1">
        <w:rPr>
          <w:sz w:val="18"/>
        </w:rPr>
        <w:tab/>
        <w:t>19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Truckies want right to charge fuel levy (Swift, LDODA)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Any fuel price relief should be offered across the board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Highway of death ? : Muirs Highway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>, Rocky Gully)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Crashes take their toll on fire-fighters (MacKaay, Stn.310)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Art group joins gallery push (Terren, AAG)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Tourism growth to spur building boom (Ciprian, AVC)</w:t>
      </w:r>
      <w:r w:rsidRPr="004C5EC1">
        <w:rPr>
          <w:sz w:val="18"/>
        </w:rPr>
        <w:tab/>
        <w:t>20 Sep 2005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Albany Advertiser (Page 4) – Porongurup promotes passport (Ranson, PPA)</w:t>
      </w:r>
      <w:r w:rsidRPr="007D1DC9">
        <w:rPr>
          <w:sz w:val="18"/>
          <w:lang w:val="fr-FR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Plea to move peace park off-shore (Martin)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Road to nowhere (Smithson, AA)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Communication with ratepayers (Hands,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7) – The </w:t>
      </w:r>
      <w:smartTag w:uri="urn:schemas-microsoft-com:office:smarttags" w:element="City">
        <w:r w:rsidRPr="004C5EC1">
          <w:rPr>
            <w:sz w:val="18"/>
          </w:rPr>
          <w:t>Battle</w:t>
        </w:r>
      </w:smartTag>
      <w:r w:rsidRPr="004C5EC1">
        <w:rPr>
          <w:sz w:val="18"/>
        </w:rPr>
        <w:t xml:space="preserve"> of </w:t>
      </w:r>
      <w:smartTag w:uri="urn:schemas-microsoft-com:office:smarttags" w:element="country-region">
        <w:r w:rsidRPr="004C5EC1">
          <w:rPr>
            <w:sz w:val="18"/>
          </w:rPr>
          <w:t>Britain</w:t>
        </w:r>
      </w:smartTag>
      <w:r w:rsidRPr="004C5EC1">
        <w:rPr>
          <w:sz w:val="18"/>
        </w:rPr>
        <w:t xml:space="preserve"> Anniversary (Johnson,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Small business boom-time (Ruland, Westpac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Niche tourism has growth potential (Augustson,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Tourism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Feasibility study next step for Bendigo Bank (Evans,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Research to brand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(Hammond, Albany CC)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New computers first in region (Farmer, USP Mt.Barker)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Housing market buoyant (Fagents, REIWA Albany)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32) – Albany Eagle dares to dream : AFL (Gardiner, WC Eagles)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Report – DoTaRS – Commonwealth HRSC Sustainable Cities 2025 Inquiry</w:t>
      </w:r>
      <w:r w:rsidRPr="004C5EC1">
        <w:rPr>
          <w:b/>
          <w:bCs/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 Coast Eagles – Copy AA Extract :  Albany Eagle dares to dream : AFL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Judith Adams (Liberal)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Ian Campbell (Liberal)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Alan Eggleston (Liberal)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Chris Ellison (Liberal)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David Johnston (Liberal)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Ross Lightfoot (Liberal)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Andrew Murray (Democrat)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Rachel Siewert (Greens) – Copy AA Extract : Highway of death ?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Annual Business Awards &amp; Dinner : Rainbow 2000 Project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Albany CoCI : Annual Business Awards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relocation (Shuttleworth, APA)</w:t>
      </w:r>
      <w:r w:rsidRPr="004C5EC1">
        <w:rPr>
          <w:sz w:val="18"/>
        </w:rPr>
        <w:tab/>
        <w:t>20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SW aquifer store raised 50pc (Gill, WA Water Corp)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Get serious on N-power, Labor MPs urge party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30) – Full Page : LotteryWest celebrating Noongar Diggers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Mandurah delays new strategy on high-rise developments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43) – LandCorp : NorthWater Carnarvon Marina Stage 2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Row over SW holiday lets : Busselton TPS (Wiese, HHAWA)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WAC unveils $120m distribution hub (Coles Supermarkets)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62) – Nod for $1b Townsville project (Slatter, TABCorp)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Dept Planning &amp; Infrastructure : Response to FOI internal review request</w:t>
      </w:r>
      <w:r w:rsidRPr="004C5EC1">
        <w:rPr>
          <w:b/>
          <w:bCs/>
          <w:color w:val="CC0000"/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Business After Hours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Bird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>) – Rainbow 2000 Project</w:t>
      </w:r>
      <w:r w:rsidRPr="004C5EC1">
        <w:rPr>
          <w:sz w:val="18"/>
        </w:rPr>
        <w:tab/>
        <w:t>21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Sen. Alan Eggleston – Invitation to Liberal Party Prime Minister’s luncheon</w:t>
      </w:r>
      <w:r w:rsidRPr="004C5EC1">
        <w:rPr>
          <w:color w:val="CC0000"/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Com DFAT (Allen) – Invitation to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China</w:t>
          </w:r>
        </w:smartTag>
      </w:smartTag>
      <w:r w:rsidRPr="004C5EC1">
        <w:rPr>
          <w:color w:val="CC0000"/>
          <w:sz w:val="18"/>
        </w:rPr>
        <w:t xml:space="preserve"> Business Council : Trade Foundation</w:t>
      </w:r>
      <w:r w:rsidRPr="004C5EC1">
        <w:rPr>
          <w:color w:val="CC0000"/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Security at airports remains lax : report (Sir John Wheeler)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Softer line over welfare changes (Andrews MHR, Moylan MHR)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MLA fears sinister motive in jetty move (Buswell, Vasse)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WA four cruise to hurricane rescue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West Australian (Page 41) – Compo bid for loss of right to farm (Burns,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WA NELA (Fremantle) : Managing proposals under EPBC Act 1999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1) – Driving growth : population pressure challenges urban WA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The only way is up for CBD rents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Business hit hard by fuel hike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12) – Developing a strategy on sprawl (Satterley Group)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13) – Refining the development of infrastructure (Fulker, UDIA)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13) – Developers meet the market (Hemsley, Peet &amp; Co.)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Questions over regulation regime (Fulker, UDIA)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Frustration behind proposed ‘super agency’ (Cr. Salpietro)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Infrastructure access key (Johnston, GHD)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Consultation can be catch 22 (Moharich, Phillips Fox)</w:t>
      </w:r>
      <w:r w:rsidRPr="004C5EC1">
        <w:rPr>
          <w:sz w:val="18"/>
        </w:rPr>
        <w:tab/>
        <w:t>22 Sep 2005</w:t>
      </w:r>
    </w:p>
    <w:p w:rsidR="00AB4D60" w:rsidRPr="004E6A7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E6A7E">
        <w:rPr>
          <w:b/>
          <w:sz w:val="18"/>
        </w:rPr>
        <w:t xml:space="preserve">Article – WA Business News (Page 17) – </w:t>
      </w:r>
      <w:smartTag w:uri="urn:schemas-microsoft-com:office:smarttags" w:element="PlaceName">
        <w:r w:rsidRPr="004E6A7E">
          <w:rPr>
            <w:b/>
            <w:sz w:val="18"/>
          </w:rPr>
          <w:t>Sunset</w:t>
        </w:r>
      </w:smartTag>
      <w:r w:rsidRPr="004E6A7E">
        <w:rPr>
          <w:b/>
          <w:sz w:val="18"/>
        </w:rPr>
        <w:t xml:space="preserve"> </w:t>
      </w:r>
      <w:smartTag w:uri="urn:schemas-microsoft-com:office:smarttags" w:element="PlaceType">
        <w:r w:rsidRPr="004E6A7E">
          <w:rPr>
            <w:b/>
            <w:sz w:val="18"/>
          </w:rPr>
          <w:t>Hospital</w:t>
        </w:r>
      </w:smartTag>
      <w:r w:rsidRPr="004E6A7E">
        <w:rPr>
          <w:b/>
          <w:sz w:val="18"/>
        </w:rPr>
        <w:t xml:space="preserve"> site gets a face-lift (</w:t>
      </w:r>
      <w:smartTag w:uri="urn:schemas-microsoft-com:office:smarttags" w:element="City">
        <w:smartTag w:uri="urn:schemas-microsoft-com:office:smarttags" w:element="place">
          <w:r w:rsidRPr="004E6A7E">
            <w:rPr>
              <w:b/>
              <w:sz w:val="18"/>
            </w:rPr>
            <w:t>Logan</w:t>
          </w:r>
        </w:smartTag>
      </w:smartTag>
      <w:r w:rsidRPr="004E6A7E">
        <w:rPr>
          <w:b/>
          <w:sz w:val="18"/>
        </w:rPr>
        <w:t xml:space="preserve"> MLA, Heritage)</w:t>
      </w:r>
      <w:r w:rsidRPr="004E6A7E">
        <w:rPr>
          <w:b/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WA Business News (Page 28) – State development strategies (WA Dept I&amp;R)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</w:t>
          </w:r>
        </w:smartTag>
      </w:smartTag>
      <w:r w:rsidRPr="004C5EC1">
        <w:rPr>
          <w:sz w:val="18"/>
        </w:rPr>
        <w:t xml:space="preserve"> rejected by city council (Cr Williams, ACC)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Police warn motorists (Sgt. Fiander, WA Police)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Tourists plan to visit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Auguston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Tourism)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impasse &amp; Take a bow (Smithson, AA)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Log truck danger (Sullivan, Mt.Barker)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It’s all fuel for thought (Crook, Narrikup)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Fuel blow to economy (Hummerston, ACoCI)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rejection (Cr Williams, ACC)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WWII bombs in harbour (Tuckey MHR)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Opposite effect (Mitchell,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Information Commissioner’s Office (Wookey) : Refer DPI FOI for external review</w:t>
      </w:r>
      <w:r w:rsidRPr="004C5EC1">
        <w:rPr>
          <w:b/>
          <w:bCs/>
          <w:sz w:val="18"/>
        </w:rPr>
        <w:tab/>
        <w:t>22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State Administrative Tribunal (Chaney) – Invitation to participate in D&amp;R forum</w:t>
      </w:r>
      <w:r w:rsidRPr="004C5EC1">
        <w:rPr>
          <w:color w:val="CC0000"/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Information Commissioner’s Office (Wookey)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Mr Jeremy Dawkins (WAPC)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Geoff Gallop MLA (Premier)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(Opposition)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Katie Hodson-Thomas MLA (Sh.Environ) – Copy WAOIC : Refer DPI FOI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John Day MLA (Sh.Transport)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Gary Snook MLA (Sh.Planning)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Robyn McSweeney MLC (SW)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Nigel Hallet MLC (Sh.Regions)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Terry Redmond MLA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Ian Campbell (Env &amp; Her)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Chris Ellison (Justice)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Sen. Alan Eggleston (WA) – Copy WAOIC : Refer DPI FOI request external review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Albany Advertiser (Matthews) – Compo bid for loss of right to farm (Burns,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D9460 Area 9 : Combined Clubs meeting – Rotary Health Safari</w:t>
      </w:r>
      <w:r w:rsidRPr="004C5EC1">
        <w:rPr>
          <w:sz w:val="18"/>
        </w:rPr>
        <w:tab/>
        <w:t>23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EIANZ National (Sheard) – Position Vacant : CEO</w:t>
      </w:r>
      <w:r w:rsidRPr="004C5EC1">
        <w:rPr>
          <w:color w:val="CC0000"/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Stirling CC to decide on high-rise policy (MacTiernan MLA)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$526m nickel blowout could have been worse, says BHPBilliton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Truckies slam ‘ignornant’ drivers (North, ABT)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Taxi drivers face pay cut (McFarlane, CTAWA)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Highway funds assured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 Hwy</w:t>
          </w:r>
        </w:smartTag>
      </w:smartTag>
      <w:r w:rsidRPr="004C5EC1">
        <w:rPr>
          <w:sz w:val="18"/>
        </w:rPr>
        <w:t xml:space="preserve"> (Redman MLA)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Better roads &amp; Education call (Smithson, AA)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Conflicting reports : Anzac Day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Family link : Albany Forts (Payne,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Legend loves a challenge (Vickers, Premier Hotel)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Annual General Meeting : WADPI LGSRS Report (Heritage &amp; Risk Mgmt)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Annual General Meeting : Rainbow 2000 Project</w:t>
      </w:r>
      <w:r w:rsidRPr="004C5EC1">
        <w:rPr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Peet &amp; Co. (Hemsley) – New land syndicate (Cranbourne, Melbourne)</w:t>
      </w:r>
      <w:r w:rsidRPr="004C5EC1">
        <w:rPr>
          <w:color w:val="CC0000"/>
          <w:sz w:val="18"/>
        </w:rPr>
        <w:tab/>
        <w:t>27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Annaliza Jackson &amp; Assoc. – Invitation to APAL Breakfast (Brahim, DoIR)</w:t>
      </w:r>
      <w:r w:rsidRPr="004C5EC1">
        <w:rPr>
          <w:color w:val="CC0000"/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Liberals find it hard going getting faithful to cough up for PM</w:t>
      </w:r>
      <w:r w:rsidRPr="004C5EC1">
        <w:rPr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Accountability flouted in the State of secrecy</w:t>
      </w:r>
      <w:r w:rsidRPr="004C5EC1">
        <w:rPr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SW alliance backs use of water reserves (Yarragadee)</w:t>
      </w:r>
      <w:r w:rsidRPr="004C5EC1">
        <w:rPr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48) – Rates fear 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retreats : housing market</w:t>
      </w:r>
      <w:r w:rsidRPr="004C5EC1">
        <w:rPr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56) – </w:t>
      </w:r>
      <w:smartTag w:uri="urn:schemas-microsoft-com:office:smarttags" w:element="place">
        <w:r w:rsidRPr="004C5EC1">
          <w:rPr>
            <w:sz w:val="18"/>
          </w:rPr>
          <w:t>Holiday</w:t>
        </w:r>
      </w:smartTag>
      <w:r w:rsidRPr="004C5EC1">
        <w:rPr>
          <w:sz w:val="18"/>
        </w:rPr>
        <w:t xml:space="preserve"> let decision irks SW unit owner (MacTiernan)</w:t>
      </w:r>
      <w:r w:rsidRPr="004C5EC1">
        <w:rPr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Healthy growth in house building forecast for WA (BIS Shrapnel)</w:t>
      </w:r>
      <w:r w:rsidRPr="004C5EC1">
        <w:rPr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International Events (Markson) – Invitation to Global Business Forum : Thought Leaders</w:t>
      </w:r>
      <w:r w:rsidRPr="004C5EC1">
        <w:rPr>
          <w:color w:val="CC0000"/>
          <w:sz w:val="18"/>
        </w:rPr>
        <w:tab/>
        <w:t>28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WA Business News (Pages 1, 13 &amp; 15) – Who controls WA media ?</w:t>
      </w:r>
      <w:r w:rsidRPr="004C5EC1">
        <w:rPr>
          <w:b/>
          <w:bCs/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17) – Net alliance the right link (Arnold, REIWA)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17) – SW Chapter for Property Council (Saraceni, PCA WA)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WA Business News – Science at UWA : Achieving international excellence</w:t>
      </w:r>
      <w:r w:rsidRPr="004C5EC1">
        <w:rPr>
          <w:color w:val="FF3300"/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Anzac Day support overwhelms RSL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Prince in attack on City rates change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Snowy spring : Bluff Knoll,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Stirling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Ranges</w:t>
          </w:r>
        </w:smartTag>
      </w:smartTag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Curtin brings global rersearch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(Alcoa Foundation)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City pay rise : Albany Mayor, Deputy &amp; Councillors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Liberals to visit : Shadow Cabinet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Terrorism targets &amp; Albany Anzac (Smithson, AA)</w:t>
      </w:r>
      <w:r w:rsidRPr="004C5EC1">
        <w:rPr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Gelibolu Rotary Club (Cakiroglu) – Fraternal relationship with Albany Rotary Club</w:t>
      </w:r>
      <w:r w:rsidRPr="004C5EC1">
        <w:rPr>
          <w:color w:val="CC0000"/>
          <w:sz w:val="18"/>
        </w:rPr>
        <w:tab/>
        <w:t>29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Visiting Ship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Business Council (UWA) – Ambassador Fu Ying : Rainbow 2000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Chinese Ambassador to Aust (Fu Ying) – Future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Taiwan</w:t>
          </w:r>
        </w:smartTag>
      </w:smartTag>
      <w:r w:rsidRPr="004C5EC1">
        <w:rPr>
          <w:sz w:val="18"/>
        </w:rPr>
        <w:t>, Hong Kong &amp; Macau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Liberal Party WA (PCB) – 56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State Conference Business Luncheon : Rainbow 2000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Com DPM&amp;C (Heywood) – Confirm WA Federal Parliamentary Briefing : Rainbow 2000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Civic Reception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Darwin</w:t>
          </w:r>
        </w:smartTag>
      </w:smartTag>
      <w:r w:rsidRPr="004C5EC1">
        <w:rPr>
          <w:sz w:val="18"/>
        </w:rPr>
        <w:t xml:space="preserve"> : Rainbow 2000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Rise in diesel thefts spurs security alert (Ikin, GSP)</w:t>
      </w:r>
      <w:r w:rsidRPr="004C5EC1">
        <w:rPr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Office Information Commissioner (Marshall) – Acknowledge FOI referral</w:t>
      </w:r>
      <w:r w:rsidRPr="004C5EC1">
        <w:rPr>
          <w:color w:val="CC0000"/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Globetrotter Corporate Travel (Bussanich) – Chinese National Day discussions UWA</w:t>
      </w:r>
      <w:r w:rsidRPr="004C5EC1">
        <w:rPr>
          <w:color w:val="CC0000"/>
          <w:sz w:val="18"/>
        </w:rPr>
        <w:tab/>
        <w:t>30 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– PIA National – Australian Planner (Vol 42 #3) : Metropolitan Planning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– PIA National – Aust Planner (Vol 42 #3)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’s destiny (Prof Blakely, Sydney Uni)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– PIA National – Aust Planner (Vol 42 #3) : </w:t>
      </w:r>
      <w:smartTag w:uri="urn:schemas-microsoft-com:office:smarttags" w:element="PlaceName">
        <w:r w:rsidRPr="004C5EC1">
          <w:rPr>
            <w:sz w:val="18"/>
          </w:rPr>
          <w:t>Network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City</w:t>
        </w:r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(WAPC)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– PIA National – Aust Planner (Vol 42 #3) : Vitalising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(Savery, ACTPLA)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– PIA National – Aust Planner (Vol 42 #3) : </w:t>
      </w:r>
      <w:smartTag w:uri="urn:schemas-microsoft-com:office:smarttags" w:element="place">
        <w:r w:rsidRPr="004C5EC1">
          <w:rPr>
            <w:sz w:val="18"/>
          </w:rPr>
          <w:t>SE Queensland</w:t>
        </w:r>
      </w:smartTag>
      <w:r w:rsidRPr="004C5EC1">
        <w:rPr>
          <w:sz w:val="18"/>
        </w:rPr>
        <w:t xml:space="preserve"> (OUM, Qld DLGPSR)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Journal – PIA National – Aust Planner (Vol 42 #3) : Metro Institutions (Spiller, PIA National)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Journal – PIA National – Aust Planner (Vol 42 #3) : Urban Consolidation (Bunker, City Futures NSW)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Journal – PIA National – Aust Planner (Vol 42 #3) : Performance planning (Wypych, Qld DLGPSR)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Journal – PIA National – Aust Planner (Vol 42 #3) : Crime prevention (Whitzman, Melbourne Uni)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– Urban Design Forum (#71) : How built form creates culture (Abbott, Vic DSE)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New Citizen – Join the LaRouche Youth Movement : Change World History !</w:t>
      </w:r>
      <w:r w:rsidRPr="004C5EC1">
        <w:rPr>
          <w:sz w:val="18"/>
        </w:rPr>
        <w:tab/>
        <w:t>Sep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b/>
          <w:bCs/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(Howard) : GSDC Hosts Regional Investment Tour</w:t>
      </w:r>
      <w:r w:rsidRPr="004C5EC1">
        <w:rPr>
          <w:sz w:val="18"/>
        </w:rPr>
        <w:tab/>
        <w:t>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20"/>
          <w:highlight w:val="yellow"/>
        </w:rPr>
      </w:pPr>
      <w:r w:rsidRPr="004C5EC1">
        <w:rPr>
          <w:b/>
          <w:bCs/>
          <w:color w:val="FF3300"/>
          <w:sz w:val="20"/>
          <w:highlight w:val="yellow"/>
        </w:rPr>
        <w:t>Event – 2</w:t>
      </w:r>
      <w:r w:rsidRPr="004C5EC1">
        <w:rPr>
          <w:b/>
          <w:bCs/>
          <w:color w:val="FF3300"/>
          <w:sz w:val="20"/>
          <w:highlight w:val="yellow"/>
          <w:vertAlign w:val="superscript"/>
        </w:rPr>
        <w:t>nd</w:t>
      </w:r>
      <w:r w:rsidRPr="004C5EC1">
        <w:rPr>
          <w:b/>
          <w:bCs/>
          <w:color w:val="FF3300"/>
          <w:sz w:val="20"/>
          <w:highlight w:val="yellow"/>
        </w:rPr>
        <w:t xml:space="preserve"> Bali Bombings,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20"/>
              <w:highlight w:val="yellow"/>
            </w:rPr>
            <w:t>Indonesia</w:t>
          </w:r>
        </w:smartTag>
      </w:smartTag>
      <w:r w:rsidRPr="004C5EC1">
        <w:rPr>
          <w:b/>
          <w:bCs/>
          <w:color w:val="FF3300"/>
          <w:sz w:val="20"/>
          <w:highlight w:val="yellow"/>
        </w:rPr>
        <w:t xml:space="preserve"> – Terrorists kill tourists again</w:t>
      </w:r>
      <w:r w:rsidRPr="004C5EC1">
        <w:rPr>
          <w:b/>
          <w:bCs/>
          <w:color w:val="FF3300"/>
          <w:sz w:val="20"/>
          <w:highlight w:val="yellow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Weekend Australian (Page 10) – Tomb of the disowned soldier (Howard MHR)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New satellite city to house 60,000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Amarillo</w:t>
          </w:r>
        </w:smartTag>
      </w:smartTag>
      <w:r w:rsidRPr="004C5EC1">
        <w:rPr>
          <w:sz w:val="18"/>
        </w:rPr>
        <w:t xml:space="preserve"> (Logan MLA)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Sprawling emerald city losing its lustre (Sydney, Aust)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Murdoch to be hub of landmark precinct (MacTiernan MLA)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23) – </w:t>
      </w:r>
      <w:smartTag w:uri="urn:schemas-microsoft-com:office:smarttags" w:element="City">
        <w:r w:rsidRPr="004C5EC1">
          <w:rPr>
            <w:sz w:val="18"/>
          </w:rPr>
          <w:t>Travel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: Why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 xml:space="preserve"> ?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Defiant PM rejects war shrine ruling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Koizumi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47)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gets back tones of fossils (Sen. Campbell &amp; Amb. Fu Ying)</w:t>
      </w:r>
      <w:r w:rsidRPr="004C5EC1">
        <w:rPr>
          <w:sz w:val="18"/>
        </w:rPr>
        <w:tab/>
        <w:t>01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18) – Heritage storm on port pub (McGinty MLA)</w:t>
      </w:r>
      <w:r w:rsidRPr="004C5EC1">
        <w:rPr>
          <w:sz w:val="18"/>
        </w:rPr>
        <w:tab/>
        <w:t>02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AAPCWA (Griniunas) – Guest Speaker : Brian Fleay (Decline of the Age of Oil)</w:t>
      </w:r>
      <w:r w:rsidRPr="004C5EC1">
        <w:rPr>
          <w:color w:val="CC0000"/>
          <w:sz w:val="18"/>
        </w:rPr>
        <w:tab/>
        <w:t>03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27) – Leaders’ grandsons meet to recall talks at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Yalta</w:t>
          </w:r>
        </w:smartTag>
      </w:smartTag>
      <w:r w:rsidRPr="004C5EC1">
        <w:rPr>
          <w:sz w:val="18"/>
        </w:rPr>
        <w:tab/>
        <w:t>03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State vows to speed up mine approvals (Carpenter MLA)</w:t>
      </w:r>
      <w:r w:rsidRPr="004C5EC1">
        <w:rPr>
          <w:sz w:val="18"/>
        </w:rPr>
        <w:tab/>
        <w:t>03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Investment surge to power WA economy</w:t>
      </w:r>
      <w:r w:rsidRPr="004C5EC1">
        <w:rPr>
          <w:sz w:val="18"/>
        </w:rPr>
        <w:tab/>
        <w:t>03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The Australian – Tomb of the disowned soldier &amp; copies Gallop, Bowler, &amp; SP docs</w:t>
      </w:r>
      <w:r w:rsidRPr="004C5EC1">
        <w:rPr>
          <w:sz w:val="18"/>
        </w:rPr>
        <w:tab/>
        <w:t>03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WA Natural Resource Mgmt (</w:t>
      </w:r>
      <w:smartTag w:uri="urn:schemas-microsoft-com:office:smarttags" w:element="country-region">
        <w:r w:rsidRPr="004C5EC1">
          <w:rPr>
            <w:sz w:val="18"/>
          </w:rPr>
          <w:t>Denmark</w:t>
        </w:r>
      </w:smartTag>
      <w:r w:rsidRPr="004C5EC1">
        <w:rPr>
          <w:sz w:val="18"/>
        </w:rPr>
        <w:t xml:space="preserve">)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Region Initiative Planning Team</w:t>
      </w:r>
      <w:r w:rsidRPr="004C5EC1">
        <w:rPr>
          <w:sz w:val="18"/>
        </w:rPr>
        <w:tab/>
        <w:t>03-06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(Page 3) – Sports clubs face rates crisis (Bowler MLA)</w:t>
      </w:r>
      <w:r w:rsidRPr="004C5EC1">
        <w:rPr>
          <w:b/>
          <w:bCs/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Harry gets right royal blast at </w:t>
      </w:r>
      <w:smartTag w:uri="urn:schemas-microsoft-com:office:smarttags" w:element="place">
        <w:r w:rsidRPr="004C5EC1">
          <w:rPr>
            <w:sz w:val="18"/>
          </w:rPr>
          <w:t>Sandhurst</w:t>
        </w:r>
      </w:smartTag>
      <w:r w:rsidRPr="004C5EC1">
        <w:rPr>
          <w:sz w:val="18"/>
        </w:rPr>
        <w:t xml:space="preserve"> (Maj-Gen Ritchie)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Pivot takes Axiom stake (Laurance, Laurance &amp; Saraceni)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MLA flags terrorism threat to airport (Watson,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popular with Navy : Commander Burleigh (HMAS Darwin)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Bentleys on tour (Shephard, WA Bentley Drivers Club)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Another senseless act :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</w:t>
      </w:r>
      <w:smartTag w:uri="urn:schemas-microsoft-com:office:smarttags" w:element="place">
        <w:r w:rsidRPr="004C5EC1">
          <w:rPr>
            <w:sz w:val="18"/>
          </w:rPr>
          <w:t>Bali</w:t>
        </w:r>
      </w:smartTag>
      <w:r w:rsidRPr="004C5EC1">
        <w:rPr>
          <w:sz w:val="18"/>
        </w:rPr>
        <w:t xml:space="preserve"> bombings (Smithson, AA)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24) – Club to go alone : Equine facilities (Solley, ARC)</w:t>
      </w:r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West Australian (Scibilia) – Publication dates for 175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Anniversary Souvenir</w:t>
      </w:r>
      <w:r w:rsidRPr="004C5EC1">
        <w:rPr>
          <w:color w:val="CC0000"/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(Scibilia) – </w:t>
      </w:r>
      <w:hyperlink r:id="rId600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01" w:history="1">
        <w:r w:rsidRPr="004C5EC1">
          <w:rPr>
            <w:rStyle w:val="Hyperlink"/>
            <w:sz w:val="18"/>
          </w:rPr>
          <w:t>R2000Participation.zip</w:t>
        </w:r>
      </w:hyperlink>
      <w:r w:rsidRPr="004C5EC1">
        <w:rPr>
          <w:sz w:val="18"/>
        </w:rPr>
        <w:tab/>
        <w:t>04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Inside Cover : Mail-out culprit may be weeded out (MacTiernan)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Icon rivers ‘too salty to save’ (Ruprecht, DoE)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We trust troops before clergy (Prof. Bean, ANU)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Make political parties work to get voters to polling places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Greens go missing as key issues need action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More tourism in parks idea angers (Entsch MHR, Tourism)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53) – Revolution on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William Street</w:t>
          </w:r>
        </w:smartTag>
      </w:smartTag>
      <w:r w:rsidRPr="004C5EC1">
        <w:rPr>
          <w:sz w:val="18"/>
        </w:rPr>
        <w:t xml:space="preserve"> (Jones Lang LaSalle)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60) – Prices for prime HK real estate go ballistic (Knight Frank)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A guide to help you STAY SAFE : RAC Community Safety Month</w:t>
      </w:r>
      <w:r w:rsidRPr="004C5EC1">
        <w:rPr>
          <w:color w:val="FF3300"/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Alannah MacTiernan MLA (Giles) – Handball to John Bowler MLA (Minister LGRD)</w:t>
      </w:r>
      <w:r w:rsidRPr="004C5EC1">
        <w:rPr>
          <w:color w:val="CC0000"/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Community Bank (Evans) – Community Banking Survey for Bendigo Bank</w:t>
      </w:r>
      <w:r w:rsidRPr="004C5EC1">
        <w:rPr>
          <w:color w:val="CC0000"/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RSM Bird Cameron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Albany Community &amp; Bendigo Bank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GSDC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) : Request to brief GS Regional Investment Tour – R2000 : No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WA DPC (Wauchope) : Reconsider brief GS Regional Investment Tour – Rainbow 2000</w:t>
      </w:r>
      <w:r w:rsidRPr="004C5EC1">
        <w:rPr>
          <w:sz w:val="18"/>
        </w:rPr>
        <w:tab/>
        <w:t>05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WA mortgages soar in boom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Strangle-hold on water supply must be broken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Gallop’s old guard a tad tired (Edwards MLA, Roberts MLA)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All talk, little action on ethics, study finds (KPMG)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Shipbuilder urges local rules for naval contract (Salteri, Tenix)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WA Business News – State Economic Review : Strong resources sector drives growth</w:t>
      </w:r>
      <w:r w:rsidRPr="004C5EC1">
        <w:rPr>
          <w:color w:val="FF3300"/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$30m wind farm : Platform rejection ‘let down’ (Ebert, WP)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Survey identifies significant sites : Aboriginal heritage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Liberals signal plan to fund rural roads (Birney MLA)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Road route riles residents (Phillips, Main Roads WA)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Senators ignite debate over compulsory voting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Adams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Wind farm city icon &amp; Quiet achievers (Smithson, AA)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 ‘dead centre’ : ACC (Gardiner,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Street talk : Should voting in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be compulsory ?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Danger on roads (Hands Snr,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Redesign for roundabout (McGuire, Water Corp)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Downsouth : Challenge met (TS Vancouver Cadets)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$30m power boost : New turbines in the wind (Ebert, WP)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Security pressure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(Watson MLA)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Shadow Cabinet on tour (Birney MLA)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More needs to be done in city (Henshaw, Mira Mar)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AMEC – Project Valuation &amp; Financial Mgmt Skills (Prof Matocsy, UTS)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Telephone – Premiers (Strapp) : Request brief GS Regional Investment Tour – R2000 : No</w:t>
      </w:r>
      <w:r w:rsidRPr="004C5EC1">
        <w:rPr>
          <w:b/>
          <w:bCs/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– Copy of WA Federal Members Email of 9 Aug 2004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Trade Show – Blackwoods Atkins : Construction Industry &amp; Materials – Rainbow 2000 Project</w:t>
      </w:r>
      <w:r w:rsidRPr="004C5EC1">
        <w:rPr>
          <w:sz w:val="18"/>
        </w:rPr>
        <w:tab/>
        <w:t>06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Shake-up for State’s water use : Dept Water (Gallop MLA)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Mortgage wipeout risk rises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Roberts admits conflict of interest with presidency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Minister has few allies in Parliament, unions, say critics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Thorium safe nuclear power source : report (Copley, FDI)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State acts on timber traffic : Bunbury &amp; SW (MacTiernan MLA)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WA Conference &amp; Convention Venues</w:t>
      </w:r>
      <w:r w:rsidRPr="004C5EC1">
        <w:rPr>
          <w:color w:val="FF3300"/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Extra (RE) – Landmark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266 Serpentine Road</w:t>
          </w:r>
        </w:smartTag>
      </w:smartTag>
      <w:r w:rsidRPr="004C5EC1">
        <w:rPr>
          <w:sz w:val="18"/>
        </w:rPr>
        <w:t>, Mt.Melville ($335k)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Office Information Commissioner (Marshall) – Clarification FOI referral</w:t>
      </w:r>
      <w:r w:rsidRPr="004C5EC1">
        <w:rPr>
          <w:color w:val="CC0000"/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Business News (Swarts) – Invitation to explore Book of Lists 2006</w:t>
      </w:r>
      <w:r w:rsidRPr="004C5EC1">
        <w:rPr>
          <w:color w:val="CC0000"/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) – Invitation to explore Albany Senior Card Discount Guide</w:t>
      </w:r>
      <w:r w:rsidRPr="004C5EC1">
        <w:rPr>
          <w:color w:val="CC0000"/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The Great Controversy – Revelation 1:3 : </w:t>
      </w:r>
      <w:r w:rsidRPr="004C5EC1">
        <w:rPr>
          <w:i/>
          <w:iCs/>
          <w:sz w:val="18"/>
        </w:rPr>
        <w:t>The Time is at Hand</w:t>
      </w:r>
      <w:r w:rsidRPr="004C5EC1">
        <w:rPr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Discussions – WA State Shadow Cabinet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) – Rainbow 2000 Project</w:t>
      </w:r>
      <w:r w:rsidRPr="004C5EC1">
        <w:rPr>
          <w:b/>
          <w:bCs/>
          <w:sz w:val="18"/>
        </w:rPr>
        <w:tab/>
        <w:t>07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(Career Page 3) – WA Museum : Regional Manager Albany</w:t>
      </w:r>
      <w:r w:rsidRPr="004C5EC1">
        <w:rPr>
          <w:sz w:val="18"/>
        </w:rPr>
        <w:tab/>
        <w:t>08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Master Builders’ Assoc.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: Annual Awards Night – Rainbow 2000 Project</w:t>
      </w:r>
      <w:r w:rsidRPr="004C5EC1">
        <w:rPr>
          <w:sz w:val="18"/>
        </w:rPr>
        <w:tab/>
        <w:t>08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John Curtin Weekend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Volunteers : Murdock)</w:t>
      </w:r>
      <w:r w:rsidRPr="004C5EC1">
        <w:rPr>
          <w:sz w:val="18"/>
        </w:rPr>
        <w:tab/>
        <w:t>08-09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15) – Highway debacle splits farm again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Tyler</w:t>
          </w:r>
        </w:smartTag>
      </w:smartTag>
      <w:r w:rsidRPr="004C5EC1">
        <w:rPr>
          <w:sz w:val="18"/>
        </w:rPr>
        <w:t>, SW Highway)</w:t>
      </w:r>
      <w:r w:rsidRPr="004C5EC1">
        <w:rPr>
          <w:sz w:val="18"/>
        </w:rPr>
        <w:tab/>
        <w:t>09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17) – Display centres closed (Michelon, Ross North Homes)</w:t>
      </w:r>
      <w:r w:rsidRPr="004C5EC1">
        <w:rPr>
          <w:sz w:val="18"/>
        </w:rPr>
        <w:tab/>
        <w:t>09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FDI (Pickford) – FDI launches landmark energy study : Copley</w:t>
      </w:r>
      <w:r w:rsidRPr="004C5EC1">
        <w:rPr>
          <w:color w:val="CC0000"/>
          <w:sz w:val="18"/>
        </w:rPr>
        <w:tab/>
        <w:t>09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(Burke) – Australian Planner : Coastal &amp; Waterfront – Rainbow 2000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(Jay) – Australian Planner : Coastal &amp; Waterfront – Rainbow 2000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WA (Caddy) – Australian Planner : Coastal &amp; Waterfront – Rainbow 2000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Liberal Party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WA Parliamentary Team – Rainbow 2000 Project</w:t>
      </w:r>
      <w:r w:rsidRPr="004C5EC1">
        <w:rPr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Matt Birney MLA (Liberal Leader) – </w:t>
      </w:r>
      <w:hyperlink r:id="rId602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Gary Snook MLA (Shadow Planning &amp; Heritage) – </w:t>
      </w:r>
      <w:hyperlink r:id="rId603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Katie Hodson-Thomas MLA (Shadow Environment) – </w:t>
      </w:r>
      <w:hyperlink r:id="rId604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John Day MLA (Shadow Transport) – </w:t>
      </w:r>
      <w:hyperlink r:id="rId605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Sue Walker MLA (Shadow Attorney-General) – </w:t>
      </w:r>
      <w:hyperlink r:id="rId606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Robyn McSweeney MLC (Shadow Great Southern) – </w:t>
      </w:r>
      <w:hyperlink r:id="rId607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Nigel Hallett MLC (Shadow Regional Development) – </w:t>
      </w:r>
      <w:hyperlink r:id="rId608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Kim Hames MLA (Dawesville) – </w:t>
      </w:r>
      <w:hyperlink r:id="rId609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Rob Johnson MLA (Hillarys) – </w:t>
      </w:r>
      <w:hyperlink r:id="rId610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Dan Sullivan MLA (Leschenault) – </w:t>
      </w:r>
      <w:hyperlink r:id="rId611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Troy Buswell MLA (Vasse) – </w:t>
      </w:r>
      <w:hyperlink r:id="rId612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Norman Moore MLA (Mining &amp; Pastoral) – </w:t>
      </w:r>
      <w:hyperlink r:id="rId613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Simon O’Brien MLC (South Metropolitan) – </w:t>
      </w:r>
      <w:hyperlink r:id="rId614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Barry House MLC (South West) – </w:t>
      </w:r>
      <w:hyperlink r:id="rId615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John Castrilli MLA (Bunbury) – </w:t>
      </w:r>
      <w:hyperlink r:id="rId616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Steve Thomas MLA (Capel) – </w:t>
      </w:r>
      <w:hyperlink r:id="rId617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Colin Barnett MLA (Cottesloe) – </w:t>
      </w:r>
      <w:hyperlink r:id="rId618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Trevor Sprigg MLA (Murdoch) – </w:t>
      </w:r>
      <w:hyperlink r:id="rId619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0000FF"/>
              <w:sz w:val="18"/>
            </w:rPr>
            <w:t>Murray</w:t>
          </w:r>
        </w:smartTag>
      </w:smartTag>
      <w:r w:rsidRPr="00A562B9">
        <w:rPr>
          <w:color w:val="0000FF"/>
          <w:sz w:val="18"/>
        </w:rPr>
        <w:t xml:space="preserve"> Cowper MLA (Murray) – </w:t>
      </w:r>
      <w:hyperlink r:id="rId620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Graham Jacobs MLA (Roe) – </w:t>
      </w:r>
      <w:hyperlink r:id="rId621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Tony Simpson MLA (Serpentine-Jarrahdale) – </w:t>
      </w:r>
      <w:hyperlink r:id="rId622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John McGrath MLA (</w:t>
      </w:r>
      <w:smartTag w:uri="urn:schemas-microsoft-com:office:smarttags" w:element="place">
        <w:r w:rsidRPr="00A562B9">
          <w:rPr>
            <w:color w:val="0000FF"/>
            <w:sz w:val="18"/>
          </w:rPr>
          <w:t>South Perth</w:t>
        </w:r>
      </w:smartTag>
      <w:r w:rsidRPr="00A562B9">
        <w:rPr>
          <w:color w:val="0000FF"/>
          <w:sz w:val="18"/>
        </w:rPr>
        <w:t xml:space="preserve">) – </w:t>
      </w:r>
      <w:hyperlink r:id="rId623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Paul Omodei MLA (Warren-Blackwood) – </w:t>
      </w:r>
      <w:hyperlink r:id="rId624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Bruce Donaldson MLC (Agriculture) – </w:t>
      </w:r>
      <w:hyperlink r:id="rId625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Anthony Fels MLA (Agriculture) – </w:t>
      </w:r>
      <w:hyperlink r:id="rId626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Margaret Rowe MLC (Agriculture) – </w:t>
      </w:r>
      <w:hyperlink r:id="rId627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Helen Morton MLA (East Metropolitan) – </w:t>
      </w:r>
      <w:hyperlink r:id="rId628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Donna Taylor MLA (East Metropolitan) – </w:t>
      </w:r>
      <w:hyperlink r:id="rId629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Ken Baston MLC (Mining &amp; Pastoral) – </w:t>
      </w:r>
      <w:hyperlink r:id="rId630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George Cash MLC (North Metropolitan) – </w:t>
      </w:r>
      <w:hyperlink r:id="rId631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Peter Collier MLC (North Metropolitan) – </w:t>
      </w:r>
      <w:hyperlink r:id="rId632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Ray Halligan MLA (North Metropolitan) – </w:t>
      </w:r>
      <w:hyperlink r:id="rId633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Barbara Scott MLA (South Metropolitan) – </w:t>
      </w:r>
      <w:hyperlink r:id="rId634" w:history="1">
        <w:r w:rsidRPr="00A562B9">
          <w:rPr>
            <w:rStyle w:val="Hyperlink"/>
            <w:sz w:val="18"/>
          </w:rPr>
          <w:t>R2000Sustainbility.zip</w:t>
        </w:r>
      </w:hyperlink>
      <w:r w:rsidRPr="00A562B9">
        <w:rPr>
          <w:color w:val="0000FF"/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Liberal Party of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 Division) : State Executive – Rainbow 2000 Project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Commonwealth DoTaRS : Growing Regions Conference 2006 – </w:t>
      </w:r>
      <w:hyperlink r:id="rId635" w:history="1">
        <w:r w:rsidRPr="004C5EC1">
          <w:rPr>
            <w:rStyle w:val="Hyperlink"/>
            <w:sz w:val="18"/>
          </w:rPr>
          <w:t>www.dotars.gov.au</w:t>
        </w:r>
      </w:hyperlink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Commonwealth DoTaRS (Thompson) : Growing Regions Conference 2006 – Rainbow 2000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Inside Cover : Alannah grows as railway rolls on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Inside Cover : Alannah : Attack of the 50ft woman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Stars back State on stadium (Stanton, Vlahov, Welborn)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Fears of petrol-fed interest rate rise (Stevens, Reserve Bank)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N-waste no obstacle to uranium : expert (Duncan, Ex-WMC)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Spectacular air race ‘bigger’ than Rally Aust (McGowan MLA)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Defence spending plan flawed : southern ½ continent neglected</w:t>
      </w:r>
      <w:r w:rsidRPr="004C5EC1">
        <w:rPr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Alan Eggleston (Liberal) – Thank you for attending PM’s luncheon</w:t>
      </w:r>
      <w:r w:rsidRPr="004C5EC1">
        <w:rPr>
          <w:color w:val="CC0000"/>
          <w:sz w:val="18"/>
        </w:rPr>
        <w:tab/>
        <w:t>10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State faces hugh native title claim : SWLSC (Gallop MLA)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Gallop’s 2001 Statement of Commitment : Aboriginal People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needs to liven up an exploit assets (Poynton)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We disagree : Bush plan (Tallentire, Conservation Council WA)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We disagree : Real issue (Killigrew, Property Rights WA)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Wines among best : Great Southern (Mt.Barker Wine Show)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Airport security claims rejected (Tuckey MHR)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Senator defends live export (Adams, Liberal WA)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Council reforms (Hammond, ACC)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3) – Albany Waterfront Community Reference Group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Cadets in parade success : TS Vancouver &amp; All WA TS Units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Devil in the detail &amp; Community appeal (Smithson, AA)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Cadets in parade success : TS Vancouver &amp; All WA TS Units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32) – WAPC : LGSRS Information Sessions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Website – Smithson Planning – Hard copy full colour : </w:t>
      </w:r>
      <w:hyperlink r:id="rId636" w:history="1">
        <w:r w:rsidRPr="004C5EC1">
          <w:rPr>
            <w:rStyle w:val="Hyperlink"/>
            <w:b/>
            <w:bCs/>
            <w:sz w:val="18"/>
          </w:rPr>
          <w:t>www.smithsonplanning.com.au</w:t>
        </w:r>
      </w:hyperlink>
      <w:r w:rsidRPr="004C5EC1">
        <w:rPr>
          <w:b/>
          <w:bCs/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State Administrative Tribunal (Chaney) – Development &amp; Resources Consultation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 State Administrative Tribunal (Chaney) – Valuation appeals based on down-zoning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 State Administrative Tribunal (Chaney) – Decisions including costs &amp; damages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 State Administrative Tribunal (Chaney) – Electronic evidence &amp; quality assurance</w:t>
      </w:r>
      <w:r w:rsidRPr="004C5EC1">
        <w:rPr>
          <w:sz w:val="18"/>
        </w:rPr>
        <w:tab/>
        <w:t>11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Council boss hit by fraud claim (Smith, Joondalup CC)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Howard accused of conning Australians : No unions ‘no Labor’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WA told to back uranium line (Ferguson MHR, ALP)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Elected local councils fail : inquiry (Bowler, Min LG&amp;RD)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Country life rewards investors (Rossen, REIWA)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24) – Minister must look to change after Joondalup council fiasco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Bus service across Nullabor pulls out (Esplin, Greyhound Aust)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New offices race for CBD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Raine Square</w:t>
          </w:r>
        </w:smartTag>
      </w:smartTag>
      <w:r w:rsidRPr="004C5EC1">
        <w:rPr>
          <w:sz w:val="18"/>
        </w:rPr>
        <w:t>, Sarceni)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66) – Mirvac rejects off-the-plan claims (McBride, Mirvac)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Ambrose Promotional – Housing Industry Association / B&amp;D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Golf Club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HIA (Gersbach)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faces rent crisis : need to speed up council approvals 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Media Statement – HIA (Morschel) – Small Business &amp; Federal taskforce on red tape reduction 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Luncheon – WA Italian Community (Forgione) – Introduction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development opportunities</w:t>
      </w:r>
      <w:r w:rsidRPr="004C5EC1">
        <w:rPr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Italian Community (Forgione) – Rainbow 2000 Project</w:t>
      </w:r>
      <w:r w:rsidRPr="004C5EC1">
        <w:rPr>
          <w:sz w:val="18"/>
        </w:rPr>
        <w:tab/>
        <w:t>12 Oct 2005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 xml:space="preserve">Presentation – WA Italian Community (Forgione) – </w:t>
      </w:r>
      <w:r w:rsidR="004C4402" w:rsidRPr="004C4402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4C4402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4C4402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4C4402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4C4402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4C4402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4C4402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4C4402">
        <w:rPr>
          <w:b/>
          <w:color w:val="003300"/>
          <w:sz w:val="18"/>
          <w:szCs w:val="18"/>
        </w:rPr>
        <w:t xml:space="preserve"> </w:t>
      </w:r>
      <w:r w:rsidR="004C4402" w:rsidRPr="004C4402">
        <w:rPr>
          <w:b/>
          <w:sz w:val="18"/>
          <w:szCs w:val="18"/>
        </w:rPr>
        <w:t>2000</w:t>
      </w:r>
      <w:r w:rsidR="004C4402" w:rsidRPr="004C4402">
        <w:rPr>
          <w:b/>
          <w:sz w:val="18"/>
          <w:szCs w:val="18"/>
          <w:vertAlign w:val="superscript"/>
        </w:rPr>
        <w:t xml:space="preserve">© </w:t>
      </w:r>
      <w:r w:rsidR="004C4402" w:rsidRPr="004C4402">
        <w:rPr>
          <w:b/>
          <w:bCs/>
          <w:sz w:val="18"/>
        </w:rPr>
        <w:t>Regional Strategy</w:t>
      </w:r>
      <w:r w:rsidRPr="004C4402">
        <w:rPr>
          <w:b/>
          <w:sz w:val="18"/>
        </w:rPr>
        <w:tab/>
        <w:t>12 Oct 2005</w:t>
      </w:r>
    </w:p>
    <w:p w:rsidR="00AB4D60" w:rsidRPr="006445E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6445EA">
        <w:rPr>
          <w:b/>
          <w:sz w:val="18"/>
        </w:rPr>
        <w:t>Statement – WA Italian Community (</w:t>
      </w:r>
      <w:smartTag w:uri="urn:schemas-microsoft-com:office:smarttags" w:element="City">
        <w:r w:rsidRPr="006445EA">
          <w:rPr>
            <w:b/>
            <w:sz w:val="18"/>
          </w:rPr>
          <w:t>Hammond</w:t>
        </w:r>
      </w:smartTag>
      <w:r w:rsidRPr="006445EA">
        <w:rPr>
          <w:b/>
          <w:sz w:val="18"/>
        </w:rPr>
        <w:t xml:space="preserve">, </w:t>
      </w:r>
      <w:smartTag w:uri="urn:schemas-microsoft-com:office:smarttags" w:element="City">
        <w:r w:rsidRPr="006445EA">
          <w:rPr>
            <w:b/>
            <w:sz w:val="18"/>
          </w:rPr>
          <w:t>Albany</w:t>
        </w:r>
      </w:smartTag>
      <w:r w:rsidRPr="006445EA">
        <w:rPr>
          <w:b/>
          <w:sz w:val="18"/>
        </w:rPr>
        <w:t xml:space="preserve"> CC) – </w:t>
      </w:r>
      <w:hyperlink r:id="rId637" w:history="1">
        <w:r w:rsidRPr="006445EA">
          <w:rPr>
            <w:rStyle w:val="Hyperlink"/>
            <w:b/>
            <w:sz w:val="18"/>
          </w:rPr>
          <w:t>Albany Waterfront : “A Done Deal”</w:t>
        </w:r>
      </w:hyperlink>
      <w:r w:rsidRPr="006445EA">
        <w:rPr>
          <w:b/>
          <w:sz w:val="18"/>
        </w:rPr>
        <w:tab/>
        <w:t>12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Christ Church Grammar School, Claremont, WA (Baird) – 2005 Centenary Wine Dozen</w:t>
      </w:r>
      <w:r w:rsidRPr="004C5EC1">
        <w:rPr>
          <w:color w:val="CC0000"/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Concept BDD (Forgione) – </w:t>
      </w:r>
      <w:hyperlink r:id="rId638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39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Ray White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(Massimini) – </w:t>
      </w:r>
      <w:hyperlink r:id="rId640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41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Koltasz Smith (Koltasz) – </w:t>
      </w:r>
      <w:hyperlink r:id="rId642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43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Premier Hotel Albany (Vickers) – </w:t>
      </w:r>
      <w:hyperlink r:id="rId644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45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CrediFlex (Kent) – </w:t>
      </w:r>
      <w:hyperlink r:id="rId646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47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Bayswater CC (Magro) – </w:t>
      </w:r>
      <w:hyperlink r:id="rId648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49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VSG Financial (Graneri) – </w:t>
      </w:r>
      <w:hyperlink r:id="rId650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51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Anthony J. Casella Designers (Casella) – </w:t>
      </w:r>
      <w:hyperlink r:id="rId652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53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Phoenix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Estate (Marano) – </w:t>
      </w:r>
      <w:hyperlink r:id="rId654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55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Novus Homes (Antonelli) – </w:t>
      </w:r>
      <w:hyperlink r:id="rId656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57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Waroona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(Fitzgerald) – </w:t>
      </w:r>
      <w:hyperlink r:id="rId658" w:history="1">
        <w:r w:rsidRPr="004C5EC1">
          <w:rPr>
            <w:rStyle w:val="Hyperlink"/>
            <w:sz w:val="18"/>
          </w:rPr>
          <w:t>R2000Sustainbility.zip</w:t>
        </w:r>
      </w:hyperlink>
      <w:r w:rsidRPr="004C5EC1">
        <w:rPr>
          <w:sz w:val="18"/>
        </w:rPr>
        <w:t xml:space="preserve"> &amp; </w:t>
      </w:r>
      <w:hyperlink r:id="rId659" w:history="1">
        <w:r w:rsidRPr="004C5EC1">
          <w:rPr>
            <w:rStyle w:val="Hyperlink"/>
            <w:sz w:val="18"/>
          </w:rPr>
          <w:t>R2000APAConstraints.zip</w:t>
        </w:r>
      </w:hyperlink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Heat on Gallop to sack Kucera over share deal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Sorrento Quay set for $12m expansion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5000 new residents in Burswood plan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Ferry could link tourist hotspots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Premier’s code is worthless rhetoric if Kucera stays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Cartoon : Alston’s Perth Foreshore Plan (MacTiernan MLA)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6) – Military forms friendships (Evans, US Military Tours WA)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15) – Grange lifts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resource (Wedlock, Grange)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17) – Unis hit by skills rebound : UWA, Curtin, Murdoch, ECU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Wind farm stats ‘exaggerated’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Mortimer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Crash stalls postal delivery (Australia Post Truck,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Cranbrook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Albany MLA has nuclear message (Watson, ALP)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5) – Birney says port is big problem (Liberal Leader WA)</w:t>
      </w:r>
      <w:r w:rsidRPr="004C5EC1">
        <w:rPr>
          <w:b/>
          <w:bCs/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Time for informed debate : Nuclear energy (Smithson, AA)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Earl St decision ‘within a week’ (Plowman,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‘We want it back’: Opposition Leader plots bid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seat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Bigger plan for Beacons (Jones, Beacons)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Albany MLA under fire : Watson vs Birney &amp; Tuckey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Integrity of Forts to be degraded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Heritage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(Martin)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Surgery call fell on deaf ears : Gynaecology (Partington,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Rethink on park : waterfront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Austin</w:t>
          </w:r>
        </w:smartTag>
      </w:smartTag>
      <w:r w:rsidRPr="004C5EC1">
        <w:rPr>
          <w:sz w:val="18"/>
        </w:rPr>
        <w:t>, Big Grove)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Shadow Cabinet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(WA Liberals)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56 &amp; 57) – Cadets celebrate milestone in style : TS Vancouver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Community Bank (Evans) – Community Banking Survey for Bendigo Bank</w:t>
      </w:r>
      <w:r w:rsidRPr="004C5EC1">
        <w:rPr>
          <w:color w:val="CC0000"/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Professionals AJS  (Pearson) – Auction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Basketball Stadium (22 Oct 05)</w:t>
      </w:r>
      <w:r w:rsidRPr="004C5EC1">
        <w:rPr>
          <w:color w:val="CC0000"/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Ray White RE (Danielle) – ACC Item 13.3.5 : Housing Strategy down-zone CBD R80/160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First Nats RE (Fagents) – ACC Item 13.3.5 : Housing Strategy down-zone CBD R80/160</w:t>
      </w:r>
      <w:r w:rsidRPr="004C5EC1">
        <w:rPr>
          <w:sz w:val="18"/>
        </w:rPr>
        <w:tab/>
        <w:t>13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WAPC (Thomas) – LGSRS : Invitation to Stakeholders Session (AgWA)</w:t>
      </w:r>
      <w:r w:rsidRPr="004C5EC1">
        <w:rPr>
          <w:color w:val="CC0000"/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WAPC (Thomas) – LGSRS : Abstract of the Lower Great Southern Region Strategy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Being Human (Smithson) – Change Management : </w:t>
      </w:r>
      <w:hyperlink r:id="rId660" w:history="1">
        <w:r w:rsidRPr="004C5EC1">
          <w:rPr>
            <w:rStyle w:val="Hyperlink"/>
            <w:sz w:val="18"/>
          </w:rPr>
          <w:t>www.beinghuman.com.au</w:t>
        </w:r>
      </w:hyperlink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Gallipoli bones ignored : Anzac Cove,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Turkey</w:t>
          </w:r>
        </w:smartTag>
      </w:smartTag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Kucera case sets precedent for enforcing accountability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36)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Use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Swan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to ‘energise’ city (Adams, Melbourne CC)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Council gives up fight over woodchip mill (Bunbury CC)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– Copy of response from Office of WA Ombudsman 08 Nov 04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WALGA (Mitchell) – Request to reconsider briefing on Rainbow 2000 Project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WALGA (Hailes) – Request to reconsider briefing on Rainbow 2000 Project</w:t>
      </w:r>
      <w:r w:rsidRPr="004C5EC1">
        <w:rPr>
          <w:sz w:val="18"/>
        </w:rPr>
        <w:tab/>
        <w:t>14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1) – Ports, rail undercut by tollways : taxing times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6) – Ministers accused over rail crisis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The Australian (Page 6) – </w:t>
      </w:r>
      <w:smartTag w:uri="urn:schemas-microsoft-com:office:smarttags" w:element="place">
        <w:r w:rsidRPr="004C5EC1">
          <w:rPr>
            <w:sz w:val="18"/>
          </w:rPr>
          <w:t>Union</w:t>
        </w:r>
      </w:smartTag>
      <w:r w:rsidRPr="004C5EC1">
        <w:rPr>
          <w:sz w:val="18"/>
        </w:rPr>
        <w:t>’s log of claims keeps ship in port (Timaru Star, Fremantle)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6) – Toll starves states (Sims, NCC)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6) – Forestry workers boss gets $200k (Smith, CFMEU Forestry)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12) – The excitement is building : Ravensthorpe Nickel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The Australian (Page 20) – Highway robbery : build it and they will come if compelled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The Australian (Page 20) – Our Job Opportunity : we should fear failure to embrace reform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21) – Toll Barons : pay per trip and then a whole lot more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The Australian (Page 26) – Toll Barons drive bargain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The Australian (Page C6) – WA DoE : Senior Environmental Officers : Air Quality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73) – Councils fight fire control scheme (Stevens, FESA)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81) – Austral braces for big US Navy contracts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105) – 4HR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Agribusiness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Ports</w:t>
          </w:r>
        </w:smartTag>
      </w:smartTag>
      <w:r w:rsidRPr="004C5EC1">
        <w:rPr>
          <w:sz w:val="18"/>
        </w:rPr>
        <w:t xml:space="preserve"> &amp; Infrastructure Mgr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110) – WA DPI : Senior Planning Officers &amp; POs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20) – Thumbs down for coastal high-rise (MacTiernan MLA)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47) – </w:t>
      </w:r>
      <w:smartTag w:uri="urn:schemas-microsoft-com:office:smarttags" w:element="place">
        <w:r w:rsidRPr="004C5EC1">
          <w:rPr>
            <w:sz w:val="18"/>
          </w:rPr>
          <w:t>West End</w:t>
        </w:r>
      </w:smartTag>
      <w:r w:rsidRPr="004C5EC1">
        <w:rPr>
          <w:sz w:val="18"/>
        </w:rPr>
        <w:t xml:space="preserve"> development push divides Port leaders : Fremantle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48)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for old city : Fremantle</w:t>
      </w:r>
      <w:r w:rsidRPr="004C5EC1">
        <w:rPr>
          <w:sz w:val="18"/>
        </w:rPr>
        <w:tab/>
        <w:t>15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WA Liberal &amp; National Shadow Cabinet – LGSRS Stakeholder &amp; Info Sessions + HIA</w:t>
      </w:r>
      <w:r w:rsidRPr="004C5EC1">
        <w:rPr>
          <w:b/>
          <w:bCs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Matt Birney MLA (Liberal Leader)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Gary Snook MLA (Planning)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Katie Hodson-Thomas MLA (Environment)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John Day MLA (Transport)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Sue Walker MLA (Attorney-General)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Kim Hames MLA (Health)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Rob Johnson MLA (Tourism)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Dan Sullivan MLA (Finance)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Troy Buswell MLA (Small Business)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Norman Moore MLC (Resources)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Simon O’Brien MLC (Trade)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Barry House MLC (Education)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Robyn McSweeney MLC (Great Southern)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Nigel Hallett MLC (Regional)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Margaret Rowe MLC (Heritage)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Bruce Donaldson MLC (Fisheries)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Graham Jacobs MLA (Opposition Whip)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John Castrilli MLA (Local Govt)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Email – Paul Omodei MLA (Agriculture) – LGSRS Stakeholder &amp; Info Sessions + HIA</w:t>
      </w:r>
      <w:r w:rsidRPr="00A562B9">
        <w:rPr>
          <w:color w:val="0000FF"/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Email – WA Nationals – LGSRS Stakeholder &amp; Info Sessions + HIA</w:t>
      </w:r>
      <w:r w:rsidRPr="004C5EC1">
        <w:rPr>
          <w:b/>
          <w:bCs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>Email – Brendon Grylls MLA (Nationals Leader) – LGSRS Stakeholder &amp; Info Sessions + HIA</w:t>
      </w:r>
      <w:r w:rsidRPr="00A562B9">
        <w:rPr>
          <w:color w:val="003300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>Email – Terry Redman MLA (</w:t>
      </w:r>
      <w:smartTag w:uri="urn:schemas-microsoft-com:office:smarttags" w:element="place">
        <w:r w:rsidRPr="00A562B9">
          <w:rPr>
            <w:color w:val="003300"/>
            <w:sz w:val="18"/>
          </w:rPr>
          <w:t>Stirling</w:t>
        </w:r>
      </w:smartTag>
      <w:r w:rsidRPr="00A562B9">
        <w:rPr>
          <w:color w:val="003300"/>
          <w:sz w:val="18"/>
        </w:rPr>
        <w:t>) – LGSRS Stakeholder &amp; Info Sessions + HIA</w:t>
      </w:r>
      <w:r w:rsidRPr="00A562B9">
        <w:rPr>
          <w:color w:val="003300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>Email – Max Trenorden MLA (</w:t>
      </w:r>
      <w:smartTag w:uri="urn:schemas-microsoft-com:office:smarttags" w:element="place">
        <w:r w:rsidRPr="00A562B9">
          <w:rPr>
            <w:color w:val="003300"/>
            <w:sz w:val="18"/>
          </w:rPr>
          <w:t>Avon</w:t>
        </w:r>
      </w:smartTag>
      <w:r w:rsidRPr="00A562B9">
        <w:rPr>
          <w:color w:val="003300"/>
          <w:sz w:val="18"/>
        </w:rPr>
        <w:t>) – LGSRS Stakeholder &amp; Info Sessions + HIA</w:t>
      </w:r>
      <w:r w:rsidRPr="00A562B9">
        <w:rPr>
          <w:color w:val="003300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>Email – Terry Waldron MLA (Wagin) – LGSRS Stakeholder &amp; Info Sessions + HIA</w:t>
      </w:r>
      <w:r w:rsidRPr="00A562B9">
        <w:rPr>
          <w:color w:val="003300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>Email – Grant Woodhams MLA (Greenough) – LGSRS Stakeholder &amp; Info Sessions + HIA</w:t>
      </w:r>
      <w:r w:rsidRPr="00A562B9">
        <w:rPr>
          <w:color w:val="003300"/>
          <w:sz w:val="18"/>
        </w:rPr>
        <w:tab/>
        <w:t>16 Oct 2005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003300"/>
              <w:sz w:val="18"/>
            </w:rPr>
            <w:t>Murray</w:t>
          </w:r>
        </w:smartTag>
      </w:smartTag>
      <w:r w:rsidRPr="00A562B9">
        <w:rPr>
          <w:color w:val="003300"/>
          <w:sz w:val="18"/>
        </w:rPr>
        <w:t xml:space="preserve"> Criddle MLC (Agriculture) – LGSRS Stakeholder &amp; Info Sessions + HIA</w:t>
      </w:r>
      <w:r w:rsidRPr="00A562B9">
        <w:rPr>
          <w:color w:val="003300"/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(Spiller)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(Jay)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PIA National WA (Caddy)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(Bain)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AAPC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(Ceimitis)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LGPA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(Tan)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(Dastik)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HIA SA (????) – HIA comments (Day) re: Town Planners as social engineers</w:t>
      </w:r>
      <w:r w:rsidRPr="004C5EC1">
        <w:rPr>
          <w:sz w:val="18"/>
        </w:rPr>
        <w:tab/>
        <w:t>16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(Spiller) – HIA comments over the top : Sustainable Cities 2025</w:t>
      </w:r>
      <w:r w:rsidRPr="004C5EC1">
        <w:rPr>
          <w:color w:val="CC0000"/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 xml:space="preserve"> wants to mine uranium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(Carlson, ANSO)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‘Bloody beautiful’ WA economy has way to run before slowing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Western suburbs under fire : promote housing diversity, councils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Boom times a challenge for local councils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McIntyre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Council capable (MacTiernan MLA)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Austral gets go-ahead for $135m combat ship deal (US Navy)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Infrastructure opens a capital route to returns : privatisating grows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Augusta Margaret River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(Olynyk) – Tenders : Consulting Services</w:t>
      </w:r>
      <w:r w:rsidRPr="004C5EC1">
        <w:rPr>
          <w:color w:val="CC0000"/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Gary Hardgrave MHR (Minister VET) – MWREDC : Mackay, Qld</w:t>
      </w:r>
      <w:r w:rsidRPr="004C5EC1">
        <w:rPr>
          <w:sz w:val="18"/>
        </w:rPr>
        <w:tab/>
        <w:t>17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Bulletin Magazine (Page 16) – Struggle street (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William Street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NSW)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Bulletin Magazine (Page 59) – Planner in the works (Day, HIA National President)</w:t>
      </w:r>
      <w:r w:rsidRPr="004C5EC1">
        <w:rPr>
          <w:b/>
          <w:bCs/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Hailstorm shreds $10m crops (Strevett,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Grace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Create Gallipoli here, says MP (Vale MHR, Ex-Veterans Affairs)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It’s smooth sailing for Cruise Ship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Councils on notice over performance (Bowler MLA, LG&amp;RD)</w:t>
      </w:r>
      <w:r w:rsidRPr="004C5EC1">
        <w:rPr>
          <w:sz w:val="18"/>
        </w:rPr>
        <w:tab/>
        <w:t>18 Oct 2005</w:t>
      </w:r>
    </w:p>
    <w:p w:rsidR="00AB4D60" w:rsidRPr="003C5C6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C5C6E">
        <w:rPr>
          <w:b/>
          <w:sz w:val="18"/>
        </w:rPr>
        <w:t>Article – Albany Advertiser (Page 3) – CBD Property values ‘to fall’ (Plowman, Earl St)</w:t>
      </w:r>
      <w:r w:rsidRPr="003C5C6E">
        <w:rPr>
          <w:b/>
          <w:sz w:val="18"/>
        </w:rPr>
        <w:tab/>
        <w:t>18 Oct 2005</w:t>
      </w:r>
    </w:p>
    <w:p w:rsidR="00AB4D60" w:rsidRPr="00CA515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A5156">
        <w:rPr>
          <w:b/>
          <w:sz w:val="18"/>
        </w:rPr>
        <w:t>Article – Albany Advertiser (Page 3) – MLA says hands off Anzac Day (Watson MLA, Albany)</w:t>
      </w:r>
      <w:r w:rsidRPr="00CA5156">
        <w:rPr>
          <w:b/>
          <w:sz w:val="18"/>
        </w:rPr>
        <w:tab/>
        <w:t>18 Oct 2005</w:t>
      </w:r>
    </w:p>
    <w:p w:rsidR="00AB4D60" w:rsidRPr="00C94F8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94F8F">
        <w:rPr>
          <w:b/>
          <w:sz w:val="18"/>
        </w:rPr>
        <w:t>Editorial – Albany Advertiser (Page 8) – Property wipe out (Smithson, AA)</w:t>
      </w:r>
      <w:r w:rsidRPr="00C94F8F">
        <w:rPr>
          <w:b/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Lessons are still not learnt (Harrison, Kronkup)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Bridge is welcome (Austin, Big Grove)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Vote to count (Lloyd,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Students have say on future designs (PEAC, GS Primary Schools)</w:t>
      </w:r>
      <w:r w:rsidRPr="004C5EC1">
        <w:rPr>
          <w:sz w:val="18"/>
        </w:rPr>
        <w:tab/>
        <w:t>18 Oct 2005</w:t>
      </w:r>
    </w:p>
    <w:p w:rsidR="00AB4D60" w:rsidRPr="003C5C6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C5C6E">
        <w:rPr>
          <w:b/>
          <w:sz w:val="18"/>
        </w:rPr>
        <w:t>Article – Albany Advertiser (Page 11) – Gas, oil reserves boon for region in future (Rye, GSDC)</w:t>
      </w:r>
      <w:r w:rsidRPr="003C5C6E">
        <w:rPr>
          <w:b/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Mover : transfer from WIN to ATC (</w:t>
      </w:r>
      <w:r w:rsidR="003C5C6E">
        <w:rPr>
          <w:sz w:val="18"/>
        </w:rPr>
        <w:t xml:space="preserve">Paul </w:t>
      </w:r>
      <w:r w:rsidRPr="004C5EC1">
        <w:rPr>
          <w:sz w:val="18"/>
        </w:rPr>
        <w:t>O’Dea</w:t>
      </w:r>
      <w:r w:rsidR="003C5C6E">
        <w:rPr>
          <w:sz w:val="18"/>
        </w:rPr>
        <w:t>, WIN TV</w:t>
      </w:r>
      <w:r w:rsidRPr="004C5EC1">
        <w:rPr>
          <w:sz w:val="18"/>
        </w:rPr>
        <w:t>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b/>
          <w:bCs/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="004B1E65">
        <w:rPr>
          <w:sz w:val="18"/>
        </w:rPr>
        <w:t xml:space="preserve"> CC – Item 11.3.1 : </w:t>
      </w:r>
      <w:smartTag w:uri="urn:schemas-microsoft-com:office:smarttags" w:element="Street">
        <w:smartTag w:uri="urn:schemas-microsoft-com:office:smarttags" w:element="address">
          <w:r w:rsidR="004B1E65">
            <w:rPr>
              <w:sz w:val="18"/>
            </w:rPr>
            <w:t>Down R</w:t>
          </w:r>
          <w:r w:rsidRPr="004C5EC1">
            <w:rPr>
              <w:sz w:val="18"/>
            </w:rPr>
            <w:t>oad</w:t>
          </w:r>
        </w:smartTag>
      </w:smartTag>
      <w:r w:rsidRPr="004C5EC1">
        <w:rPr>
          <w:sz w:val="18"/>
        </w:rPr>
        <w:t xml:space="preserve"> Timber Precinct : TPS Policy Noise &amp; Hazard Mgmt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11.3.2 : Masonic Hall Design Guidelines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TPS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Policy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Building</w:t>
          </w:r>
        </w:smartTag>
      </w:smartTag>
      <w:r w:rsidRPr="004C5EC1">
        <w:rPr>
          <w:sz w:val="18"/>
        </w:rPr>
        <w:t xml:space="preserve"> Height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11.3.3 :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 xml:space="preserve">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Mead Road</w:t>
          </w:r>
        </w:smartTag>
      </w:smartTag>
      <w:r w:rsidRPr="004C5EC1">
        <w:rPr>
          <w:sz w:val="18"/>
        </w:rPr>
        <w:t>) Special Rural 4A : TPS Amendment Request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11.3.4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La Perouse Road</w:t>
          </w:r>
        </w:smartTag>
      </w:smartTag>
      <w:r w:rsidRPr="004C5EC1">
        <w:rPr>
          <w:sz w:val="18"/>
        </w:rPr>
        <w:t xml:space="preserve">) : TPS Amendment R10/12.5 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– Item 11.3.5 : Housing Strategy down-zone CBD R80/160</w:t>
      </w:r>
      <w:r w:rsidRPr="004C5EC1">
        <w:rPr>
          <w:b/>
          <w:bCs/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12.8.1 : Amity Heritage Precinct Enhancement Committee 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14.4.1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Marketing Advisory Committee (08 Sep 05)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14.4.2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Entertainment Centre Steering Committee (19 Sep 05)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14.4.3 : Amity Heritage Precinct Enhancement Committee (03 Aug 05)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14.4.4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Entertainment Centre Steering Committee (03 Oct 05)</w:t>
      </w:r>
      <w:r w:rsidRPr="004C5EC1">
        <w:rPr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– Item 14.4.5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Waterfront Committee : TOR excludes MasterPlan</w:t>
      </w:r>
      <w:r w:rsidRPr="004C5EC1">
        <w:rPr>
          <w:b/>
          <w:bCs/>
          <w:sz w:val="18"/>
        </w:rPr>
        <w:tab/>
        <w:t>18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Liberal Party of Australia (WA Opposition) – </w:t>
      </w:r>
      <w:hyperlink r:id="rId661" w:history="1">
        <w:r w:rsidRPr="004C5EC1">
          <w:rPr>
            <w:rStyle w:val="Hyperlink"/>
            <w:sz w:val="18"/>
          </w:rPr>
          <w:t>www.loop.wa.gov.au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Last post for our last Digger (Lt. Evan Allan, RAN Rtd)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What’s good for gander is good for Alannah (MacTiernan MLA)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Port Bouvard heads overseas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Neumann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MD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Vincent council praised for its planning schemes (MacTiernan)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68) – EPRA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Riverside</w:t>
          </w:r>
        </w:smartTag>
      </w:smartTag>
      <w:r w:rsidRPr="004C5EC1">
        <w:rPr>
          <w:sz w:val="18"/>
        </w:rPr>
        <w:t xml:space="preserve"> (Foreshore &amp; Foresight)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WAPC : Lower Great Southern Region Strategy : Information Session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Cranbrook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(Southern Edge Arts) – Rainbow 2000 Project</w:t>
      </w:r>
      <w:r w:rsidRPr="004C5EC1">
        <w:rPr>
          <w:sz w:val="18"/>
        </w:rPr>
        <w:tab/>
        <w:t>19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New Focus Research (Amber) – Survey :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Land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&amp;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Water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 xml:space="preserve"> Customer Awareness</w:t>
      </w:r>
      <w:r w:rsidRPr="004C5EC1">
        <w:rPr>
          <w:color w:val="CC0000"/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Survey – New Focus Research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&amp;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Water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Customer Awareness &amp; Satisfaction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Land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&amp;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Water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– </w:t>
      </w:r>
      <w:hyperlink r:id="rId662" w:history="1">
        <w:r w:rsidRPr="004C5EC1">
          <w:rPr>
            <w:rStyle w:val="Hyperlink"/>
            <w:sz w:val="18"/>
          </w:rPr>
          <w:t>www.lwa.gov.au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Cover – WA Busines News – The road to success begins with knowledge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WA Busines News – Port Bouvard : An unrivalled choice of lifestyles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 News (Page 24) – Airlines win, Eagles didn’t (WAC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Airport RPT #s)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 News (Page 38) – Visiting WA (Martin ACCC &amp; Spiller PIA)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 News (Page 38) – Breakfast Briefing : ACCC &amp; the property sector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 News (Page 40) – Old heads add to state scene : experienced players add value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Livid Labor MPs gang up on Gallop (Watson MLA)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Tax lure for private investors (Howard MHR)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NW to get ports, roads and airports in Beazley fuel plan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Cabinet meeting attendance a minor breach : MacTiernan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Slur salvos in MP shares row (Watson MLA)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Don’t ease code for ministerial accountability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Mankind’s biggest flop is government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Secession ? (Chapple, Mt.Lawley)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22) – Open up,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>’s new leaders told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Rumsfeld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Sec Defence)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Shut down unviable rural towns : expert (Dr Forth, Deakin Uni)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41) – Radiation worries at future site for homes : Prof. Jennings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Call for CEO to quit : Denmark Visitor Centre turmoil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Albany MLA caught up in shares scandal (Watson MLA)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Forum to developm regional solutions (GS Human Services)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Housing strategy endorsed (Cr Williams, Albany CC)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Timber funds (Sen Macdonald, Forestry Minister)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$200m lumber plant backed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Denison</w:t>
          </w:r>
        </w:smartTag>
      </w:smartTag>
      <w:r w:rsidRPr="004C5EC1">
        <w:rPr>
          <w:sz w:val="18"/>
        </w:rPr>
        <w:t>, Lignor)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Mayor silences garage critic (Cr Paver, Albany CC)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Watson MLA in position : PS Sport &amp; Recreation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Precinct policy a concern : Down Road Timber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Responsive council - maybe things looking up (Smithson, AA)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Position on review troubles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Skywest complaints (Webb,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Forum review for planning (Cr Forbes, Plantagenet SC)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celebrations : TS Naval Cadets 50-years Old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33) – Club behind regional equine facility (Swain, AHRC)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Good sign for iron ore mine : Southdown Magnetite Wellstead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Doors open for Lignor (MacFarlane MHR)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Policy sparks abuse : Thomas (Down Road Timber Precinct)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Navy visit : HMAS Canberra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Oil signs promising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Bremer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Basin</w:t>
          </w:r>
        </w:smartTag>
      </w:smartTag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Sport role for Watson MLA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No airport screen (Truss MHR)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Fear allayed on planning : Albany CBD Residential R80/160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iii) – WAPC : LGSRS Information Sessions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53) – Forum to deal with sea change (Cr Pech, Gnowangerup SC)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57) – Social scene : Italian business luncheon (Forgione)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WAPC : Lower Great Southern Region Strategy : Information Session (Frankland)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SCRIPT AGM (Jerramungup) – Vote for 1 new Govt position on Mgmt Committee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WA OIC (Wookey) – </w:t>
      </w:r>
      <w:hyperlink r:id="rId663" w:history="1">
        <w:r w:rsidRPr="004C5EC1">
          <w:rPr>
            <w:rStyle w:val="Hyperlink"/>
            <w:sz w:val="18"/>
          </w:rPr>
          <w:t>R2000Participation.zip</w:t>
        </w:r>
      </w:hyperlink>
      <w:r w:rsidRPr="004C5EC1">
        <w:rPr>
          <w:sz w:val="18"/>
        </w:rPr>
        <w:t xml:space="preserve"> &amp; R2000 Project Evaluation by WA State Govt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WA State Administrative Tribunal (Justice Barker)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SAT Road Show 2006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Name">
        <w:r w:rsidRPr="004C5EC1">
          <w:rPr>
            <w:sz w:val="18"/>
          </w:rPr>
          <w:t>Christ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Church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Grammar School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Claremont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</w:t>
      </w:r>
      <w:hyperlink r:id="rId664" w:history="1">
        <w:r w:rsidRPr="004C5EC1">
          <w:rPr>
            <w:rStyle w:val="Hyperlink"/>
            <w:sz w:val="18"/>
          </w:rPr>
          <w:t>www.ccgs.wa.edu.au</w:t>
        </w:r>
      </w:hyperlink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Name">
        <w:r w:rsidRPr="004C5EC1">
          <w:rPr>
            <w:sz w:val="18"/>
          </w:rPr>
          <w:t>Christ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Church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Grammar School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Claremont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(Baird) – 2005 Centenary Wine Dozen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PlaceName">
        <w:r w:rsidRPr="004C5EC1">
          <w:rPr>
            <w:sz w:val="18"/>
          </w:rPr>
          <w:t>Christ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Church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Grammar School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Claremont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Old Boys’ Association AGM 2005</w:t>
      </w:r>
      <w:r w:rsidRPr="004C5EC1">
        <w:rPr>
          <w:sz w:val="18"/>
        </w:rPr>
        <w:tab/>
        <w:t>20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Phillips Fox (McQueen) – WA Planning &amp; Development Bill 2005</w:t>
      </w:r>
      <w:r w:rsidRPr="004C5EC1">
        <w:rPr>
          <w:color w:val="CC0000"/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MWREDC (Woodman) – Commerce Qld : Skills shortages &amp; migration planning seminar</w:t>
      </w:r>
      <w:r w:rsidRPr="004C5EC1">
        <w:rPr>
          <w:color w:val="CC0000"/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(Jay) – Town Planning : Addressing comments by HIA (Bulletin)</w:t>
      </w:r>
      <w:r w:rsidRPr="004C5EC1">
        <w:rPr>
          <w:color w:val="CC0000"/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– PIA National (Jay) – Town Planning : </w:t>
      </w:r>
      <w:smartTag w:uri="urn:schemas-microsoft-com:office:smarttags" w:element="place">
        <w:r w:rsidRPr="004C5EC1">
          <w:rPr>
            <w:color w:val="CC0000"/>
            <w:sz w:val="18"/>
          </w:rPr>
          <w:t>Opportunity</w:t>
        </w:r>
      </w:smartTag>
      <w:r w:rsidRPr="004C5EC1">
        <w:rPr>
          <w:color w:val="CC0000"/>
          <w:sz w:val="18"/>
        </w:rPr>
        <w:t xml:space="preserve"> to promote profession via logic &amp; debate</w:t>
      </w:r>
      <w:r w:rsidRPr="004C5EC1">
        <w:rPr>
          <w:color w:val="CC0000"/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Phillips Fox (McQueen)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SAT &amp; PDB Road Show 2006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Alannah’s bedroom revelations add spice to shares affair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Highway cost could blow out another $100m : MacTiernan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ACCC theories remote from real world of small business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Escape with Skywest Airlines</w:t>
      </w:r>
      <w:r w:rsidRPr="004C5EC1">
        <w:rPr>
          <w:color w:val="FF3300"/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Stop the animal activists : Adams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Senator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, Liberal)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ACoCI – Great Southern Bed &amp; Breakfast (Peter le Breton, Ian Haynes, Jurek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Leon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(Opposition) – Copy MacTiernan : Anti-Spam Virus Wall (10 Dec 04)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WAOIC (Wookey) – Copy MacTiernan : Anti-Spam Virus Wall (10 Dec 04)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Matt Birney MLA (Opposition)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News : WACCC Complaint (13 Dec 04)</w:t>
      </w:r>
      <w:r w:rsidRPr="004C5EC1">
        <w:rPr>
          <w:sz w:val="18"/>
        </w:rPr>
        <w:tab/>
        <w:t>21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22)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Tourism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: Director Event Development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Concern grows in bush as tree plantations flourish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Protests at log truck traffic deafening (MacTiernan MLA)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Farmers’ emotions run high as dams run low (Liddelow, Manjimup)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Governor’s role has expanded to include more social reflection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Greenies, Kailis fight salt project : Exmouth (Straits Salt)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Facelift to cost State $4.5m more : East Perth Power Station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Book honours our VC heroes : Victoria Cross (Howard MHR)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74) – Ex-Joondalup CEO under CCC scrutiny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McIntyre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75) – Rural youth trail city cousins (Youth in WA, ABS)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97) – WALGA : Policy Manager Environment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97) – WALGA : Policy Manager Governance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97) – WALGA : Economist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Auction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Basketball Stadium (Professionals AJS) –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33 Barker Road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History Collection (Traill) – Voice Prints of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(UWA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History Collection (Traill) – Voice Prints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Rainbow 2000 Project</w:t>
      </w:r>
      <w:r w:rsidRPr="004C5EC1">
        <w:rPr>
          <w:sz w:val="18"/>
        </w:rPr>
        <w:tab/>
        <w:t>22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AAPC WA (Ciemitis) – North American Natural Gas &amp; Electric Power (Fleay)</w:t>
      </w:r>
      <w:r w:rsidRPr="004C5EC1">
        <w:rPr>
          <w:color w:val="CC0000"/>
          <w:sz w:val="18"/>
        </w:rPr>
        <w:tab/>
        <w:t>24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AAPC WA (Ciemitis) – Status of World Oil Supply (Fleay)</w:t>
      </w:r>
      <w:r w:rsidRPr="004C5EC1">
        <w:rPr>
          <w:color w:val="CC0000"/>
          <w:sz w:val="18"/>
        </w:rPr>
        <w:tab/>
        <w:t>24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WAPC (Thomas) – LGSRS : Reminder for Stakeholders Session (AgWA)</w:t>
      </w:r>
      <w:r w:rsidRPr="004C5EC1">
        <w:rPr>
          <w:color w:val="CC0000"/>
          <w:sz w:val="18"/>
        </w:rPr>
        <w:tab/>
        <w:t>24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Centre for Sustainable Living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) – </w:t>
      </w:r>
      <w:hyperlink r:id="rId665" w:history="1">
        <w:r w:rsidRPr="004C5EC1">
          <w:rPr>
            <w:rStyle w:val="Hyperlink"/>
            <w:sz w:val="18"/>
          </w:rPr>
          <w:t>www.denmarkcsl.com.au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24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MWREDC (Woodman) – </w:t>
      </w:r>
      <w:smartTag w:uri="urn:schemas-microsoft-com:office:smarttags" w:element="PlaceName">
        <w:r w:rsidRPr="004C5EC1">
          <w:rPr>
            <w:color w:val="CC0000"/>
            <w:sz w:val="18"/>
          </w:rPr>
          <w:t>Qld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State</w:t>
        </w:r>
      </w:smartTag>
      <w:r w:rsidRPr="004C5EC1">
        <w:rPr>
          <w:color w:val="CC0000"/>
          <w:sz w:val="18"/>
        </w:rPr>
        <w:t xml:space="preserve"> Development Seminar :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Smart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State</w:t>
          </w:r>
        </w:smartTag>
      </w:smartTag>
      <w:r w:rsidRPr="004C5EC1">
        <w:rPr>
          <w:color w:val="CC0000"/>
          <w:sz w:val="18"/>
        </w:rPr>
        <w:t xml:space="preserve"> Innovation Funds</w:t>
      </w:r>
      <w:r w:rsidRPr="004C5EC1">
        <w:rPr>
          <w:color w:val="CC0000"/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Federal system faces destruction : Nahan (Clough Lecture, IPA)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Across-board rise in the cost of water is not on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Truckies run risk of bans (Telfer, FIF Vice-President)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Historic property passed in (Garryowen,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Vancouver Street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City environmental finalist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Carew-Hopkins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DoE)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No fear on the buses &amp; Education winner (Smithson, AA)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Cartoon : Dana Vale MHR &amp; Anzac Cove Mk2 (Mornington Pen.)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Should seatbelts in school buses be compulsory ?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Chance to seize conference market (Ester Price Promotions)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impeded by bomb removal debt (Williamson, APA)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Farmer (Page 5) – CBH Group predicts 12.8 million tonne harvest 2005-06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Mildura RCC (Pearce) – Copy of Premier Geoff Gallop – Imprimatur R2000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Matt Birney MLA (Opposition) – </w:t>
      </w:r>
      <w:smartTag w:uri="urn:schemas-microsoft-com:office:smarttags" w:element="City">
        <w:r w:rsidRPr="004C5EC1">
          <w:rPr>
            <w:sz w:val="18"/>
          </w:rPr>
          <w:t>Copy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CCC (2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Letter) – Ref # 2477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Office of Danna Vale MHR (Hughes, NSW)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&amp; Rainbow 2000 Project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WABN Breakfast Briefing – ACCC &amp; the property sector (Commissioner Martin)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Aust Assoc Planning Consultants WA – Speaker : Brian Fleay (Decline of the Age of Oil)</w:t>
      </w:r>
      <w:r w:rsidRPr="004C5EC1">
        <w:rPr>
          <w:sz w:val="18"/>
        </w:rPr>
        <w:tab/>
        <w:t>25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Cunningham Securities – Prospectus : Globe Uranium Limited (van der Borgh)</w:t>
      </w:r>
      <w:r w:rsidRPr="004C5EC1">
        <w:rPr>
          <w:color w:val="CC0000"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Ruth Webber (ALP) – Acknowledge SP fax 19 Sep 2005 : Albany Anzac Funds</w:t>
      </w:r>
      <w:r w:rsidRPr="004C5EC1">
        <w:rPr>
          <w:color w:val="CC0000"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State kills off chance of homes for 15,000 (Saraceni,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PCA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Containers pile up as computer woes plague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Fremantle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26) – Hospital crisis a betrayal of public trust (McGinty, Health)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28) – Why there’s no action on Wo</w:t>
      </w:r>
      <w:r w:rsidR="00B87EF9" w:rsidRPr="004C5EC1">
        <w:rPr>
          <w:sz w:val="18"/>
        </w:rPr>
        <w:t>o</w:t>
      </w:r>
      <w:r w:rsidRPr="004C5EC1">
        <w:rPr>
          <w:sz w:val="18"/>
        </w:rPr>
        <w:t>lworth’s (Samuel, ACCC)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29) – I’m alright Jack, so who really cares? (Shepherd, Mt.Tarcoola)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Advert – West Australian (Page 36) – WA EPA : Chairman &amp; 2 Board Members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Markets give nod to new hand on Fed Reserve helm (Bernanke)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Mig Mac’s advice would be valuable (MacFarlane, RBA)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Another AWB reshuffle after sudden Maher exit (Lindberg, AWB)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South lures investors and seachangers too (Moulton, LJ Hookers)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Wheatbelt : Golden Harvest – Regions of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Forum – WAPC : Lower Great Southern Region Strategy : Stakeholders Session (AgWA)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(Thomas) – No heritage? HCWA &amp; NTWA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WAPC : LGSRS Stakeholders Session (Thomas) – No heritage?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WAPC : LGSRS Stakeholders Session (Thomas) – No heritage?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Bicentennial  2026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(Thomas) – No risk mgmt? WA Police &amp; FESA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(Thomas) – No risk mgmt? Fuel Storage &amp; Transport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WAPC : LGSRS Stakeholders Session (Thomas) – No risk mgmt?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Princess Royal Drive</w:t>
          </w:r>
        </w:smartTag>
      </w:smartTag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(Thomas) – No Energy? Gas &amp; Electricity Lines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(Thomas) – MRWA : Ring Road vs Big Roundabout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(Woodward) – No impact on Waterfront Project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WAPC : LGSRS Stakeholders Session (Woodward) – Adoption by WAPC : not State Cabinet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Telephone from – WA OIC (Marshall) – Acknowledge SP let 19 Oct 2005 : Scope of Application</w:t>
      </w:r>
      <w:r w:rsidRPr="004C5EC1">
        <w:rPr>
          <w:color w:val="CC0000"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Statement – WAPC : LGSRS Stakeholders Session (Woodward) – No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MRS Plan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Statement – WAPC : LGSRS Stakeholders Session (Woodward) – 4</w:t>
      </w:r>
      <w:r w:rsidRPr="004C5EC1">
        <w:rPr>
          <w:b/>
          <w:bCs/>
          <w:sz w:val="18"/>
          <w:vertAlign w:val="superscript"/>
        </w:rPr>
        <w:t>th</w:t>
      </w:r>
      <w:r w:rsidRPr="004C5EC1">
        <w:rPr>
          <w:b/>
          <w:bCs/>
          <w:sz w:val="18"/>
        </w:rPr>
        <w:t xml:space="preserve"> Project Manager in 5 years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WAPC LGSRS : Stakeholders Session (AgWA) – Rainbow 2000 Project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WAPC : Lower Great Southern Region Strategy : Information Session (Mt.Barker)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Facsimile – Com. Dept PM &amp; Cabinet (Shergold) : Copy John Bowler MLA letter and SP reply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Facsimile – DPMC (Shergold) – Copy Jim Lloyd MHR : ANCC &amp; Rainbow 2000 (08 Mar 05)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Facsimile – Matt Birney MLA – Copy Jim Lloyd MHR : ANCC &amp; Rainbow 2000 (08 Mar 05)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WAPC : Lower Great Southern Region Strategy : Information Session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WAPC LGSRS : Information Session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Rainbow 2000 Project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Comment – WAPC LGSRS : Information Session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: Max. 5-10 years</w:t>
      </w:r>
      <w:r w:rsidRPr="004C5EC1">
        <w:rPr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Statement – WAPC : LGSRS Info Session (Thomas) – No consideration of new port location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Statement – WAPC : LGSRS Info Session (Thomas) – No consideration of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Bremer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Basin</w:t>
          </w:r>
        </w:smartTag>
      </w:smartTag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Statement – WAPC : LGSRS Info Session (Thomas)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b/>
              <w:bCs/>
              <w:sz w:val="18"/>
            </w:rPr>
            <w:t>Cape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sz w:val="18"/>
            </w:rPr>
            <w:t>Riche</w:t>
          </w:r>
        </w:smartTag>
      </w:smartTag>
      <w:r w:rsidRPr="004C5EC1">
        <w:rPr>
          <w:b/>
          <w:bCs/>
          <w:sz w:val="18"/>
        </w:rPr>
        <w:t xml:space="preserve"> port facility dismissed</w:t>
      </w:r>
      <w:r w:rsidRPr="004C5EC1">
        <w:rPr>
          <w:b/>
          <w:bCs/>
          <w:sz w:val="18"/>
        </w:rPr>
        <w:tab/>
        <w:t>26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Phillips Fox (Moharich) – Acknowledge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SAT &amp; PDB Road Show 2006</w:t>
      </w:r>
      <w:r w:rsidRPr="004C5EC1">
        <w:rPr>
          <w:color w:val="CC0000"/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Information Communication Technology (ICTICC) – </w:t>
      </w:r>
      <w:hyperlink r:id="rId666" w:history="1">
        <w:r w:rsidRPr="004C5EC1">
          <w:rPr>
            <w:rStyle w:val="Hyperlink"/>
            <w:sz w:val="18"/>
          </w:rPr>
          <w:t>www.icticc.org.au</w:t>
        </w:r>
      </w:hyperlink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Danna Vale MHR (Hughes) – </w:t>
      </w:r>
      <w:hyperlink r:id="rId667" w:history="1">
        <w:r w:rsidRPr="004C5EC1">
          <w:rPr>
            <w:rStyle w:val="Hyperlink"/>
            <w:sz w:val="18"/>
          </w:rPr>
          <w:t>R2000Sustainability.zip</w:t>
        </w:r>
      </w:hyperlink>
      <w:r w:rsidRPr="004C5EC1">
        <w:rPr>
          <w:sz w:val="18"/>
        </w:rPr>
        <w:t xml:space="preserve"> &amp; </w:t>
      </w:r>
      <w:hyperlink r:id="rId668" w:history="1">
        <w:r w:rsidRPr="004C5EC1">
          <w:rPr>
            <w:rStyle w:val="Hyperlink"/>
            <w:sz w:val="18"/>
          </w:rPr>
          <w:t>MHRpushesnewport.jpg</w:t>
        </w:r>
      </w:hyperlink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Danna Vale MHR (Hughes) – Anzac Australian National Memorial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Danna Vale MHR (Hughes) – </w:t>
      </w:r>
      <w:smartTag w:uri="urn:schemas-microsoft-com:office:smarttags" w:element="PlaceName">
        <w:r w:rsidRPr="004C5EC1">
          <w:rPr>
            <w:sz w:val="18"/>
          </w:rPr>
          <w:t>Anzac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Australian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National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Cemetery</w:t>
        </w:r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Danna Vale MHR (Hughes) – </w:t>
      </w:r>
      <w:smartTag w:uri="urn:schemas-microsoft-com:office:smarttags" w:element="PlaceName">
        <w:r w:rsidRPr="004C5EC1">
          <w:rPr>
            <w:sz w:val="18"/>
          </w:rPr>
          <w:t>Royal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Military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College</w:t>
        </w:r>
      </w:smartTag>
      <w:r w:rsidRPr="004C5EC1">
        <w:rPr>
          <w:sz w:val="18"/>
        </w:rPr>
        <w:t xml:space="preserve"> Clarence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Hon. Danna Vale MHR (Hughes) – 11/28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Battalion Field Command Centre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Danna Vale MHR (Hughes) – HMAS Amity Service &amp; Training Naval Base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Hon. Danna Vale MHR (Hughes) – RAAF Willyung Service &amp; Training Flight Base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Rush to live in heart of the city (Lenzo, Property Council WA)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More pick work, not university courses (Martin, Murdoch Uni)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pays top dollar for sewage disposal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Noise laws may sound death knell for old pub : Northbridge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Residents get hot over air-conditioner noise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Unjustified zone reversal shakes public trust in land planning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MacTiernan sets off new shock wave : Planning dictator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AWB lifts grain harvest forecast after good rain : 23-25mt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11) – Book of Lists : WA Convention &amp; Function Centres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19) – Big sales point to Mandurah growth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(Pages 32 &amp; 10) – Joondalup report missing an ‘I’ (MacIntyre)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Traders to face uncertain future (Smithson, Chemart)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Digging deep for Anzac (Cleak, Albany RSL)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Cruiser to visit : Pacific Sky (P&amp;O Cruises)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‘Best’ place to retire (Where to retire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, Weeks)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Official opening for new complex : WA Police &amp; Justice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Last port of call : HMAS Canberra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Scientists to study emissions (Dr Arndt,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Uni)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Energy claims refuted (Dr Ebert, Western Power)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Monopoly markets : WA Fair Trading (Smithson, AA)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What do you think of new Police / Justice complex ?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Support for an infomed debate (Chapple, Anti-Nuclear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Protect coastline from any development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Mortimer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Information on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schools (Inglis,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36) – Racing Club on winner : Albany Advertiser Sprint (Mole, AA)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Woolworths’ Sundays end : Brooks Garden (Bradley, DCEP)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Anzac threatened : MLA (Watson,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Want it back ? Try earning it back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Wind opponents lose credibility (Smith,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9) – Full Page : City of Albany &amp; New look for AVC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Competitve EDGE Events (Lovel) – WABN Seminar : The Making of Me</w:t>
      </w:r>
      <w:r w:rsidRPr="004C5EC1">
        <w:rPr>
          <w:color w:val="CC0000"/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Danna Vale MHR (Hughes) – Copy Anzac extracts AA 15 Sep 2005 : Three Options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Danna Vale MHR (Hughes) – Copy of Premier Geoff Gallop – Imprimatur R2000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AMEC &amp; Curtin Uni (Choo) – Achieving Success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: Business Etiquette &amp; Culture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Visiting Ship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Reception – Rainbow 2000</w:t>
      </w:r>
      <w:r w:rsidRPr="004C5EC1">
        <w:rPr>
          <w:sz w:val="18"/>
        </w:rPr>
        <w:tab/>
        <w:t>27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EnviroInfo – </w:t>
      </w:r>
      <w:hyperlink r:id="rId669" w:history="1">
        <w:r w:rsidRPr="004C5EC1">
          <w:rPr>
            <w:rStyle w:val="Hyperlink"/>
            <w:sz w:val="18"/>
          </w:rPr>
          <w:t>www.news.envirocentre.com.au</w:t>
        </w:r>
      </w:hyperlink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EnviroInfo – The Precautionary Principle in Practice : Environmental Decision-Making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EnviroInfo – Regional marine plans brought under EPBC Act (Sen. Campbell, Min E&amp;H)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Millionaires win battle over noise : Old Swan Bewery (Lion Nathan)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If you don’t like the noise, get out, inner city residents told (Limnios)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Parking rule blow to Steve’s plan (McHenry, Nedlands Park Hotel)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Northbridge life means rowdy nights : get used to it or get out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Cr Steve Marshall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CC) – Validity of LGSRS Community Information Session ?</w:t>
      </w:r>
      <w:r w:rsidRPr="004C5EC1">
        <w:rPr>
          <w:color w:val="CC0000"/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OIC (Marshall) – Acknowledge SP let 19 Oct 2005 : Scope of Application</w:t>
      </w:r>
      <w:r w:rsidRPr="004C5EC1">
        <w:rPr>
          <w:color w:val="CC0000"/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Civic Reception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: Rainbow 2000</w:t>
      </w:r>
      <w:r w:rsidRPr="004C5EC1">
        <w:rPr>
          <w:sz w:val="18"/>
        </w:rPr>
        <w:tab/>
        <w:t>28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14)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nuclear carrier hits war nerve : USS Kitty Hawk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31) – Indigenous reform (Pearson, Cape York Institute)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24) – WA DPI : Executive Directors (4)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36) – ROI : Gold Coast marine development project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48) – ROI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Sydney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Security Services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48) – ROI : Sullivans Cove arts, culture &amp; events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MP’s investment hypocrisy (MacTiernan &amp; Watson MLAs)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Special zone plans to silence noise critics (MacTiernan MLA)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‘Dead’ city dwellers urged to get a life (Cr McEvoy, Perth CC)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26) – </w:t>
      </w:r>
      <w:smartTag w:uri="urn:schemas-microsoft-com:office:smarttags" w:element="country-region">
        <w:r w:rsidRPr="004C5EC1">
          <w:rPr>
            <w:sz w:val="18"/>
          </w:rPr>
          <w:t>US</w:t>
        </w:r>
      </w:smartTag>
      <w:r w:rsidRPr="004C5EC1">
        <w:rPr>
          <w:sz w:val="18"/>
        </w:rPr>
        <w:t xml:space="preserve"> N-ship plan adds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strife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Peel road delay tied to rail : MP (Prosser MHR, Forrest)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Housing plan sparks heritage fears : Cossack (Nayton, AACA)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Sunday work takes toll on family : study (Sen. Siewert, Greens)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75) – Honour our Aboriginal veterans : son (Kelly,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Northampton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103) – WA DPC : Senior Policy Officer (Min P&amp;I)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103) – WA DPI : Executive Directors (4)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103) – WA DPI : Manager Communications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163)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Coolgardie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Manager Development Services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163)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Moora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Enterprise Development Manager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Danna Vale MHR (Hughes) – Rainbow 2000 Project &amp; Albany Anzac 2014-18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Steve Marshall (Albany CC) – Comment on LGSRS : CIS Albany (4 people attended)</w:t>
      </w:r>
      <w:r w:rsidRPr="004C5EC1">
        <w:rPr>
          <w:sz w:val="18"/>
        </w:rPr>
        <w:tab/>
        <w:t>29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Dedication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RSL (Home) – Annual Nurses Memorial Service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Rose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Gardens</w:t>
          </w:r>
        </w:smartTag>
      </w:smartTag>
      <w:r w:rsidRPr="004C5EC1">
        <w:rPr>
          <w:sz w:val="18"/>
        </w:rPr>
        <w:t>, Proudlove Pde)</w:t>
      </w:r>
      <w:r w:rsidRPr="004C5EC1">
        <w:rPr>
          <w:sz w:val="18"/>
        </w:rPr>
        <w:tab/>
        <w:t>30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 : Annual Nurses Memorial Service – Rainbow 2000 Project</w:t>
      </w:r>
      <w:r w:rsidRPr="004C5EC1">
        <w:rPr>
          <w:sz w:val="18"/>
        </w:rPr>
        <w:tab/>
        <w:t>30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Royal Australian Navy – </w:t>
      </w:r>
      <w:hyperlink r:id="rId670" w:history="1">
        <w:r w:rsidRPr="004C5EC1">
          <w:rPr>
            <w:rStyle w:val="Hyperlink"/>
            <w:sz w:val="18"/>
          </w:rPr>
          <w:t>www.navy.gov.au/ships/alphalist.htm</w:t>
        </w:r>
      </w:hyperlink>
      <w:r w:rsidRPr="004C5EC1">
        <w:rPr>
          <w:sz w:val="18"/>
        </w:rPr>
        <w:tab/>
        <w:t>30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Plan puts shops and homes at footy ovals (MacTiernan MLA)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Protest at brickworks plan over fear of acid rain and poisoning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War service remembered with pride : Aboriginal Australians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Cartoon : Search for WA Deputy Liberal leader (MacTiernan)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gives Japanese more Pacific clout (Junichiro Koizumi PM)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FDI : Weekly Global Report (Vol.1 #34) – Wind in the Sails of Tommorrow’s Victory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FDI : Weekly Global Report (Vol.1 #34) – New Coalition Cabinet takes office in NZ</w:t>
      </w:r>
      <w:r w:rsidRPr="004C5EC1">
        <w:rPr>
          <w:sz w:val="18"/>
        </w:rPr>
        <w:tab/>
        <w:t>31 Oct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New Citizen – LaRouche : “Dump Cheney Now!”</w:t>
      </w:r>
      <w:r w:rsidRPr="004C5EC1">
        <w:rPr>
          <w:sz w:val="18"/>
        </w:rPr>
        <w:tab/>
        <w:t>Oct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b/>
          <w:bCs/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LandCorp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– </w:t>
      </w:r>
      <w:hyperlink r:id="rId671" w:history="1">
        <w:r w:rsidRPr="004C5EC1">
          <w:rPr>
            <w:rStyle w:val="Hyperlink"/>
            <w:sz w:val="18"/>
          </w:rPr>
          <w:t>www.albanywaterfront.com.au</w:t>
        </w:r>
      </w:hyperlink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Just cruisin’ : Scheduled (Halls) Cruise Ship visits for next twelve months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MWREDC – Mackay major growth hub : $30m 7-Storey Grand Mercure Hotel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MWREDC – Mackay major growth hub : $35m 10-Storey Rivage Apartment Complex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MWREDC – Mackay major growth hub : $260m Beach Mackay Residential &amp; Retail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MWREDC – Mackay major growth hub : $200m East Point Tourism &amp; Residential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Gallipoli ‘would break’ new terror laws (Garrett MHR)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Howard defends grant to Newman, rejects rorting charge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AWB faces probe over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 xml:space="preserve"> deals (Bradley, Pres. WGG)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Review monopoly (Bradley, Chairman WGG &amp; PGA WA)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End of line for piece of history : Hijaz Railway (</w:t>
      </w:r>
      <w:smartTag w:uri="urn:schemas-microsoft-com:office:smarttags" w:element="place">
        <w:r w:rsidRPr="004C5EC1">
          <w:rPr>
            <w:sz w:val="18"/>
          </w:rPr>
          <w:t>Ottoman Empire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Ex-Argyle boss bags plum approvals role : ODAC (Hammond)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Dubai</w:t>
          </w:r>
        </w:smartTag>
      </w:smartTag>
      <w:r w:rsidRPr="004C5EC1">
        <w:rPr>
          <w:sz w:val="18"/>
        </w:rPr>
        <w:t xml:space="preserve"> royals snare Freo niche in $7.1b P&amp;O tilt : Cosy duopoly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Plea to resist ‘patch up job’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Chester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Pass</w:t>
          </w:r>
        </w:smartTag>
      </w:smartTag>
      <w:r w:rsidRPr="004C5EC1">
        <w:rPr>
          <w:sz w:val="18"/>
        </w:rPr>
        <w:t xml:space="preserve"> (Cr Savage, Gnow. SC)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3) – Regional strategy slammed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Denmark</w:t>
          </w:r>
        </w:smartTag>
      </w:smartTag>
      <w:r w:rsidRPr="004C5EC1">
        <w:rPr>
          <w:b/>
          <w:bCs/>
          <w:sz w:val="18"/>
        </w:rPr>
        <w:t xml:space="preserve"> (Syme, DEC)</w:t>
      </w:r>
      <w:r w:rsidRPr="004C5EC1">
        <w:rPr>
          <w:b/>
          <w:bCs/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Service annual tradition : Nurses’ memorial (RSL Albany)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6) – Legend borne of Anzac (Smithson, AA)</w:t>
      </w:r>
      <w:r w:rsidRPr="004C5EC1">
        <w:rPr>
          <w:b/>
          <w:bCs/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7) – Army on the Sea : Banjo Patterson (Sellick, Churchill Fellow)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Farmer (Pages 4 &amp; 5) – Darkan : Dynamic, determined &amp; doing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Cup Luncheon : Makybe Diva 3</w:t>
      </w:r>
      <w:r w:rsidRPr="004C5EC1">
        <w:rPr>
          <w:sz w:val="18"/>
          <w:vertAlign w:val="superscript"/>
        </w:rPr>
        <w:t>rd</w:t>
      </w:r>
      <w:r w:rsidRPr="004C5EC1">
        <w:rPr>
          <w:sz w:val="18"/>
        </w:rPr>
        <w:t xml:space="preserve"> Consecutive Win – Rainbow 2000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City">
        <w:r w:rsidRPr="004C5EC1">
          <w:rPr>
            <w:sz w:val="18"/>
          </w:rPr>
          <w:t>PIA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The story of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Boulder City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Colorado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: Prof Spenser Havlick (Self-Tax)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WAPC : Lower Great Southern Region Strategy : Information Session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Anzac rename for Subiaco Oval dropped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Gaynor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RSL)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WA grabs more migrants with key job skills (Rizvi, Immigration)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(Page 23) – Standards and double standards (MacTiernan MLA)</w:t>
      </w:r>
      <w:r w:rsidRPr="004C5EC1">
        <w:rPr>
          <w:b/>
          <w:bCs/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Admit it – we’re boring (Laird, Glendalough)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We disagree : Property Rights (Killigrew, WA APR)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We disagree : Property Rights (Guglielmna, GRAB Inc.)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45) – $330m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Smiths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plan rejected (Shingles, Busselton)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REIWA’s Lino Iacomella off to Property Council of Australia WA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CBD water damage ‘a secret’ (Van Dyk, Sovereign Hydrology)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C45) – WA Dept T&amp;F : State Infrastructure Strategy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C45) – WA Dept LG&amp;RD : LG Structural &amp; Electoral Reform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C85) – WAPC : Aboriginal Community Projects</w:t>
      </w:r>
      <w:r w:rsidRPr="004C5EC1">
        <w:rPr>
          <w:sz w:val="18"/>
        </w:rPr>
        <w:tab/>
        <w:t>02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Heritage bid for Fremantle harbour : AHC (Sanderson, FPA)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Labor wants citizenship test : Suggested questions for new Aussies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MacTiernan guards port against heritage lunacy : Fremantle IH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Cartoon : Everybody out ! … AHC targets C.Y.O’Connor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Arts : Ground zero at Gallipoli (Ornek, </w:t>
      </w:r>
      <w:r w:rsidRPr="004C5EC1">
        <w:rPr>
          <w:i/>
          <w:iCs/>
          <w:sz w:val="18"/>
        </w:rPr>
        <w:t>Frontline Experience</w:t>
      </w:r>
      <w:r w:rsidRPr="004C5EC1">
        <w:rPr>
          <w:sz w:val="18"/>
        </w:rPr>
        <w:t>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WA Business News (Page 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James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sz w:val="18"/>
            </w:rPr>
            <w:t>Point</w:t>
          </w:r>
        </w:smartTag>
      </w:smartTag>
      <w:r w:rsidRPr="004C5EC1">
        <w:rPr>
          <w:b/>
          <w:bCs/>
          <w:sz w:val="18"/>
        </w:rPr>
        <w:t xml:space="preserve"> plans container port : Kwinana (Moonen)</w:t>
      </w:r>
      <w:r w:rsidRPr="004C5EC1">
        <w:rPr>
          <w:b/>
          <w:bCs/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10) – Freo well placed for cruise boom (Hunter, CIC)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10) – Infrastructure strategy boost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Shanahan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CME)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11) – Approvals reforms welcome (Hammond, WA ODAC)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‘Bankruptcy’ : Couple say no Sunday Trading, no future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Company to use rail transport : Great Southern Plantations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Define trading : Sunday trading (Smithson, AA)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How will end of BGSC Sunday trading affect you ?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Cartoon : Kim Beazley on terror laws : an each way bet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Democracy ?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Mackenzie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A day to honour the Anzacs (Cleak, Albany RSL)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ACoCI to host Regional Buying Centres seminar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: Southdown Project Manager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Bank on exports : GSDC (Sounness, AusTrade)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AGS Weekender (Page 5) – Road plan too late ? : Timber on rail (Ellis, GSP)</w:t>
      </w:r>
      <w:r w:rsidRPr="004C5EC1">
        <w:rPr>
          <w:b/>
          <w:bCs/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6) – LandCorp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Improvements not recognised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59) – Fairwell to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: Cmr Ray Leggatt, CO</w:t>
      </w:r>
      <w:r w:rsidRPr="004C5EC1">
        <w:rPr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Telstra CountryWide (Philp) – Account Review : Solutions to maximise value</w:t>
      </w:r>
      <w:r w:rsidRPr="004C5EC1">
        <w:rPr>
          <w:color w:val="CC0000"/>
          <w:sz w:val="18"/>
        </w:rPr>
        <w:tab/>
        <w:t>03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Annaliza Jackson &amp; Assoc. – Invitation to APAL Breakfast : Values, Integrity &amp; Ethics</w:t>
      </w:r>
      <w:r w:rsidRPr="004C5EC1">
        <w:rPr>
          <w:color w:val="CC0000"/>
          <w:sz w:val="18"/>
        </w:rPr>
        <w:tab/>
        <w:t>04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Australian Army (Mjr Smith) – Defence Reserves Support Council (WA)</w:t>
      </w:r>
      <w:r w:rsidRPr="004C5EC1">
        <w:rPr>
          <w:color w:val="CC0000"/>
          <w:sz w:val="18"/>
        </w:rPr>
        <w:tab/>
        <w:t>04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Grain players open fresh feud (Mencshelyi, CBH)</w:t>
      </w:r>
      <w:r w:rsidRPr="004C5EC1">
        <w:rPr>
          <w:sz w:val="18"/>
        </w:rPr>
        <w:tab/>
        <w:t>04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1) – Remember them : Anzacs </w:t>
      </w:r>
      <w:r w:rsidRPr="004C5EC1">
        <w:rPr>
          <w:sz w:val="18"/>
        </w:rPr>
        <w:tab/>
        <w:t>04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r w:rsidRPr="004C5EC1">
          <w:rPr>
            <w:color w:val="FF3300"/>
            <w:sz w:val="18"/>
          </w:rPr>
          <w:t>Albany</w:t>
        </w:r>
      </w:smartTag>
      <w:r w:rsidRPr="004C5EC1">
        <w:rPr>
          <w:color w:val="FF3300"/>
          <w:sz w:val="18"/>
        </w:rPr>
        <w:t xml:space="preserve"> Extra – 110</w:t>
      </w:r>
      <w:r w:rsidRPr="004C5EC1">
        <w:rPr>
          <w:color w:val="FF3300"/>
          <w:sz w:val="18"/>
          <w:vertAlign w:val="superscript"/>
        </w:rPr>
        <w:t>th</w:t>
      </w:r>
      <w:r w:rsidRPr="004C5EC1">
        <w:rPr>
          <w:color w:val="FF3300"/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Agricultural Show : Official 2005 Program</w:t>
      </w:r>
      <w:r w:rsidRPr="004C5EC1">
        <w:rPr>
          <w:color w:val="FF3300"/>
          <w:sz w:val="18"/>
        </w:rPr>
        <w:tab/>
        <w:t>04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Security comes first : Laws against terror society foundation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Prosperity follows : All Australians need is the opportunity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30) – Being seen to be green : Sen. Ian Campbell (Com. Min E&amp;H)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36) – NCC on wrong track with Pilbara ruling : BHP Billiton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American Australian Asociation </w:t>
      </w:r>
      <w:hyperlink r:id="rId672" w:history="1">
        <w:r w:rsidRPr="004C5EC1">
          <w:rPr>
            <w:rStyle w:val="Hyperlink"/>
            <w:sz w:val="18"/>
          </w:rPr>
          <w:t>www.americanaustralian.org</w:t>
        </w:r>
      </w:hyperlink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10) – Committee for Economic Development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CEO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16) – Qld Coordinator-General : PM SEQ Infrastructure Plan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(Review P6) – Anzac International Military Tattoo (Sydney 2006)</w:t>
      </w:r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Anzac Tattoo (Sydney 2006) – </w:t>
      </w:r>
      <w:hyperlink r:id="rId673" w:history="1">
        <w:r w:rsidRPr="004C5EC1">
          <w:rPr>
            <w:rStyle w:val="Hyperlink"/>
            <w:sz w:val="18"/>
          </w:rPr>
          <w:t>www.anzacinternationalmilitarytattoo.com.au</w:t>
        </w:r>
      </w:hyperlink>
      <w:r w:rsidRPr="004C5EC1">
        <w:rPr>
          <w:sz w:val="18"/>
        </w:rPr>
        <w:tab/>
        <w:t>05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Planning Institute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WA – Planning on the Edge (Swan Districts)</w:t>
      </w:r>
      <w:r w:rsidRPr="004C5EC1">
        <w:rPr>
          <w:sz w:val="18"/>
        </w:rPr>
        <w:tab/>
        <w:t>06-08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Colmar</w:t>
          </w:r>
        </w:smartTag>
      </w:smartTag>
      <w:r w:rsidRPr="004C5EC1">
        <w:rPr>
          <w:color w:val="CC0000"/>
          <w:sz w:val="18"/>
        </w:rPr>
        <w:t xml:space="preserve"> Brunton (Benson) – Small Business Telcommunications Think Tank Survey</w:t>
      </w:r>
      <w:r w:rsidRPr="004C5EC1">
        <w:rPr>
          <w:color w:val="CC0000"/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Website – Smithson Planning – Hard copy full colour : </w:t>
      </w:r>
      <w:hyperlink r:id="rId674" w:history="1">
        <w:r w:rsidRPr="004C5EC1">
          <w:rPr>
            <w:rStyle w:val="Hyperlink"/>
            <w:b/>
            <w:bCs/>
            <w:sz w:val="18"/>
          </w:rPr>
          <w:t>www.smithsonplanning.com.au</w:t>
        </w:r>
      </w:hyperlink>
      <w:r w:rsidRPr="004C5EC1">
        <w:rPr>
          <w:b/>
          <w:bCs/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WA’s never had it so good thanks to Chinese boom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Pact near for Peel deviation funds (Randall &amp; MacTiernan)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Leading the way in WA : Economic Indicators of Growth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GPS technology used to track stolen car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Rebel refuses to pay fine for fuel price cut (Stinton, Mt.Lawley)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Port has special status : Fremantle (Gurr,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Beaconsfield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25) – Downed bomber rises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Phoenix</w:t>
          </w:r>
        </w:smartTag>
      </w:smartTag>
      <w:r w:rsidRPr="004C5EC1">
        <w:rPr>
          <w:sz w:val="18"/>
        </w:rPr>
        <w:t>-like 60 years on (RCAF)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How heroine Tilly foiled the tsunami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Clinton</w:t>
          </w:r>
        </w:smartTag>
      </w:smartTag>
      <w:r w:rsidRPr="004C5EC1">
        <w:rPr>
          <w:sz w:val="18"/>
        </w:rPr>
        <w:t>, UN Envoy)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Pressure put on planners : ASIC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90)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HR Officer, Project Engineer, Contracts Admin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(Ray White RE P4) – Seagate Marina Estate,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Jurien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8000"/>
          <w:sz w:val="18"/>
        </w:rPr>
      </w:pPr>
      <w:r w:rsidRPr="004C5EC1">
        <w:rPr>
          <w:b/>
          <w:bCs/>
          <w:color w:val="008000"/>
          <w:sz w:val="18"/>
        </w:rPr>
        <w:t xml:space="preserve">Coins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008000"/>
              <w:sz w:val="18"/>
            </w:rPr>
            <w:t>Perth</w:t>
          </w:r>
        </w:smartTag>
      </w:smartTag>
      <w:r w:rsidRPr="004C5EC1">
        <w:rPr>
          <w:b/>
          <w:bCs/>
          <w:color w:val="008000"/>
          <w:sz w:val="18"/>
        </w:rPr>
        <w:t xml:space="preserve"> Mint &amp; NZ Post – Australian &amp; New Zealand Army Corp : 90</w:t>
      </w:r>
      <w:r w:rsidRPr="004C5EC1">
        <w:rPr>
          <w:b/>
          <w:bCs/>
          <w:color w:val="008000"/>
          <w:sz w:val="18"/>
          <w:vertAlign w:val="superscript"/>
        </w:rPr>
        <w:t>th</w:t>
      </w:r>
      <w:r w:rsidRPr="004C5EC1">
        <w:rPr>
          <w:b/>
          <w:bCs/>
          <w:color w:val="008000"/>
          <w:sz w:val="18"/>
        </w:rPr>
        <w:t xml:space="preserve"> Anniversary 03158</w:t>
      </w:r>
      <w:r w:rsidRPr="004C5EC1">
        <w:rPr>
          <w:b/>
          <w:bCs/>
          <w:color w:val="008000"/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996600"/>
          <w:sz w:val="18"/>
        </w:rPr>
      </w:pPr>
      <w:r w:rsidRPr="004C5EC1">
        <w:rPr>
          <w:b/>
          <w:bCs/>
          <w:color w:val="996600"/>
          <w:sz w:val="18"/>
        </w:rPr>
        <w:t xml:space="preserve">Forum – WA Dept LG&amp;RD – Local Govt Structural &amp; Electoral Reform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996600"/>
              <w:sz w:val="18"/>
            </w:rPr>
            <w:t>Albany</w:t>
          </w:r>
        </w:smartTag>
      </w:smartTag>
      <w:r w:rsidRPr="004C5EC1">
        <w:rPr>
          <w:b/>
          <w:bCs/>
          <w:color w:val="996600"/>
          <w:sz w:val="18"/>
        </w:rPr>
        <w:t xml:space="preserve"> hearing</w:t>
      </w:r>
      <w:r w:rsidRPr="004C5EC1">
        <w:rPr>
          <w:b/>
          <w:bCs/>
          <w:color w:val="996600"/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WA Dept LG&amp;RD – Structural &amp; Electoral Reform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Strategy</w:t>
      </w:r>
      <w:r w:rsidRPr="004C5EC1">
        <w:rPr>
          <w:b/>
          <w:bCs/>
          <w:sz w:val="18"/>
        </w:rPr>
        <w:tab/>
        <w:t>07 Nov 2005</w:t>
      </w:r>
    </w:p>
    <w:p w:rsidR="001B4C1C" w:rsidRPr="004C5EC1" w:rsidRDefault="001B4C1C" w:rsidP="001B4C1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Dept LG&amp;RD – Structural &amp; Electoral Reform – </w:t>
      </w:r>
      <w:r w:rsidR="001E6CD1" w:rsidRPr="001E6CD1">
        <w:rPr>
          <w:color w:val="CC0000"/>
          <w:sz w:val="18"/>
          <w:szCs w:val="18"/>
          <w:highlight w:val="lightGray"/>
          <w:u w:val="single"/>
        </w:rPr>
        <w:t>R</w:t>
      </w:r>
      <w:r w:rsidR="001E6CD1" w:rsidRPr="001E6CD1">
        <w:rPr>
          <w:color w:val="FF6600"/>
          <w:sz w:val="18"/>
          <w:szCs w:val="18"/>
          <w:highlight w:val="lightGray"/>
          <w:u w:val="single"/>
        </w:rPr>
        <w:t>a</w:t>
      </w:r>
      <w:r w:rsidR="001E6CD1" w:rsidRPr="001E6CD1">
        <w:rPr>
          <w:color w:val="FFFF00"/>
          <w:sz w:val="18"/>
          <w:szCs w:val="18"/>
          <w:highlight w:val="lightGray"/>
          <w:u w:val="single"/>
        </w:rPr>
        <w:t>i</w:t>
      </w:r>
      <w:r w:rsidR="001E6CD1" w:rsidRPr="001E6CD1">
        <w:rPr>
          <w:color w:val="008000"/>
          <w:sz w:val="18"/>
          <w:szCs w:val="18"/>
          <w:highlight w:val="lightGray"/>
          <w:u w:val="single"/>
        </w:rPr>
        <w:t>n</w:t>
      </w:r>
      <w:r w:rsidR="001E6CD1" w:rsidRPr="001E6CD1">
        <w:rPr>
          <w:color w:val="0000FF"/>
          <w:sz w:val="18"/>
          <w:szCs w:val="18"/>
          <w:highlight w:val="lightGray"/>
          <w:u w:val="single"/>
        </w:rPr>
        <w:t>b</w:t>
      </w:r>
      <w:r w:rsidR="001E6CD1" w:rsidRPr="001E6CD1">
        <w:rPr>
          <w:color w:val="CC00FF"/>
          <w:sz w:val="18"/>
          <w:szCs w:val="18"/>
          <w:highlight w:val="lightGray"/>
          <w:u w:val="single"/>
        </w:rPr>
        <w:t>o</w:t>
      </w:r>
      <w:r w:rsidR="001E6CD1" w:rsidRPr="001E6CD1">
        <w:rPr>
          <w:color w:val="800080"/>
          <w:sz w:val="18"/>
          <w:szCs w:val="18"/>
          <w:highlight w:val="lightGray"/>
          <w:u w:val="single"/>
        </w:rPr>
        <w:t>w</w:t>
      </w:r>
      <w:r w:rsidR="001E6CD1" w:rsidRPr="004C5EC1">
        <w:rPr>
          <w:sz w:val="18"/>
        </w:rPr>
        <w:t xml:space="preserve"> </w:t>
      </w:r>
      <w:r w:rsidRPr="004C5EC1">
        <w:rPr>
          <w:sz w:val="18"/>
        </w:rPr>
        <w:t>2000</w:t>
      </w:r>
      <w:r w:rsidR="001E6CD1" w:rsidRPr="001E6CD1">
        <w:rPr>
          <w:sz w:val="18"/>
          <w:szCs w:val="18"/>
          <w:vertAlign w:val="superscript"/>
        </w:rPr>
        <w:t>©</w:t>
      </w:r>
      <w:r w:rsidRPr="004C5EC1">
        <w:rPr>
          <w:sz w:val="18"/>
        </w:rPr>
        <w:t xml:space="preserve"> Project</w:t>
      </w:r>
      <w:r w:rsidRPr="004C5EC1">
        <w:rPr>
          <w:sz w:val="18"/>
        </w:rPr>
        <w:tab/>
        <w:t>07 Nov 2005</w:t>
      </w:r>
    </w:p>
    <w:p w:rsidR="001B4C1C" w:rsidRPr="004C5EC1" w:rsidRDefault="001B4C1C" w:rsidP="001B4C1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Comment – WA Dept LG&amp;RD (Dullard) – No-one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capable of understanding Rainbow 2000! 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MWREDC &amp; Commerce Queensland (Mackay) – Skills shortages &amp; migration planning</w:t>
      </w:r>
      <w:r w:rsidRPr="004C5EC1">
        <w:rPr>
          <w:sz w:val="18"/>
        </w:rPr>
        <w:tab/>
        <w:t>07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Celebrate – World Town Planning Day – Recognised internationally in 34 countries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New workforce for Fletcher’s Abattoirs (Philippino Imports)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A rare vintage : Albany Vintage &amp; Classic Motorcycles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Heavy lift goes well : Target (Wauters Enterprises)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Grange included in resources fast track (Marston, Grange)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Buses &amp; belts for school kids (Smithson, AA)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Backward step for the city (</w:t>
      </w:r>
      <w:smartTag w:uri="urn:schemas-microsoft-com:office:smarttags" w:element="City">
        <w:r w:rsidRPr="004C5EC1">
          <w:rPr>
            <w:sz w:val="18"/>
          </w:rPr>
          <w:t>Crowley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8) – Dictate (Cooksey,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Paterson</w:t>
          </w:r>
        </w:smartTag>
      </w:smartTag>
      <w:r w:rsidRPr="004C5EC1">
        <w:rPr>
          <w:sz w:val="18"/>
        </w:rPr>
        <w:t>’s Stock Watch : Macquarie Airports (Buy, Buy)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Albany Advertiser – 13 Brigade : New era for Army Reserve in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(Brig. Hand)</w:t>
      </w:r>
      <w:r w:rsidRPr="004C5EC1">
        <w:rPr>
          <w:color w:val="FF3300"/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Western Suburbs Weekly (Page 11) – ‘Sense of place in Cottesloe’ (Tindale, CEO)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5) – RAAFA museum to stay : Bullcreek (Warner, CEO)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10) – Murdoch plan praised (Jee, DesignInc.)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13) – Second port will not relieve traffic (Stuckey, Fremantle)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13) – Chaos must be relieved (Reddyhough, Willetton)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Extract – Melville Times (Page 13) – WAPC : Bound and gagged by MacTiernan MLA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Forum – WA Dept LG&amp;RD – Local Govt Structural &amp; Electoral Reform : Bunbury hearing</w:t>
      </w:r>
      <w:r w:rsidRPr="004C5EC1">
        <w:rPr>
          <w:color w:val="996600"/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Planning Institute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(WA Division) – Annual General Meeting 2005</w:t>
      </w:r>
      <w:r w:rsidRPr="004C5EC1">
        <w:rPr>
          <w:sz w:val="18"/>
        </w:rPr>
        <w:tab/>
        <w:t>08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WABN Lunch – The Making of Me : Career development &amp; leadership for women in business</w:t>
      </w:r>
      <w:r w:rsidRPr="004C5EC1">
        <w:rPr>
          <w:sz w:val="18"/>
        </w:rPr>
        <w:tab/>
        <w:t>09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State Administrative Tribunal (Barker) – Acknowledge Great Southern Forum 2006</w:t>
      </w:r>
      <w:r w:rsidRPr="004C5EC1">
        <w:rPr>
          <w:color w:val="CC0000"/>
          <w:sz w:val="18"/>
        </w:rPr>
        <w:tab/>
        <w:t>09 Nov 2005</w:t>
      </w:r>
    </w:p>
    <w:p w:rsidR="00AB4D60" w:rsidRPr="00304025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  <w:highlight w:val="cyan"/>
        </w:rPr>
      </w:pPr>
      <w:r w:rsidRPr="00304025">
        <w:rPr>
          <w:color w:val="CC0000"/>
          <w:sz w:val="18"/>
          <w:highlight w:val="cyan"/>
        </w:rPr>
        <w:t>Letter from – Albany Port Authority (Williamson) – Annual Report 2004-05</w:t>
      </w:r>
      <w:r w:rsidRPr="00304025">
        <w:rPr>
          <w:color w:val="CC0000"/>
          <w:sz w:val="18"/>
          <w:highlight w:val="cyan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Phillips Fox Perth (Hely) – Restructure, Rebrand &amp; Merger</w:t>
      </w:r>
      <w:r w:rsidRPr="004C5EC1">
        <w:rPr>
          <w:color w:val="CC0000"/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Court cloud over sheep trade (Bennett, Phillips Fox)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Longest-serving Chief Justice quits for uni job (Malcolm, NDU)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Chief Justice should explain decision to go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Don’t stand in the way of private water supply (Esperance, UUA)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62) – Cockburn city plan launched : Southern Railway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66) – Bouvard tips fatter payout (Kroyer, Port Bouvard)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66) – Regional centre plans released : Cockburn (Holt, LandCorp)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Mandurah becoming a ‘new 21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century city’ (Salt, KPMG)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10) – Answers sought on short-stay accommodation (Woods, AHA)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WA Business News (Page 10) – WA DoIR : Marine &amp; Defence (Henderson AMC)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Investors eye hot Perth market ($10m + Projects)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Big Listed Property Developers (Stockland, Mirvac Fini)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Big Listed Property Developers (Australand, Multiplex)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Albany Adve</w:t>
      </w:r>
      <w:r w:rsidR="006445EA">
        <w:rPr>
          <w:b/>
          <w:bCs/>
          <w:sz w:val="18"/>
        </w:rPr>
        <w:t>rtiser (Page 1) – Another delay</w:t>
      </w:r>
      <w:r w:rsidRPr="004C5EC1">
        <w:rPr>
          <w:b/>
          <w:bCs/>
          <w:sz w:val="18"/>
        </w:rPr>
        <w:t>? (Markovs, Albany Architects)</w:t>
      </w:r>
      <w:r w:rsidRPr="004C5EC1">
        <w:rPr>
          <w:b/>
          <w:bCs/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Fear minister may force windfarm (MacTiernan MLA)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Air pollution examined (Arrowsmith, WA DoE)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Honouring women in war (Wilsher-Saa, WA Museum)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Street talk : Should Albany be declared nuclear free ?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Albany Advertiser (Page 22 &amp; 23) – … We will remember them : Rememberance Day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Another vintage weekend on the hill : Motorcycles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Tourism award for Albany man (Smith, David Brand Medal)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Anzac Day services threat (Brown, Albany)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Govt eye on air (Arrowsmith, WA DoE)</w:t>
      </w:r>
      <w:r w:rsidRPr="004C5EC1">
        <w:rPr>
          <w:sz w:val="18"/>
        </w:rPr>
        <w:tab/>
        <w:t>10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Service – Rememberance Day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2005 – York Street</w:t>
          </w:r>
        </w:smartTag>
      </w:smartTag>
      <w:r w:rsidRPr="004C5EC1">
        <w:rPr>
          <w:sz w:val="18"/>
        </w:rPr>
        <w:t xml:space="preserve"> Memorial,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(Page 1) – Rememberance Day : For My Country, My Life</w:t>
      </w:r>
      <w:r w:rsidRPr="004C5EC1">
        <w:rPr>
          <w:b/>
          <w:bCs/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Swan ‘faces disaster’ without more cash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Jennings</w:t>
          </w:r>
        </w:smartTag>
      </w:smartTag>
      <w:r w:rsidRPr="004C5EC1">
        <w:rPr>
          <w:sz w:val="18"/>
        </w:rPr>
        <w:t>, WCS)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Bottle shop in landmark Sunday win (Cloughley, Subi Cleanskins)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Live sheep trade laws ‘draconian’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Animal zealots’ aim is to wreck sheep trade : Livestock Export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Cartoon : In Flanders Fields the poppies blow ….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Lest we forget Diggers on Western Front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43) – Saraceni links with </w:t>
      </w:r>
      <w:smartTag w:uri="urn:schemas-microsoft-com:office:smarttags" w:element="place">
        <w:r w:rsidRPr="004C5EC1">
          <w:rPr>
            <w:sz w:val="18"/>
          </w:rPr>
          <w:t>Macquarie</w:t>
        </w:r>
      </w:smartTag>
      <w:r w:rsidRPr="004C5EC1">
        <w:rPr>
          <w:sz w:val="18"/>
        </w:rPr>
        <w:t xml:space="preserve"> to muscle in on Axiom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Defence Force Air Show : RAAF Pearce</w:t>
      </w:r>
      <w:r w:rsidRPr="004C5EC1">
        <w:rPr>
          <w:color w:val="FF3300"/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Office Crime Prevention (Cozens) – Be Active WA : Planning for Active Living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Audio – RadioWest 783 6VA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Rememberance Day Recollections : 10.55am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LandCorp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Waterfront Project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Show</w:t>
      </w:r>
      <w:r w:rsidRPr="004C5EC1">
        <w:rPr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PowerPoint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Port</w:t>
          </w:r>
        </w:smartTag>
      </w:smartTag>
      <w:r w:rsidRPr="004C5EC1">
        <w:rPr>
          <w:b/>
          <w:bCs/>
          <w:sz w:val="18"/>
        </w:rPr>
        <w:t xml:space="preserve"> Constraints Plan Images – Rainbow 2000 Project</w:t>
      </w:r>
      <w:r w:rsidRPr="004C5EC1">
        <w:rPr>
          <w:b/>
          <w:bCs/>
          <w:sz w:val="18"/>
        </w:rPr>
        <w:tab/>
        <w:t>11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Issues that matter : ALP to get back in main game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E8) – Shadow Minister Regional Development (Crean MHR)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Open skies will close jobs : Qantas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Qantas)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First home buyers have long way to go (Rossen, REIWA)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Truth about buying hits home for family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Crime body probes EPA cover-up claim (Sullivan MLA)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Extract – West Australian (Page 16) – EPA : potentially significant examples of administrative failure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Cartoon : The Howards’ morning IR breakfast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Elder abuse a worry for Aboriginals (Scott, Public Advocate)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Our fallen heroes remembered (Gaynor, RSL WA)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51) – Waterfront Lifestyle, River Apartments (Finbar, from $365k)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53) – 360</w:t>
      </w:r>
      <w:r w:rsidRPr="004C5EC1">
        <w:rPr>
          <w:sz w:val="18"/>
          <w:vertAlign w:val="superscript"/>
        </w:rPr>
        <w:t>0</w:t>
      </w:r>
      <w:r w:rsidRPr="004C5EC1">
        <w:rPr>
          <w:sz w:val="18"/>
        </w:rPr>
        <w:t xml:space="preserve"> views, Excelsior Apartments (Saville, from $895k)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Mandurah looks to the future with big revamp (Newman, CEO)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108) – Commonwealth Director Public Prosecutions WA Region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Senator Ruth Webber (Labor, WA)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="004C4402" w:rsidRPr="004C5EC1">
        <w:rPr>
          <w:b/>
          <w:bCs/>
          <w:sz w:val="18"/>
        </w:rPr>
        <w:t>Regional Strategy</w:t>
      </w:r>
      <w:r w:rsidRPr="004C5EC1">
        <w:rPr>
          <w:b/>
          <w:bCs/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LandCorp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Waterfront Project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Show</w:t>
      </w:r>
      <w:r w:rsidRPr="004C5EC1">
        <w:rPr>
          <w:sz w:val="18"/>
        </w:rPr>
        <w:tab/>
        <w:t>12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MacTiernan should have gone : poll (Alinta Gas shares)</w:t>
      </w:r>
      <w:r w:rsidRPr="004C5EC1">
        <w:rPr>
          <w:sz w:val="18"/>
        </w:rPr>
        <w:tab/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Inaction makes the Swan’s woes grow ever worse</w:t>
      </w:r>
      <w:r w:rsidRPr="004C5EC1">
        <w:rPr>
          <w:sz w:val="18"/>
        </w:rPr>
        <w:tab/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APEC warns of world trade talks collapse (Asia Pacific EC)</w:t>
      </w:r>
      <w:r w:rsidRPr="004C5EC1">
        <w:rPr>
          <w:sz w:val="18"/>
        </w:rPr>
        <w:tab/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(Martin) – Building Networks Newsletter www.wapc.wa.gov.au</w:t>
      </w:r>
      <w:r w:rsidRPr="004C5EC1">
        <w:rPr>
          <w:color w:val="CC0000"/>
          <w:sz w:val="18"/>
        </w:rPr>
        <w:tab/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Planning Commission (Martin) – </w:t>
      </w:r>
      <w:hyperlink r:id="rId675" w:history="1">
        <w:r w:rsidRPr="004C5EC1">
          <w:rPr>
            <w:rStyle w:val="Hyperlink"/>
            <w:sz w:val="18"/>
          </w:rPr>
          <w:t>www.wapc.wa.gov.au</w:t>
        </w:r>
      </w:hyperlink>
      <w:r w:rsidRPr="004C5EC1">
        <w:rPr>
          <w:color w:val="0000FF"/>
          <w:sz w:val="18"/>
        </w:rPr>
        <w:tab/>
      </w:r>
      <w:r w:rsidRPr="004C5EC1">
        <w:rPr>
          <w:sz w:val="18"/>
        </w:rPr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80"/>
          <w:sz w:val="18"/>
        </w:rPr>
      </w:pPr>
      <w:r w:rsidRPr="004C5EC1">
        <w:rPr>
          <w:b/>
          <w:bCs/>
          <w:color w:val="800080"/>
          <w:sz w:val="18"/>
        </w:rPr>
        <w:t xml:space="preserve">Forum – </w:t>
      </w:r>
      <w:smartTag w:uri="urn:schemas-microsoft-com:office:smarttags" w:element="City">
        <w:r w:rsidRPr="004C5EC1">
          <w:rPr>
            <w:b/>
            <w:bCs/>
            <w:color w:val="800080"/>
            <w:sz w:val="18"/>
          </w:rPr>
          <w:t>Albany</w:t>
        </w:r>
      </w:smartTag>
      <w:r w:rsidRPr="004C5EC1">
        <w:rPr>
          <w:b/>
          <w:bCs/>
          <w:color w:val="800080"/>
          <w:sz w:val="18"/>
        </w:rPr>
        <w:t xml:space="preserve">’s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color w:val="800080"/>
              <w:sz w:val="18"/>
            </w:rPr>
            <w:t>Purple Circle</w:t>
          </w:r>
        </w:smartTag>
      </w:smartTag>
      <w:r w:rsidRPr="004C5EC1">
        <w:rPr>
          <w:b/>
          <w:bCs/>
          <w:color w:val="800080"/>
          <w:sz w:val="18"/>
        </w:rPr>
        <w:t xml:space="preserve">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800080"/>
              <w:sz w:val="18"/>
            </w:rPr>
            <w:t>Albany</w:t>
          </w:r>
        </w:smartTag>
      </w:smartTag>
      <w:r w:rsidRPr="004C5EC1">
        <w:rPr>
          <w:b/>
          <w:bCs/>
          <w:color w:val="800080"/>
          <w:sz w:val="18"/>
        </w:rPr>
        <w:t xml:space="preserve"> : Planning policy &amp; practice</w:t>
      </w:r>
      <w:r w:rsidRPr="004C5EC1">
        <w:rPr>
          <w:b/>
          <w:bCs/>
          <w:color w:val="800080"/>
          <w:sz w:val="18"/>
        </w:rPr>
        <w:tab/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 xml:space="preserve">Forum – WA Dept LG&amp;RD – Local Govt Structural &amp; Electoral Reform : </w:t>
      </w:r>
      <w:smartTag w:uri="urn:schemas-microsoft-com:office:smarttags" w:element="place">
        <w:r w:rsidRPr="004C5EC1">
          <w:rPr>
            <w:color w:val="996600"/>
            <w:sz w:val="18"/>
          </w:rPr>
          <w:t>Stirling</w:t>
        </w:r>
      </w:smartTag>
      <w:r w:rsidRPr="004C5EC1">
        <w:rPr>
          <w:color w:val="996600"/>
          <w:sz w:val="18"/>
        </w:rPr>
        <w:t xml:space="preserve"> hearing</w:t>
      </w:r>
      <w:r w:rsidRPr="004C5EC1">
        <w:rPr>
          <w:color w:val="996600"/>
          <w:sz w:val="18"/>
        </w:rPr>
        <w:tab/>
        <w:t>14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State Labor factions battle for key positions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Planners say 3 storeys maximum (Smithson, AA)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SAT DR#599/05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Jordan</w:t>
          </w:r>
        </w:smartTag>
      </w:smartTag>
      <w:r w:rsidRPr="004C5EC1">
        <w:rPr>
          <w:sz w:val="18"/>
        </w:rPr>
        <w:t>) – SP submission ACC (Item 11.3.1) : Central Albany UDS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Smithson Planning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11.3.1) : </w:t>
      </w:r>
      <w:smartTag w:uri="urn:schemas-microsoft-com:office:smarttags" w:element="place">
        <w:r w:rsidRPr="004C5EC1">
          <w:rPr>
            <w:sz w:val="18"/>
          </w:rPr>
          <w:t>Central Albany</w:t>
        </w:r>
      </w:smartTag>
      <w:r w:rsidRPr="004C5EC1">
        <w:rPr>
          <w:sz w:val="18"/>
        </w:rPr>
        <w:t xml:space="preserve"> Urban Design Policy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– Item 11.3.1 : </w:t>
      </w:r>
      <w:smartTag w:uri="urn:schemas-microsoft-com:office:smarttags" w:element="place">
        <w:r w:rsidRPr="004C5EC1">
          <w:rPr>
            <w:b/>
            <w:bCs/>
            <w:sz w:val="18"/>
          </w:rPr>
          <w:t>Central Albany</w:t>
        </w:r>
      </w:smartTag>
      <w:r w:rsidRPr="004C5EC1">
        <w:rPr>
          <w:b/>
          <w:bCs/>
          <w:sz w:val="18"/>
        </w:rPr>
        <w:t xml:space="preserve"> Urban Design Policy (Patric de Villiers)</w:t>
      </w:r>
      <w:r w:rsidRPr="004C5EC1">
        <w:rPr>
          <w:b/>
          <w:bCs/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11.3.2 : TPS Amt Refused (Barnesby, Action Supermarket)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11.3.3 : TPS Amt Request (Watson MLA, Non-Nuclear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11.4.1 : Reserves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City</w:t>
          </w:r>
        </w:smartTag>
      </w:smartTag>
      <w:r w:rsidRPr="004C5EC1">
        <w:rPr>
          <w:sz w:val="18"/>
        </w:rPr>
        <w:t xml:space="preserve"> Mounts Management Plan</w:t>
      </w:r>
      <w:r w:rsidRPr="004C5EC1">
        <w:rPr>
          <w:sz w:val="18"/>
        </w:rPr>
        <w:tab/>
        <w:t>15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NZPIA 2006 (Gold Coast) – Joint Congress (Imagine Impacts</w:t>
      </w:r>
      <w:r w:rsidRPr="004C5EC1">
        <w:rPr>
          <w:color w:val="CC0000"/>
          <w:sz w:val="18"/>
          <w:vertAlign w:val="superscript"/>
        </w:rPr>
        <w:t>2</w:t>
      </w:r>
      <w:r w:rsidRPr="004C5EC1">
        <w:rPr>
          <w:color w:val="CC0000"/>
          <w:sz w:val="18"/>
        </w:rPr>
        <w:t>) : No Rainbow 2000</w:t>
      </w:r>
      <w:r w:rsidRPr="004C5EC1">
        <w:rPr>
          <w:color w:val="CC0000"/>
          <w:sz w:val="18"/>
        </w:rPr>
        <w:tab/>
        <w:t>16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Home tank plan dropped : Cockburn CC (MacTiernan, BASIX)</w:t>
      </w:r>
      <w:r w:rsidRPr="004C5EC1">
        <w:rPr>
          <w:sz w:val="18"/>
        </w:rPr>
        <w:tab/>
        <w:t>16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(Telstra CountryWide) – Rainbow 2000 Project</w:t>
      </w:r>
      <w:r w:rsidRPr="004C5EC1">
        <w:rPr>
          <w:sz w:val="18"/>
        </w:rPr>
        <w:tab/>
        <w:t>16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WABN Breakfast Briefing – The First Law of Holes (Tony Howarth AO, Alinta &amp; HBS)</w:t>
      </w:r>
      <w:r w:rsidRPr="004C5EC1">
        <w:rPr>
          <w:sz w:val="18"/>
        </w:rPr>
        <w:tab/>
        <w:t>16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Harbour, cafes in river bank plan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(MacTiernan MLA)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Feud linked to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Moore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rezoning bid (Plunkett, MacTiernan)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Buswell accused of ‘tax and spend’ philosophy when shire pres.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Tough going coming to aid of party (Blain, Liberals WA)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Shire probe at Busselton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Silverstone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CCC)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$47m bid for Jandakot airport site (Allingame, Pindan)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Positive plantations report (Sen Macdonald, Forestry)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Woodchip exports to 1.7mt p.a.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459kt in 2004 ?)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Environmental approval a win for Buckeridge quarry plan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27) – Port Bouvard returns favour (Kroyer, Satterley)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27) – Approval for $25m Monkey Mia plan (Del Borrello,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Aspen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Hold-up costing millions : DPI Albany (Cr Wellington, ACC)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Height limit adopted (Cr Williams, ACC)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Works start at new estate :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Seppings</w:t>
          </w:r>
        </w:smartTag>
      </w:smartTag>
      <w:r w:rsidRPr="004C5EC1">
        <w:rPr>
          <w:sz w:val="18"/>
        </w:rPr>
        <w:t xml:space="preserve"> (Newseasons)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Democracy at work &amp; </w:t>
      </w:r>
      <w:smartTag w:uri="urn:schemas-microsoft-com:office:smarttags" w:element="place">
        <w:r w:rsidRPr="004C5EC1">
          <w:rPr>
            <w:sz w:val="18"/>
          </w:rPr>
          <w:t>Lot</w:t>
        </w:r>
      </w:smartTag>
      <w:r w:rsidRPr="004C5EC1">
        <w:rPr>
          <w:sz w:val="18"/>
        </w:rPr>
        <w:t xml:space="preserve"> of wind (Smithson, AA)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Encouragement paramount : Waterfront (Smith,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Relocation plans supported : Waterfront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Austin</w:t>
          </w:r>
        </w:smartTag>
      </w:smartTag>
      <w:r w:rsidRPr="004C5EC1">
        <w:rPr>
          <w:sz w:val="18"/>
        </w:rPr>
        <w:t>, Big Grove)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Tuckey and Campbell vilify local groups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Thornton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19) – LandCorp : Coastal projects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Heat on Dept over plan delay : DPI Albany (Cr Wellington, ACC)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Waterfront alterations (Cr Waterman, ACC)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Windfarm fight (Llewellyn MLC)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The user pays : Albany UXO (Burns,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2005</w:t>
      </w:r>
    </w:p>
    <w:p w:rsidR="00AB4D60" w:rsidRPr="00B673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B673F0">
        <w:rPr>
          <w:b/>
          <w:color w:val="CC0000"/>
          <w:sz w:val="18"/>
        </w:rPr>
        <w:t xml:space="preserve">Letter from – Com DPMC (Shergold) – </w:t>
      </w:r>
      <w:hyperlink r:id="rId676" w:history="1">
        <w:r w:rsidRPr="00B673F0">
          <w:rPr>
            <w:rStyle w:val="Hyperlink"/>
            <w:b/>
            <w:color w:val="CC0000"/>
            <w:sz w:val="18"/>
          </w:rPr>
          <w:t>Regional development should be State &amp; Local lead</w:t>
        </w:r>
      </w:hyperlink>
      <w:r w:rsidRPr="00B673F0">
        <w:rPr>
          <w:b/>
          <w:color w:val="CC0000"/>
          <w:sz w:val="18"/>
        </w:rPr>
        <w:tab/>
        <w:t>17 Nov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 xml:space="preserve">Forum – WA Dept LG&amp;RD – Local Govt Structural &amp; Electoral Reform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996600"/>
              <w:sz w:val="18"/>
            </w:rPr>
            <w:t>York</w:t>
          </w:r>
        </w:smartTag>
      </w:smartTag>
      <w:r w:rsidRPr="004C5EC1">
        <w:rPr>
          <w:color w:val="996600"/>
          <w:sz w:val="18"/>
        </w:rPr>
        <w:t xml:space="preserve"> hearing</w:t>
      </w:r>
      <w:r w:rsidRPr="004C5EC1">
        <w:rPr>
          <w:color w:val="996600"/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GSDC / Austrade (Sounness) – Getting paid for your exports</w:t>
      </w:r>
      <w:r w:rsidRPr="004C5EC1">
        <w:rPr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TV Show – Channel 9 – 20 to 01 : Monumental Moments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sz w:val="18"/>
            </w:rPr>
            <w:t>Australia</w:t>
          </w:r>
        </w:smartTag>
      </w:smartTag>
      <w:r w:rsidRPr="004C5EC1">
        <w:rPr>
          <w:b/>
          <w:bCs/>
          <w:sz w:val="18"/>
        </w:rPr>
        <w:t xml:space="preserve"> : Anzac Legend WW1 #1</w:t>
      </w:r>
      <w:r w:rsidRPr="004C5EC1">
        <w:rPr>
          <w:b/>
          <w:bCs/>
          <w:sz w:val="18"/>
        </w:rPr>
        <w:tab/>
        <w:t>17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Super-sized bomber a real show stopper (B-1B Lancer, USAF)</w:t>
      </w:r>
      <w:r w:rsidRPr="004C5EC1">
        <w:rPr>
          <w:sz w:val="18"/>
        </w:rPr>
        <w:tab/>
        <w:t>18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Timbercorp says it can maintain profit growth (Rabinowicz, CEO)</w:t>
      </w:r>
      <w:r w:rsidRPr="004C5EC1">
        <w:rPr>
          <w:sz w:val="18"/>
        </w:rPr>
        <w:tab/>
        <w:t>18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3) – Local liberator joins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France</w:t>
          </w:r>
        </w:smartTag>
      </w:smartTag>
      <w:r w:rsidRPr="004C5EC1">
        <w:rPr>
          <w:sz w:val="18"/>
        </w:rPr>
        <w:t>’s roll of valour (Cotton)</w:t>
      </w:r>
      <w:r w:rsidRPr="004C5EC1">
        <w:rPr>
          <w:sz w:val="18"/>
        </w:rPr>
        <w:tab/>
        <w:t>18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11) – Anchor weighs back in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York</w:t>
          </w:r>
        </w:smartTag>
      </w:smartTag>
      <w:r w:rsidRPr="004C5EC1">
        <w:rPr>
          <w:sz w:val="18"/>
        </w:rPr>
        <w:t xml:space="preserve"> Street, Albany CBD</w:t>
      </w:r>
      <w:r w:rsidRPr="004C5EC1">
        <w:rPr>
          <w:sz w:val="18"/>
        </w:rPr>
        <w:tab/>
        <w:t>18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Information Communication Technology (ICTICC) – Enabling our future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GSDC – Great Southern Regional Investment Tour 2005 (Access Denied)</w:t>
      </w:r>
      <w:r w:rsidRPr="004C5EC1">
        <w:rPr>
          <w:sz w:val="18"/>
        </w:rPr>
        <w:tab/>
        <w:t>18-20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4) – Labor split on replacement for veteran senator (Ray, VIC)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ICANN is the answer : internet &amp; global government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50)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France</w:t>
          </w:r>
        </w:smartTag>
      </w:smartTag>
      <w:r w:rsidRPr="004C5EC1">
        <w:rPr>
          <w:sz w:val="18"/>
        </w:rPr>
        <w:t xml:space="preserve"> honours D-Day veterans (Kelly MHR, Veterans Affairs)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US wants Freo seaswap program again : Admiral (Fallon, USN)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Fleet has WA shipbuilder in sights (Williams, Austal)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River homes noise warning (MacTiernan MLA)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Fast-track plan for land title claims (Wyatt, GSLC)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75) – Fat bonuses beef up millionaires’ club (Butlin, GSP)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76) – Size no barrier to pay rises (Egan &amp; Hill, GSP)</w:t>
      </w:r>
      <w:r w:rsidRPr="004C5EC1">
        <w:rPr>
          <w:sz w:val="18"/>
        </w:rPr>
        <w:tab/>
        <w:t>19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Airshow – Australian Defence Force Air Show – RAAF Pearce : Where the sky’s the limit</w:t>
      </w:r>
      <w:r w:rsidRPr="004C5EC1">
        <w:rPr>
          <w:sz w:val="18"/>
        </w:rPr>
        <w:tab/>
        <w:t>19-20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PlaceType">
        <w:r w:rsidRPr="004C5EC1">
          <w:rPr>
            <w:sz w:val="18"/>
          </w:rPr>
          <w:t>Cape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Lodge</w:t>
        </w:r>
      </w:smartTag>
      <w:r w:rsidRPr="004C5EC1">
        <w:rPr>
          <w:sz w:val="18"/>
        </w:rPr>
        <w:t xml:space="preserve"> (Song) –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Singapore</w:t>
          </w:r>
        </w:smartTag>
      </w:smartTag>
      <w:r w:rsidRPr="004C5EC1">
        <w:rPr>
          <w:sz w:val="18"/>
        </w:rPr>
        <w:t xml:space="preserve"> Delegation : Rainbow 2000 Project</w:t>
      </w:r>
      <w:r w:rsidRPr="004C5EC1">
        <w:rPr>
          <w:sz w:val="18"/>
        </w:rPr>
        <w:tab/>
        <w:t>19-24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(Page 9) – WA Environment Awards 2005 : Message from Minister Edwards</w:t>
      </w:r>
      <w:r w:rsidRPr="004C5EC1">
        <w:rPr>
          <w:color w:val="FF3300"/>
          <w:sz w:val="18"/>
        </w:rPr>
        <w:tab/>
        <w:t>21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Rare air show wows thousands : RAAF Pearce</w:t>
      </w:r>
      <w:r w:rsidRPr="004C5EC1">
        <w:rPr>
          <w:sz w:val="18"/>
        </w:rPr>
        <w:tab/>
        <w:t>21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Carmody gives nod to pension transition use</w:t>
      </w:r>
      <w:r w:rsidRPr="004C5EC1">
        <w:rPr>
          <w:sz w:val="18"/>
        </w:rPr>
        <w:tab/>
        <w:t>21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Retirees income test ‘work barrier’</w:t>
      </w:r>
      <w:r w:rsidRPr="004C5EC1">
        <w:rPr>
          <w:sz w:val="18"/>
        </w:rPr>
        <w:tab/>
        <w:t>21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Facsimile from – WA SAT (Snook) – Directions hearing scheduled for DR#599/05</w:t>
      </w:r>
      <w:r w:rsidRPr="004C5EC1">
        <w:rPr>
          <w:color w:val="CC0000"/>
          <w:sz w:val="18"/>
        </w:rPr>
        <w:tab/>
        <w:t>21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Still no plan for troubled rivers : Swan &amp; Canning (Edwards MLA)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Cartoon : Swan &amp; Canning Rivers (Closed)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Councils face struggle to meet demand (Gregorini, LGAB)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Jobs do grow on trees ! (Schirmer Report, Timber 2020)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left ‘high and dry’ : FAL (Barnesby)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When a fair crack of the whip also draws blood (Mole, AA)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Encore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(Mole, AA)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Have say on strategy : LGSRS </w:t>
      </w:r>
      <w:hyperlink r:id="rId677" w:history="1">
        <w:r w:rsidRPr="004C5EC1">
          <w:rPr>
            <w:rStyle w:val="Hyperlink"/>
            <w:sz w:val="18"/>
          </w:rPr>
          <w:t>www.wapc.wa.gov.au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Port reports record year (Williamson, APA)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Farmer (Page 8) – Agriculture goes forward on the back of change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Fremantle Gazette (Page 8) – Rumour denied (Kennedy) : Fremantle CC height controls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Fremantle Gazette (Page 11) – Dutch masters charted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Ambassdor Brady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Netherlands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Fremantle Gazette (Page 13) – Cr John Dowson speaks out : Fremantle CC height controls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 xml:space="preserve">Forum – WA Dept LG&amp;RD – Local Govt Structural &amp; Electoral Reform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996600"/>
              <w:sz w:val="18"/>
            </w:rPr>
            <w:t>Kalgoorlie</w:t>
          </w:r>
        </w:smartTag>
      </w:smartTag>
      <w:r w:rsidRPr="004C5EC1">
        <w:rPr>
          <w:color w:val="996600"/>
          <w:sz w:val="18"/>
        </w:rPr>
        <w:t xml:space="preserve"> hearing</w:t>
      </w:r>
      <w:r w:rsidRPr="004C5EC1">
        <w:rPr>
          <w:color w:val="996600"/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CBD Landowners – Response to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Central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Urban Design Policy</w:t>
      </w:r>
      <w:r w:rsidRPr="004C5EC1">
        <w:rPr>
          <w:sz w:val="18"/>
        </w:rPr>
        <w:tab/>
        <w:t>22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Better to store N-waste here : Grylls MLA (WA Nationals Leader)</w:t>
      </w:r>
      <w:r w:rsidRPr="004C5EC1">
        <w:rPr>
          <w:sz w:val="18"/>
        </w:rPr>
        <w:tab/>
        <w:t>23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Saraceni, Laurance lock horns over top canal site : Port Geographe</w:t>
      </w:r>
      <w:r w:rsidRPr="004C5EC1">
        <w:rPr>
          <w:sz w:val="18"/>
        </w:rPr>
        <w:tab/>
        <w:t>23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State spurges on consultants : Buswell MLA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Great Southern looks to branch out (Young, GSP)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Westpoint arm buckles under debt pressures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WA Business News (Pages 15-22) – Best value CEOs : Chief executives’ pay up big time</w:t>
      </w:r>
      <w:r w:rsidRPr="004C5EC1">
        <w:rPr>
          <w:color w:val="FF3300"/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Foreshore work delay (MacTiernan MLA)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Harbour will be dredged for sand (Williamson, APA)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Be patient : Premier (Gallop MLA)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New ideas considered (Gallop MLA)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AGS Weekender (Page 3) – Centre slams draft strategy : LGSRS (Syme, DEC)</w:t>
      </w:r>
      <w:r w:rsidRPr="004C5EC1">
        <w:rPr>
          <w:b/>
          <w:bCs/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 explains policy stance (Cr Wellington, Albany CC)</w:t>
      </w:r>
      <w:r w:rsidRPr="004C5EC1">
        <w:rPr>
          <w:sz w:val="18"/>
        </w:rPr>
        <w:tab/>
        <w:t>24 Nov 2005</w:t>
      </w:r>
    </w:p>
    <w:p w:rsidR="00AB4D60" w:rsidRPr="00DC473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DC4730">
        <w:rPr>
          <w:b/>
          <w:sz w:val="18"/>
        </w:rPr>
        <w:t>Article – AGS Weekender (Page 5) – Report confirms timber benefits (Walker, Timber 2020)</w:t>
      </w:r>
      <w:r w:rsidRPr="00DC4730">
        <w:rPr>
          <w:b/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7) – Albany CC : Central area height limits (Fenn, ACC)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No action on site for supermarket : Barnesby (Houghton,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Fly tower not needed in centre (Cook, Bayonet Head)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Get on with the waterfront (Austin, Big Grove)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You’ll have to wait for new roads (Gallop MLA)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Annaliza Jackson &amp; Assoc. – Values, Integrity &amp; Ethics (Craven, Pearson, Burges &amp; Milne)</w:t>
      </w:r>
      <w:r w:rsidRPr="004C5EC1">
        <w:rPr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Forum – WA Dept LG&amp;RD – Local Govt Structural &amp; Electoral Reform : Merredin hearing</w:t>
      </w:r>
      <w:r w:rsidRPr="004C5EC1">
        <w:rPr>
          <w:color w:val="996600"/>
          <w:sz w:val="18"/>
        </w:rPr>
        <w:tab/>
        <w:t>24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(Page 1) – DIY men are new asbestos victims</w:t>
      </w:r>
      <w:r w:rsidRPr="004C5EC1">
        <w:rPr>
          <w:b/>
          <w:bCs/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WA signs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’s $1b road deal despite Peel hole (MacTiernan)</w:t>
      </w:r>
      <w:r w:rsidRPr="004C5EC1">
        <w:rPr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Acid new threat to the Swan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Appleyard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DoE)</w:t>
      </w:r>
      <w:r w:rsidRPr="004C5EC1">
        <w:rPr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CC – Tourism Breakfast : Ron ‘Sos’ Johnson (Broome’s Tourism Development)</w:t>
      </w:r>
      <w:r w:rsidRPr="004C5EC1">
        <w:rPr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Comment – WA SAT – Directions Hearing DR# 05-599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Central Place</w:t>
          </w:r>
        </w:smartTag>
      </w:smartTag>
      <w:r w:rsidRPr="004C5EC1">
        <w:rPr>
          <w:sz w:val="18"/>
        </w:rPr>
        <w:t xml:space="preserve"> Theory &amp; Land Economy</w:t>
      </w:r>
      <w:r w:rsidRPr="004C5EC1">
        <w:rPr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Abstract – WA Federal Liberals (Heywood) – Rainbow 2000 Project : </w:t>
      </w:r>
      <w:hyperlink r:id="rId678" w:history="1">
        <w:r w:rsidRPr="004C5EC1">
          <w:rPr>
            <w:rStyle w:val="Hyperlink"/>
            <w:sz w:val="18"/>
          </w:rPr>
          <w:t>R2000APAConstraints.ppt</w:t>
        </w:r>
      </w:hyperlink>
      <w:r w:rsidRPr="004C5EC1">
        <w:rPr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HMAS Bunbury : Lt.Commander Andrew Quinn, CO (Appointed HMAS Albany CO)</w:t>
      </w:r>
      <w:r w:rsidRPr="004C5EC1">
        <w:rPr>
          <w:sz w:val="18"/>
        </w:rPr>
        <w:tab/>
        <w:t>25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16) – Forward Defence : We must be able to help our allies</w:t>
      </w:r>
      <w:r w:rsidRPr="004C5EC1">
        <w:rPr>
          <w:sz w:val="18"/>
        </w:rPr>
        <w:tab/>
        <w:t>26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35) – Rail boss takes Toll to task on ports (Marchant, ARTC)</w:t>
      </w:r>
      <w:r w:rsidRPr="004C5EC1">
        <w:rPr>
          <w:sz w:val="18"/>
        </w:rPr>
        <w:tab/>
        <w:t>26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Revealed : our $2b river playground (WA Turf Club)</w:t>
      </w:r>
      <w:r w:rsidRPr="004C5EC1">
        <w:rPr>
          <w:sz w:val="18"/>
        </w:rPr>
        <w:tab/>
        <w:t>26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$500m injection to cover project cost blow-outs (Gallop MLA)</w:t>
      </w:r>
      <w:r w:rsidRPr="004C5EC1">
        <w:rPr>
          <w:sz w:val="18"/>
        </w:rPr>
        <w:tab/>
        <w:t>26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Shire ruled negligent in crash death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Toodyay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ab/>
        <w:t>26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Rising construction costs having significant impact (Ripper MLA)</w:t>
      </w:r>
      <w:r w:rsidRPr="004C5EC1">
        <w:rPr>
          <w:sz w:val="18"/>
        </w:rPr>
        <w:tab/>
        <w:t>26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94) – Socceroos’ Anzac game gets the boot (O’Neill, APFA)</w:t>
      </w:r>
      <w:r w:rsidRPr="004C5EC1">
        <w:rPr>
          <w:sz w:val="18"/>
        </w:rPr>
        <w:tab/>
        <w:t>27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Backbench outrage as Gallop gags N-debate : ALP WA Conference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Right on rise as Burke comes close (Jackson MHR, State President)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$250m in apartment schemes (Carey, Westpoint)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$250m in apartment schemes (Carey, Westpoint)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State spending recklessly, says chamber (Langoulant, CCIWA)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CC (Hammond) – Your City, your Council, your services survey 2005</w:t>
      </w:r>
      <w:r w:rsidRPr="004C5EC1">
        <w:rPr>
          <w:color w:val="CC0000"/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Survey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(Grogan) – Your City, your Council, your services 2005</w:t>
      </w:r>
      <w:r w:rsidRPr="004C5EC1">
        <w:rPr>
          <w:b/>
          <w:bCs/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Barton Group Export Taskforce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Response to International Development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Barton Group Export Taskforce – </w:t>
      </w:r>
      <w:hyperlink r:id="rId679" w:history="1">
        <w:r w:rsidRPr="004C5EC1">
          <w:rPr>
            <w:rStyle w:val="Hyperlink"/>
            <w:sz w:val="18"/>
          </w:rPr>
          <w:t>www.bartongroup.org.au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AusIndustry – Fact Sheet : Industry Cooperative Innovation Program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Albany Chamber of Commerce &amp; Industry – WA’s Regional Buying Centres</w:t>
      </w:r>
      <w:r w:rsidRPr="004C5EC1">
        <w:rPr>
          <w:sz w:val="18"/>
        </w:rPr>
        <w:tab/>
        <w:t>28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Labor split on uranium grows (Ferguson MHR, Shadow Resource)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– WA News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 xml:space="preserve"> Miner (Editor)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House prices leap $38,000 (Fagents, REIWA)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Lip service takes on new meaning (Mole, AA)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Historical heart attack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Old Gaol (Mole, AA)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Good news for companies in woodchip business (Young, GSP)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Manager appointed : Albany Vistors Centre (Cameron)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Foreshore is on again (MacTiernan MLA)</w:t>
      </w:r>
      <w:r w:rsidRPr="004C5EC1">
        <w:rPr>
          <w:sz w:val="18"/>
        </w:rPr>
        <w:tab/>
        <w:t>29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Creativity Workshop (Glusman) – European &amp;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USA</w:t>
          </w:r>
        </w:smartTag>
      </w:smartTag>
      <w:r w:rsidRPr="004C5EC1">
        <w:rPr>
          <w:color w:val="CC0000"/>
          <w:sz w:val="18"/>
        </w:rPr>
        <w:t xml:space="preserve"> Calendars 2006</w:t>
      </w:r>
      <w:r w:rsidRPr="004C5EC1">
        <w:rPr>
          <w:color w:val="CC0000"/>
          <w:sz w:val="18"/>
        </w:rPr>
        <w:tab/>
        <w:t>30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New vision for Cottesloe (Forrest, FMG)</w:t>
      </w:r>
      <w:r w:rsidRPr="004C5EC1">
        <w:rPr>
          <w:sz w:val="18"/>
        </w:rPr>
        <w:tab/>
        <w:t>30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Gallop’s uranium gag not in WA’s interests</w:t>
      </w:r>
      <w:r w:rsidRPr="004C5EC1">
        <w:rPr>
          <w:sz w:val="18"/>
        </w:rPr>
        <w:tab/>
        <w:t>30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91) – MRWA : Road Construction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Stage 1)</w:t>
      </w:r>
      <w:r w:rsidRPr="004C5EC1">
        <w:rPr>
          <w:sz w:val="18"/>
        </w:rPr>
        <w:tab/>
        <w:t>30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State of Australian Cities National Conference (Brisbane, Qld) – Pat Troy, ANU</w:t>
      </w:r>
      <w:r w:rsidRPr="004C5EC1">
        <w:rPr>
          <w:sz w:val="18"/>
        </w:rPr>
        <w:tab/>
        <w:t>30 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(Spring Edition) : Greg Martin, Director-General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: Bold new vision focuses on networks of all kinds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: Road team’s WA ‘first’ (Rice &amp; Trichilo, LIC)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Compulsory voting ? … Yes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(Vol.5#5) – Focus : Managing change (Cuthbert)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(Vol.5#5) – Facts &amp; figures (Cr Wellington)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(Vol.5#5) – A call for leadership (Cr Waterman)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Melbourne 2030 – Minister Hulls acts to slash planning red tape</w:t>
      </w:r>
      <w:r w:rsidRPr="004C5EC1">
        <w:rPr>
          <w:sz w:val="18"/>
        </w:rPr>
        <w:tab/>
        <w:t>Nov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b/>
          <w:bCs/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Margaret Feilman LFPIA : Inaugural W.E. Bold medallist for achievement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State of Australian Cities National Conference (Brisbane, Qld) – Pat Troy, ANU</w:t>
      </w:r>
      <w:r w:rsidRPr="004C5EC1">
        <w:rPr>
          <w:sz w:val="18"/>
        </w:rPr>
        <w:tab/>
        <w:t>01-02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Ripper fails to warm to user-pays water model (Rowe, ERA)</w:t>
      </w:r>
      <w:r w:rsidRPr="004C5EC1">
        <w:rPr>
          <w:sz w:val="18"/>
        </w:rPr>
        <w:tab/>
        <w:t>01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Thanks but no thanks, Rowe told (Rowe, ERA)</w:t>
      </w:r>
      <w:r w:rsidRPr="004C5EC1">
        <w:rPr>
          <w:sz w:val="18"/>
        </w:rPr>
        <w:tab/>
        <w:t>01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Chaney books Woodside chair (Chaney, NAB, BCA, UWA)</w:t>
      </w:r>
      <w:r w:rsidRPr="004C5EC1">
        <w:rPr>
          <w:sz w:val="18"/>
        </w:rPr>
        <w:tab/>
        <w:t>01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SAT – Directions Hearing DR# 05-599 : Notice of Orders (SP Dismissed)</w:t>
      </w:r>
      <w:r w:rsidRPr="004C5EC1">
        <w:rPr>
          <w:color w:val="CC0000"/>
          <w:sz w:val="18"/>
        </w:rPr>
        <w:tab/>
        <w:t>01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SAT (Sherwood) – Directions Hearing DR# 05-599 : Request copy transcription</w:t>
      </w:r>
      <w:r w:rsidRPr="004C5EC1">
        <w:rPr>
          <w:sz w:val="18"/>
        </w:rPr>
        <w:tab/>
        <w:t>01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Principals in favour of no school, no dole plan (Fry, WACSSO)</w:t>
      </w:r>
      <w:r w:rsidRPr="004C5EC1">
        <w:rPr>
          <w:sz w:val="18"/>
        </w:rPr>
        <w:tab/>
        <w:t>02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State acts to control stadium land deal (MacTiernan MLA)</w:t>
      </w:r>
      <w:r w:rsidRPr="004C5EC1">
        <w:rPr>
          <w:sz w:val="18"/>
        </w:rPr>
        <w:tab/>
        <w:t>02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46) – WA paves way for big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deal (Shea, OMC &amp; Kansai Electric)</w:t>
      </w:r>
      <w:r w:rsidRPr="004C5EC1">
        <w:rPr>
          <w:sz w:val="18"/>
        </w:rPr>
        <w:tab/>
        <w:t>02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77) – Airport chief lends his skills as Perth Convention Bureau chair</w:t>
      </w:r>
      <w:r w:rsidRPr="004C5EC1">
        <w:rPr>
          <w:sz w:val="18"/>
        </w:rPr>
        <w:tab/>
        <w:t>02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Media Statement – Hon Alannah MacTiernan (Planning) – New planning changes a major step forward</w:t>
      </w:r>
      <w:r w:rsidRPr="004C5EC1">
        <w:rPr>
          <w:sz w:val="18"/>
        </w:rPr>
        <w:tab/>
        <w:t>02 Dec 2005</w:t>
      </w:r>
    </w:p>
    <w:p w:rsidR="00AB4D60" w:rsidRPr="00B313A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313AA">
        <w:rPr>
          <w:b/>
          <w:sz w:val="18"/>
        </w:rPr>
        <w:t xml:space="preserve">Act – WA Planning &amp; Development Act 2005 – </w:t>
      </w:r>
      <w:hyperlink r:id="rId680" w:history="1">
        <w:r w:rsidRPr="00B313AA">
          <w:rPr>
            <w:rStyle w:val="Hyperlink"/>
            <w:b/>
            <w:sz w:val="18"/>
          </w:rPr>
          <w:t>www.publications.wa.gov.au</w:t>
        </w:r>
      </w:hyperlink>
      <w:r w:rsidRPr="00B313AA">
        <w:rPr>
          <w:b/>
          <w:sz w:val="18"/>
        </w:rPr>
        <w:t xml:space="preserve"> </w:t>
      </w:r>
      <w:r w:rsidRPr="00B313AA">
        <w:rPr>
          <w:b/>
          <w:sz w:val="18"/>
        </w:rPr>
        <w:tab/>
        <w:t>02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Business News (Pownall) – Bowler fires Joondalup councillors (Min. LG&amp;RD)</w:t>
      </w:r>
      <w:r w:rsidRPr="004C5EC1">
        <w:rPr>
          <w:color w:val="CC0000"/>
          <w:sz w:val="18"/>
        </w:rPr>
        <w:tab/>
        <w:t>03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74) – WA cools on project partners : Infrastructure blow-out</w:t>
      </w:r>
      <w:r w:rsidRPr="004C5EC1">
        <w:rPr>
          <w:sz w:val="18"/>
        </w:rPr>
        <w:tab/>
        <w:t>03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101) – Joondalup CC : Director Governance &amp; Strategy ($165k)</w:t>
      </w:r>
      <w:r w:rsidRPr="004C5EC1">
        <w:rPr>
          <w:sz w:val="18"/>
        </w:rPr>
        <w:tab/>
        <w:t>03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– LandCorp : Hopetoun Homesites (Pens, Elders RE)</w:t>
      </w:r>
      <w:r w:rsidRPr="004C5EC1">
        <w:rPr>
          <w:sz w:val="18"/>
        </w:rPr>
        <w:tab/>
        <w:t>03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NZPIA 2006 : Joint Congress (Imagine Impacts</w:t>
      </w:r>
      <w:r w:rsidRPr="004C5EC1">
        <w:rPr>
          <w:sz w:val="18"/>
          <w:vertAlign w:val="superscript"/>
        </w:rPr>
        <w:t>2</w:t>
      </w:r>
      <w:r w:rsidRPr="004C5EC1">
        <w:rPr>
          <w:sz w:val="18"/>
        </w:rPr>
        <w:t xml:space="preserve">) – </w:t>
      </w:r>
      <w:hyperlink r:id="rId681" w:history="1">
        <w:r w:rsidRPr="004C5EC1">
          <w:rPr>
            <w:rStyle w:val="Hyperlink"/>
            <w:sz w:val="18"/>
          </w:rPr>
          <w:t>www.astmanagement.com.au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FDI : Weekly Global Report (Vol.1 #39) – Strategic energy considerations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Rethink needed on how workers will manage retirement</w:t>
      </w:r>
      <w:r w:rsidRPr="004C5EC1">
        <w:rPr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Open Letter – West Australian (Page 28) – Woodside Energy : Burrup Pensinsula World Heritage</w:t>
      </w:r>
      <w:r w:rsidRPr="004C5EC1">
        <w:rPr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More takeover plays, but value plunges this year</w:t>
      </w:r>
      <w:r w:rsidRPr="004C5EC1">
        <w:rPr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Jetstar tipped to go international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Qantas)</w:t>
      </w:r>
      <w:r w:rsidRPr="004C5EC1">
        <w:rPr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APPEA (Oil &amp; Gas Industry) : 10 Year Anniversary </w:t>
      </w:r>
      <w:hyperlink r:id="rId682" w:history="1">
        <w:r w:rsidRPr="004C5EC1">
          <w:rPr>
            <w:rStyle w:val="Hyperlink"/>
            <w:sz w:val="18"/>
          </w:rPr>
          <w:t>www.appea.com.au</w:t>
        </w:r>
      </w:hyperlink>
      <w:r w:rsidRPr="004C5EC1">
        <w:rPr>
          <w:color w:val="FF3300"/>
          <w:sz w:val="18"/>
        </w:rPr>
        <w:t xml:space="preserve">  </w:t>
      </w:r>
      <w:r w:rsidRPr="004C5EC1">
        <w:rPr>
          <w:color w:val="FF3300"/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Obituary – West Australian (Page 45) –</w:t>
      </w:r>
      <w:r w:rsidR="0014418E" w:rsidRPr="004C5EC1">
        <w:rPr>
          <w:sz w:val="18"/>
        </w:rPr>
        <w:t xml:space="preserve"> </w:t>
      </w:r>
      <w:r w:rsidRPr="004C5EC1">
        <w:rPr>
          <w:sz w:val="18"/>
        </w:rPr>
        <w:t>Peter Cook (ALP, WA) : Senate’s clear thinker</w:t>
      </w:r>
      <w:r w:rsidRPr="004C5EC1">
        <w:rPr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OIC (Marshall) – FOI Application referred to Acting Commissioner for decision</w:t>
      </w:r>
      <w:r w:rsidRPr="004C5EC1">
        <w:rPr>
          <w:color w:val="CC0000"/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Forum – WA Dept LG&amp;RD – Local Govt Structural &amp; Electoral Reform : Canning hearing</w:t>
      </w:r>
      <w:r w:rsidRPr="004C5EC1">
        <w:rPr>
          <w:color w:val="996600"/>
          <w:sz w:val="18"/>
        </w:rPr>
        <w:tab/>
        <w:t>05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Article – West Australian (Page 12) – Political misuse of CCC feared (Prof. Craven, Curtin Uni)</w:t>
      </w:r>
      <w:r w:rsidRPr="004C5EC1">
        <w:rPr>
          <w:b/>
          <w:bCs/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Howard’s critics go off rails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28) – WALGA : Jobs for Lifestyle in Local Government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Dirt roads risk : Toodyay (Stewart, PSC &amp; Durtanovich, DSC)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Bulk handling saves a potential disaster (Daw, CBH)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Nominations open for GSDC board (Bowler MLA)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Six hurt in accident : Intersection South Coast &amp; Albany Hwys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Inroads to the future (Smithson, AA)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Bluegums to ‘destroy’ area (Williams, Narrikup)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Windfarm ‘hypocrisy’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Mortimer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18) – UWA News : Outgoing Chancellor farewells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(Craven) – Political misuse of the WA CCC &amp; the Rainbow 2000 Project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(Craven) – Political misuse of the WA CCC &amp; the Rainbow 2000 Project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NSW DIPNR – Greater Sydney Region Strategy  </w:t>
      </w:r>
      <w:hyperlink r:id="rId683" w:history="1">
        <w:r w:rsidRPr="004C5EC1">
          <w:rPr>
            <w:rStyle w:val="Hyperlink"/>
            <w:sz w:val="18"/>
          </w:rPr>
          <w:t>www.metrostrategy.nsw.gov.au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NSW DIPNR – Request copy City of </w:t>
      </w:r>
      <w:smartTag w:uri="urn:schemas-microsoft-com:office:smarttags" w:element="City">
        <w:r w:rsidRPr="004C5EC1">
          <w:rPr>
            <w:sz w:val="18"/>
          </w:rPr>
          <w:t>Cities</w:t>
        </w:r>
      </w:smartTag>
      <w:r w:rsidRPr="004C5EC1">
        <w:rPr>
          <w:sz w:val="18"/>
        </w:rPr>
        <w:t xml:space="preserve"> : a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’s Future</w:t>
      </w:r>
      <w:r w:rsidRPr="004C5EC1">
        <w:rPr>
          <w:sz w:val="18"/>
        </w:rPr>
        <w:tab/>
        <w:t>06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Curtin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– Humanities Division </w:t>
      </w:r>
      <w:hyperlink r:id="rId684" w:history="1">
        <w:r w:rsidRPr="004C5EC1">
          <w:rPr>
            <w:rStyle w:val="Hyperlink"/>
            <w:sz w:val="18"/>
          </w:rPr>
          <w:t>www.curtin.edu.au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N-power push must blast away fear campaign (Jensen MHR)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Secrecy decision shows contempt for democracy and the people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49) – Westpoint crisis deepens : call for help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WA faces stock shortage : Land supply (Lenzo, PCA)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WA OIC (Marshall) – SP response to scope of application request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Geoff Gallop MLA – Copy WA OIC (Marshall) response to scope of FOI application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– Copy WA OIC (Marshall) response to scope of FOI application</w:t>
      </w:r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DoE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Murray</w:t>
          </w:r>
        </w:smartTag>
      </w:smartTag>
      <w:r w:rsidRPr="004C5EC1">
        <w:rPr>
          <w:color w:val="CC0000"/>
          <w:sz w:val="18"/>
        </w:rPr>
        <w:t>) – 3c Core Consultative Committee on Waste : HazWaste RCG Grants</w:t>
      </w:r>
      <w:r w:rsidRPr="004C5EC1">
        <w:rPr>
          <w:color w:val="CC0000"/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Launch – UWA PIAF Great Southern Arts Festival Program 2006 (Hume) : The Rocks,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NSW DIPNR – City of </w:t>
      </w:r>
      <w:smartTag w:uri="urn:schemas-microsoft-com:office:smarttags" w:element="City">
        <w:r w:rsidRPr="004C5EC1">
          <w:rPr>
            <w:color w:val="CC0000"/>
            <w:sz w:val="18"/>
          </w:rPr>
          <w:t>Cities</w:t>
        </w:r>
      </w:smartTag>
      <w:r w:rsidRPr="004C5EC1">
        <w:rPr>
          <w:color w:val="CC0000"/>
          <w:sz w:val="18"/>
        </w:rPr>
        <w:t xml:space="preserve"> : a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Sydney</w:t>
          </w:r>
        </w:smartTag>
      </w:smartTag>
      <w:r w:rsidRPr="004C5EC1">
        <w:rPr>
          <w:color w:val="CC0000"/>
          <w:sz w:val="18"/>
        </w:rPr>
        <w:t>’s Future</w:t>
      </w:r>
      <w:r w:rsidRPr="004C5EC1">
        <w:rPr>
          <w:color w:val="CC0000"/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Double act covers all the bases (Gallop &amp; McGinty, MLAs)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53) – State Funeral : Ex-Senator Hon Peter Cook (WA, ALP)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1) – State of </w:t>
      </w:r>
      <w:smartTag w:uri="urn:schemas-microsoft-com:office:smarttags" w:element="place">
        <w:smartTag w:uri="urn:schemas-microsoft-com:office:smarttags" w:element="State">
          <w:r w:rsidRPr="004C5EC1">
            <w:rPr>
              <w:sz w:val="18"/>
            </w:rPr>
            <w:t>Excitement</w:t>
          </w:r>
        </w:smartTag>
      </w:smartTag>
      <w:r w:rsidRPr="004C5EC1">
        <w:rPr>
          <w:sz w:val="18"/>
        </w:rPr>
        <w:t xml:space="preserve"> ?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agonises over that Dullsville tag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Neerabup plant’s Perpetual boost : PDIF &amp; PBH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5) – Power chiefs ready for change : Western Power deregulation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10) – Doing away with Dullsville : an ironic state of excitement’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11) – Doing away with Dullsville : reforms aid free trade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12) – Coles, Woolies liquor stores may miss out : Cafes to benefit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13) – Govt holds all cards : mixed outcomes with mixed-use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Great Southern growth (Rhodes, GSP)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Artistic impressions : PIAF this (Smithson, AA)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Should rural councils be liable for deaths on roads ?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Patience has been tested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(Pages 7) – Fagents makes a Landmark decision : Real Estate merge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(Pages 11) – Downsouth : Earthly pleasures (PIAF 2006)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15) – Cocktails and fun with the Navy : HMAS Bunbury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(Pages 18) – Voyage of discovery returns : Baudin (WA Museum)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Advertiser (Pages 19-22) – UWA PIAF Great Southern Arts Festival 2006 : Program</w:t>
      </w:r>
      <w:r w:rsidRPr="004C5EC1">
        <w:rPr>
          <w:color w:val="FF3300"/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29)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 Draft Local Planning Strategy (Closes 7 Feb 06)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Draft Urban Design Policy : Public Forum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Corruption watchdog called in : CCC (Cr Lionetti, Albany CC)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Power station plan boosted (Lazarides, Perpetual Infrastructure)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Electors apathetic : 3 attend AGM (Mayor Goode, Albany CC)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Dredge opportunity (Williamson, APA)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To fly or not to fly, tha’s the question (</w:t>
      </w:r>
      <w:smartTag w:uri="urn:schemas-microsoft-com:office:smarttags" w:element="place">
        <w:r w:rsidRPr="004C5EC1">
          <w:rPr>
            <w:sz w:val="18"/>
          </w:rPr>
          <w:t>Blyth</w:t>
        </w:r>
      </w:smartTag>
      <w:r w:rsidRPr="004C5EC1">
        <w:rPr>
          <w:sz w:val="18"/>
        </w:rPr>
        <w:t>, Elleker)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Blue gums do destroy the area (Williams, Narrikup)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Biased Council ? (Clements, Gledhow)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No gutter politics (Eyres,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Trials to test local oysters (Launay,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Wilson</w:t>
          </w:r>
        </w:smartTag>
      </w:smartTag>
      <w:r w:rsidRPr="004C5EC1">
        <w:rPr>
          <w:sz w:val="18"/>
        </w:rPr>
        <w:t xml:space="preserve"> Inlet Seafood)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GSACC considers $6.4m in proposals (Smith, GSACC)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Design policy forums : UDP (Fenn, ACC)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Forum – WA Dept LG&amp;RD – Local Govt Structural &amp; Electoral Reform : Mingenew hearing</w:t>
      </w:r>
      <w:r w:rsidRPr="004C5EC1">
        <w:rPr>
          <w:color w:val="996600"/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(Hummerston)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>, CBD &amp; Rainbow 2000 Project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Committee for Economic Development Australia – </w:t>
      </w:r>
      <w:hyperlink r:id="rId685" w:history="1">
        <w:r w:rsidRPr="004C5EC1">
          <w:rPr>
            <w:rStyle w:val="Hyperlink"/>
            <w:sz w:val="18"/>
          </w:rPr>
          <w:t>www.ceda.com.au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(Hummerston)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, Waterfront, CBD &amp; Rainbow 2000 Project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(Smithson)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, Waterfront, CBD &amp; Rainbow 2000 Project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AGS Weekender (Harrington)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, Waterfront, CBD &amp; Rainbow 2000 Project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Fremantle City Council – </w:t>
      </w:r>
      <w:hyperlink r:id="rId686" w:history="1">
        <w:r w:rsidRPr="004C5EC1">
          <w:rPr>
            <w:rStyle w:val="Hyperlink"/>
            <w:sz w:val="18"/>
          </w:rPr>
          <w:t>www.fremantle.wa.gov.au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Fremantle CC – Draft TPS 4  Scheme Text &amp; Map : CBD Height Controls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Bishop set for seat in Cabinet : Health portfolio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Gallipoli sites to be protected (Recep Erdogan, Turkish PM)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Alston : Snow White &amp; the Seven Mining Dwarfs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Gory method of the guillotine not lost as PM cuts off dissent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Bush links Pearl Harbor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 xml:space="preserve"> war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Estuaries book fulfils dying wish (Swanlands, Brearley)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30) – Tourism breakfast (Photos)</w:t>
      </w:r>
      <w:r w:rsidRPr="004C5EC1">
        <w:rPr>
          <w:sz w:val="18"/>
        </w:rPr>
        <w:tab/>
        <w:t>09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SAT – Transcript :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Directions Hearing DR</w:t>
          </w:r>
        </w:smartTag>
      </w:smartTag>
      <w:r w:rsidRPr="004C5EC1">
        <w:rPr>
          <w:color w:val="CC0000"/>
          <w:sz w:val="18"/>
        </w:rPr>
        <w:t xml:space="preserve">#599-05 :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Albany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</w:t>
          </w:r>
        </w:smartTag>
      </w:smartTag>
      <w:r w:rsidRPr="004C5EC1">
        <w:rPr>
          <w:color w:val="CC0000"/>
          <w:sz w:val="18"/>
        </w:rPr>
        <w:t xml:space="preserve"> Economy</w:t>
      </w:r>
      <w:r w:rsidRPr="004C5EC1">
        <w:rPr>
          <w:color w:val="CC0000"/>
          <w:sz w:val="18"/>
        </w:rPr>
        <w:tab/>
        <w:t>09 Dec 2005</w:t>
      </w:r>
    </w:p>
    <w:p w:rsidR="00B83907" w:rsidRPr="004C5EC1" w:rsidRDefault="00B83907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Transcript – WA SAT : DR#599-05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Albany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Land</w:t>
          </w:r>
        </w:smartTag>
      </w:smartTag>
      <w:r w:rsidRPr="004C5EC1">
        <w:rPr>
          <w:b/>
          <w:bCs/>
          <w:sz w:val="18"/>
        </w:rPr>
        <w:t xml:space="preserve"> Economy &amp; Central Place Theory</w:t>
      </w:r>
      <w:r w:rsidRPr="004C5EC1">
        <w:rPr>
          <w:b/>
          <w:bCs/>
          <w:sz w:val="18"/>
        </w:rPr>
        <w:tab/>
        <w:t>09 Dec 2005</w:t>
      </w:r>
    </w:p>
    <w:p w:rsidR="00AB4D60" w:rsidRPr="004C5EC1" w:rsidRDefault="00B83907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Website</w:t>
      </w:r>
      <w:r w:rsidR="00AB4D60" w:rsidRPr="004C5EC1">
        <w:rPr>
          <w:b/>
          <w:bCs/>
          <w:sz w:val="18"/>
        </w:rPr>
        <w:t xml:space="preserve"> – WA </w:t>
      </w:r>
      <w:r w:rsidRPr="004C5EC1">
        <w:rPr>
          <w:b/>
          <w:bCs/>
          <w:sz w:val="18"/>
        </w:rPr>
        <w:t>D</w:t>
      </w:r>
      <w:r w:rsidR="007C0037" w:rsidRPr="004C5EC1">
        <w:rPr>
          <w:b/>
          <w:bCs/>
          <w:sz w:val="18"/>
        </w:rPr>
        <w:t xml:space="preserve">ept </w:t>
      </w:r>
      <w:r w:rsidRPr="004C5EC1">
        <w:rPr>
          <w:b/>
          <w:bCs/>
          <w:sz w:val="18"/>
        </w:rPr>
        <w:t>o</w:t>
      </w:r>
      <w:r w:rsidR="007C0037" w:rsidRPr="004C5EC1">
        <w:rPr>
          <w:b/>
          <w:bCs/>
          <w:sz w:val="18"/>
        </w:rPr>
        <w:t xml:space="preserve">f </w:t>
      </w:r>
      <w:r w:rsidRPr="004C5EC1">
        <w:rPr>
          <w:b/>
          <w:bCs/>
          <w:sz w:val="18"/>
        </w:rPr>
        <w:t>I</w:t>
      </w:r>
      <w:r w:rsidR="007C0037" w:rsidRPr="004C5EC1">
        <w:rPr>
          <w:b/>
          <w:bCs/>
          <w:sz w:val="18"/>
        </w:rPr>
        <w:t xml:space="preserve">ndustry &amp; </w:t>
      </w:r>
      <w:r w:rsidRPr="004C5EC1">
        <w:rPr>
          <w:b/>
          <w:bCs/>
          <w:sz w:val="18"/>
        </w:rPr>
        <w:t>R</w:t>
      </w:r>
      <w:r w:rsidR="007C0037" w:rsidRPr="004C5EC1">
        <w:rPr>
          <w:b/>
          <w:bCs/>
          <w:sz w:val="18"/>
        </w:rPr>
        <w:t>esources</w:t>
      </w:r>
      <w:r w:rsidRPr="004C5EC1">
        <w:rPr>
          <w:b/>
          <w:bCs/>
          <w:sz w:val="18"/>
        </w:rPr>
        <w:t xml:space="preserve"> – </w:t>
      </w:r>
      <w:hyperlink r:id="rId687" w:history="1">
        <w:r w:rsidRPr="004C5EC1">
          <w:rPr>
            <w:rStyle w:val="Hyperlink"/>
            <w:b/>
            <w:bCs/>
            <w:sz w:val="18"/>
          </w:rPr>
          <w:t>IDBU Capability Register Procurement</w:t>
        </w:r>
      </w:hyperlink>
      <w:r w:rsidR="00AB4D60" w:rsidRPr="004C5EC1">
        <w:rPr>
          <w:b/>
          <w:bCs/>
          <w:sz w:val="18"/>
        </w:rPr>
        <w:tab/>
        <w:t>Dec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Event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London</w:t>
          </w:r>
        </w:smartTag>
      </w:smartTag>
      <w:r w:rsidRPr="004C5EC1">
        <w:rPr>
          <w:b/>
          <w:bCs/>
          <w:color w:val="FF3300"/>
          <w:sz w:val="18"/>
        </w:rPr>
        <w:t xml:space="preserve"> Oil Tank Fires – No suggestion of terrorism but significant risk management</w:t>
      </w:r>
      <w:r w:rsidRPr="004C5EC1">
        <w:rPr>
          <w:b/>
          <w:bCs/>
          <w:color w:val="FF3300"/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1) – Airport ‘misused its power’ (Moore-Wilton,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Sydney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2) – Experts take hit over title fights (Anthropologists, Native Title)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3) – Turkish PM skips speech (Recep Tayyip Erdogan)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26) – Even urban sprawl finds defenders (</w:t>
      </w:r>
      <w:smartTag w:uri="urn:schemas-microsoft-com:office:smarttags" w:element="place">
        <w:r w:rsidRPr="004C5EC1">
          <w:rPr>
            <w:sz w:val="18"/>
          </w:rPr>
          <w:t>Poole</w:t>
        </w:r>
      </w:smartTag>
      <w:r w:rsidRPr="004C5EC1">
        <w:rPr>
          <w:sz w:val="18"/>
        </w:rPr>
        <w:t>, UDIA)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Weekend Australian (Special Report) – Defence : Rising cost of terrorism</w:t>
      </w:r>
      <w:r w:rsidRPr="004C5EC1">
        <w:rPr>
          <w:color w:val="FF3300"/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Taxpayers, that’s for whom these bells toll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Swan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Bells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Tower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Policy aim must be Aboriginal self-sufficiency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Aceh aid : We’ve been conned (Downer MHR, Foreign Affairs)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51) – Ceresa Apartments (Finbar, from $375k)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60) – State Government Ministerial Offices</w:t>
      </w:r>
      <w:r w:rsidRPr="004C5EC1">
        <w:rPr>
          <w:sz w:val="18"/>
        </w:rPr>
        <w:tab/>
        <w:t>10 Dec 2005</w:t>
      </w:r>
    </w:p>
    <w:p w:rsidR="00AB4D60" w:rsidRPr="005453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453C1">
        <w:rPr>
          <w:b/>
          <w:sz w:val="18"/>
        </w:rPr>
        <w:t xml:space="preserve">Article – West Australian (Page 72) – </w:t>
      </w:r>
      <w:hyperlink r:id="rId688" w:history="1">
        <w:r w:rsidRPr="005453C1">
          <w:rPr>
            <w:rStyle w:val="Hyperlink"/>
            <w:b/>
            <w:sz w:val="18"/>
          </w:rPr>
          <w:t>Mandurah fearful of dormitory suburb tag</w:t>
        </w:r>
      </w:hyperlink>
      <w:r w:rsidRPr="005453C1">
        <w:rPr>
          <w:b/>
          <w:sz w:val="18"/>
        </w:rPr>
        <w:t xml:space="preserve"> (Newman, MCC)</w:t>
      </w:r>
      <w:r w:rsidRPr="005453C1">
        <w:rPr>
          <w:b/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76) – CBH moves to sidestep AWB wheat monopoly</w:t>
      </w:r>
      <w:r w:rsidRPr="004C5EC1">
        <w:rPr>
          <w:sz w:val="18"/>
        </w:rPr>
        <w:tab/>
        <w:t>10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63) – Mayor a shining light in shambles (Carlos, Joondalup CC)</w:t>
      </w:r>
      <w:r w:rsidRPr="004C5EC1">
        <w:rPr>
          <w:sz w:val="18"/>
        </w:rPr>
        <w:tab/>
        <w:t>11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Event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Sydney</w:t>
          </w:r>
        </w:smartTag>
      </w:smartTag>
      <w:r w:rsidRPr="004C5EC1">
        <w:rPr>
          <w:b/>
          <w:bCs/>
          <w:color w:val="FF3300"/>
          <w:sz w:val="18"/>
        </w:rPr>
        <w:t xml:space="preserve"> Race Riots – Lebanese muslim immigrants vs. young Australians</w:t>
      </w:r>
      <w:r w:rsidRPr="004C5EC1">
        <w:rPr>
          <w:b/>
          <w:bCs/>
          <w:color w:val="FF3300"/>
          <w:sz w:val="18"/>
        </w:rPr>
        <w:tab/>
        <w:t>12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APP Corp Pty Ltd (Williams)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>’s Big Projects ?</w:t>
      </w:r>
      <w:r w:rsidRPr="004C5EC1">
        <w:rPr>
          <w:color w:val="CC0000"/>
          <w:sz w:val="18"/>
        </w:rPr>
        <w:tab/>
        <w:t>12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Sydney riots : “It’s time for a f...ing war, join the army of hardcore.”</w:t>
      </w:r>
      <w:r w:rsidRPr="004C5EC1">
        <w:rPr>
          <w:sz w:val="18"/>
        </w:rPr>
        <w:tab/>
        <w:t>12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20"/>
        </w:rPr>
      </w:pPr>
      <w:r w:rsidRPr="004C5EC1">
        <w:rPr>
          <w:b/>
          <w:sz w:val="20"/>
        </w:rPr>
        <w:t>Legislation – Western Australian Planning &amp; Development Act 2005 (Commences)</w:t>
      </w:r>
      <w:r w:rsidRPr="004C5EC1">
        <w:rPr>
          <w:b/>
          <w:sz w:val="20"/>
        </w:rPr>
        <w:tab/>
        <w:t>12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Augusta-Margaret River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 xml:space="preserve"> (Olynyk) – Tender Panel : Consulting Services (Success)</w:t>
      </w:r>
      <w:r w:rsidRPr="004C5EC1">
        <w:rPr>
          <w:color w:val="CC0000"/>
          <w:sz w:val="18"/>
        </w:rPr>
        <w:tab/>
        <w:t>12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Committee for Economic Development Australia (Holmes à Court AO)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Infrastructure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12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APP Corp Pty Ltd (Williams)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, Waterfront, CBD &amp; Rainbow 2000 Project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More marinas for Mandurah : Foreshore Focus 2020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True believers farewell Cook (Senator Peter Cook, ALP WA)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WA boom in house prices flows inland (Drew, AWB Landmark)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Rescued divers praise RAAF pilot (F.Lt Werndly, 2 FTS Pearce)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1)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Council at crisis point ? Mayor facing legal action</w:t>
      </w:r>
      <w:r w:rsidRPr="004C5EC1">
        <w:rPr>
          <w:b/>
          <w:bCs/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Divisions deepen as ‘crisis’ takes a hold : Albany CC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CBD design guidelines on agenda at City forums (de Villiers)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Team to launch investment plan : SCRIPT (Edwards MLA)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Great Southern is just what doctor ordered (Maxwell, RDAA)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Warnings over whale strandings (Coughran, CALM)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 titanic struggle : Local Government (Smithson, AA)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Are Albany’s mayor &amp; councillors doing a good job ?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Where is the road money ? (Janssen, Mt.Barker)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Powerful message (Way,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Business funding of $6.4m under review (Smith, GSACC)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Angela’s blooming business moves into overseas markets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WAMMCO wins : Austrade Export Awards (Stokes, WADoIR)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Noongar tour helps build respect (Williams &amp; Krakouer)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Farmer (Page 7) – Harvest on target (CBH Season Comparison 1999-2006)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5) – New chief to join Melville (Lumsden succeeds McNally)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5) – Uni idea wins transport award (Newman &amp; Kenworthy, Murdoch)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Melville Times (Page 5) – Jensen to back nukes : Power (Jensen MHR, Tangney)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Steve Marshall : Albany CC (Vancouver) – LEMAC Duty of care &amp; Rainbow 2000</w:t>
      </w:r>
      <w:r w:rsidRPr="004C5EC1">
        <w:rPr>
          <w:sz w:val="18"/>
        </w:rPr>
        <w:tab/>
        <w:t>13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Phillips Fox (McQueen) – Contaminated Sites Amendment Bill 2005</w:t>
      </w:r>
      <w:r w:rsidRPr="004C5EC1">
        <w:rPr>
          <w:color w:val="CC0000"/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MWREDC (Woodman) – Broadsound, Nebo, Belyando Economic Development Strategies</w:t>
      </w:r>
      <w:r w:rsidRPr="004C5EC1">
        <w:rPr>
          <w:color w:val="CC0000"/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We blew it : no ifs and Butt Hole Roads (Phillips, WANews)</w:t>
      </w:r>
      <w:r w:rsidRPr="004C5EC1">
        <w:rPr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War shrine row refuses to die : ASEAN (Koizumi, Japanese PM)</w:t>
      </w:r>
      <w:r w:rsidRPr="004C5EC1">
        <w:rPr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42) – Touch of the slipper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Cinderella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(Holmes à Court, CEDA)</w:t>
      </w:r>
      <w:r w:rsidRPr="004C5EC1">
        <w:rPr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CBH steps up pressure on AWB over exports (Sewell, CBH)</w:t>
      </w:r>
      <w:r w:rsidRPr="004C5EC1">
        <w:rPr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Good times keep rolling (Mickle, Colliers International)</w:t>
      </w:r>
      <w:r w:rsidRPr="004C5EC1">
        <w:rPr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: Regions of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 xml:space="preserve"> – The Peel : A Bright Future</w:t>
      </w:r>
      <w:r w:rsidRPr="004C5EC1">
        <w:rPr>
          <w:color w:val="FF3300"/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(Bay Merchants) – Rainbow 2000 Project</w:t>
      </w:r>
      <w:r w:rsidRPr="004C5EC1">
        <w:rPr>
          <w:sz w:val="18"/>
        </w:rPr>
        <w:tab/>
        <w:t>14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What lies beneath ?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race riots (Smithson, AA)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CC (Fenn) – Draft Central Albany Urban Design Study (de Villiers, Urbanizma)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i/>
          <w:iCs/>
          <w:sz w:val="18"/>
        </w:rPr>
      </w:pPr>
      <w:r w:rsidRPr="004C5EC1">
        <w:rPr>
          <w:i/>
          <w:iCs/>
          <w:sz w:val="18"/>
        </w:rPr>
        <w:t xml:space="preserve">Question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i/>
              <w:iCs/>
              <w:sz w:val="18"/>
            </w:rPr>
            <w:t>Albany</w:t>
          </w:r>
        </w:smartTag>
      </w:smartTag>
      <w:r w:rsidRPr="004C5EC1">
        <w:rPr>
          <w:i/>
          <w:iCs/>
          <w:sz w:val="18"/>
        </w:rPr>
        <w:t xml:space="preserve"> CC (Fenn) – DCA UDS : Fails State Govt’s Sustainability Checklist (Gagged)</w:t>
      </w:r>
      <w:r w:rsidRPr="004C5EC1">
        <w:rPr>
          <w:i/>
          <w:iCs/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20) – CBH waits on Interflour move (Mencsheyli, CBH)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Anzac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named (Kelly MHR, Min Veteran Affairs)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What lies beneath ?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race riots (Smithson, AA)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Time for change in the balance (Clements,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Callous motorists (Hynds,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Shameful : Fed Govt IR Reform (Evers, Cuthbert)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20) – Festival unveiled : PIAF 2006 (Photos)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Mayor backs down on CCC probe claims (Crs Goode &amp; Lionetti)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 Scope : What sort of Mayoral leadership is expected ?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A tough time at the top (Mayor Goode, Albany CC)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A call for change (Crs Wiseman, Jamieson, Walker, Wolfe, ACC)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Peace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Anzac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Waterfront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Peace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Costs cut : LG regulation &amp; compliance (Tuckey MHR, O’Connor)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Resource plan worth $33m : SCRIPT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Posthumous honour for Homer White (US Presidential Citation)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62) – LandCorp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Update</w:t>
      </w:r>
      <w:r w:rsidRPr="004C5EC1">
        <w:rPr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Forum – WA Dept LG&amp;RD – Local Govt Structural &amp; Electoral Reform : Melville hearing</w:t>
      </w:r>
      <w:r w:rsidRPr="004C5EC1">
        <w:rPr>
          <w:color w:val="996600"/>
          <w:sz w:val="18"/>
        </w:rPr>
        <w:tab/>
        <w:t>15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Flush Costello urged to cut taxes : Budget surplus</w:t>
      </w:r>
      <w:r w:rsidRPr="004C5EC1">
        <w:rPr>
          <w:sz w:val="18"/>
        </w:rPr>
        <w:tab/>
        <w:t>16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AWB export monopoly could go, says Vaile (Trade Minister)</w:t>
      </w:r>
      <w:r w:rsidRPr="004C5EC1">
        <w:rPr>
          <w:sz w:val="18"/>
        </w:rPr>
        <w:tab/>
        <w:t>16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WA slugged $23.8m by competition council (Ripper MLA)</w:t>
      </w:r>
      <w:r w:rsidRPr="004C5EC1">
        <w:rPr>
          <w:sz w:val="18"/>
        </w:rPr>
        <w:tab/>
        <w:t>16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Time to deliver real reforms (Costello MHR, Treasurer)</w:t>
      </w:r>
      <w:r w:rsidRPr="004C5EC1">
        <w:rPr>
          <w:sz w:val="18"/>
        </w:rPr>
        <w:tab/>
        <w:t>16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NZPIA06 (Horne) : Joint International Congress – Decline Rainbow 2000 Project </w:t>
      </w:r>
      <w:r w:rsidRPr="004C5EC1">
        <w:rPr>
          <w:color w:val="CC0000"/>
          <w:sz w:val="18"/>
        </w:rPr>
        <w:tab/>
        <w:t>16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4) – Iemma to sell 58pc Snowy holding (Premier, NSW)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4) – Highway jinks solved by western spaghetti (M7, Sydney)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6) – AWB thwarts export rival (Mencshelyi, CBH)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7) – Resources : Push for iron ore railway (Mt.Gibson, Geraldton)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8) – Suit costs </w:t>
      </w:r>
      <w:smartTag w:uri="urn:schemas-microsoft-com:office:smarttags" w:element="country-region">
        <w:r w:rsidRPr="004C5EC1">
          <w:rPr>
            <w:sz w:val="18"/>
          </w:rPr>
          <w:t>Nauru</w:t>
        </w:r>
      </w:smartTag>
      <w:r w:rsidRPr="004C5EC1">
        <w:rPr>
          <w:sz w:val="18"/>
        </w:rPr>
        <w:t xml:space="preserve"> its air link (Eximbank,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23) – Vision divorced from reality (President GW Bush,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30) – Gag proposal is a bad idea : WA Bar Association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Mandurah marinas face green challenge (Llewellyn MLC)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Soaring parking fee revenue drives PCC to healthy $24m surplus</w:t>
      </w:r>
      <w:r w:rsidRPr="004C5EC1">
        <w:rPr>
          <w:sz w:val="18"/>
        </w:rPr>
        <w:tab/>
        <w:t>17 Dec 2005</w:t>
      </w:r>
    </w:p>
    <w:p w:rsidR="00AB4D60" w:rsidRPr="005F6514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F6514">
        <w:rPr>
          <w:b/>
          <w:sz w:val="18"/>
        </w:rPr>
        <w:t>Article – West Australian (Page 70) – Nedlands will fight Sunset housing bid (</w:t>
      </w:r>
      <w:smartTag w:uri="urn:schemas-microsoft-com:office:smarttags" w:element="City">
        <w:smartTag w:uri="urn:schemas-microsoft-com:office:smarttags" w:element="place">
          <w:r w:rsidRPr="005F6514">
            <w:rPr>
              <w:b/>
              <w:sz w:val="18"/>
            </w:rPr>
            <w:t>Logan</w:t>
          </w:r>
        </w:smartTag>
      </w:smartTag>
      <w:r w:rsidRPr="005F6514">
        <w:rPr>
          <w:b/>
          <w:sz w:val="18"/>
        </w:rPr>
        <w:t xml:space="preserve"> MLA)</w:t>
      </w:r>
      <w:r w:rsidRPr="005F6514">
        <w:rPr>
          <w:b/>
          <w:sz w:val="18"/>
        </w:rPr>
        <w:tab/>
        <w:t>17 Dec 2005</w:t>
      </w:r>
    </w:p>
    <w:p w:rsidR="00AB4D60" w:rsidRPr="005F6514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F6514">
        <w:rPr>
          <w:b/>
          <w:sz w:val="18"/>
        </w:rPr>
        <w:t>Article – West Australian (Page 71) – Westpoint rescue rejected (Seidler, Emu Brewery Mezzanine)</w:t>
      </w:r>
      <w:r w:rsidRPr="005F6514">
        <w:rPr>
          <w:b/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75) – CBH thwarted in bid to sell wheat (Critch, CBH)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CC : Provision of Ombudsman Services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Publication – UWA Press (Brearley) – Hodgkin’s Swanland : Estuaries and Coastal lagoons of SW Aust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: Weekend Extra – How </w:t>
      </w:r>
      <w:r w:rsidRPr="004C5EC1">
        <w:rPr>
          <w:color w:val="008000"/>
          <w:sz w:val="18"/>
        </w:rPr>
        <w:t>GREEN</w:t>
      </w:r>
      <w:r w:rsidRPr="004C5EC1">
        <w:rPr>
          <w:color w:val="FF3300"/>
          <w:sz w:val="18"/>
        </w:rPr>
        <w:t xml:space="preserve"> is their valley ?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FF3300"/>
              <w:sz w:val="18"/>
            </w:rPr>
            <w:t>Denmark</w:t>
          </w:r>
        </w:smartTag>
      </w:smartTag>
      <w:r w:rsidRPr="004C5EC1">
        <w:rPr>
          <w:color w:val="FF3300"/>
          <w:sz w:val="18"/>
        </w:rPr>
        <w:t xml:space="preserve"> (Llewellyn MLC)</w:t>
      </w:r>
      <w:r w:rsidRPr="004C5EC1">
        <w:rPr>
          <w:color w:val="FF3300"/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(WE Page 8) – Windpower : Look at the big picture (Llewellyn MLC)</w:t>
      </w:r>
      <w:r w:rsidRPr="004C5EC1">
        <w:rPr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: Travel Extra Guide – The World’s Airlines</w:t>
      </w:r>
      <w:r w:rsidRPr="004C5EC1">
        <w:rPr>
          <w:color w:val="FF3300"/>
          <w:sz w:val="18"/>
        </w:rPr>
        <w:tab/>
        <w:t>17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Annaliza Jackson &amp; Assoc – The Garden of Good &amp; Evil : Prof Michael Levine</w:t>
      </w:r>
      <w:r w:rsidRPr="004C5EC1">
        <w:rPr>
          <w:color w:val="CC0000"/>
          <w:sz w:val="18"/>
        </w:rPr>
        <w:tab/>
        <w:t>18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Y not? Asks starry-eyed youth (Heath, George Patterson Y&amp;R)</w:t>
      </w:r>
      <w:r w:rsidRPr="004C5EC1">
        <w:rPr>
          <w:sz w:val="18"/>
        </w:rPr>
        <w:tab/>
        <w:t>19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</w:t>
      </w:r>
      <w:smartTag w:uri="urn:schemas-microsoft-com:office:smarttags" w:element="place">
        <w:r w:rsidRPr="004C5EC1">
          <w:rPr>
            <w:sz w:val="18"/>
          </w:rPr>
          <w:t>Christmas Island</w:t>
        </w:r>
      </w:smartTag>
      <w:r w:rsidRPr="004C5EC1">
        <w:rPr>
          <w:sz w:val="18"/>
        </w:rPr>
        <w:t xml:space="preserve"> role in tsunami alert grows (Macfarlane MHR)</w:t>
      </w:r>
      <w:r w:rsidRPr="004C5EC1">
        <w:rPr>
          <w:sz w:val="18"/>
        </w:rPr>
        <w:tab/>
        <w:t>19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Bold plan for Treasury site (Ripper MLA, Acting Premier)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(Today Page 5) – The sub way : RAN Collins Class Submarines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Under pressure : Mayor faces no confidence motion (Albany CC)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CCC complaints (Albany CC)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Are we there yet ? : Planning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(Smithson, AA)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Loophole exploited : Negative gearing (Pemberton,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New Hopetoun lots : Mary Ann Waters (Garner, LandCorp)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Award honours service : US Presidential Citation (White USN)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Farmer (Page 7) – CBH GS weekly tonnages at 15 Dec 2005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11.3.9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Draft Local Planning Strategy (Internal)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11.4.6 : Relinquish Daniels Reserve &amp;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Construct Albany Ring Road</w:t>
          </w:r>
        </w:smartTag>
      </w:smartTag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14.2.1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Crest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14.2.2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Wards &amp; Representation Review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14.2.2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Review of Wards &amp; Representation (Maps)</w:t>
      </w:r>
      <w:r w:rsidRPr="004C5EC1">
        <w:rPr>
          <w:sz w:val="18"/>
        </w:rPr>
        <w:tab/>
        <w:t>20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Police (Supt Tomasini) – LEMAC Duty of Care &amp; Rainbow 2000 Project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Report spurned as MPs plan trip (Quirk MLA)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No compo for wetland owners (Edwards MLA, Environment)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Split</w:t>
          </w:r>
        </w:smartTag>
      </w:smartTag>
      <w:r w:rsidRPr="004C5EC1">
        <w:rPr>
          <w:sz w:val="18"/>
        </w:rPr>
        <w:t xml:space="preserve"> over radical Old Treasury revamp (Ripper MLA)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A monument to free enterprise (WTO Summit, </w:t>
      </w:r>
      <w:smartTag w:uri="urn:schemas-microsoft-com:office:smarttags" w:element="place">
        <w:r w:rsidRPr="004C5EC1">
          <w:rPr>
            <w:sz w:val="18"/>
          </w:rPr>
          <w:t>Hong Kong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City squeeze puts car hire clubs in front (Valentine, Streetcar)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51) – Westpoint units face axe (York Street Mezzanine)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51) – More Multiplex investors eye class action (Nichols, Slater &amp; G)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Extra city rooms see occupancy rates fall (Woods, AHAWA)</w:t>
      </w:r>
      <w:r w:rsidRPr="004C5EC1">
        <w:rPr>
          <w:sz w:val="18"/>
        </w:rPr>
        <w:tab/>
        <w:t>21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Meet the neighbours : </w:t>
      </w:r>
      <w:smartTag w:uri="urn:schemas-microsoft-com:office:smarttags" w:element="country-region">
        <w:r w:rsidRPr="004C5EC1">
          <w:rPr>
            <w:sz w:val="18"/>
          </w:rPr>
          <w:t>Japan</w:t>
        </w:r>
      </w:smartTag>
      <w:r w:rsidRPr="004C5EC1">
        <w:rPr>
          <w:sz w:val="18"/>
        </w:rPr>
        <w:t xml:space="preserve"> &amp;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fishing stories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Why must the landowners pay for wetlands ? (Edwards MLA)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Strike brings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New York</w:t>
          </w:r>
        </w:smartTag>
      </w:smartTag>
      <w:r w:rsidRPr="004C5EC1">
        <w:rPr>
          <w:sz w:val="18"/>
        </w:rPr>
        <w:t xml:space="preserve"> to its knees : Public transport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52) – </w:t>
      </w:r>
      <w:smartTag w:uri="urn:schemas-microsoft-com:office:smarttags" w:element="place">
        <w:r w:rsidRPr="004C5EC1">
          <w:rPr>
            <w:sz w:val="18"/>
          </w:rPr>
          <w:t>Macquarie</w:t>
        </w:r>
      </w:smartTag>
      <w:r w:rsidRPr="004C5EC1">
        <w:rPr>
          <w:sz w:val="18"/>
        </w:rPr>
        <w:t xml:space="preserve"> claims Pivot has ‘big’ break-fee deal on Axiom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Boeing in talks on new 787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 xml:space="preserve"> : 5 Years Ahead 2010</w:t>
      </w:r>
      <w:r w:rsidRPr="004C5EC1">
        <w:rPr>
          <w:color w:val="FF3300"/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Health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Energy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Ageing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: 5 years ahead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: Strengths &amp; Weaknesses)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Resources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Telco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Infrastructure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India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Indigenous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5 years ahead (5 Property Trends)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Mayor stays put : Albany CC no confidence motion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Draft guide to City designs (DeVilliers, Urbanizma)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Minority support : ACC no confidence (Smithson, AA)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Paid Announcement – Albany Advertiser (Page 7) – Mayor Goode unreserved apology to Cr Lionetti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8) – Tsunami (Anson,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Red Cross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Regional heritage funds : Vancouver AC (Madigan, ACC)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No confidence : Mayor gives apology but no resignation (Goode)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Why has history changed? WA settlement (Johnson, </w:t>
      </w:r>
      <w:smartTag w:uri="urn:schemas-microsoft-com:office:smarttags" w:element="place">
        <w:r w:rsidRPr="004C5EC1">
          <w:rPr>
            <w:sz w:val="18"/>
          </w:rPr>
          <w:t>Lower 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Assessing lack of numbers (Smith, Yakamia)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Paid Announcement – AGS Weekender (Page 9) – Mayor Goode unreserved apology to Cr Lionetti</w:t>
      </w:r>
      <w:r w:rsidRPr="004C5EC1">
        <w:rPr>
          <w:sz w:val="18"/>
        </w:rPr>
        <w:tab/>
        <w:t>22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Westpoint denies unpaid super claim (Redfern, ASIC)</w:t>
      </w:r>
      <w:r w:rsidRPr="004C5EC1">
        <w:rPr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Nuclear power too costly, for now (Senator Campbell)</w:t>
      </w:r>
      <w:r w:rsidRPr="004C5EC1">
        <w:rPr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warns of retaliation : Fisheries Minister Numberi</w:t>
      </w:r>
      <w:r w:rsidRPr="004C5EC1">
        <w:rPr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Cavalier view of illegal fishing is no credit to Indonesians</w:t>
      </w:r>
      <w:r w:rsidRPr="004C5EC1">
        <w:rPr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Let’s take a healthy bite out of the tax cake (Howard &amp; Costello)</w:t>
      </w:r>
      <w:r w:rsidRPr="004C5EC1">
        <w:rPr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Toll backs Murchison to study ore rail link (Geraldton)</w:t>
      </w:r>
      <w:r w:rsidRPr="004C5EC1">
        <w:rPr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Wrap – Albany Extra – A dream to reality : Albany Whaleworld 25 years on (Snow, Jaycees)</w:t>
      </w:r>
      <w:r w:rsidRPr="004C5EC1">
        <w:rPr>
          <w:color w:val="FF3300"/>
          <w:sz w:val="18"/>
        </w:rPr>
        <w:tab/>
        <w:t>23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9) – Aceh aid salaries slammed (B.Nicol, AusAID)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9) – UN admits poor planning left orphaned kids in squalor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13) – Year of the recovery : Tsunami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Aceh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16) – Shattered by the waves : reconstruction hampered by titles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17) – Seeds of succour take root : the end of the beginning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6) – Blame flies, jets don’t, in airport fiasco : Adelaide Airport Ltd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Payments to council candidates probed : CCC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Busselton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$60m Ningaloo resort gets go-ahead (Two Oceans Hilton)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23) – Land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Cairns</w:t>
          </w:r>
        </w:smartTag>
      </w:smartTag>
      <w:r w:rsidRPr="004C5EC1">
        <w:rPr>
          <w:sz w:val="18"/>
        </w:rPr>
        <w:t xml:space="preserve"> coup for Satterley Group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Tuckey backs reform of AWB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Panel to examine Axiom twist : Duty of Care (Meagher, Axiom)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(Real Estate Page 39) – Today’s land guide : WA Regionals</w:t>
      </w:r>
      <w:r w:rsidRPr="004C5EC1">
        <w:rPr>
          <w:sz w:val="18"/>
        </w:rPr>
        <w:tab/>
        <w:t>24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Tsunami aid tests patience of victims and contributors</w:t>
      </w:r>
      <w:r w:rsidRPr="004C5EC1">
        <w:rPr>
          <w:sz w:val="18"/>
        </w:rPr>
        <w:tab/>
        <w:t>26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Tsunami cost mostly borne by poor people</w:t>
      </w:r>
      <w:r w:rsidRPr="004C5EC1">
        <w:rPr>
          <w:sz w:val="18"/>
        </w:rPr>
        <w:tab/>
        <w:t>26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32) – Civil servants find capital barely exists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Pyinmana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Burma</w:t>
          </w:r>
        </w:smartTag>
      </w:smartTag>
      <w:r w:rsidRPr="004C5EC1">
        <w:rPr>
          <w:sz w:val="18"/>
        </w:rPr>
        <w:tab/>
        <w:t>26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Race Day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Turf Club : Percy Spencer Racecourse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Sprint</w:t>
      </w:r>
      <w:r w:rsidRPr="004C5EC1">
        <w:rPr>
          <w:sz w:val="18"/>
        </w:rPr>
        <w:tab/>
        <w:t>26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A long, hard road to recovery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Banda Aceh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ab/>
        <w:t>27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53) – Race-row map splits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suburbs (Kerkyasharian, NSW CRC)</w:t>
      </w:r>
      <w:r w:rsidRPr="004C5EC1">
        <w:rPr>
          <w:sz w:val="18"/>
        </w:rPr>
        <w:tab/>
        <w:t>27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Mandurah traffic stirs bypass row (MacTiernan MLA)</w:t>
      </w:r>
      <w:r w:rsidRPr="004C5EC1">
        <w:rPr>
          <w:sz w:val="18"/>
        </w:rPr>
        <w:tab/>
        <w:t>28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The Packer legacy passes to the next generation : James Packer</w:t>
      </w:r>
      <w:r w:rsidRPr="004C5EC1">
        <w:rPr>
          <w:sz w:val="18"/>
        </w:rPr>
        <w:tab/>
        <w:t>28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Bold man of his word simply unforgettable : Kerry Packer</w:t>
      </w:r>
      <w:r w:rsidRPr="004C5EC1">
        <w:rPr>
          <w:sz w:val="18"/>
        </w:rPr>
        <w:tab/>
        <w:t>28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Traffic may force rethink of SW holiday (Newman, Mandurah CC)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Denpasar airport security warning (Truss MHR, Transport)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South-West rides a wave : Dalyellup outstrips the nation</w:t>
      </w:r>
      <w:r w:rsidRPr="004C5EC1">
        <w:rPr>
          <w:sz w:val="18"/>
        </w:rPr>
        <w:tab/>
        <w:t>29 Dec 2005</w:t>
      </w:r>
    </w:p>
    <w:p w:rsidR="00AB4D60" w:rsidRPr="005453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453C1">
        <w:rPr>
          <w:b/>
          <w:sz w:val="18"/>
        </w:rPr>
        <w:t xml:space="preserve">Article – West Australian (Page 38) – </w:t>
      </w:r>
      <w:hyperlink r:id="rId689" w:history="1">
        <w:r w:rsidRPr="005453C1">
          <w:rPr>
            <w:rStyle w:val="Hyperlink"/>
            <w:b/>
            <w:sz w:val="18"/>
          </w:rPr>
          <w:t>Airlines, Govt agree to regional deal</w:t>
        </w:r>
      </w:hyperlink>
      <w:r w:rsidRPr="005453C1">
        <w:rPr>
          <w:b/>
          <w:sz w:val="18"/>
        </w:rPr>
        <w:t xml:space="preserve"> (Skywest / Skippers)</w:t>
      </w:r>
      <w:r w:rsidRPr="005453C1">
        <w:rPr>
          <w:b/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44) – West Travel : Anzac International Military Tattoo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Wrap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Advertiser – 2005 : Year in Review</w:t>
      </w:r>
      <w:r w:rsidRPr="004C5EC1">
        <w:rPr>
          <w:color w:val="FF3300"/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Funding boost for ailing timber roads (Cr Forbes, TIRES)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Airlines : WA Regional deal brokered (MacTiernan MLA)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Advertiser (Page 6) – New Year beckons (Smithson, AA)</w:t>
      </w:r>
      <w:r w:rsidRPr="004C5EC1">
        <w:rPr>
          <w:b/>
          <w:bCs/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 confidence in the Mayor (Simpson,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Accuracy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WA settlement (Johnson,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25) – Party time at the port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Berry</w:t>
          </w:r>
        </w:smartTag>
      </w:smartTag>
      <w:r w:rsidRPr="004C5EC1">
        <w:rPr>
          <w:sz w:val="18"/>
        </w:rPr>
        <w:t>, APA)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AGS Weekender (Page 1) – 2005 : the Year in Review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A year on the crest of a wave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shapes for a huge future</w:t>
      </w:r>
      <w:r w:rsidRPr="004C5EC1">
        <w:rPr>
          <w:sz w:val="18"/>
        </w:rPr>
        <w:tab/>
        <w:t>29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David Knox – ADF, Reserves &amp; Albany RSL support for Albany Anzac Exhibition 2006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Liberals bring in cash but cannot oust Labor : Top Donors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Benefactor lists reveals some surprises : Top Donors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ALS chief eyes challenge to welfare ban (Eggington)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Ruddock MHR puts Australia Card back on agenda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20) – Under Putin,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Russia</w:t>
          </w:r>
        </w:smartTag>
      </w:smartTag>
      <w:r w:rsidRPr="004C5EC1">
        <w:rPr>
          <w:sz w:val="18"/>
        </w:rPr>
        <w:t>’s hope of democracy still elusive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Premium homes : Port Bouvard (My island home)</w:t>
      </w:r>
      <w:r w:rsidRPr="004C5EC1">
        <w:rPr>
          <w:sz w:val="18"/>
        </w:rPr>
        <w:tab/>
        <w:t>30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6) – State defies study to launch CBD parking tax</w:t>
      </w:r>
      <w:r w:rsidRPr="004C5EC1">
        <w:rPr>
          <w:sz w:val="18"/>
        </w:rPr>
        <w:tab/>
        <w:t>31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Water boss gave $10,000 to Labor (Tim Ungar &amp; Ripper MLA)</w:t>
      </w:r>
      <w:r w:rsidRPr="004C5EC1">
        <w:rPr>
          <w:sz w:val="18"/>
        </w:rPr>
        <w:tab/>
        <w:t>31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Exclusive Club Under Siege : Weld (Henderson, EOC)</w:t>
      </w:r>
      <w:r w:rsidRPr="004C5EC1">
        <w:rPr>
          <w:sz w:val="18"/>
        </w:rPr>
        <w:tab/>
        <w:t>31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Ex-transport chief Hicks gets </w:t>
      </w:r>
      <w:smartTag w:uri="urn:schemas-microsoft-com:office:smarttags" w:element="place">
        <w:r w:rsidRPr="004C5EC1">
          <w:rPr>
            <w:sz w:val="18"/>
          </w:rPr>
          <w:t>East Perth</w:t>
        </w:r>
      </w:smartTag>
      <w:r w:rsidRPr="004C5EC1">
        <w:rPr>
          <w:sz w:val="18"/>
        </w:rPr>
        <w:t xml:space="preserve"> redevelopment job</w:t>
      </w:r>
      <w:r w:rsidRPr="004C5EC1">
        <w:rPr>
          <w:sz w:val="18"/>
        </w:rPr>
        <w:tab/>
        <w:t>31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Turbulent 2005 clicks over with some lessons for the future</w:t>
      </w:r>
      <w:r w:rsidRPr="004C5EC1">
        <w:rPr>
          <w:sz w:val="18"/>
        </w:rPr>
        <w:tab/>
        <w:t>31 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Promotion – GS Major Projects Update (GSDC) – Summary of major projects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#10 –  Historic Noongar Art Returns Home (Farmer, Carolup Artists)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Assembly sets goals for Local Government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Bell</w:t>
          </w:r>
        </w:smartTag>
      </w:smartTag>
      <w:r w:rsidRPr="004C5EC1">
        <w:rPr>
          <w:sz w:val="18"/>
        </w:rPr>
        <w:t>, National President)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Councils must confront engineering challenges (Oldfield, LGEA NSW)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Refocussing a city’s economy (Tate, Newcastle CC)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Communication tools of a modern councillor (Hayes, Kempsey SC)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Forming a successful communications strategy (Jackson, Bathurst RC)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Tailoring a community development plan (Harvey, Campaspe SC)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Indigenous communities and historic reforms (Mundraby, Yarrabah 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Planning for growth while protecting environment (Gregorini, Swan CC)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Councillor (ALGA) –  First national economic development awards (Vendy, Ballarat CC)</w:t>
      </w:r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Calendar 2005 – </w:t>
      </w:r>
      <w:r w:rsidR="00F229E7" w:rsidRPr="004C5EC1">
        <w:rPr>
          <w:sz w:val="18"/>
        </w:rPr>
        <w:t xml:space="preserve">Commonwealth </w:t>
      </w:r>
      <w:r w:rsidRPr="004C5EC1">
        <w:rPr>
          <w:sz w:val="18"/>
        </w:rPr>
        <w:t xml:space="preserve">Dept Defence – Navy (Topmill Pty Ltd) : </w:t>
      </w:r>
      <w:hyperlink r:id="rId690" w:history="1">
        <w:r w:rsidRPr="004C5EC1">
          <w:rPr>
            <w:rStyle w:val="Hyperlink"/>
            <w:sz w:val="18"/>
          </w:rPr>
          <w:t>www.topmill.com.au</w:t>
        </w:r>
      </w:hyperlink>
      <w:r w:rsidRPr="004C5EC1">
        <w:rPr>
          <w:sz w:val="18"/>
        </w:rPr>
        <w:tab/>
        <w:t>Dec 2005</w:t>
      </w:r>
    </w:p>
    <w:p w:rsidR="00AB4D60" w:rsidRPr="004C5EC1" w:rsidRDefault="00AB4D60" w:rsidP="00AB4D6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Heritage Matters (Issue 19)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history collection goes live (Traill, Albany CC)</w:t>
      </w:r>
      <w:r w:rsidRPr="004C5EC1">
        <w:rPr>
          <w:sz w:val="18"/>
        </w:rPr>
        <w:tab/>
        <w:t xml:space="preserve">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Heritage Matters (Issue 19) – Interpretive plan for Vancouver Arts Centre (Albany CC)</w:t>
      </w:r>
      <w:r w:rsidRPr="004C5EC1">
        <w:rPr>
          <w:sz w:val="18"/>
        </w:rPr>
        <w:tab/>
        <w:t xml:space="preserve">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Heritage Matters (Issue 19) – Whaleworld turns 25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 xml:space="preserve">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Heritage Matters (Issue 19) – Albany Club : Interim listing State Heritage Register (Logan MLA)</w:t>
      </w:r>
      <w:r w:rsidRPr="004C5EC1">
        <w:rPr>
          <w:sz w:val="18"/>
        </w:rPr>
        <w:tab/>
        <w:t xml:space="preserve">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Heritage Matters (Issue 19) – Generating history : the challenge of the East Perth Power Station</w:t>
      </w:r>
      <w:r w:rsidRPr="004C5EC1">
        <w:rPr>
          <w:sz w:val="18"/>
        </w:rPr>
        <w:tab/>
        <w:t xml:space="preserve">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Com Dept Environment &amp; Heritage – National Heritage Investment Initiative</w:t>
      </w:r>
      <w:r w:rsidRPr="004C5EC1">
        <w:rPr>
          <w:sz w:val="18"/>
        </w:rPr>
        <w:tab/>
        <w:t xml:space="preserve">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39) – We must remain resolute : End of an era (McCarthy, ST)</w:t>
      </w:r>
      <w:r w:rsidRPr="004C5EC1">
        <w:rPr>
          <w:sz w:val="18"/>
        </w:rPr>
        <w:tab/>
        <w:t>01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Democratic tradition endures a hard rain (Sheehan, WAN)</w:t>
      </w:r>
      <w:r w:rsidRPr="004C5EC1">
        <w:rPr>
          <w:sz w:val="18"/>
        </w:rPr>
        <w:tab/>
        <w:t>02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Gallop’s new year challenge : use boom for WA’s future</w:t>
      </w:r>
      <w:r w:rsidRPr="004C5EC1">
        <w:rPr>
          <w:sz w:val="18"/>
        </w:rPr>
        <w:tab/>
        <w:t>02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Howard could stay until 2013 (Toohey, WAN)</w:t>
      </w:r>
      <w:r w:rsidRPr="004C5EC1">
        <w:rPr>
          <w:sz w:val="18"/>
        </w:rPr>
        <w:tab/>
        <w:t>02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Professor attacks Ungar donation (Craven, Curtin Uni)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Rail workers return early to beat backlog (Reynolds, CFMEU)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Last minute reprieve for Woolies (Spanbroek, Farm Fresh)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Good start to tourism season (Cameron, AVC)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Top cop urges care on roads (O’Callaghan, WA Police)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Who’s in charge (Smithson, AA)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ADF, Reserves &amp; Albany RSL (Knox)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Vancouver</w:t>
        </w:r>
      </w:smartTag>
      <w:r w:rsidRPr="004C5EC1">
        <w:rPr>
          <w:sz w:val="18"/>
        </w:rPr>
        <w:t xml:space="preserve"> Arts Centre (Butko)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(Smithson)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Post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(Donaldson)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Museum Residency (Wilsher-Saa)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Skywest Airlines (Ramsay)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Haese Picture Framing (Haese)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Is it over for brick and tile dream? (MacTiernan MLA)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Wine body wants to pull vines to ease glut (Clancy, WGA)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Prices, frost hit great wheat harvest (Gillett, CBH)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Birney defends male bastion : Weld Club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Equal treatment for women’s club : Karrakatta (Henderson, EOC)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Clear contempt for landowners : Australian Heritage Places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31) – Sewage leaves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Beijing</w:t>
          </w:r>
        </w:smartTag>
      </w:smartTag>
      <w:r w:rsidRPr="004C5EC1">
        <w:rPr>
          <w:sz w:val="18"/>
        </w:rPr>
        <w:t>’s traffic system in a hole</w:t>
      </w:r>
      <w:r w:rsidRPr="004C5EC1">
        <w:rPr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PIA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(Morgan) – CPD Program 2006 : Call for participation / nominations</w:t>
      </w:r>
      <w:r w:rsidRPr="004C5EC1">
        <w:rPr>
          <w:color w:val="CC0000"/>
          <w:sz w:val="18"/>
        </w:rPr>
        <w:tab/>
        <w:t>04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Poor left behind in WA’s boom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Evil politics seen in poll fund (Craven, Curtin Uni)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20) – </w:t>
      </w:r>
      <w:smartTag w:uri="urn:schemas-microsoft-com:office:smarttags" w:element="country-region">
        <w:r w:rsidRPr="004C5EC1">
          <w:rPr>
            <w:sz w:val="18"/>
          </w:rPr>
          <w:t>Indonesia</w:t>
        </w:r>
      </w:smartTag>
      <w:r w:rsidRPr="004C5EC1">
        <w:rPr>
          <w:sz w:val="18"/>
        </w:rPr>
        <w:t xml:space="preserve"> is proving to be a bad neighbour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Push comes to tweak on immigration front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Westpoint investors face more big losses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Region’s tourism booming (Falconer, DVC)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Yea or nay let us say : Private Clubs (Smithson, AA)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Is local government the most trusted form of Govt?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Have say on revised plans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apartments (Fenn, ACC)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Bid to list Stirling Terrace as State heritage precinct (Carrick, HC)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Great expectations for year ahead (Watson &amp; Tuckey)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New Year predictions for the region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Third time lucky? : Earl Street Apartments (Fenn,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Whaleworld milestone : 25 years (Tuckey MHR &amp; Snow, Jaycees)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Experience in the real world : Cr Lionetti (Clements, Gledhow)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No-confidence issues remain (Simpson,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Time to privatise : Australia Post (Smith, Yakamia)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(Pages 56 &amp; 57) – Residents fight to keep their cosy corner</w:t>
      </w:r>
      <w:r w:rsidRPr="004C5EC1">
        <w:rPr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00"/>
          <w:sz w:val="18"/>
        </w:rPr>
      </w:pPr>
      <w:r w:rsidRPr="004C5EC1">
        <w:rPr>
          <w:color w:val="006600"/>
          <w:sz w:val="18"/>
        </w:rPr>
        <w:t>Book – National Geographic – Concise History of the World : An illustrated time line (to 2005)</w:t>
      </w:r>
      <w:r w:rsidRPr="004C5EC1">
        <w:rPr>
          <w:color w:val="006600"/>
          <w:sz w:val="18"/>
        </w:rPr>
        <w:tab/>
        <w:t>05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Pressure mounts on water boss (Dr Hewitt, Infrastructure Group)</w:t>
      </w:r>
      <w:r w:rsidRPr="004C5EC1">
        <w:rPr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State enlists top business leaders to provide advice : Infrastructure</w:t>
      </w:r>
      <w:r w:rsidRPr="004C5EC1">
        <w:rPr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(Premium Homes) – Elegant luxury : </w:t>
      </w:r>
      <w:smartTag w:uri="urn:schemas-microsoft-com:office:smarttags" w:element="place">
        <w:r w:rsidRPr="004C5EC1">
          <w:rPr>
            <w:color w:val="FF3300"/>
            <w:sz w:val="18"/>
          </w:rPr>
          <w:t>East Perth</w:t>
        </w:r>
      </w:smartTag>
      <w:r w:rsidRPr="004C5EC1">
        <w:rPr>
          <w:color w:val="FF3300"/>
          <w:sz w:val="18"/>
        </w:rPr>
        <w:t xml:space="preserve"> café strip</w:t>
      </w:r>
      <w:r w:rsidRPr="004C5EC1">
        <w:rPr>
          <w:color w:val="FF3300"/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Bay Merchants (Flowers)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GWN Television (Harma)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Great Southern Wines (</w:t>
      </w:r>
      <w:smartTag w:uri="urn:schemas-microsoft-com:office:smarttags" w:element="City">
        <w:r w:rsidRPr="004C5EC1">
          <w:rPr>
            <w:sz w:val="18"/>
          </w:rPr>
          <w:t>Montgomery</w:t>
        </w:r>
      </w:smartTag>
      <w:r w:rsidRPr="004C5EC1">
        <w:rPr>
          <w:sz w:val="18"/>
        </w:rPr>
        <w:t xml:space="preserve">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Great Southern Wines (Ferngrove)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20"/>
          <w:highlight w:val="yellow"/>
        </w:rPr>
      </w:pPr>
      <w:r w:rsidRPr="00A562B9">
        <w:rPr>
          <w:b/>
          <w:bCs/>
          <w:sz w:val="20"/>
          <w:highlight w:val="yellow"/>
        </w:rPr>
        <w:t>Submission – WA State Infrastructure Strategy (Hewitt) – Rainbow 2000 Project</w:t>
      </w:r>
      <w:r w:rsidRPr="00A562B9">
        <w:rPr>
          <w:b/>
          <w:bCs/>
          <w:sz w:val="20"/>
          <w:highlight w:val="yellow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Dept Treasury &amp; Finance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Infrastructure Strategy : Rainbow 2000 Project</w:t>
      </w:r>
      <w:r w:rsidRPr="004C5EC1">
        <w:rPr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Email – Hon Geoff Gallop MLA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FF0000"/>
              <w:sz w:val="18"/>
            </w:rPr>
            <w:t>Copy</w:t>
          </w:r>
        </w:smartTag>
        <w:r w:rsidRPr="00A562B9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FF0000"/>
              <w:sz w:val="18"/>
            </w:rPr>
            <w:t>State</w:t>
          </w:r>
        </w:smartTag>
      </w:smartTag>
      <w:r w:rsidRPr="00A562B9">
        <w:rPr>
          <w:color w:val="FF0000"/>
          <w:sz w:val="18"/>
        </w:rPr>
        <w:t xml:space="preserve"> Infrastructure Strategy : Rainbow 2000 Project</w:t>
      </w:r>
      <w:r w:rsidRPr="00A562B9">
        <w:rPr>
          <w:color w:val="FF0000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 Matt Birney MLA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0000FF"/>
              <w:sz w:val="18"/>
            </w:rPr>
            <w:t>State</w:t>
          </w:r>
        </w:smartTag>
      </w:smartTag>
      <w:r w:rsidRPr="00A562B9">
        <w:rPr>
          <w:color w:val="0000FF"/>
          <w:sz w:val="18"/>
        </w:rPr>
        <w:t xml:space="preserve">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A562B9">
        <w:rPr>
          <w:color w:val="003300"/>
          <w:sz w:val="18"/>
        </w:rPr>
        <w:t xml:space="preserve">Email – Hon Brendon Grylls MLA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003300"/>
              <w:sz w:val="18"/>
            </w:rPr>
            <w:t>Copy</w:t>
          </w:r>
        </w:smartTag>
        <w:r w:rsidRPr="00A562B9">
          <w:rPr>
            <w:color w:val="003300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003300"/>
              <w:sz w:val="18"/>
            </w:rPr>
            <w:t>State</w:t>
          </w:r>
        </w:smartTag>
      </w:smartTag>
      <w:r w:rsidRPr="00A562B9">
        <w:rPr>
          <w:color w:val="003300"/>
          <w:sz w:val="18"/>
        </w:rPr>
        <w:t xml:space="preserve"> Infrastructure Strategy : Rainbow 2000 Project</w:t>
      </w:r>
      <w:r w:rsidRPr="00A562B9">
        <w:rPr>
          <w:color w:val="003300"/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Infrastructure Strategy : Rainbow 2000 Project</w:t>
      </w:r>
      <w:r w:rsidRPr="004C5EC1">
        <w:rPr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AGS Weekender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Infrastructure Strategy : Rainbow 2000 Project</w:t>
      </w:r>
      <w:r w:rsidRPr="004C5EC1">
        <w:rPr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Facsimile – Sen Judith Adams (</w:t>
      </w:r>
      <w:smartTag w:uri="urn:schemas-microsoft-com:office:smarttags" w:element="City">
        <w:r w:rsidRPr="00A562B9">
          <w:rPr>
            <w:color w:val="0000FF"/>
            <w:sz w:val="18"/>
          </w:rPr>
          <w:t>Lib</w:t>
        </w:r>
      </w:smartTag>
      <w:r w:rsidRPr="00A562B9">
        <w:rPr>
          <w:color w:val="0000FF"/>
          <w:sz w:val="18"/>
        </w:rPr>
        <w:t xml:space="preserve"> </w:t>
      </w:r>
      <w:smartTag w:uri="urn:schemas-microsoft-com:office:smarttags" w:element="State">
        <w:r w:rsidRPr="00A562B9">
          <w:rPr>
            <w:color w:val="0000FF"/>
            <w:sz w:val="18"/>
          </w:rPr>
          <w:t>WA</w:t>
        </w:r>
      </w:smartTag>
      <w:r w:rsidRPr="00A562B9">
        <w:rPr>
          <w:color w:val="0000FF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0000FF"/>
              <w:sz w:val="18"/>
            </w:rPr>
            <w:t>State</w:t>
          </w:r>
        </w:smartTag>
      </w:smartTag>
      <w:r w:rsidRPr="00A562B9">
        <w:rPr>
          <w:color w:val="0000FF"/>
          <w:sz w:val="18"/>
        </w:rPr>
        <w:t xml:space="preserve">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Facsimile – Sen Mark Bishop (ALP WA)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FF0000"/>
              <w:sz w:val="18"/>
            </w:rPr>
            <w:t>Copy</w:t>
          </w:r>
        </w:smartTag>
        <w:r w:rsidRPr="00A562B9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FF0000"/>
              <w:sz w:val="18"/>
            </w:rPr>
            <w:t>State</w:t>
          </w:r>
        </w:smartTag>
      </w:smartTag>
      <w:r w:rsidRPr="00A562B9">
        <w:rPr>
          <w:color w:val="FF0000"/>
          <w:sz w:val="18"/>
        </w:rPr>
        <w:t xml:space="preserve"> Infrastructure Strategy : Rainbow 2000 Project</w:t>
      </w:r>
      <w:r w:rsidRPr="00A562B9">
        <w:rPr>
          <w:color w:val="FF0000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Facsimile – Sen Ian Campbell (</w:t>
      </w:r>
      <w:smartTag w:uri="urn:schemas-microsoft-com:office:smarttags" w:element="City">
        <w:r w:rsidRPr="00A562B9">
          <w:rPr>
            <w:color w:val="0000FF"/>
            <w:sz w:val="18"/>
          </w:rPr>
          <w:t>Lib</w:t>
        </w:r>
      </w:smartTag>
      <w:r w:rsidRPr="00A562B9">
        <w:rPr>
          <w:color w:val="0000FF"/>
          <w:sz w:val="18"/>
        </w:rPr>
        <w:t xml:space="preserve"> </w:t>
      </w:r>
      <w:smartTag w:uri="urn:schemas-microsoft-com:office:smarttags" w:element="State">
        <w:r w:rsidRPr="00A562B9">
          <w:rPr>
            <w:color w:val="0000FF"/>
            <w:sz w:val="18"/>
          </w:rPr>
          <w:t>WA</w:t>
        </w:r>
      </w:smartTag>
      <w:r w:rsidRPr="00A562B9">
        <w:rPr>
          <w:color w:val="0000FF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0000FF"/>
              <w:sz w:val="18"/>
            </w:rPr>
            <w:t>State</w:t>
          </w:r>
        </w:smartTag>
      </w:smartTag>
      <w:r w:rsidRPr="00A562B9">
        <w:rPr>
          <w:color w:val="0000FF"/>
          <w:sz w:val="18"/>
        </w:rPr>
        <w:t xml:space="preserve">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Facsimile – Sen Alan Eggleston (</w:t>
      </w:r>
      <w:smartTag w:uri="urn:schemas-microsoft-com:office:smarttags" w:element="City">
        <w:r w:rsidRPr="00A562B9">
          <w:rPr>
            <w:color w:val="0000FF"/>
            <w:sz w:val="18"/>
          </w:rPr>
          <w:t>Lib</w:t>
        </w:r>
      </w:smartTag>
      <w:r w:rsidRPr="00A562B9">
        <w:rPr>
          <w:color w:val="0000FF"/>
          <w:sz w:val="18"/>
        </w:rPr>
        <w:t xml:space="preserve"> </w:t>
      </w:r>
      <w:smartTag w:uri="urn:schemas-microsoft-com:office:smarttags" w:element="State">
        <w:r w:rsidRPr="00A562B9">
          <w:rPr>
            <w:color w:val="0000FF"/>
            <w:sz w:val="18"/>
          </w:rPr>
          <w:t>WA</w:t>
        </w:r>
      </w:smartTag>
      <w:r w:rsidRPr="00A562B9">
        <w:rPr>
          <w:color w:val="0000FF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0000FF"/>
              <w:sz w:val="18"/>
            </w:rPr>
            <w:t>State</w:t>
          </w:r>
        </w:smartTag>
      </w:smartTag>
      <w:r w:rsidRPr="00A562B9">
        <w:rPr>
          <w:color w:val="0000FF"/>
          <w:sz w:val="18"/>
        </w:rPr>
        <w:t xml:space="preserve">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Facsimile – Sen Chris Ellison (</w:t>
      </w:r>
      <w:smartTag w:uri="urn:schemas-microsoft-com:office:smarttags" w:element="City">
        <w:r w:rsidRPr="00A562B9">
          <w:rPr>
            <w:color w:val="0000FF"/>
            <w:sz w:val="18"/>
          </w:rPr>
          <w:t>Lib</w:t>
        </w:r>
      </w:smartTag>
      <w:r w:rsidRPr="00A562B9">
        <w:rPr>
          <w:color w:val="0000FF"/>
          <w:sz w:val="18"/>
        </w:rPr>
        <w:t xml:space="preserve"> </w:t>
      </w:r>
      <w:smartTag w:uri="urn:schemas-microsoft-com:office:smarttags" w:element="State">
        <w:r w:rsidRPr="00A562B9">
          <w:rPr>
            <w:color w:val="0000FF"/>
            <w:sz w:val="18"/>
          </w:rPr>
          <w:t>WA</w:t>
        </w:r>
      </w:smartTag>
      <w:r w:rsidRPr="00A562B9">
        <w:rPr>
          <w:color w:val="0000FF"/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0000FF"/>
              <w:sz w:val="18"/>
            </w:rPr>
            <w:t>State</w:t>
          </w:r>
        </w:smartTag>
      </w:smartTag>
      <w:r w:rsidRPr="00A562B9">
        <w:rPr>
          <w:color w:val="0000FF"/>
          <w:sz w:val="18"/>
        </w:rPr>
        <w:t xml:space="preserve">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Facsimile – Sen Chris Evans (ALP WA) – </w:t>
      </w:r>
      <w:smartTag w:uri="urn:schemas-microsoft-com:office:smarttags" w:element="place">
        <w:smartTag w:uri="urn:schemas-microsoft-com:office:smarttags" w:element="PlaceName">
          <w:r w:rsidRPr="00A562B9">
            <w:rPr>
              <w:color w:val="FF0000"/>
              <w:sz w:val="18"/>
            </w:rPr>
            <w:t>Copy</w:t>
          </w:r>
        </w:smartTag>
        <w:r w:rsidRPr="00A562B9">
          <w:rPr>
            <w:color w:val="FF0000"/>
            <w:sz w:val="18"/>
          </w:rPr>
          <w:t xml:space="preserve"> </w:t>
        </w:r>
        <w:smartTag w:uri="urn:schemas-microsoft-com:office:smarttags" w:element="PlaceType">
          <w:r w:rsidRPr="00A562B9">
            <w:rPr>
              <w:color w:val="FF0000"/>
              <w:sz w:val="18"/>
            </w:rPr>
            <w:t>State</w:t>
          </w:r>
        </w:smartTag>
      </w:smartTag>
      <w:r w:rsidRPr="00A562B9">
        <w:rPr>
          <w:color w:val="FF0000"/>
          <w:sz w:val="18"/>
        </w:rPr>
        <w:t xml:space="preserve"> Infrastructure Strategy : Rainbow 2000 Project</w:t>
      </w:r>
      <w:r w:rsidRPr="00A562B9">
        <w:rPr>
          <w:color w:val="FF0000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Facsimile – Sen David Johnston (Lib WA) – Copy State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>Facsimile – Sen Ross Lightfoot (Lib WA) – Copy State Infrastructure Strategy : Rainbow 2000 Project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A562B9">
        <w:rPr>
          <w:color w:val="663300"/>
          <w:sz w:val="18"/>
        </w:rPr>
        <w:t>Facsimile – Sen Andrew Murray (Dem WA) – Copy State Infrastructure Strategy : Rainbow 2000 Project</w:t>
      </w:r>
      <w:r w:rsidRPr="00A562B9">
        <w:rPr>
          <w:color w:val="663300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A562B9">
        <w:rPr>
          <w:color w:val="008000"/>
          <w:sz w:val="18"/>
        </w:rPr>
        <w:t>Facsimile – Sen Rachel Siewert (Green WA) – Copy State Infrastructure Strategy : Rainbow 2000 Project</w:t>
      </w:r>
      <w:r w:rsidRPr="00A562B9">
        <w:rPr>
          <w:color w:val="008000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>Facsimile – Sen Glenn Sterle (ALP WA) – Copy State Infrastructure Strategy : Rainbow 2000 Project</w:t>
      </w:r>
      <w:r w:rsidRPr="00A562B9">
        <w:rPr>
          <w:color w:val="FF0000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>Facsimile – Sen Ruth Webber (ALP WA) – Copy State Infrastructure Strategy : Rainbow 2000 Project</w:t>
      </w:r>
      <w:r w:rsidRPr="00A562B9">
        <w:rPr>
          <w:color w:val="FF0000"/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Email – Federal Cabinet  (30)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Copy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SIS Submission : Rainbow 2000 Project</w:t>
      </w:r>
      <w:r w:rsidRPr="004C5EC1">
        <w:rPr>
          <w:b/>
          <w:bCs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John Howard (Prime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Mark Vaile (Deputy PM &amp; Trade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Peter Costello (Treasurer)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Alexander Downer (Foreign Affairs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Robert Hill (Defence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Nick Minchin (Finance &amp; Administration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Tony Abbott (Health &amp; Ageing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Philip Ruddock (Attorney-General)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Ian Campbell (Environment &amp; Heritage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Helen Coonan (Communications, IT &amp; Arts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Warren Truss (Transport &amp; Regional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Amanda Vanstone (Immigration &amp; MultiC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Brendan Nelson (Education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Kay Patterson (Family &amp; Community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Ian Macfarlane (Industry &amp; Tourism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Kevin Andrews (Employment &amp; Workplace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Peter McGauran (Agriculture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Gary Hardgrave (Technical Education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Jim Lloyd (Local Govt, Territories &amp; Roads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Mal Brough (Revenue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De-Anne Kelly (Veteran Affairs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Joe Hockey (Human Services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Eric Abetz (Special Minister of State)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Julie Bishop (Ageing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Chris Ellison (Justice &amp; Customs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Rod Kemp (Arts &amp; Sport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Ian Macdonald (Fish, Forest &amp; Conservation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John Cobb (Citizenship &amp; MultiC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Fran Bailey (Small Business &amp; Tourism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Hon. Peter Dutton (Workforce Participation Minister)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Copy</w:t>
          </w:r>
        </w:smartTag>
        <w:r w:rsidRPr="00A562B9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A562B9">
            <w:rPr>
              <w:color w:val="0000FF"/>
              <w:sz w:val="18"/>
            </w:rPr>
            <w:t>WA</w:t>
          </w:r>
        </w:smartTag>
      </w:smartTag>
      <w:r w:rsidRPr="00A562B9">
        <w:rPr>
          <w:color w:val="0000FF"/>
          <w:sz w:val="18"/>
        </w:rPr>
        <w:t xml:space="preserve"> SIS Submission : R2000</w:t>
      </w:r>
      <w:r w:rsidRPr="00A562B9">
        <w:rPr>
          <w:color w:val="0000FF"/>
          <w:sz w:val="18"/>
        </w:rPr>
        <w:tab/>
        <w:t>06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2) – ‘Catastrophic’ toll punctures plan to reduce road deaths</w:t>
      </w:r>
      <w:r w:rsidRPr="004C5EC1">
        <w:rPr>
          <w:sz w:val="18"/>
        </w:rPr>
        <w:tab/>
        <w:t>07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6) – Threat of legal action in airport pipeline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ab/>
        <w:t>07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Spread the word that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boring, please!</w:t>
      </w:r>
      <w:r w:rsidRPr="004C5EC1">
        <w:rPr>
          <w:sz w:val="18"/>
        </w:rPr>
        <w:tab/>
        <w:t>07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28) – Reference group is just what the State needs : Infrastructure</w:t>
      </w:r>
      <w:r w:rsidRPr="004C5EC1">
        <w:rPr>
          <w:sz w:val="18"/>
        </w:rPr>
        <w:tab/>
        <w:t>07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Westpoint’s woes worsen : Bayshore Apartments, Port Melbourne</w:t>
      </w:r>
      <w:r w:rsidRPr="004C5EC1">
        <w:rPr>
          <w:sz w:val="18"/>
        </w:rPr>
        <w:tab/>
        <w:t>07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70) – AWB shares hit record as CBH push rejected (Johnson, AWB)</w:t>
      </w:r>
      <w:r w:rsidRPr="004C5EC1">
        <w:rPr>
          <w:sz w:val="18"/>
        </w:rPr>
        <w:tab/>
        <w:t>07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31) – Tsunami city risk studied (Dr Cummins, Geoscience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60) – Mid-West tipped to overtake Pilbara : Oakajee (Babidge, Eneabba)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Fat cats flourish under Gallop : DPC (Phillips, Political Analyst)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National service idea for young people is worth considering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Cartoon : Fat Cat Haven (Alston)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18) – Male rebellion : Weld Club (Johnson, </w:t>
      </w:r>
      <w:smartTag w:uri="urn:schemas-microsoft-com:office:smarttags" w:element="place">
        <w:r w:rsidRPr="004C5EC1">
          <w:rPr>
            <w:sz w:val="18"/>
          </w:rPr>
          <w:t>Lower 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CD-Rom – NSW DIPNR – Greater Sydney Region Strategy  </w:t>
      </w:r>
      <w:hyperlink r:id="rId691" w:history="1">
        <w:r w:rsidRPr="004C5EC1">
          <w:rPr>
            <w:rStyle w:val="Hyperlink"/>
            <w:sz w:val="18"/>
          </w:rPr>
          <w:t>www.metrostrategy.nsw.gov.au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NSW DIPNR – City of </w:t>
      </w:r>
      <w:smartTag w:uri="urn:schemas-microsoft-com:office:smarttags" w:element="City">
        <w:r w:rsidRPr="004C5EC1">
          <w:rPr>
            <w:sz w:val="18"/>
          </w:rPr>
          <w:t>Cities</w:t>
        </w:r>
      </w:smartTag>
      <w:r w:rsidRPr="004C5EC1">
        <w:rPr>
          <w:sz w:val="18"/>
        </w:rPr>
        <w:t xml:space="preserve"> : a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’s Future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Facsimile – Hon. John Howard (Prime Minister)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Copy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SIS Submission : R2000</w:t>
      </w:r>
      <w:r w:rsidRPr="004C5EC1">
        <w:rPr>
          <w:b/>
          <w:bCs/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Com. DPMC (Shergold)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State Infrastructure Strategy Submission : R2000</w:t>
      </w:r>
      <w:r w:rsidRPr="004C5EC1">
        <w:rPr>
          <w:sz w:val="18"/>
        </w:rPr>
        <w:tab/>
        <w:t>09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City’s wards under review (Hammond, ACC)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Windfarm to expand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(Ebert, Western Power)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People put trust in local councils (Forbes, Barrow, Goode)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New windfarm code (Chappelle &amp; Sen. Campbell, Environment)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Decisions : Local Government Reform (Smithson, AA)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Have say about reform process (Smart, Robinson)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Wignall’s Blues and Jazz Festival 2006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What’s in it for us? : AFL Broadcast Rights (Mole, AA)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Road expenditure : Federal R2R Program (Tuckey MHR)</w:t>
      </w:r>
      <w:r w:rsidRPr="004C5EC1">
        <w:rPr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Peet &amp; Co. (Cole) : Grand 56 Apartments (Joondalup)</w:t>
      </w:r>
      <w:r w:rsidRPr="004C5EC1">
        <w:rPr>
          <w:color w:val="CC0000"/>
          <w:sz w:val="18"/>
        </w:rPr>
        <w:tab/>
        <w:t>10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sought to avoid uranium curbs (Sen. Milne, Greens TAS)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Grim outlook for WA farmers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Bird flu alert for Anzac travellers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PM must take control on poaching crisis : Indon Fishermen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Did Federalism die in 2005? (</w:t>
      </w:r>
      <w:smartTag w:uri="urn:schemas-microsoft-com:office:smarttags" w:element="place">
        <w:r w:rsidRPr="004C5EC1">
          <w:rPr>
            <w:sz w:val="18"/>
          </w:rPr>
          <w:t>Rutherford</w:t>
        </w:r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ASIC lines up planners : Westpoint (Redfern, ASIC)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Sector backs WA think tank : Long-term planning vital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52) – EPA to assess two sets of plans for big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Cape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Peron</w:t>
          </w:r>
        </w:smartTag>
      </w:smartTag>
      <w:r w:rsidRPr="004C5EC1">
        <w:rPr>
          <w:sz w:val="18"/>
        </w:rPr>
        <w:t xml:space="preserve"> marina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City landlords get set for a big year (Campbell, Colliers)</w:t>
      </w:r>
      <w:r w:rsidRPr="004C5EC1">
        <w:rPr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NELA WA (Logie) – Newsletter January 2006 : WAPC Coastal Height Restrictions</w:t>
      </w:r>
      <w:r w:rsidRPr="004C5EC1">
        <w:rPr>
          <w:color w:val="CC0000"/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99"/>
          <w:sz w:val="18"/>
        </w:rPr>
      </w:pPr>
      <w:r w:rsidRPr="004C5EC1">
        <w:rPr>
          <w:color w:val="000099"/>
          <w:sz w:val="18"/>
        </w:rPr>
        <w:t>File note – Project income / expenditure statement – Rainbow 2000 Regional Strategy</w:t>
      </w:r>
      <w:r w:rsidRPr="004C5EC1">
        <w:rPr>
          <w:color w:val="000099"/>
          <w:sz w:val="18"/>
        </w:rPr>
        <w:tab/>
        <w:t>11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WA Business News (Page 4) – Let’s not be railroaded as growth continues (Beyer, WABN)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8) – Record-breaking year for office sales : &gt;$3m (Rowe, Savill)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left" w:pos="1134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Listing – WA Business News (Page 68) – Book of Lists : Rural Press 100% own AGS Weekender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Banner : President Geoff Gallop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Gallop’s de facto White House (Hatt, Chief Policy Adviser)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Planners admit fat fees (Kebbel, Westpoint)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D-Day looms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(Plowman, Ridgecity Holdings)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Region on the map : School success (Smithson, AA)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Make Albany a destination (Joseph,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Clean start : CBD traffic (Brown, Orana)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Upgrade is off the radar (Balthorn,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Meteorology)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Icon threat : Brig Amity (Capt Rowe)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Spend budget surplus in the region, MLA (Redmond,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Plenty of sites for shoppiong centres (Brown, Orana)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Short-term gains with development (Kiddie, Mira Mar)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Fly tower is an essential addition (Arrowsmith,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Volunteer makes a difference (Lt.Col. Reynolds, RAR)</w:t>
      </w:r>
      <w:r w:rsidRPr="004C5EC1">
        <w:rPr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– WA LGAB (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CC0000"/>
              <w:sz w:val="18"/>
            </w:rPr>
            <w:t>Berry</w:t>
          </w:r>
        </w:smartTag>
      </w:smartTag>
      <w:r w:rsidRPr="004C5EC1">
        <w:rPr>
          <w:color w:val="CC0000"/>
          <w:sz w:val="18"/>
        </w:rPr>
        <w:t>) – Acknowledge SP submission : Rainbow 2000 Project</w:t>
      </w:r>
      <w:r w:rsidRPr="004C5EC1">
        <w:rPr>
          <w:color w:val="CC0000"/>
          <w:sz w:val="18"/>
        </w:rPr>
        <w:tab/>
        <w:t>12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GWN Television (Harma) – Partner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12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FF"/>
          <w:sz w:val="18"/>
        </w:rPr>
      </w:pPr>
      <w:r w:rsidRPr="00A562B9">
        <w:rPr>
          <w:b/>
          <w:bCs/>
          <w:color w:val="0000FF"/>
          <w:sz w:val="18"/>
        </w:rPr>
        <w:t xml:space="preserve">Email – Senator Paul Calvert (President) – </w:t>
      </w:r>
      <w:smartTag w:uri="urn:schemas-microsoft-com:office:smarttags" w:element="City">
        <w:smartTag w:uri="urn:schemas-microsoft-com:office:smarttags" w:element="place">
          <w:r w:rsidRPr="00A562B9">
            <w:rPr>
              <w:b/>
              <w:bCs/>
              <w:color w:val="0000FF"/>
              <w:sz w:val="18"/>
            </w:rPr>
            <w:t>Albany</w:t>
          </w:r>
        </w:smartTag>
      </w:smartTag>
      <w:r w:rsidRPr="00A562B9">
        <w:rPr>
          <w:b/>
          <w:bCs/>
          <w:color w:val="0000FF"/>
          <w:sz w:val="18"/>
        </w:rPr>
        <w:t xml:space="preserve"> Anzac Exhibition 2006 &amp; Regional Sittings</w:t>
      </w:r>
      <w:r w:rsidRPr="00A562B9">
        <w:rPr>
          <w:b/>
          <w:bCs/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Judith Adams (WA Liberal)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Email – Senator Mark Bishop (WA ALP)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FF0000"/>
              <w:sz w:val="18"/>
            </w:rPr>
            <w:t>Albany</w:t>
          </w:r>
        </w:smartTag>
      </w:smartTag>
      <w:r w:rsidRPr="00A562B9">
        <w:rPr>
          <w:color w:val="FF0000"/>
          <w:sz w:val="18"/>
        </w:rPr>
        <w:t xml:space="preserve"> Anzac Exhibition 2006 &amp; Regional Sittings</w:t>
      </w:r>
      <w:r w:rsidRPr="00A562B9">
        <w:rPr>
          <w:color w:val="FF0000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Ian Campbell (WA Liberal)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Alan Eggleston (WA Liberal)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Chris Ellison (WA Liberal)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Email – Senator Chris Evans (WA ALP)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FF0000"/>
              <w:sz w:val="18"/>
            </w:rPr>
            <w:t>Albany</w:t>
          </w:r>
        </w:smartTag>
      </w:smartTag>
      <w:r w:rsidRPr="00A562B9">
        <w:rPr>
          <w:color w:val="FF0000"/>
          <w:sz w:val="18"/>
        </w:rPr>
        <w:t xml:space="preserve"> Anzac Exhibition 2006 &amp; Regional Sittings</w:t>
      </w:r>
      <w:r w:rsidRPr="00A562B9">
        <w:rPr>
          <w:color w:val="FF0000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David Johnston (WA Liberal)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Ross Lightfoot (WA Liberal)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A562B9">
        <w:rPr>
          <w:color w:val="663300"/>
          <w:sz w:val="18"/>
        </w:rPr>
        <w:t xml:space="preserve">Email – Senator Andrew Murray (WA Democrat)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663300"/>
              <w:sz w:val="18"/>
            </w:rPr>
            <w:t>Albany</w:t>
          </w:r>
        </w:smartTag>
      </w:smartTag>
      <w:r w:rsidRPr="00A562B9">
        <w:rPr>
          <w:color w:val="663300"/>
          <w:sz w:val="18"/>
        </w:rPr>
        <w:t xml:space="preserve"> Anzac Exhibition 2006 &amp; Regional Sittings</w:t>
      </w:r>
      <w:r w:rsidRPr="00A562B9">
        <w:rPr>
          <w:color w:val="663300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A562B9">
        <w:rPr>
          <w:color w:val="008000"/>
          <w:sz w:val="18"/>
        </w:rPr>
        <w:t xml:space="preserve">Email – Senator Rachel Siewert (WA Greens)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8000"/>
              <w:sz w:val="18"/>
            </w:rPr>
            <w:t>Albany</w:t>
          </w:r>
        </w:smartTag>
      </w:smartTag>
      <w:r w:rsidRPr="00A562B9">
        <w:rPr>
          <w:color w:val="008000"/>
          <w:sz w:val="18"/>
        </w:rPr>
        <w:t xml:space="preserve"> Anzac Exhibition 2006 &amp; Regional Sittings</w:t>
      </w:r>
      <w:r w:rsidRPr="00A562B9">
        <w:rPr>
          <w:color w:val="008000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Email – Senator Glenn Sterle (WA ALP)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FF0000"/>
              <w:sz w:val="18"/>
            </w:rPr>
            <w:t>Albany</w:t>
          </w:r>
        </w:smartTag>
      </w:smartTag>
      <w:r w:rsidRPr="00A562B9">
        <w:rPr>
          <w:color w:val="FF0000"/>
          <w:sz w:val="18"/>
        </w:rPr>
        <w:t xml:space="preserve"> Anzac Exhibition 2006 &amp; Regional Sittings</w:t>
      </w:r>
      <w:r w:rsidRPr="00A562B9">
        <w:rPr>
          <w:color w:val="FF0000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A562B9">
        <w:rPr>
          <w:color w:val="FF0000"/>
          <w:sz w:val="18"/>
        </w:rPr>
        <w:t xml:space="preserve">Email – Senator Ruth Webber (WA ALP) – </w:t>
      </w:r>
      <w:smartTag w:uri="urn:schemas-microsoft-com:office:smarttags" w:element="City">
        <w:smartTag w:uri="urn:schemas-microsoft-com:office:smarttags" w:element="place">
          <w:r w:rsidRPr="00A562B9">
            <w:rPr>
              <w:color w:val="FF0000"/>
              <w:sz w:val="18"/>
            </w:rPr>
            <w:t>Albany</w:t>
          </w:r>
        </w:smartTag>
      </w:smartTag>
      <w:r w:rsidRPr="00A562B9">
        <w:rPr>
          <w:color w:val="FF0000"/>
          <w:sz w:val="18"/>
        </w:rPr>
        <w:t xml:space="preserve"> Anzac Exhibition 2006 &amp; Regional Sittings</w:t>
      </w:r>
      <w:r w:rsidRPr="00A562B9">
        <w:rPr>
          <w:color w:val="FF0000"/>
          <w:sz w:val="18"/>
        </w:rPr>
        <w:tab/>
        <w:t>13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A562B9">
        <w:rPr>
          <w:color w:val="0000FF"/>
          <w:sz w:val="18"/>
        </w:rPr>
        <w:t xml:space="preserve">Email – Senator Eric Abetz (SMS Tas Liberal) – </w:t>
      </w:r>
      <w:smartTag w:uri="urn:schemas-microsoft-com:office:smarttags" w:element="place">
        <w:smartTag w:uri="urn:schemas-microsoft-com:office:smarttags" w:element="City">
          <w:r w:rsidRPr="00A562B9">
            <w:rPr>
              <w:color w:val="0000FF"/>
              <w:sz w:val="18"/>
            </w:rPr>
            <w:t>Albany</w:t>
          </w:r>
        </w:smartTag>
      </w:smartTag>
      <w:r w:rsidRPr="00A562B9">
        <w:rPr>
          <w:color w:val="0000FF"/>
          <w:sz w:val="18"/>
        </w:rPr>
        <w:t xml:space="preserve"> Anzac Exhibition 2006 &amp; Regional Sittings</w:t>
      </w:r>
      <w:r w:rsidRPr="00A562B9">
        <w:rPr>
          <w:color w:val="0000FF"/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PDF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’s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King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sz w:val="18"/>
            </w:rPr>
            <w:t>George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b/>
              <w:bCs/>
              <w:sz w:val="18"/>
            </w:rPr>
            <w:t>Sound</w:t>
          </w:r>
        </w:smartTag>
      </w:smartTag>
      <w:r w:rsidRPr="004C5EC1">
        <w:rPr>
          <w:b/>
          <w:bCs/>
          <w:sz w:val="18"/>
        </w:rPr>
        <w:t xml:space="preserve"> behind Mt.Clarence Anzac Memorial</w:t>
      </w:r>
      <w:r w:rsidRPr="004C5EC1">
        <w:rPr>
          <w:b/>
          <w:bCs/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Live sheep cruelty charge unconstitutional (Daws, Emanuel Exports)</w:t>
      </w:r>
      <w:r w:rsidRPr="004C5EC1">
        <w:rPr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29) – Jandakot cleared for fourth runway (Truss, Transport)</w:t>
      </w:r>
      <w:r w:rsidRPr="004C5EC1">
        <w:rPr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Ocean adventure : STS Leeuwin</w:t>
      </w:r>
      <w:r w:rsidRPr="004C5EC1">
        <w:rPr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Woolworths to stay trading seven days (Spanbroek, Brooks Garden)</w:t>
      </w:r>
      <w:r w:rsidRPr="004C5EC1">
        <w:rPr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Business News – 2006 Gala Awards Night 40under40</w:t>
      </w:r>
      <w:r w:rsidRPr="004C5EC1">
        <w:rPr>
          <w:color w:val="CC0000"/>
          <w:sz w:val="18"/>
        </w:rPr>
        <w:tab/>
        <w:t>13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16) – Climate change facts : Costello’s tax racket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43) – DoD CSIG : Mt.Bundey Urban Operations TF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43) – DoD CSIG : RAAF Base Townsville Pavement &amp; Lighting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43) – DoD CSIG : RAAF Base Pearce Redevelopment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The new air wars : Qantas heads for higher plane (A340 &amp; B777)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Fat-cat haven fit for King Geoff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54 &amp; 55) – Port Geographe : New Release Sat. 21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January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76) – Delinquent directors told : expect ASIC prosecution (Lucy)</w:t>
      </w:r>
      <w:r w:rsidRPr="004C5EC1">
        <w:rPr>
          <w:sz w:val="18"/>
        </w:rPr>
        <w:tab/>
        <w:t>14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50) – </w:t>
      </w:r>
      <w:smartTag w:uri="urn:schemas-microsoft-com:office:smarttags" w:element="City">
        <w:r w:rsidRPr="004C5EC1">
          <w:rPr>
            <w:sz w:val="18"/>
          </w:rPr>
          <w:t>York</w:t>
        </w:r>
      </w:smartTag>
      <w:r w:rsidRPr="004C5EC1">
        <w:rPr>
          <w:sz w:val="18"/>
        </w:rPr>
        <w:t>’s year to party : 175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(Commissioner Troy,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York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57) – Another chance for Sunday trading (McCarthy, ST)</w:t>
      </w:r>
      <w:r w:rsidRPr="004C5EC1">
        <w:rPr>
          <w:sz w:val="18"/>
        </w:rPr>
        <w:tab/>
        <w:t>15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Chinese map cooks Australian history : Admiral Zheng He 1418</w:t>
      </w:r>
      <w:r w:rsidRPr="004C5EC1">
        <w:rPr>
          <w:sz w:val="18"/>
        </w:rPr>
        <w:tab/>
        <w:t>16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Graffiti : Art or urban blight? (Nattrass,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16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Tough decision for McGinty (Justice Wheeler vs Justice French)</w:t>
      </w:r>
      <w:r w:rsidRPr="004C5EC1">
        <w:rPr>
          <w:sz w:val="18"/>
        </w:rPr>
        <w:tab/>
        <w:t>16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Future lies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>’s delicate hands</w:t>
      </w:r>
      <w:r w:rsidRPr="004C5EC1">
        <w:rPr>
          <w:sz w:val="18"/>
        </w:rPr>
        <w:tab/>
        <w:t>16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WA OIC (Wookey) – Freedom of Information Complaint : Preliminary View</w:t>
      </w:r>
      <w:r w:rsidRPr="004C5EC1">
        <w:rPr>
          <w:b/>
          <w:bCs/>
          <w:color w:val="CC0000"/>
          <w:sz w:val="18"/>
        </w:rPr>
        <w:tab/>
        <w:t>16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Freedom of Information Commisisoner – </w:t>
      </w:r>
      <w:hyperlink r:id="rId692" w:history="1">
        <w:r w:rsidRPr="004C5EC1">
          <w:rPr>
            <w:rStyle w:val="Hyperlink"/>
            <w:sz w:val="18"/>
          </w:rPr>
          <w:t>www.foi.wa.gov.au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Extract – WA Freedom of Information Act 1992 – s.70(4) : Procedure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Extract – WA Freedom of Information Act 1992 – s.3(3) : Objects and intent</w:t>
      </w:r>
      <w:r w:rsidRPr="004C5EC1">
        <w:rPr>
          <w:sz w:val="18"/>
        </w:rPr>
        <w:tab/>
        <w:t>17 Jan 2006</w:t>
      </w:r>
    </w:p>
    <w:p w:rsidR="00B42CC2" w:rsidRPr="00A562B9" w:rsidRDefault="00B42CC2" w:rsidP="00B42CC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66"/>
          <w:sz w:val="20"/>
          <w:highlight w:val="yellow"/>
        </w:rPr>
      </w:pPr>
      <w:r w:rsidRPr="00A562B9">
        <w:rPr>
          <w:b/>
          <w:color w:val="FF0066"/>
          <w:sz w:val="20"/>
          <w:highlight w:val="yellow"/>
        </w:rPr>
        <w:t>Resignation – The Hon. Dr Geoff Gallop MLA (</w:t>
      </w:r>
      <w:smartTag w:uri="urn:schemas-microsoft-com:office:smarttags" w:element="place">
        <w:smartTag w:uri="urn:schemas-microsoft-com:office:smarttags" w:element="City">
          <w:r w:rsidRPr="00A562B9">
            <w:rPr>
              <w:b/>
              <w:color w:val="FF0066"/>
              <w:sz w:val="20"/>
              <w:highlight w:val="yellow"/>
            </w:rPr>
            <w:t>Premier</w:t>
          </w:r>
        </w:smartTag>
        <w:r w:rsidRPr="00A562B9">
          <w:rPr>
            <w:b/>
            <w:color w:val="FF0066"/>
            <w:sz w:val="20"/>
            <w:highlight w:val="yellow"/>
          </w:rPr>
          <w:t xml:space="preserve"> </w:t>
        </w:r>
        <w:smartTag w:uri="urn:schemas-microsoft-com:office:smarttags" w:element="State">
          <w:r w:rsidRPr="00A562B9">
            <w:rPr>
              <w:b/>
              <w:color w:val="FF0066"/>
              <w:sz w:val="20"/>
              <w:highlight w:val="yellow"/>
            </w:rPr>
            <w:t>WA</w:t>
          </w:r>
        </w:smartTag>
      </w:smartTag>
      <w:r w:rsidRPr="00A562B9">
        <w:rPr>
          <w:b/>
          <w:color w:val="FF0066"/>
          <w:sz w:val="20"/>
          <w:highlight w:val="yellow"/>
        </w:rPr>
        <w:t>) – Depression</w:t>
      </w:r>
      <w:r w:rsidRPr="00A562B9">
        <w:rPr>
          <w:b/>
          <w:color w:val="FF0066"/>
          <w:sz w:val="20"/>
          <w:highlight w:val="yellow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20"/>
        </w:rPr>
      </w:pPr>
      <w:r w:rsidRPr="004C5EC1">
        <w:rPr>
          <w:b/>
          <w:bCs/>
          <w:sz w:val="20"/>
        </w:rPr>
        <w:t>Article – West Australian (Page 1) – Showdown as depressed Gallop quits</w:t>
      </w:r>
      <w:r w:rsidRPr="004C5EC1">
        <w:rPr>
          <w:b/>
          <w:bCs/>
          <w:sz w:val="20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Carpenter, McGinty take centre stage in leadership battle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McGinty, Carpenter head list of wanna-be premiers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Political gods hand Birney a chance to shine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The confident public face belied a private struggle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Boom time helped lucky leader : High and Lows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A big chunk of public integrity dissapears too (Smith MHR,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Uranium ban tipped to crack : ‘Big blow to Labor’ is common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Life and times of a Premier : Judgement hinges on budget battle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Frustrated idealist has legacy of respect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C.Y. O’Connor note could be confiscated (Tinley)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Migrants boost for regions : minister (Carpenter MLA, State)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Popular Gallop leaves big political gap, mixed legacy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Reshuffle won’t be significant (Howard MHR, PM)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First Lady endorses Rice as president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23)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Chile</w:t>
          </w:r>
        </w:smartTag>
      </w:smartTag>
      <w:r w:rsidRPr="004C5EC1">
        <w:rPr>
          <w:sz w:val="18"/>
        </w:rPr>
        <w:t xml:space="preserve"> picks its first woman president : Bachelet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29)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America</w:t>
          </w:r>
        </w:smartTag>
      </w:smartTag>
      <w:r w:rsidRPr="004C5EC1">
        <w:rPr>
          <w:sz w:val="18"/>
        </w:rPr>
        <w:t>’s Uncle Ben hits 300 : Franklin (Smithsonian Institute)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ASIC probes Emu plan, turns up Westpoint heat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Call to deliver promises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Premier quits over depression battle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Residents make point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(Richards,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Rowley Street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Submarine visit : HMAS Rankin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No pressure : Local Govt legal fees &amp; political reform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D’Vine indulgence (Smithson, AA)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Should ACC mayor be elected by people or council ?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Ideas for the city’s future (Bailey,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Cartoon : Crossing the floor </w:t>
      </w:r>
      <w:hyperlink r:id="rId693" w:history="1">
        <w:r w:rsidRPr="004C5EC1">
          <w:rPr>
            <w:rStyle w:val="Hyperlink"/>
            <w:sz w:val="18"/>
          </w:rPr>
          <w:t>www.broelman.com.au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(West Regional) – Satterley 25 Years : Forging ahead in 2006</w:t>
      </w:r>
      <w:r w:rsidRPr="004C5EC1">
        <w:rPr>
          <w:color w:val="FF3300"/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Aspiring Entrepreneurs (Bowman) – Future Business Success seminar</w:t>
      </w:r>
      <w:r w:rsidRPr="004C5EC1">
        <w:rPr>
          <w:color w:val="CC0000"/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Letter – WA OIC (Wookey) – FOI Complaint : Thank you for participating in Rainbow 2000</w:t>
      </w:r>
      <w:r w:rsidRPr="004C5EC1">
        <w:rPr>
          <w:b/>
          <w:bCs/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WA OIC (Wookey) – FOI Complaint : Thank you for project participation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Eric Ripper MLA (A/Premier) – Copy FOI response : Thank you for project participation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Matt Birney MLA (Opposition) – Copy FOI response : Thank you for project participation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 – RadioWest (783AM) – Judy Edwards MLA : Environment Minister signals cabinet exit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Facsimile – West Australian (Armstrong)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Copy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SIS &amp; OIC Submissions : R2000</w:t>
      </w:r>
      <w:r w:rsidRPr="004C5EC1">
        <w:rPr>
          <w:b/>
          <w:bCs/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COALAR &amp; DFAT (Allen) – Invitation : Doing business in </w:t>
      </w:r>
      <w:smartTag w:uri="urn:schemas-microsoft-com:office:smarttags" w:element="place">
        <w:r w:rsidRPr="004C5EC1">
          <w:rPr>
            <w:color w:val="CC0000"/>
            <w:sz w:val="18"/>
          </w:rPr>
          <w:t>Latin America</w:t>
        </w:r>
      </w:smartTag>
      <w:r w:rsidRPr="004C5EC1">
        <w:rPr>
          <w:color w:val="CC0000"/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11.1.1 : SAT Mediation Review of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Multiple Dwellings (39)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11.1.2 : Reissu</w:t>
      </w:r>
      <w:r w:rsidR="00C9104D">
        <w:rPr>
          <w:sz w:val="18"/>
        </w:rPr>
        <w:t>e Planning Consent for Bayonet H</w:t>
      </w:r>
      <w:r w:rsidRPr="004C5EC1">
        <w:rPr>
          <w:sz w:val="18"/>
        </w:rPr>
        <w:t>ead Shopping Centre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11.1.3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Park Home Park Wellington Street</w:t>
          </w:r>
        </w:smartTag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Centennial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11.2.1 : Street Parking for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 Plaza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Highway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18.1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CEO Performance Evaluation Committee </w:t>
      </w:r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Comments – Georgina Folvig (DPI)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Item 11.1.1 : SAT Mediation Review of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ab/>
        <w:t>17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Carpenter leads in race for top job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Premier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Twin strife for property group (Carey, Westpoint)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Carpenter starts as favourite with MPs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Kingmaker McGinty holds balance of power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Article – West Australian (Page 7) – Edwards resigns to put her family first : Highs &amp; Lows</w:t>
      </w:r>
      <w:r w:rsidRPr="004C5EC1">
        <w:rPr>
          <w:color w:val="FF0066"/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Loss of Cabinet ‘greens’ worries lobby groups (Llewellyn MLC)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Distinct difference in style on horizon (McGinty or Carpenter)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ALP heavyweights line up for safe seat : Victoria Park MLA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Factions and genders to decide new ministers : WA Cabinet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Business leaders call for a reformer (Chaney, NAB Chairman)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Market hot for WA U-mining (McGlew, Argonaut Securities)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19) – Great moments in Australian history : Teachers’ class set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McGinty rules, no matter who’s premier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Cartoon : The ALP Zoo … Update … (Alston)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38) – Senior Democrat quits, dumps on WA senator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Advisers pushed high risk schemes : developer (Jones, Westpoint)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Briefing : Ziggy goes nuclear &amp; Airbus flies high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Broome and Bunbury are tops : Regional WA accommodation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warms to idea of apartment living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53) – MacBank trust lifts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stake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Austrade / GSDC (Sounness) – Austral Pacific Exports : Export access for small food producers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Global Business Forum (Markson) – Invitation : Thought leadership (Clinton &amp; Eisner)</w:t>
      </w:r>
      <w:r w:rsidRPr="004C5EC1">
        <w:rPr>
          <w:color w:val="CC0000"/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Cancelled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(Dept Education &amp; Training)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Whaleworld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– 25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of Operations : Jaycees Community Foundation</w:t>
      </w:r>
      <w:r w:rsidRPr="004C5EC1">
        <w:rPr>
          <w:sz w:val="18"/>
        </w:rPr>
        <w:tab/>
        <w:t>18 Jan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(Vol.6#1) – Focus : Cultural Mapping (Heaver)</w:t>
      </w:r>
      <w:r w:rsidRPr="004C5EC1">
        <w:rPr>
          <w:sz w:val="18"/>
        </w:rPr>
        <w:tab/>
        <w:t>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Cooke in running for Gallop seat (Johnston, Doust, Ravlich, Ellery)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Doubt over $450m Emu plan : Westpoint (Kelly, KPMG)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Councils want developer levy to pay for facilities (Mitchell)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New Governor salutes Gallop’s contribution (Dr Ken Michael)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Veterans give Labor the choice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26) – Katrina God’s punishment, says mayor (Nagin,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New Orleans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WA slips behind in job opportunities (Evans, Westpac)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Shock as ACCC blocks Toll’s $4.6b Patrick bid (Little, Toll)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gets thumbs up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World’s spotlight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Volvo Ocean Race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Carpenter favourite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Shock over the Gallop decision (Mayor Goode, Albany CC)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Migration to drive growth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100,000 (Carpenter MLA)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Hospital site set for vote : </w:t>
      </w:r>
      <w:smartTag w:uri="urn:schemas-microsoft-com:office:smarttags" w:element="country-region">
        <w:r w:rsidRPr="004C5EC1">
          <w:rPr>
            <w:sz w:val="18"/>
          </w:rPr>
          <w:t>Denmark</w:t>
        </w:r>
      </w:smartTag>
      <w:r w:rsidRPr="004C5EC1">
        <w:rPr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Barrow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Linking heritage : Albany Boatshed (Dr John Gates)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Blue poles &amp; Political change (Smithson, AA)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Do you support national identity card ?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Cartoon : Pick the difference 1986 vs 2006 (National ID Card)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Who is really living in the past? (Vervest,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Objection (Tuckey MHR)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(Pages 18 &amp; 19)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Ward Boundary Review 2006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(Pages 1 &amp; 2) – Insults fly as Earl St plans pass (Crs. Waterman &amp; Paver)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Fayre way to Proclamation : Lockyer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Five cruise ships to visit port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Win for Woolies (Hilliard, DCEP)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Carpenter tip for Premier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Warm &amp; fuzzy feelings from MP : Tuckey (Robertson, Yakamia)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Getting that retiring feeling (Gartland,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Freedom of Information (D0012006) – </w:t>
      </w:r>
      <w:hyperlink r:id="rId694" w:history="1">
        <w:r w:rsidRPr="004C5EC1">
          <w:rPr>
            <w:rStyle w:val="Hyperlink"/>
            <w:sz w:val="18"/>
          </w:rPr>
          <w:t>www.foi.wa.gov.au/decisions2006.htm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DPI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Land</w:t>
          </w:r>
        </w:smartTag>
      </w:smartTag>
      <w:r w:rsidRPr="004C5EC1">
        <w:rPr>
          <w:color w:val="CC0000"/>
          <w:sz w:val="18"/>
        </w:rPr>
        <w:t xml:space="preserve"> &amp; Asset Mgmt (Corbett) – Decline request to purchase Reserve /|\ 37325</w:t>
      </w:r>
      <w:r w:rsidRPr="004C5EC1">
        <w:rPr>
          <w:color w:val="CC0000"/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HMAS Rankin</w:t>
      </w:r>
      <w:r w:rsidRPr="004C5EC1">
        <w:rPr>
          <w:sz w:val="18"/>
        </w:rPr>
        <w:tab/>
        <w:t>19-22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Civic Reception – HMAS Rankin : Rainbow 2000</w:t>
      </w:r>
      <w:r w:rsidRPr="004C5EC1">
        <w:rPr>
          <w:sz w:val="18"/>
        </w:rPr>
        <w:tab/>
        <w:t>19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EnviroInfo – Australian Antarctic Division abandons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Macquarie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</w:t>
          </w:r>
        </w:smartTag>
      </w:smartTag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Premier job now a power scramble (Carpenter, McGinty &amp; Roberts)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I didn’t read bribes report, says AWB chief (Lindberg, CEO)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Board keeps faith in Lindberg : AWB (Stewart, Chairman)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Pay back the $10m ripped off UN (Rudd MHR, Opp. Foreign Affair)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Hill to quit for UN envoy post (Senator Hill, Defence)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MP backs national water network (Jensen MHR, Tangney)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Early morning summit ends in a bloodbath date : Premier elect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Carpenter tells why he wants to be Premier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How the Caucus votes line up : currently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Roberts wants the job but won’t say why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Faction victim says get rid of secret deals (Graham, Ex-ALP)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Top lawyers eye Westpoint fund advisers (Slater &amp; Gordon)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Premier ballot betters hidden ‘consensus’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MacTiernan, developers at odds over levy (Salpietro, Wanneroo)</w:t>
      </w:r>
      <w:r w:rsidRPr="004C5EC1">
        <w:rPr>
          <w:sz w:val="18"/>
        </w:rPr>
        <w:tab/>
        <w:t>20 Jan 2006</w:t>
      </w:r>
    </w:p>
    <w:p w:rsidR="00AB4D60" w:rsidRPr="004C5EC1" w:rsidRDefault="0014418E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Obituary </w:t>
      </w:r>
      <w:r w:rsidR="00AB4D60" w:rsidRPr="004C5EC1">
        <w:rPr>
          <w:sz w:val="18"/>
        </w:rPr>
        <w:t xml:space="preserve">– West Australian (Page 43) – Architect’s vision changed </w:t>
      </w:r>
      <w:smartTag w:uri="urn:schemas-microsoft-com:office:smarttags" w:element="City">
        <w:smartTag w:uri="urn:schemas-microsoft-com:office:smarttags" w:element="place">
          <w:r w:rsidR="00AB4D60" w:rsidRPr="004C5EC1">
            <w:rPr>
              <w:sz w:val="18"/>
            </w:rPr>
            <w:t>Perth</w:t>
          </w:r>
        </w:smartTag>
      </w:smartTag>
      <w:r w:rsidR="00AB4D60" w:rsidRPr="004C5EC1">
        <w:rPr>
          <w:sz w:val="18"/>
        </w:rPr>
        <w:t xml:space="preserve"> (J.W.H. Howlett AM)</w:t>
      </w:r>
      <w:r w:rsidR="00AB4D60"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Career pathways : Changing workplace (Occupation / Income / Hours)</w:t>
      </w:r>
      <w:r w:rsidRPr="004C5EC1">
        <w:rPr>
          <w:color w:val="FF3300"/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Professionals AJS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Real Estate Property Guide : January 2006</w:t>
      </w:r>
      <w:r w:rsidRPr="004C5EC1">
        <w:rPr>
          <w:sz w:val="18"/>
        </w:rPr>
        <w:tab/>
        <w:t>20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Contest over : It’s Premier Carpenter (Mr Grumpy to you)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AWB top nine knew of rorts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PM lines up reshuffle as Hill quits after 25 years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Everyone is asking just who is Alan Carpenter ?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Gallop, spin doctor to the end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6PR)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Carpenter has shown best credentials for the top job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AWB comes a cropper with men of the land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Cartoon : Galaxy Gallopius (Alston)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We’re getting richer quicker than ever (Mitchell, CommSec)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We’re losers in global trade : expert (Wicks, St.Vincent de Paul)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Canal sales to show love of waterside life : Busselton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66)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windfarm doubt over Federal funds threat (Sen Campbell)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75) – AWB struggles in crisis : the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Inner Circle</w:t>
          </w:r>
        </w:smartTag>
      </w:smartTag>
      <w:r w:rsidRPr="004C5EC1">
        <w:rPr>
          <w:sz w:val="18"/>
        </w:rPr>
        <w:t xml:space="preserve"> (Lindberg, CEO)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76) – Vital to foster young leaders (Cosgrove, ADF Rtd)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76) – Toll persists with Patrick takeover 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76) – Go-ahead for gas (Inpex, Browse Basin) </w:t>
      </w:r>
      <w:r w:rsidRPr="004C5EC1">
        <w:rPr>
          <w:sz w:val="18"/>
        </w:rPr>
        <w:tab/>
        <w:t>21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CSC Alumni (Anderson) – 50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Anniversary of Conference History : HRH Prince Philip</w:t>
      </w:r>
      <w:r w:rsidRPr="004C5EC1">
        <w:rPr>
          <w:color w:val="CC0000"/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Jeffery laments neglect of Aboriginal history : Kalgoorlie (GG)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Burke mate tipped for Cabinet (Marlborough MLA, Peel)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Right pressures own man not to run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>, ALP)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Metalworkers deliver victory to Carpenter (McGinty MLA)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Punters back Carpenter for top job (Roberts MLA)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WA farmers turn against Lindberg (de Landgrafft, WAFF)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Free speech still hobbled under uniform defamation law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Most women opt out of career madness (Arndt)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Cartoon : Way up north … with Senator Ian Macdonald (Alston)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29) – Westpoint player opts out (Beck, Kebbel)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AMP warns on cost of plans compliance (Helmich, AMP)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Pension changes reflect longevity : Pension Valuation Factors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32) – Fincorp : When you share a common goal, anything is possible</w:t>
      </w:r>
      <w:r w:rsidRPr="004C5EC1">
        <w:rPr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34) – Tribunal slices dispute times (Justice Michael Barker QC, SAT)</w:t>
      </w:r>
      <w:r w:rsidRPr="004C5EC1">
        <w:rPr>
          <w:sz w:val="18"/>
        </w:rPr>
        <w:tab/>
        <w:t>23 Jan 2006</w:t>
      </w:r>
    </w:p>
    <w:p w:rsidR="00AB4D60" w:rsidRPr="00F0267B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F0267B">
        <w:rPr>
          <w:b/>
          <w:bCs/>
          <w:color w:val="CC0000"/>
          <w:sz w:val="18"/>
        </w:rPr>
        <w:t xml:space="preserve">Letter from – WA OIC (Wookey) – </w:t>
      </w:r>
      <w:hyperlink r:id="rId695" w:history="1">
        <w:r w:rsidRPr="00F0267B">
          <w:rPr>
            <w:rStyle w:val="Hyperlink"/>
            <w:b/>
            <w:bCs/>
            <w:color w:val="CC0000"/>
            <w:sz w:val="18"/>
          </w:rPr>
          <w:t>FOI Complaint : Documents can not be found or do not exist</w:t>
        </w:r>
      </w:hyperlink>
      <w:r w:rsidRPr="00F0267B">
        <w:rPr>
          <w:b/>
          <w:bCs/>
          <w:color w:val="CC0000"/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Chris Davey – Claiming copyright for Albany Anzac picture from 1914 : let’s make a deal</w:t>
      </w:r>
      <w:r w:rsidRPr="004C5EC1">
        <w:rPr>
          <w:color w:val="CC0000"/>
          <w:sz w:val="18"/>
        </w:rPr>
        <w:tab/>
        <w:t>23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Restore value of respect : GG (Maj-Gen Michael Jeffery)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24) – Howard set to stay as he reshapes team : Cabinet reshuffle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A mate - not a head of state (Maj-Gen Jeffery, GG)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34) – Skye-high price heritage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Dunvegan Castle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Scotland</w:t>
          </w:r>
        </w:smartTag>
      </w:smartTag>
      <w:r w:rsidRPr="004C5EC1">
        <w:rPr>
          <w:sz w:val="18"/>
        </w:rPr>
        <w:t xml:space="preserve"> (MacLeod)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Look to the future : sea change study (Stokes, NSCTF)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harbour to Commander’s liking (Cmr Lawton, RAN)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‘Carps’ in top job : Hon Alan Carpenter MLA,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Premier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Push for recognition of Lockyer’s landing (Lockyer, ex-MLC)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Earl Street plans to be revisited (Cr Marshall, Albany CC)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Revisited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Day &amp; After the rhetoric (Smithson, AA)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How good will Alan Carpenter be as Premier ?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Government we deserve (Yendell,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Comments disregarded (Sims,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HMAS Rankin pays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 quick visit : Photos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Plans secure status quo : Gull Rock Reserve (Redman MLA)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Wine sub-regions need more focus (Williams, GS Wines)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Labour shortage tackled (Burges, WALGA)</w:t>
      </w:r>
      <w:r w:rsidRPr="004C5EC1">
        <w:rPr>
          <w:sz w:val="18"/>
        </w:rPr>
        <w:tab/>
        <w:t>24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Australians all : one mob, but a world of diagnoses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Australians all : those who come across the sea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Changes fade any talks of PM’s retirmement : Howard MHR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Bishop the big winner in reshuffle (Julie Bishop, Curtin MHR)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AWB man ‘lied over kick-back’ (Geary, AWB)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</w:t>
      </w:r>
      <w:smartTag w:uri="urn:schemas-microsoft-com:office:smarttags" w:element="country-region">
        <w:r w:rsidRPr="004C5EC1">
          <w:rPr>
            <w:sz w:val="18"/>
          </w:rPr>
          <w:t>US</w:t>
        </w:r>
      </w:smartTag>
      <w:r w:rsidRPr="004C5EC1">
        <w:rPr>
          <w:sz w:val="18"/>
        </w:rPr>
        <w:t xml:space="preserve"> carrier’s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Brisbane</w:t>
          </w:r>
        </w:smartTag>
      </w:smartTag>
      <w:r w:rsidRPr="004C5EC1">
        <w:rPr>
          <w:sz w:val="18"/>
        </w:rPr>
        <w:t xml:space="preserve"> stopover has WA business worried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Carpenter must set new agenda for economy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McGauran defection an issue for voters (Senator, Victoria)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Gallop era devoid of reforms : rode the back of resources boom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UN probe finds cash rorts rife (Burnham, Toh &amp; Saunders, UN)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Westpoint arm ‘insolvement’ (PwC Administrator)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Mezzanine man admits fee (Beck, Westpoint)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More CBD space due by 2008 (Laurance, Pivot)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60) – </w:t>
      </w:r>
      <w:smartTag w:uri="urn:schemas-microsoft-com:office:smarttags" w:element="City">
        <w:r w:rsidRPr="004C5EC1">
          <w:rPr>
            <w:sz w:val="18"/>
          </w:rPr>
          <w:t>Manhattan</w:t>
        </w:r>
      </w:smartTag>
      <w:r w:rsidRPr="004C5EC1">
        <w:rPr>
          <w:sz w:val="18"/>
        </w:rPr>
        <w:t xml:space="preserve"> parking costs more than rent (Awad AM,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New York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Jan 2006</w:t>
      </w:r>
    </w:p>
    <w:p w:rsidR="00AB4D60" w:rsidRPr="004C5EC1" w:rsidRDefault="0014418E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Obituary </w:t>
      </w:r>
      <w:r w:rsidR="00AB4D60" w:rsidRPr="004C5EC1">
        <w:rPr>
          <w:sz w:val="18"/>
        </w:rPr>
        <w:t>– West Australian (Page 68) – Peter Henry Wells (Liberal Party</w:t>
      </w:r>
      <w:r w:rsidRPr="004C5EC1">
        <w:rPr>
          <w:sz w:val="18"/>
        </w:rPr>
        <w:t>,</w:t>
      </w:r>
      <w:r w:rsidR="00AB4D60" w:rsidRPr="004C5EC1">
        <w:rPr>
          <w:sz w:val="18"/>
        </w:rPr>
        <w:t xml:space="preserve"> WA)</w:t>
      </w:r>
      <w:r w:rsidR="00AB4D60"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GS Farmer (Pages 1, 4 &amp; 5) – The week Cyclone Clare came to town :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Grace</w:t>
          </w:r>
        </w:smartTag>
      </w:smartTag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Letter – Hon Alan Carpenter MLA (Premier)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Copy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bCs/>
              <w:sz w:val="18"/>
            </w:rPr>
            <w:t>WA</w:t>
          </w:r>
        </w:smartTag>
      </w:smartTag>
      <w:r w:rsidRPr="004C5EC1">
        <w:rPr>
          <w:b/>
          <w:bCs/>
          <w:sz w:val="18"/>
        </w:rPr>
        <w:t xml:space="preserve"> OIC : FOI Complaint determination</w:t>
      </w:r>
      <w:r w:rsidRPr="004C5EC1">
        <w:rPr>
          <w:b/>
          <w:bCs/>
          <w:sz w:val="18"/>
        </w:rPr>
        <w:tab/>
        <w:t>25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  <w:highlight w:val="cyan"/>
        </w:rPr>
      </w:pPr>
      <w:r w:rsidRPr="00A562B9">
        <w:rPr>
          <w:b/>
          <w:bCs/>
          <w:color w:val="000080"/>
          <w:sz w:val="18"/>
          <w:highlight w:val="cyan"/>
        </w:rPr>
        <w:t xml:space="preserve">Letter – Hon Alan Carpenter MLA – Rainbow 2000 proposal (PM Fees + % Capital Value) </w:t>
      </w:r>
      <w:r w:rsidRPr="00A562B9">
        <w:rPr>
          <w:b/>
          <w:bCs/>
          <w:color w:val="000080"/>
          <w:sz w:val="18"/>
          <w:highlight w:val="cyan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Matt Birney MLA (Opposition) – Copy WA OIC : FOI Complaint determination</w:t>
      </w:r>
      <w:r w:rsidRPr="004C5EC1">
        <w:rPr>
          <w:sz w:val="18"/>
        </w:rPr>
        <w:tab/>
        <w:t>25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  <w:highlight w:val="cyan"/>
        </w:rPr>
      </w:pPr>
      <w:r w:rsidRPr="00A562B9">
        <w:rPr>
          <w:b/>
          <w:bCs/>
          <w:color w:val="000080"/>
          <w:sz w:val="18"/>
          <w:highlight w:val="cyan"/>
        </w:rPr>
        <w:t xml:space="preserve">Letter – Hon Matt Birney MLA – Rainbow 2000 proposal (PM Fees + % Capital Value) </w:t>
      </w:r>
      <w:r w:rsidRPr="00A562B9">
        <w:rPr>
          <w:b/>
          <w:bCs/>
          <w:color w:val="000080"/>
          <w:sz w:val="18"/>
          <w:highlight w:val="cyan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Brendon Grylls MLA (Nationals) – Copy WA OIC : FOI Complaint determination</w:t>
      </w:r>
      <w:r w:rsidRPr="004C5EC1">
        <w:rPr>
          <w:sz w:val="18"/>
        </w:rPr>
        <w:tab/>
        <w:t>25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  <w:highlight w:val="cyan"/>
        </w:rPr>
      </w:pPr>
      <w:r w:rsidRPr="00A562B9">
        <w:rPr>
          <w:b/>
          <w:bCs/>
          <w:color w:val="000080"/>
          <w:sz w:val="18"/>
          <w:highlight w:val="cyan"/>
        </w:rPr>
        <w:t xml:space="preserve">Letter – Hon Brendon Grylls MLA – Rainbow 2000 proposal (PM Fees + % Capital Value) </w:t>
      </w:r>
      <w:r w:rsidRPr="00A562B9">
        <w:rPr>
          <w:b/>
          <w:bCs/>
          <w:color w:val="000080"/>
          <w:sz w:val="18"/>
          <w:highlight w:val="cyan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John Howard MHR (PM) – Copy WA OIC : FOI Complaint determination</w:t>
      </w:r>
      <w:r w:rsidRPr="004C5EC1">
        <w:rPr>
          <w:sz w:val="18"/>
        </w:rPr>
        <w:tab/>
        <w:t>25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  <w:highlight w:val="cyan"/>
        </w:rPr>
      </w:pPr>
      <w:r w:rsidRPr="00A562B9">
        <w:rPr>
          <w:b/>
          <w:bCs/>
          <w:color w:val="000080"/>
          <w:sz w:val="18"/>
          <w:highlight w:val="cyan"/>
        </w:rPr>
        <w:t>Letter – Hon John Howard MHR – Rainbow 2000 proposal (PM Fees + % Capital Value)</w:t>
      </w:r>
      <w:r w:rsidRPr="00A562B9">
        <w:rPr>
          <w:b/>
          <w:bCs/>
          <w:color w:val="000080"/>
          <w:sz w:val="18"/>
          <w:highlight w:val="cyan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Kim Beazley MHR (Opposition) – Copy WA OIC : FOI Complaint determination</w:t>
      </w:r>
      <w:r w:rsidRPr="004C5EC1">
        <w:rPr>
          <w:sz w:val="18"/>
        </w:rPr>
        <w:tab/>
        <w:t>25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  <w:highlight w:val="cyan"/>
        </w:rPr>
      </w:pPr>
      <w:r w:rsidRPr="00A562B9">
        <w:rPr>
          <w:b/>
          <w:bCs/>
          <w:color w:val="000080"/>
          <w:sz w:val="18"/>
          <w:highlight w:val="cyan"/>
        </w:rPr>
        <w:t>Letter – Hon Kim Beazley MHR – Rainbow 2000 proposal (PM Fees + % Capital Value)</w:t>
      </w:r>
      <w:r w:rsidRPr="00A562B9">
        <w:rPr>
          <w:b/>
          <w:bCs/>
          <w:color w:val="000080"/>
          <w:sz w:val="18"/>
          <w:highlight w:val="cyan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Hon Mark Vaile MHR (Nationals) – Copy WA OIC : FOI Complaint determination</w:t>
      </w:r>
      <w:r w:rsidRPr="004C5EC1">
        <w:rPr>
          <w:sz w:val="18"/>
        </w:rPr>
        <w:tab/>
        <w:t>25 Jan 2006</w:t>
      </w:r>
    </w:p>
    <w:p w:rsidR="00AB4D60" w:rsidRPr="00A562B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0080"/>
          <w:sz w:val="18"/>
          <w:highlight w:val="cyan"/>
        </w:rPr>
      </w:pPr>
      <w:r w:rsidRPr="00A562B9">
        <w:rPr>
          <w:b/>
          <w:bCs/>
          <w:color w:val="000080"/>
          <w:sz w:val="18"/>
          <w:highlight w:val="cyan"/>
        </w:rPr>
        <w:t>Letter – Hon Mark Vaile MHR – Rainbow 2000 proposal (PM Fees + % Capital Value)</w:t>
      </w:r>
      <w:r w:rsidRPr="00A562B9">
        <w:rPr>
          <w:b/>
          <w:bCs/>
          <w:color w:val="000080"/>
          <w:sz w:val="18"/>
          <w:highlight w:val="cyan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Judith Adams (WA Liberal)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Mark Bishop (WA ALP)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Ian Campbell (WA Liberal)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Alan Eggleston (WA Liberal)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Chris Ellison (WA Liberal)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Chris Evans (WA ALP)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David Johnston (WA Liberal)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Ross Lightfoot (WA Liberal)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Andrew Murray (WA Democrat)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Rachel Siewert (WA Greens)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Glenn Sterle (WA ALP)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Letter – Senator Ruth Webber (WA ALP) – Copy WAOIC FOI response to Premier Carpenter</w:t>
      </w:r>
      <w:r w:rsidRPr="004C5EC1">
        <w:rPr>
          <w:sz w:val="18"/>
        </w:rPr>
        <w:tab/>
        <w:t>25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Bright future : Premier Alan Carpenter MLA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Watson no to Cabinet posting : Albany MLA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Decision deferred on rezoning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Denmark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Hospital</w:t>
          </w:r>
        </w:smartTag>
      </w:smartTag>
      <w:r w:rsidRPr="004C5EC1">
        <w:rPr>
          <w:sz w:val="18"/>
        </w:rPr>
        <w:t xml:space="preserve"> (Donnelly)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Port sets a record : MV Efrossini 56kT Panamax Ship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r w:rsidRPr="004C5EC1">
          <w:rPr>
            <w:sz w:val="18"/>
          </w:rPr>
          <w:t>Campbell</w:t>
        </w:r>
      </w:smartTag>
      <w:r w:rsidRPr="004C5EC1">
        <w:rPr>
          <w:sz w:val="18"/>
        </w:rPr>
        <w:t xml:space="preserve"> stops windfarm funding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(Environment Min.)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Celebrate being an Aussie (Smithson, AA)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Street talk : What does Australia Day mean to you ?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Same feeling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Down Rd</w:t>
          </w:r>
        </w:smartTag>
      </w:smartTag>
      <w:r w:rsidRPr="004C5EC1">
        <w:rPr>
          <w:sz w:val="18"/>
        </w:rPr>
        <w:t xml:space="preserve"> vs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</w:t>
          </w:r>
        </w:smartTag>
      </w:smartTag>
      <w:r w:rsidRPr="004C5EC1">
        <w:rPr>
          <w:sz w:val="18"/>
        </w:rPr>
        <w:t xml:space="preserve"> (Orchard, Redmond)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Ignored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(Alan D. 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Tacky construct (Hocking,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Democratic vote (Davidson,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Thanks but no thanks for advice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Future prosperity (Dunster,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Positive start (Holden, Lower King) 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Cartoon : I now officially declare you illegitimate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Premier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’s voice since 1888 : </w:t>
      </w:r>
      <w:r w:rsidRPr="004C5EC1">
        <w:rPr>
          <w:i/>
          <w:iCs/>
          <w:sz w:val="18"/>
        </w:rPr>
        <w:t>The Albany Advertiser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Buy locally, familiar theme (Hummerston, ACoCI)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Advertiser (Page 10) – Myth busters : The Earl Street Saga (Concerned Residents)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WA’s first Albany-born Premier : Alan Carpenter MLA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What do you think of Premier Alan Carpenter ?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Watson steers away from Cabinet (Albany MLA)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Council under pressure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(Goode, Albany CC)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New role for House : WA DLI Chairman (ex-Stirling MLA)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doctor honoured : Dr Joe Lubich OAM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New GS Employment Dev’t Com (van der Waag, Chairman)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7) – Port milestone : Panamax Ships (Shuttleworth,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Harbour appointment (Lt.Com Young RAN, Albany PAHM)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Courage and common sense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</w:t>
          </w:r>
        </w:smartTag>
      </w:smartTag>
      <w:r w:rsidRPr="004C5EC1">
        <w:rPr>
          <w:sz w:val="18"/>
        </w:rPr>
        <w:t xml:space="preserve"> (Davies,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Care needed with spoil dumping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Govt unwilling to provide enough : Roads (Janssen, Mt.Barker)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9) – Albany CC : Community information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Getting what we deserve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</w:t>
          </w:r>
        </w:smartTag>
      </w:smartTag>
      <w:r w:rsidRPr="004C5EC1">
        <w:rPr>
          <w:sz w:val="18"/>
        </w:rPr>
        <w:t xml:space="preserve"> (Yendell,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Who is living in the past ? : Earl St (Vervest,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Social scene : Clear vision exhibition (Walker &amp; Aldred)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V) – Take another look at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deserves better (FPA)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59) – Proclamation Day 2006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59) – Social scene : Submarine in local port (HMAS Rankin)</w:t>
      </w:r>
      <w:r w:rsidRPr="004C5EC1">
        <w:rPr>
          <w:sz w:val="18"/>
        </w:rPr>
        <w:tab/>
        <w:t>26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Chance quits, then votes to change his mind (Chance MLC, Agric.)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GG wants a green wide brown land : Australia Day 2006 (Jeffrey)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True blue proud to fly the flag (Lane, ANFA)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Vaile trade trips linked to AWB kick-backs row (Vaile MHR)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West Australian (Page 18) – A big job : retro-engineering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Perth</w:t>
          </w:r>
        </w:smartTag>
      </w:smartTag>
      <w:r w:rsidRPr="004C5EC1">
        <w:rPr>
          <w:b/>
          <w:bCs/>
          <w:sz w:val="18"/>
        </w:rPr>
        <w:t xml:space="preserve"> (Knight, Dianella)</w:t>
      </w:r>
      <w:r w:rsidRPr="004C5EC1">
        <w:rPr>
          <w:b/>
          <w:bCs/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West Australian (Page 18) – Our heritage : Albany &amp; Earl St (Ruffell,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Bridgetown</w:t>
          </w:r>
        </w:smartTag>
      </w:smartTag>
      <w:r w:rsidRPr="004C5EC1">
        <w:rPr>
          <w:b/>
          <w:bCs/>
          <w:sz w:val="18"/>
        </w:rPr>
        <w:t>)</w:t>
      </w:r>
      <w:r w:rsidRPr="004C5EC1">
        <w:rPr>
          <w:b/>
          <w:bCs/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31) – Blair deputy called a bully (Prescott, Deputy PM, Great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Britain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Carey paves way for life after Westpoint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Hon. John Howard (PM) – Acknowledge WA SIS Submission : R2000</w:t>
      </w:r>
      <w:r w:rsidRPr="004C5EC1">
        <w:rPr>
          <w:b/>
          <w:bCs/>
          <w:color w:val="CC0000"/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Extra (Page 20) – Myth busters : The Earl Street Saga (Concerned Residents)</w:t>
      </w:r>
      <w:r w:rsidRPr="004C5EC1">
        <w:rPr>
          <w:sz w:val="18"/>
        </w:rPr>
        <w:tab/>
        <w:t>27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22) – Sea changers face a rising tide (Stokes, EO NSCTF)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23) – </w:t>
      </w:r>
      <w:smartTag w:uri="urn:schemas-microsoft-com:office:smarttags" w:element="City">
        <w:r w:rsidRPr="004C5EC1">
          <w:rPr>
            <w:sz w:val="18"/>
          </w:rPr>
          <w:t>Walpole</w:t>
        </w:r>
      </w:smartTag>
      <w:r w:rsidRPr="004C5EC1">
        <w:rPr>
          <w:sz w:val="18"/>
        </w:rPr>
        <w:t xml:space="preserve">’s WOW factor (Muir, Wild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30) – Planners blaze a lucrative trail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Nationals abandon coalition with Libs (Grylls MLA)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The day King Wal waltzed into town (Leighton Contractors)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Railway contractor syas WA taxpayers should pay $200m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MacTiernan’s ‘star’ status might lose some of its twinkle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Minister fails openness test on rail strife (MacTiernan MLA)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Parking plea key to Northbridge plan (O’Callaghan, WA Police)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Southern suburbs top water gripes (Kneebone, WaterCorp)</w:t>
      </w:r>
      <w:r w:rsidRPr="004C5EC1">
        <w:rPr>
          <w:sz w:val="18"/>
        </w:rPr>
        <w:tab/>
        <w:t>28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Nelson and Minchin have work cut out : Defence Review</w:t>
      </w:r>
      <w:r w:rsidRPr="004C5EC1">
        <w:rPr>
          <w:sz w:val="18"/>
        </w:rPr>
        <w:tab/>
        <w:t>30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Which version of history Mr Howard?</w:t>
      </w:r>
      <w:r w:rsidRPr="004C5EC1">
        <w:rPr>
          <w:sz w:val="18"/>
        </w:rPr>
        <w:tab/>
        <w:t>30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Ruth Webber – Acknowledge SP Albany Anzac Exhibition</w:t>
      </w:r>
      <w:r w:rsidRPr="004C5EC1">
        <w:rPr>
          <w:color w:val="CC0000"/>
          <w:sz w:val="18"/>
        </w:rPr>
        <w:tab/>
        <w:t>30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Public Meeting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Club)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Multiple Dwellings</w:t>
      </w:r>
      <w:r w:rsidRPr="004C5EC1">
        <w:rPr>
          <w:sz w:val="18"/>
        </w:rPr>
        <w:tab/>
        <w:t>30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Groups oppose Earl Street units (Stanton, ARA &amp; FPA)</w:t>
      </w:r>
      <w:r w:rsidRPr="004C5EC1">
        <w:rPr>
          <w:sz w:val="18"/>
        </w:rPr>
        <w:tab/>
        <w:t>31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For our health’s sake (Smithson, AA)</w:t>
      </w:r>
      <w:r w:rsidRPr="004C5EC1">
        <w:rPr>
          <w:sz w:val="18"/>
        </w:rPr>
        <w:tab/>
        <w:t>31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Development levy mooted (Mitchell, WALGA)</w:t>
      </w:r>
      <w:r w:rsidRPr="004C5EC1">
        <w:rPr>
          <w:sz w:val="18"/>
        </w:rPr>
        <w:tab/>
        <w:t>31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11.1.1 : Special Council Meeting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Multiple Dwellings</w:t>
      </w:r>
      <w:r w:rsidRPr="004C5EC1">
        <w:rPr>
          <w:sz w:val="18"/>
        </w:rPr>
        <w:tab/>
        <w:t>31 Jan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Project – United Nations Development Program – BRR : Banda Aceh Region Transport Plan 2006</w:t>
      </w:r>
      <w:r w:rsidRPr="004C5EC1">
        <w:rPr>
          <w:sz w:val="18"/>
        </w:rPr>
        <w:tab/>
        <w:t>31 Jan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Magazine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Matters (Vol1#1) – Forever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: Ray White Real Estate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(Summer Edition) : Greg Martin, Director-General</w:t>
      </w:r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(Summer Edition) : Ray Stokes top industry award</w:t>
      </w:r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(Summer Edition) : Growing the Lower Great Southern Vision</w:t>
      </w:r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– President’s Message (Howard)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&amp; Albany Design Guidelines</w:t>
      </w:r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Australian Nuclear Energy Options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) – Jensen MHR, Tangney</w:t>
      </w:r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thrown out</w:t>
      </w:r>
      <w:r w:rsidRPr="004C5EC1">
        <w:rPr>
          <w:b/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Where were you : Albany Councillors absent from chamber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Time to mind your manners (Smithson, AA)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Councillors govern for all : Ward review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Great show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council meeting (Mitchell, Little Grove)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Respect : National Service compulsion (Webber,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Regional road a ‘disgrace’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Developers sent up dead-end street (Ian Howard, ACoCI)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Funds for centre : Brooks Garden (Spanbroek, Kingopen)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5) – WA Housing Strategy : Discussion Draft (WA DHW)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Ward Boundary Review 2006 : Options 1-5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Ward Boundary Review 2006 : Options 1-5</w:t>
      </w:r>
      <w:r w:rsidRPr="004C5EC1">
        <w:rPr>
          <w:sz w:val="18"/>
        </w:rPr>
        <w:tab/>
        <w:t>02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Premier (Wauchope) – Acknowledge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Exhibition</w:t>
      </w:r>
      <w:r w:rsidRPr="004C5EC1">
        <w:rPr>
          <w:color w:val="CC0000"/>
          <w:sz w:val="18"/>
        </w:rPr>
        <w:tab/>
        <w:t>03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Welcome to our nightmare : Climate change</w:t>
      </w:r>
      <w:r w:rsidRPr="004C5EC1">
        <w:rPr>
          <w:sz w:val="18"/>
        </w:rPr>
        <w:tab/>
        <w:t>04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Council on Australia Latin America Relations &amp; DFAT – Doing business in Latin America</w:t>
      </w:r>
      <w:r w:rsidRPr="004C5EC1">
        <w:rPr>
          <w:sz w:val="18"/>
        </w:rPr>
        <w:tab/>
        <w:t>06 Feb 2006</w:t>
      </w:r>
    </w:p>
    <w:p w:rsidR="00BA3BC7" w:rsidRPr="00A562B9" w:rsidRDefault="00BA3BC7" w:rsidP="00BA3BC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0066"/>
          <w:sz w:val="20"/>
          <w:highlight w:val="yellow"/>
        </w:rPr>
      </w:pPr>
      <w:r w:rsidRPr="00A562B9">
        <w:rPr>
          <w:b/>
          <w:color w:val="FF0066"/>
          <w:sz w:val="20"/>
          <w:highlight w:val="yellow"/>
        </w:rPr>
        <w:t xml:space="preserve">Resignation – The Hon. Dr </w:t>
      </w:r>
      <w:r>
        <w:rPr>
          <w:b/>
          <w:color w:val="FF0066"/>
          <w:sz w:val="20"/>
          <w:highlight w:val="yellow"/>
        </w:rPr>
        <w:t>Judy Edwards</w:t>
      </w:r>
      <w:r w:rsidRPr="00A562B9">
        <w:rPr>
          <w:b/>
          <w:color w:val="FF0066"/>
          <w:sz w:val="20"/>
          <w:highlight w:val="yellow"/>
        </w:rPr>
        <w:t xml:space="preserve"> MLA (</w:t>
      </w:r>
      <w:r>
        <w:rPr>
          <w:b/>
          <w:color w:val="FF0066"/>
          <w:sz w:val="20"/>
          <w:highlight w:val="yellow"/>
        </w:rPr>
        <w:t>Environment Minister)</w:t>
      </w:r>
      <w:r w:rsidRPr="00A562B9">
        <w:rPr>
          <w:b/>
          <w:color w:val="FF0066"/>
          <w:sz w:val="20"/>
          <w:highlight w:val="yellow"/>
        </w:rPr>
        <w:tab/>
      </w:r>
      <w:r>
        <w:rPr>
          <w:b/>
          <w:color w:val="FF0066"/>
          <w:sz w:val="20"/>
          <w:highlight w:val="yellow"/>
        </w:rPr>
        <w:t>03 Feb</w:t>
      </w:r>
      <w:r w:rsidRPr="00A562B9">
        <w:rPr>
          <w:b/>
          <w:color w:val="FF0066"/>
          <w:sz w:val="20"/>
          <w:highlight w:val="yellow"/>
        </w:rPr>
        <w:t xml:space="preserve">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Silver Shadow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NELA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Water : The new Department and Law Reform (Frewer, CEO &amp; Blais, PM)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Engineering </w:t>
      </w:r>
      <w:smartTag w:uri="urn:schemas-microsoft-com:office:smarttags" w:element="country-region">
        <w:r w:rsidRPr="004C5EC1">
          <w:rPr>
            <w:color w:val="CC0000"/>
            <w:sz w:val="18"/>
          </w:rPr>
          <w:t>Australia</w:t>
        </w:r>
      </w:smartTag>
      <w:r w:rsidRPr="004C5EC1">
        <w:rPr>
          <w:color w:val="CC0000"/>
          <w:sz w:val="18"/>
        </w:rPr>
        <w:t xml:space="preserve"> WA (Dubczuk)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Geraldton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Port</w:t>
          </w:r>
        </w:smartTag>
      </w:smartTag>
      <w:r w:rsidRPr="004C5EC1">
        <w:rPr>
          <w:color w:val="CC0000"/>
          <w:sz w:val="18"/>
        </w:rPr>
        <w:t xml:space="preserve"> Enhancement Project</w:t>
      </w:r>
      <w:r w:rsidRPr="004C5EC1">
        <w:rPr>
          <w:color w:val="CC0000"/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3) – Waterfront plans revised (Bettink, LandCorp)</w:t>
      </w:r>
      <w:r w:rsidRPr="004C5EC1">
        <w:rPr>
          <w:b/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Submarine to visit : HMAS Sheean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No more project delays ? (Smithson, AA)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Support (Crisp,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Summer School)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Do nothing, going nowhere (Joseph,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Gratitude to citizens (Cmr Gary Lawton, HMAS Rankin)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Navy man to be new port asset : APA Harbourmaster Pilot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Burns supper success : Caledonian Society of Albany</w:t>
      </w:r>
      <w:r w:rsidRPr="004C5EC1">
        <w:rPr>
          <w:sz w:val="18"/>
        </w:rPr>
        <w:tab/>
        <w:t>07 Feb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59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Australasian Urban History / Planning History : Massey Uni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, NZ) – ???</w:t>
      </w:r>
      <w:r w:rsidRPr="004C5EC1">
        <w:rPr>
          <w:sz w:val="18"/>
        </w:rPr>
        <w:tab/>
        <w:t>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WA SIS (Hewitt) – Confirmed receipt Rainbow 2000 Project submission</w:t>
      </w:r>
      <w:r w:rsidRPr="004C5EC1">
        <w:rPr>
          <w:sz w:val="18"/>
        </w:rPr>
        <w:tab/>
        <w:t>08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ACoCI (Hummerston) – BAH April 2006 &amp;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Exhibition</w:t>
      </w:r>
      <w:r w:rsidRPr="004C5EC1">
        <w:rPr>
          <w:color w:val="CC0000"/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ACoCI (Hummerston) – BAH April 2006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Reply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Rail row : Overrun bill near $300m (MacTiernan)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Carpenter dumps Gallop policy on national water agreement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French battlefield reveals mystery of the unknown Digger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Shuffling around in Birney’s reshuffle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French plan on youth jobs spurs protests : PM de Villepin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1) – Just get on with it says Premier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</w:t>
          </w:r>
        </w:smartTag>
      </w:smartTag>
      <w:r w:rsidRPr="004C5EC1">
        <w:rPr>
          <w:b/>
          <w:sz w:val="18"/>
        </w:rPr>
        <w:t xml:space="preserve"> (Carpenter, MLA)</w:t>
      </w:r>
      <w:r w:rsidRPr="004C5EC1">
        <w:rPr>
          <w:b/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Community looks for trust in council (Mitchell, WALGA)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Water price could rise (Rowe, ERA)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Hunt for local heritage heroes (Logan, Minister)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Cruising tourists hit town : Silver Shadow (Hummerston, ACoCI)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Re-think call into windfarm locations (Thwaites,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Prodigal Premier : Carpenter MLA visits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Drifter delivers : APA modelling (Dr Graeme Hubbert, GEMS)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Retail boost in cruise control : Silver Shadow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AGS Weekender (Page 7) – Council stays divided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(Cr Williams, ACC)</w:t>
      </w:r>
      <w:r w:rsidRPr="004C5EC1">
        <w:rPr>
          <w:b/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AGS Weekender (Page 7) – Councillors within their rights (Cr Lionetti, ACC)</w:t>
      </w:r>
      <w:r w:rsidRPr="004C5EC1">
        <w:rPr>
          <w:b/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AGS Weekender (Page 7) – Plans hindered : Bayonet Head (Cr Evans, ACC)</w:t>
      </w:r>
      <w:r w:rsidRPr="004C5EC1">
        <w:rPr>
          <w:b/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Premier spells out his vision : Carpenter MLA</w:t>
      </w:r>
      <w:r w:rsidRPr="004C5EC1">
        <w:rPr>
          <w:sz w:val="18"/>
        </w:rPr>
        <w:tab/>
        <w:t>09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HMAS Sheean returns (Cmr Geoff Wadley, RAN)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Alanah wallops Leighton : Perth Mandurah Rail Project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Secret plot to nail MacTiernan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Church of England sorry for slavery role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New evidence implicates PM’s right-hand man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Minister must be frank about rail blow-outs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Seven Seas Voyager</w:t>
      </w:r>
      <w:r w:rsidRPr="004C5EC1">
        <w:rPr>
          <w:sz w:val="18"/>
        </w:rPr>
        <w:tab/>
        <w:t>10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Weekend Australian (Page 18) – Faith manipulated : </w:t>
      </w:r>
      <w:smartTag w:uri="urn:schemas-microsoft-com:office:smarttags" w:element="place">
        <w:r w:rsidRPr="004C5EC1">
          <w:rPr>
            <w:sz w:val="18"/>
          </w:rPr>
          <w:t>Middle East</w:t>
        </w:r>
      </w:smartTag>
      <w:r w:rsidRPr="004C5EC1">
        <w:rPr>
          <w:sz w:val="18"/>
        </w:rPr>
        <w:t xml:space="preserve"> regimes play the ‘R’ card</w:t>
      </w:r>
      <w:r w:rsidRPr="004C5EC1">
        <w:rPr>
          <w:sz w:val="18"/>
        </w:rPr>
        <w:tab/>
        <w:t>11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Reform race to run : COAG off to good start, long way to go</w:t>
      </w:r>
      <w:r w:rsidRPr="004C5EC1">
        <w:rPr>
          <w:sz w:val="18"/>
        </w:rPr>
        <w:tab/>
        <w:t>11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23) – Putting a face to prosperity (Howard &amp; Shergold)</w:t>
      </w:r>
      <w:r w:rsidRPr="004C5EC1">
        <w:rPr>
          <w:sz w:val="18"/>
        </w:rPr>
        <w:tab/>
        <w:t>11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28) – Developers take off : Airports (Henry MHR, Hasluck)</w:t>
      </w:r>
      <w:r w:rsidRPr="004C5EC1">
        <w:rPr>
          <w:sz w:val="18"/>
        </w:rPr>
        <w:tab/>
        <w:t>11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Disgraced Burkett faces jail</w:t>
      </w:r>
      <w:r w:rsidRPr="004C5EC1">
        <w:rPr>
          <w:sz w:val="18"/>
        </w:rPr>
        <w:tab/>
        <w:t>11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Visiting Ship – STS Leeuwin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Twilight Sail</w:t>
      </w:r>
      <w:r w:rsidRPr="004C5EC1">
        <w:rPr>
          <w:sz w:val="18"/>
        </w:rPr>
        <w:tab/>
        <w:t>11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Museum (Wilsher-Saa) – Staff &amp; resources committed to own Anzac Exhibition</w:t>
      </w:r>
      <w:r w:rsidRPr="004C5EC1">
        <w:rPr>
          <w:color w:val="CC0000"/>
          <w:sz w:val="18"/>
        </w:rPr>
        <w:tab/>
        <w:t>13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Anzacs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’s involvement in WW1 </w:t>
      </w:r>
      <w:hyperlink r:id="rId696" w:history="1">
        <w:r w:rsidRPr="004C5EC1">
          <w:rPr>
            <w:rStyle w:val="Hyperlink"/>
            <w:sz w:val="18"/>
          </w:rPr>
          <w:t>www.cultureandrecreation.gov.au</w:t>
        </w:r>
      </w:hyperlink>
      <w:r w:rsidRPr="004C5EC1">
        <w:rPr>
          <w:sz w:val="18"/>
        </w:rPr>
        <w:t xml:space="preserve"> - Rememberance</w:t>
      </w:r>
      <w:r w:rsidRPr="004C5EC1">
        <w:rPr>
          <w:sz w:val="18"/>
        </w:rPr>
        <w:tab/>
        <w:t>13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War Memorial </w:t>
      </w:r>
      <w:hyperlink r:id="rId697" w:history="1">
        <w:r w:rsidRPr="004C5EC1">
          <w:rPr>
            <w:rStyle w:val="Hyperlink"/>
            <w:sz w:val="18"/>
          </w:rPr>
          <w:t>www.awm.gov.au</w:t>
        </w:r>
      </w:hyperlink>
      <w:r w:rsidRPr="004C5EC1">
        <w:rPr>
          <w:sz w:val="18"/>
        </w:rPr>
        <w:t xml:space="preserve"> - Gallipoli Map Collection</w:t>
      </w:r>
      <w:r w:rsidRPr="004C5EC1">
        <w:rPr>
          <w:sz w:val="18"/>
        </w:rPr>
        <w:tab/>
        <w:t>13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War Memorial </w:t>
      </w:r>
      <w:hyperlink r:id="rId698" w:history="1">
        <w:r w:rsidRPr="004C5EC1">
          <w:rPr>
            <w:rStyle w:val="Hyperlink"/>
            <w:sz w:val="18"/>
          </w:rPr>
          <w:t>www.awm.gov.au</w:t>
        </w:r>
      </w:hyperlink>
      <w:r w:rsidRPr="004C5EC1">
        <w:rPr>
          <w:sz w:val="18"/>
        </w:rPr>
        <w:t xml:space="preserve"> - Australian Military Units – Infantry Battalions</w:t>
      </w:r>
      <w:r w:rsidRPr="004C5EC1">
        <w:rPr>
          <w:sz w:val="18"/>
        </w:rPr>
        <w:tab/>
        <w:t>13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War Memorial </w:t>
      </w:r>
      <w:hyperlink r:id="rId699" w:history="1">
        <w:r w:rsidRPr="004C5EC1">
          <w:rPr>
            <w:rStyle w:val="Hyperlink"/>
            <w:sz w:val="18"/>
          </w:rPr>
          <w:t>www.awm.gov.au</w:t>
        </w:r>
      </w:hyperlink>
      <w:r w:rsidRPr="004C5EC1">
        <w:rPr>
          <w:sz w:val="18"/>
        </w:rPr>
        <w:t xml:space="preserve"> - Australian Military Units – Mounted Brigades</w:t>
      </w:r>
      <w:r w:rsidRPr="004C5EC1">
        <w:rPr>
          <w:sz w:val="18"/>
        </w:rPr>
        <w:tab/>
        <w:t>13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Defence </w:t>
      </w:r>
      <w:hyperlink r:id="rId700" w:history="1">
        <w:r w:rsidRPr="004C5EC1">
          <w:rPr>
            <w:rStyle w:val="Hyperlink"/>
            <w:sz w:val="18"/>
          </w:rPr>
          <w:t>www.defence.gov.au</w:t>
        </w:r>
      </w:hyperlink>
      <w:r w:rsidRPr="004C5EC1">
        <w:rPr>
          <w:sz w:val="18"/>
        </w:rPr>
        <w:t xml:space="preserve"> - RAAF History &amp; Australian Flying Corps</w:t>
      </w:r>
      <w:r w:rsidRPr="004C5EC1">
        <w:rPr>
          <w:sz w:val="18"/>
        </w:rPr>
        <w:tab/>
        <w:t>13 Feb 2006</w:t>
      </w:r>
    </w:p>
    <w:p w:rsidR="00AB4D60" w:rsidRPr="00BE6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BE6FF0">
        <w:rPr>
          <w:b/>
          <w:bCs/>
          <w:color w:val="CC0000"/>
          <w:sz w:val="18"/>
        </w:rPr>
        <w:t xml:space="preserve">Letter from – </w:t>
      </w:r>
      <w:smartTag w:uri="urn:schemas-microsoft-com:office:smarttags" w:element="City">
        <w:r w:rsidRPr="00BE6FF0">
          <w:rPr>
            <w:b/>
            <w:bCs/>
            <w:color w:val="CC0000"/>
            <w:sz w:val="18"/>
          </w:rPr>
          <w:t>Albany</w:t>
        </w:r>
      </w:smartTag>
      <w:r w:rsidRPr="00BE6FF0">
        <w:rPr>
          <w:b/>
          <w:bCs/>
          <w:color w:val="CC0000"/>
          <w:sz w:val="18"/>
        </w:rPr>
        <w:t xml:space="preserve"> RSL (Fraser) – </w:t>
      </w:r>
      <w:hyperlink r:id="rId701" w:history="1">
        <w:r w:rsidRPr="00BE6FF0">
          <w:rPr>
            <w:rStyle w:val="Hyperlink"/>
            <w:b/>
            <w:bCs/>
            <w:color w:val="CC0000"/>
            <w:sz w:val="18"/>
          </w:rPr>
          <w:t>Rejects Rainbow 2000 &amp; Albany Anzac Exhibition</w:t>
        </w:r>
      </w:hyperlink>
      <w:r w:rsidRPr="00BE6FF0">
        <w:rPr>
          <w:b/>
          <w:bCs/>
          <w:color w:val="CC0000"/>
          <w:sz w:val="18"/>
        </w:rPr>
        <w:tab/>
        <w:t>13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Mystery hangs over tame seal’s slaughter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Policy to serve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well : UDS (O’Doherty,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Courage (Collier, Youngs Siding)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Amused (Powell,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City says hello to cruisers : Seven Seas Voyager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Pacific Sky (P&amp;O Cruises)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(ACR 100.9fm)</w:t>
      </w:r>
      <w:r w:rsidRPr="004C5EC1">
        <w:rPr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?) – Wesfarmers announce $1.3bn rail sale, strong interim result</w:t>
      </w:r>
      <w:r w:rsidRPr="004C5EC1">
        <w:rPr>
          <w:sz w:val="18"/>
        </w:rPr>
        <w:tab/>
        <w:t>14 Feb 2006</w:t>
      </w:r>
    </w:p>
    <w:p w:rsidR="00AB4D60" w:rsidRPr="00BE6FF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BE6FF0">
        <w:rPr>
          <w:b/>
          <w:bCs/>
          <w:color w:val="CC0000"/>
          <w:sz w:val="18"/>
        </w:rPr>
        <w:t xml:space="preserve">Letter from – Prime Minister (Kasprzak) – </w:t>
      </w:r>
      <w:hyperlink r:id="rId702" w:history="1">
        <w:r w:rsidRPr="00BE6FF0">
          <w:rPr>
            <w:rStyle w:val="Hyperlink"/>
            <w:b/>
            <w:bCs/>
            <w:color w:val="CC0000"/>
            <w:sz w:val="18"/>
          </w:rPr>
          <w:t>Acknowledge R2000 &amp; Albany Anzac Exhibition</w:t>
        </w:r>
      </w:hyperlink>
      <w:r w:rsidRPr="00BE6FF0">
        <w:rPr>
          <w:b/>
          <w:bCs/>
          <w:color w:val="CC0000"/>
          <w:sz w:val="18"/>
        </w:rPr>
        <w:tab/>
        <w:t>14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Liberals raise Packer’s hopes for casino pokies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Councils seek ways to stop going broke (Mitchell, WALGA)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Watchdog to push for Westpoint liquidation (Carey)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Grange plans to US$1.15m (sic) Billion (Marsden, Grange)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Port bomb search starts : UXO (Williamson, APA)</w:t>
      </w:r>
      <w:r w:rsidRPr="004C5EC1">
        <w:rPr>
          <w:sz w:val="18"/>
        </w:rPr>
        <w:tab/>
        <w:t>16 Feb 2006</w:t>
      </w:r>
    </w:p>
    <w:p w:rsidR="00AB4D60" w:rsidRPr="0030342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303426">
        <w:rPr>
          <w:sz w:val="18"/>
        </w:rPr>
        <w:t xml:space="preserve">Article – AGS Weekender (Page 4) – HMAS Albany set to sail (Knight, </w:t>
      </w:r>
      <w:smartTag w:uri="urn:schemas-microsoft-com:office:smarttags" w:element="City">
        <w:smartTag w:uri="urn:schemas-microsoft-com:office:smarttags" w:element="place">
          <w:r w:rsidRPr="00303426">
            <w:rPr>
              <w:sz w:val="18"/>
            </w:rPr>
            <w:t>Albany</w:t>
          </w:r>
        </w:smartTag>
      </w:smartTag>
      <w:r w:rsidRPr="00303426">
        <w:rPr>
          <w:sz w:val="18"/>
        </w:rPr>
        <w:t xml:space="preserve"> Ex-Mayor)</w:t>
      </w:r>
      <w:r w:rsidRPr="00303426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Jettisoned : Albany CC gives up Town Jetty (LandCorp)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Port takes on bombs : UXO (Williamson, APA)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future vision questioned (Robertson, Yakamia)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We might have to put in roundabout (Cruise Ships)</w:t>
      </w:r>
      <w:r w:rsidRPr="004C5EC1">
        <w:rPr>
          <w:sz w:val="18"/>
        </w:rPr>
        <w:tab/>
        <w:t>16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Ravensthorpe offers tips on growing pains</w:t>
      </w:r>
      <w:r w:rsidRPr="004C5EC1">
        <w:rPr>
          <w:sz w:val="18"/>
        </w:rPr>
        <w:tab/>
        <w:t>17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Extra (Insert) – Bunbury Autumn Racing Carnival 2006</w:t>
      </w:r>
      <w:r w:rsidRPr="004C5EC1">
        <w:rPr>
          <w:sz w:val="18"/>
        </w:rPr>
        <w:tab/>
        <w:t>17 Feb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  <w:lang w:val="sv-SE"/>
        </w:rPr>
      </w:pPr>
      <w:r w:rsidRPr="007D1DC9">
        <w:rPr>
          <w:color w:val="CC0000"/>
          <w:sz w:val="18"/>
          <w:lang w:val="sv-SE"/>
        </w:rPr>
        <w:t>Letter from – ACoCI (Hummerston) – Skilled Migration Seminar (23 Feb 2006)</w:t>
      </w:r>
      <w:r w:rsidRPr="007D1DC9">
        <w:rPr>
          <w:color w:val="CC0000"/>
          <w:sz w:val="18"/>
          <w:lang w:val="sv-SE"/>
        </w:rPr>
        <w:tab/>
        <w:t>17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29) – Carpenter carves out his own vision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Dodd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Bureau)</w:t>
      </w:r>
      <w:r w:rsidRPr="004C5EC1">
        <w:rPr>
          <w:sz w:val="18"/>
        </w:rPr>
        <w:tab/>
        <w:t>18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Bold plan for a central park (Adam, CityVision)</w:t>
      </w:r>
      <w:r w:rsidRPr="004C5EC1">
        <w:rPr>
          <w:sz w:val="18"/>
        </w:rPr>
        <w:tab/>
        <w:t>18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46) – Liberals tried to woo us, Nationals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54) – Cameras for rail crossings (MacTiernan MLA)</w:t>
      </w:r>
      <w:r w:rsidRPr="004C5EC1">
        <w:rPr>
          <w:sz w:val="18"/>
        </w:rPr>
        <w:tab/>
        <w:t>18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Legacy of a date with division : Australia Day (Fox, UWA)</w:t>
      </w:r>
      <w:r w:rsidRPr="004C5EC1">
        <w:rPr>
          <w:sz w:val="18"/>
        </w:rPr>
        <w:tab/>
        <w:t>18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77) – Westpoint boss moves to protect his empire (Carey)</w:t>
      </w:r>
      <w:r w:rsidRPr="004C5EC1">
        <w:rPr>
          <w:sz w:val="18"/>
        </w:rPr>
        <w:tab/>
        <w:t>18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Let’s talk pokies : Labor MLC (Archer)</w:t>
      </w:r>
      <w:r w:rsidRPr="004C5EC1">
        <w:rPr>
          <w:sz w:val="18"/>
        </w:rPr>
        <w:tab/>
        <w:t>20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Westpoint probe aims at financial planners (Lucy, ASIC)</w:t>
      </w:r>
      <w:r w:rsidRPr="004C5EC1">
        <w:rPr>
          <w:sz w:val="18"/>
        </w:rPr>
        <w:tab/>
        <w:t>20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Multi-million dollar industry lost to city (Swarbrick, Yachts)</w:t>
      </w:r>
      <w:r w:rsidRPr="004C5EC1">
        <w:rPr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$20m terminal cements city as nation’s largest woodchip port</w:t>
      </w:r>
      <w:r w:rsidRPr="004C5EC1">
        <w:rPr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Minority group ruling council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Protection : Heritage (Dowson, Fremantle CC Deputy Mayor)</w:t>
      </w:r>
      <w:r w:rsidRPr="004C5EC1">
        <w:rPr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Insert – Albany Advertiser – Fighter combat international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4-6 Mar 2006)</w:t>
      </w:r>
      <w:r w:rsidRPr="004C5EC1">
        <w:rPr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Heritage Council (Carrick) – Heritage Council Awards 2006 : Nomination Form</w:t>
      </w:r>
      <w:r w:rsidRPr="004C5EC1">
        <w:rPr>
          <w:color w:val="CC0000"/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PIA National (Spiller) – Imagine Impacts 2 National Conference (Gold Coast)</w:t>
      </w:r>
      <w:r w:rsidRPr="004C5EC1">
        <w:rPr>
          <w:color w:val="CC0000"/>
          <w:sz w:val="18"/>
        </w:rPr>
        <w:tab/>
        <w:t>21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Business Council. – The Elephant &amp; the Dragon (Harcourt, AFR)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PCC’s $22,000 travel spree (Nattrass)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Singapore</w:t>
          </w:r>
        </w:smartTag>
      </w:smartTag>
      <w:r w:rsidRPr="004C5EC1">
        <w:rPr>
          <w:sz w:val="18"/>
        </w:rPr>
        <w:t xml:space="preserve"> blocked from Qantas Pacific route (Truss MHR)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Alinta eyes $12b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merger : AGL (Browning)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28) – WAEC : Candidates for the Victoria Park By-election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29) – Smoke without fire for fading PM Koizumi (Yasukuni Shrine)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Planning Institute Australia (WA) – Cities worth living in (Dr Mal Washer MHR)</w:t>
      </w:r>
      <w:r w:rsidRPr="004C5EC1">
        <w:rPr>
          <w:sz w:val="18"/>
        </w:rPr>
        <w:tab/>
        <w:t>22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Global Business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) – Thought leadership (Clinton, Eisner, Fiorina &amp; Perkowski)</w:t>
      </w:r>
      <w:r w:rsidRPr="004C5EC1">
        <w:rPr>
          <w:sz w:val="18"/>
        </w:rPr>
        <w:tab/>
        <w:t>22 Feb 2006</w:t>
      </w:r>
    </w:p>
    <w:p w:rsidR="00895BE0" w:rsidRPr="004C5EC1" w:rsidRDefault="00895BE0" w:rsidP="00895B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>
        <w:rPr>
          <w:b/>
          <w:bCs/>
          <w:color w:val="800000"/>
          <w:sz w:val="18"/>
          <w:highlight w:val="yellow"/>
        </w:rPr>
        <w:t>Figure X.9d</w:t>
      </w:r>
      <w:r w:rsidRPr="004C5EC1">
        <w:rPr>
          <w:b/>
          <w:bCs/>
          <w:color w:val="800000"/>
          <w:sz w:val="18"/>
          <w:highlight w:val="yellow"/>
        </w:rPr>
        <w:t xml:space="preserve"> – Rainbow 2000 Regional Strategy (APA Constra</w:t>
      </w:r>
      <w:r>
        <w:rPr>
          <w:b/>
          <w:bCs/>
          <w:color w:val="800000"/>
          <w:sz w:val="18"/>
          <w:highlight w:val="yellow"/>
        </w:rPr>
        <w:t>ints Plan &amp; Waterfront Version 4</w:t>
      </w:r>
      <w:r w:rsidRPr="004C5EC1">
        <w:rPr>
          <w:b/>
          <w:bCs/>
          <w:color w:val="800000"/>
          <w:sz w:val="18"/>
          <w:highlight w:val="yellow"/>
        </w:rPr>
        <w:t>)</w:t>
      </w:r>
      <w:r w:rsidRPr="004C5EC1">
        <w:rPr>
          <w:b/>
          <w:bCs/>
          <w:color w:val="800000"/>
          <w:sz w:val="18"/>
          <w:highlight w:val="yellow"/>
        </w:rPr>
        <w:tab/>
      </w:r>
      <w:r>
        <w:rPr>
          <w:b/>
          <w:bCs/>
          <w:color w:val="800000"/>
          <w:sz w:val="18"/>
          <w:highlight w:val="yellow"/>
        </w:rPr>
        <w:t>22 Feb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sv-SE"/>
        </w:rPr>
      </w:pPr>
      <w:r w:rsidRPr="007D1DC9">
        <w:rPr>
          <w:sz w:val="18"/>
          <w:lang w:val="sv-SE"/>
        </w:rPr>
        <w:t>Seminar – DIMA, GSDC &amp; ACoCI – Skilled Migration</w:t>
      </w:r>
      <w:r w:rsidRPr="007D1DC9">
        <w:rPr>
          <w:sz w:val="18"/>
          <w:lang w:val="sv-SE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No school, no welfare can work : Gordon (NIC Chairwoman)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Aboriginals could lose dole (Brough MHR, Indigenous Affairs)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Bush faces revolt on port deal (P&amp;O Ports &amp; Dubai Ports World)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Demand for action : Health (Smithson, AA)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$130m deal a boost for industry (Itochu Australia Ltd)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Mine plan solid (Marston, Grange Resources)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Woodchip trucks on the move (Clements, Gledhow)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Move away from congested CBD (Brown, Orana)</w:t>
      </w:r>
      <w:r w:rsidRPr="004C5EC1">
        <w:rPr>
          <w:sz w:val="18"/>
        </w:rPr>
        <w:tab/>
        <w:t>23 Feb 2006</w:t>
      </w:r>
    </w:p>
    <w:p w:rsidR="00AB4D60" w:rsidRPr="0030342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03426">
        <w:rPr>
          <w:b/>
          <w:sz w:val="18"/>
        </w:rPr>
        <w:t xml:space="preserve">Article – AGS Weekender (Page 53) – HMAS </w:t>
      </w:r>
      <w:smartTag w:uri="urn:schemas-microsoft-com:office:smarttags" w:element="City">
        <w:r w:rsidRPr="00303426">
          <w:rPr>
            <w:b/>
            <w:sz w:val="18"/>
          </w:rPr>
          <w:t>Albany</w:t>
        </w:r>
      </w:smartTag>
      <w:r w:rsidRPr="00303426">
        <w:rPr>
          <w:b/>
          <w:sz w:val="18"/>
        </w:rPr>
        <w:t xml:space="preserve"> set to sail (Knight, </w:t>
      </w:r>
      <w:smartTag w:uri="urn:schemas-microsoft-com:office:smarttags" w:element="City">
        <w:smartTag w:uri="urn:schemas-microsoft-com:office:smarttags" w:element="place">
          <w:r w:rsidRPr="00303426">
            <w:rPr>
              <w:b/>
              <w:sz w:val="18"/>
            </w:rPr>
            <w:t>Albany</w:t>
          </w:r>
        </w:smartTag>
      </w:smartTag>
      <w:r w:rsidRPr="00303426">
        <w:rPr>
          <w:b/>
          <w:sz w:val="18"/>
        </w:rPr>
        <w:t xml:space="preserve"> TC Mayor)</w:t>
      </w:r>
      <w:r w:rsidRPr="00303426">
        <w:rPr>
          <w:b/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Global Business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>) – Thought leadership (Clinton, Eisner, Fiorina &amp; Perkowski)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WACCI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Leadership Series : The Commander, the CEO and the Captain</w:t>
      </w:r>
      <w:r w:rsidRPr="004C5EC1">
        <w:rPr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Alan Eggleston – Victoria Park By-Election (Stevenson, Liberal)</w:t>
      </w:r>
      <w:r w:rsidRPr="004C5EC1">
        <w:rPr>
          <w:color w:val="CC0000"/>
          <w:sz w:val="18"/>
        </w:rPr>
        <w:tab/>
        <w:t>23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3) – Pipeline push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3) – Amity area boost (Goode, Albany CC &amp; 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Global Business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Auckland</w:t>
          </w:r>
        </w:smartTag>
      </w:smartTag>
      <w:r w:rsidRPr="004C5EC1">
        <w:rPr>
          <w:sz w:val="18"/>
        </w:rPr>
        <w:t>) – Thought leadership (Clinton, Eisner, Fiorina &amp; Perkowski)</w:t>
      </w:r>
      <w:r w:rsidRPr="004C5EC1">
        <w:rPr>
          <w:sz w:val="18"/>
        </w:rPr>
        <w:tab/>
        <w:t>24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Annaliza Jackson &amp; Assoc. – Values, Integrity &amp; Ethics (Levine, UWA Philosophy)</w:t>
      </w:r>
      <w:r w:rsidRPr="004C5EC1">
        <w:rPr>
          <w:sz w:val="18"/>
        </w:rPr>
        <w:tab/>
        <w:t>24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11) – Purge on Aboriginal work-for-dole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Addicted Howard gives poll hint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City rocks in 10-year makeover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(Nattrass, PCC)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A decade that ends Dullsville : Future Perth (Nattrass, PCC)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Costello loyalty call gives voice to nation’s mood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51) – National heritage hurdle for Gorgon : Barrow Is. (Beynon, HSI)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Duyfken trip to mark mapping (Capt. Willem Janszoon)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Shaping a new society : the rise &amp; fall of convictism (Gregory)</w:t>
      </w:r>
      <w:r w:rsidRPr="004C5EC1">
        <w:rPr>
          <w:sz w:val="18"/>
        </w:rPr>
        <w:tab/>
        <w:t>25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Work to start on $10.4m ring road (Duffield, Main Roads WA)</w:t>
      </w:r>
      <w:r w:rsidRPr="004C5EC1">
        <w:rPr>
          <w:sz w:val="18"/>
        </w:rPr>
        <w:tab/>
        <w:t>28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Concern over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 xml:space="preserve"> lots (Lunt, Kalgan PA)</w:t>
      </w:r>
      <w:r w:rsidRPr="004C5EC1">
        <w:rPr>
          <w:sz w:val="18"/>
        </w:rPr>
        <w:tab/>
        <w:t>28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Heritage advice (Carrick, Heritage Council WA)</w:t>
      </w:r>
      <w:r w:rsidRPr="004C5EC1">
        <w:rPr>
          <w:sz w:val="18"/>
        </w:rPr>
        <w:tab/>
        <w:t>28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Timber road &amp; Public space, place (Smithson, AA)</w:t>
      </w:r>
      <w:r w:rsidRPr="004C5EC1">
        <w:rPr>
          <w:sz w:val="18"/>
        </w:rPr>
        <w:tab/>
        <w:t>28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Review of costs on local councils (Mitchell, WALGA)</w:t>
      </w:r>
      <w:r w:rsidRPr="004C5EC1">
        <w:rPr>
          <w:sz w:val="18"/>
        </w:rPr>
        <w:tab/>
        <w:t>28 Feb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OIC (Grandia) – FOI Complaint WADPI : Post Review Questionnaire</w:t>
      </w:r>
      <w:r w:rsidRPr="004C5EC1">
        <w:rPr>
          <w:color w:val="CC0000"/>
          <w:sz w:val="18"/>
        </w:rPr>
        <w:tab/>
        <w:t>28 Feb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Com DITR – National Tourism Investment Strategy : Investing for our future</w:t>
      </w:r>
      <w:r w:rsidRPr="004C5EC1">
        <w:rPr>
          <w:sz w:val="18"/>
        </w:rPr>
        <w:tab/>
        <w:t>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WA – Com DoTaRS : Focus on Regions – Social Capital Information Paper</w:t>
      </w:r>
      <w:r w:rsidRPr="004C5EC1">
        <w:rPr>
          <w:sz w:val="18"/>
        </w:rPr>
        <w:tab/>
        <w:t>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PIA : Western Planner (Vol 25 #11) – New planning legislation for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Editorial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Advertiser (Page 6) – Show me the plan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>’s future (Smithson, AA)</w:t>
      </w:r>
      <w:r w:rsidRPr="004C5EC1">
        <w:rPr>
          <w:b/>
          <w:bCs/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Develop but don’t lose your heritage (Dowson, Fremantle CC)</w:t>
      </w:r>
      <w:r w:rsidRPr="004C5EC1">
        <w:rPr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Article – AGS Weekender (Page 3) – Land shortage slows growth (Fenn,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CC)</w:t>
      </w:r>
      <w:r w:rsidRPr="004C5EC1">
        <w:rPr>
          <w:b/>
          <w:bCs/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Visit by WA Governor (Dr Ken Michael AC)</w:t>
      </w:r>
      <w:r w:rsidRPr="004C5EC1">
        <w:rPr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Badly designed flats not wanted (O’Doherty,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Choosing to spread the power (Evers, Cuthbert)</w:t>
      </w:r>
      <w:r w:rsidRPr="004C5EC1">
        <w:rPr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Do we need local government ? (Clements, Gledhow)</w:t>
      </w:r>
      <w:r w:rsidRPr="004C5EC1">
        <w:rPr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Seven day trading creates a mess (Smith, Yakamia)</w:t>
      </w:r>
      <w:r w:rsidRPr="004C5EC1">
        <w:rPr>
          <w:sz w:val="18"/>
        </w:rPr>
        <w:tab/>
        <w:t>02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named retiree ‘hotspot’</w:t>
      </w:r>
      <w:r w:rsidRPr="004C5EC1">
        <w:rPr>
          <w:sz w:val="18"/>
        </w:rPr>
        <w:tab/>
        <w:t>03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Attorney General (Sheriff) – Summons to Juror</w:t>
      </w:r>
      <w:r w:rsidRPr="004C5EC1">
        <w:rPr>
          <w:color w:val="CC0000"/>
          <w:sz w:val="18"/>
        </w:rPr>
        <w:tab/>
        <w:t>03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ACoCI (Hummerston) – Air Services to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: Skywest Letter (Ramsay)</w:t>
      </w:r>
      <w:r w:rsidRPr="004C5EC1">
        <w:rPr>
          <w:color w:val="CC0000"/>
          <w:sz w:val="18"/>
        </w:rPr>
        <w:tab/>
        <w:t>03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CCC sat on key D’Orazio evidence</w:t>
      </w:r>
      <w:r w:rsidRPr="004C5EC1">
        <w:rPr>
          <w:sz w:val="18"/>
        </w:rPr>
        <w:tab/>
        <w:t>04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CCC’s finding predictable but not completely exonerating</w:t>
      </w:r>
      <w:r w:rsidRPr="004C5EC1">
        <w:rPr>
          <w:sz w:val="18"/>
        </w:rPr>
        <w:tab/>
        <w:t>04 Mar 2006</w:t>
      </w:r>
    </w:p>
    <w:p w:rsidR="00AB4D60" w:rsidRPr="004C5EC1" w:rsidRDefault="009076C6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Activity</w:t>
      </w:r>
      <w:r w:rsidR="00AB4D60" w:rsidRPr="004C5EC1">
        <w:rPr>
          <w:sz w:val="18"/>
        </w:rPr>
        <w:t xml:space="preserve"> – Fighter combat international : Charter flights (CJ-6A </w:t>
      </w:r>
      <w:smartTag w:uri="urn:schemas-microsoft-com:office:smarttags" w:element="City">
        <w:smartTag w:uri="urn:schemas-microsoft-com:office:smarttags" w:element="place">
          <w:r w:rsidR="00AB4D60" w:rsidRPr="004C5EC1">
            <w:rPr>
              <w:sz w:val="18"/>
            </w:rPr>
            <w:t>Nanchang</w:t>
          </w:r>
        </w:smartTag>
      </w:smartTag>
      <w:r w:rsidR="00AB4D60" w:rsidRPr="004C5EC1">
        <w:rPr>
          <w:sz w:val="18"/>
        </w:rPr>
        <w:t xml:space="preserve">) </w:t>
      </w:r>
      <w:hyperlink r:id="rId703" w:history="1">
        <w:r w:rsidR="00AB4D60" w:rsidRPr="004C5EC1">
          <w:rPr>
            <w:rStyle w:val="Hyperlink"/>
            <w:sz w:val="18"/>
          </w:rPr>
          <w:t>www.fciwa.com</w:t>
        </w:r>
      </w:hyperlink>
      <w:r w:rsidR="00AB4D60" w:rsidRPr="004C5EC1">
        <w:rPr>
          <w:sz w:val="18"/>
        </w:rPr>
        <w:t xml:space="preserve"> </w:t>
      </w:r>
      <w:r w:rsidR="00AB4D60" w:rsidRPr="004C5EC1">
        <w:rPr>
          <w:sz w:val="18"/>
        </w:rPr>
        <w:tab/>
        <w:t>04-06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Spitfire’s proud return to sky (Henshaw, Supermarine)</w:t>
      </w:r>
      <w:r w:rsidRPr="004C5EC1">
        <w:rPr>
          <w:sz w:val="18"/>
        </w:rPr>
        <w:tab/>
        <w:t>07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Howard U-turns on uranium (Indian PM Manmohan Singh)</w:t>
      </w:r>
      <w:r w:rsidRPr="004C5EC1">
        <w:rPr>
          <w:sz w:val="18"/>
        </w:rPr>
        <w:tab/>
        <w:t>07 Mar 2006</w:t>
      </w:r>
    </w:p>
    <w:p w:rsidR="00AB4D60" w:rsidRPr="00567E9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67E99">
        <w:rPr>
          <w:b/>
          <w:sz w:val="18"/>
        </w:rPr>
        <w:t xml:space="preserve">Article – </w:t>
      </w:r>
      <w:smartTag w:uri="urn:schemas-microsoft-com:office:smarttags" w:element="City">
        <w:r w:rsidRPr="00567E99">
          <w:rPr>
            <w:b/>
            <w:sz w:val="18"/>
          </w:rPr>
          <w:t>Albany</w:t>
        </w:r>
      </w:smartTag>
      <w:r w:rsidRPr="00567E99">
        <w:rPr>
          <w:b/>
          <w:sz w:val="18"/>
        </w:rPr>
        <w:t xml:space="preserve"> Advertiser (Page 1) – Millions lost as project canned (Armstrong, East </w:t>
      </w:r>
      <w:smartTag w:uri="urn:schemas-microsoft-com:office:smarttags" w:element="place">
        <w:r w:rsidRPr="00567E99">
          <w:rPr>
            <w:b/>
            <w:sz w:val="18"/>
          </w:rPr>
          <w:t>Kalgan</w:t>
        </w:r>
      </w:smartTag>
      <w:r w:rsidRPr="00567E99">
        <w:rPr>
          <w:b/>
          <w:sz w:val="18"/>
        </w:rPr>
        <w:t>)</w:t>
      </w:r>
      <w:r w:rsidRPr="00567E99">
        <w:rPr>
          <w:b/>
          <w:sz w:val="18"/>
        </w:rPr>
        <w:tab/>
        <w:t>07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WA’s law and order (Smithson, AA)</w:t>
      </w:r>
      <w:r w:rsidRPr="004C5EC1">
        <w:rPr>
          <w:sz w:val="18"/>
        </w:rPr>
        <w:tab/>
        <w:t>07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Martime history to be recreated : Duyfken (Campbell, E&amp;H)</w:t>
      </w:r>
      <w:r w:rsidRPr="004C5EC1">
        <w:rPr>
          <w:sz w:val="18"/>
        </w:rPr>
        <w:tab/>
        <w:t>07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Learning Curve : A luxury life on the ocean waves</w:t>
      </w:r>
      <w:r w:rsidRPr="004C5EC1">
        <w:rPr>
          <w:sz w:val="18"/>
        </w:rPr>
        <w:tab/>
        <w:t>07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Oriana (P&amp;O Cruises)</w:t>
      </w:r>
      <w:r w:rsidRPr="004C5EC1">
        <w:rPr>
          <w:sz w:val="18"/>
        </w:rPr>
        <w:tab/>
        <w:t>08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Inquiry – Commonwealth SCTRS (Neville) – Transport Networks Inquiry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) </w:t>
      </w:r>
      <w:r w:rsidRPr="004C5EC1">
        <w:rPr>
          <w:b/>
          <w:sz w:val="18"/>
        </w:rPr>
        <w:tab/>
        <w:t>08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Our homeless turned away (Kostos, Young House)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Lessons learnt from Gallipoli (Cleak, Albany RSL)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The fear of change (Smithson, AA)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Street talk : Is the Australian flag still relevant ?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needs to be proactive (Kelly-Silbey,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Strategy will aim to amaze (Hammond, Albany CC)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Governor’s visit a reunion : Ex-Mayor Annette Knight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Cadet Unit command handed over (Lt. Mark Barrett,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Leave Albany’s green belt alone (Elms, Mira Mar)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Sticky problem for some people (</w:t>
      </w:r>
      <w:smartTag w:uri="urn:schemas-microsoft-com:office:smarttags" w:element="City">
        <w:r w:rsidRPr="004C5EC1">
          <w:rPr>
            <w:sz w:val="18"/>
          </w:rPr>
          <w:t>Taylor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Staying green is not that difficult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47) – Fly-in gets first look at improved runway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Barrow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SC)</w:t>
      </w:r>
      <w:r w:rsidRPr="004C5EC1">
        <w:rPr>
          <w:sz w:val="18"/>
        </w:rPr>
        <w:tab/>
        <w:t>09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Disgruntled residents got rail ‘hush money’ (MacTiernan MLA)</w:t>
      </w:r>
      <w:r w:rsidRPr="004C5EC1">
        <w:rPr>
          <w:sz w:val="18"/>
        </w:rPr>
        <w:tab/>
        <w:t>10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We’re happier with our lot (Prof. Cummins, Deakin Uni)</w:t>
      </w:r>
      <w:r w:rsidRPr="004C5EC1">
        <w:rPr>
          <w:sz w:val="18"/>
        </w:rPr>
        <w:tab/>
        <w:t>10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Cruisers enjoy quick city visit : Oriana (Williamson, APA)</w:t>
      </w:r>
      <w:r w:rsidRPr="004C5EC1">
        <w:rPr>
          <w:sz w:val="18"/>
        </w:rPr>
        <w:tab/>
        <w:t>10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Rotary International District 9460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East RC – DG Peter Brown</w:t>
      </w:r>
      <w:r w:rsidRPr="004C5EC1">
        <w:rPr>
          <w:sz w:val="18"/>
        </w:rPr>
        <w:tab/>
        <w:t>10-12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5) – Head to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: the climate’s great for growth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7) – Queensland Skills Plan : Securing a better future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11) – ‘Storms to swamp coast homes’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Maroochydore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11) – Council teeters over a very slippery slope (Gold Coast CC)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Practical politics : real world approach to indigenous issues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35) – Planners still need to lift their game : ASIC (Lucy)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36) – Packer flirts with ‘</w:t>
      </w:r>
      <w:smartTag w:uri="urn:schemas-microsoft-com:office:smarttags" w:element="place">
        <w:r w:rsidRPr="004C5EC1">
          <w:rPr>
            <w:sz w:val="18"/>
          </w:rPr>
          <w:t>Macau</w:t>
        </w:r>
      </w:smartTag>
      <w:r w:rsidRPr="004C5EC1">
        <w:rPr>
          <w:sz w:val="18"/>
        </w:rPr>
        <w:t xml:space="preserve"> mania’ (Packer, PBL)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16) – Femantle port revamp under fire (Boyd, ING)</w:t>
      </w:r>
      <w:r w:rsidRPr="004C5EC1">
        <w:rPr>
          <w:b/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Golden soil and wealth for toil as thousands rush (Fox, UWA)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67) – FPA deputy pulls the pin : Westpoint (Brennan)</w:t>
      </w:r>
      <w:r w:rsidRPr="004C5EC1">
        <w:rPr>
          <w:sz w:val="18"/>
        </w:rPr>
        <w:tab/>
        <w:t>11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Bridge tender start of project : Albany Waterfront (Watson MLA)</w:t>
      </w:r>
      <w:r w:rsidRPr="004C5EC1">
        <w:rPr>
          <w:sz w:val="18"/>
        </w:rPr>
        <w:tab/>
        <w:t>14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Governor returns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(Goode, Albany CC)</w:t>
      </w:r>
      <w:r w:rsidRPr="004C5EC1">
        <w:rPr>
          <w:sz w:val="18"/>
        </w:rPr>
        <w:tab/>
        <w:t>14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Expo guide to government grants (van der Waag, GSACC)</w:t>
      </w:r>
      <w:r w:rsidRPr="004C5EC1">
        <w:rPr>
          <w:sz w:val="18"/>
        </w:rPr>
        <w:tab/>
        <w:t>14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Street talk : Is Monarch relevant to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?</w:t>
      </w:r>
      <w:r w:rsidRPr="004C5EC1">
        <w:rPr>
          <w:sz w:val="18"/>
        </w:rPr>
        <w:tab/>
        <w:t>14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Strategy will aim to amaze : </w:t>
      </w:r>
      <w:r w:rsidRPr="004C5EC1">
        <w:rPr>
          <w:color w:val="4D4D4D"/>
          <w:sz w:val="18"/>
        </w:rPr>
        <w:t>amazing</w:t>
      </w:r>
      <w:r w:rsidRPr="004C5EC1">
        <w:rPr>
          <w:color w:val="3366FF"/>
          <w:sz w:val="18"/>
        </w:rPr>
        <w:t>albany</w:t>
      </w:r>
      <w:r w:rsidRPr="004C5EC1">
        <w:rPr>
          <w:sz w:val="18"/>
        </w:rPr>
        <w:tab/>
        <w:t>14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Com SC Environment &amp; Heritage (Little) – Inquiry into a sustainability charter</w:t>
      </w:r>
      <w:r w:rsidRPr="004C5EC1">
        <w:rPr>
          <w:color w:val="CC0000"/>
          <w:sz w:val="18"/>
        </w:rPr>
        <w:tab/>
        <w:t>14 Mar 2006</w:t>
      </w:r>
    </w:p>
    <w:p w:rsidR="00490A2E" w:rsidRPr="004C5EC1" w:rsidRDefault="00490A2E" w:rsidP="00490A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>
        <w:rPr>
          <w:sz w:val="18"/>
        </w:rPr>
        <w:t>Event</w:t>
      </w:r>
      <w:r w:rsidRPr="004C5EC1">
        <w:rPr>
          <w:sz w:val="18"/>
        </w:rPr>
        <w:t xml:space="preserve"> – </w:t>
      </w:r>
      <w:smartTag w:uri="urn:schemas-microsoft-com:office:smarttags" w:element="PlaceName">
        <w:r>
          <w:rPr>
            <w:sz w:val="18"/>
          </w:rPr>
          <w:t>XVIII</w:t>
        </w:r>
        <w:r w:rsidRPr="00490A2E">
          <w:rPr>
            <w:sz w:val="18"/>
            <w:vertAlign w:val="superscript"/>
          </w:rPr>
          <w:t>th</w:t>
        </w:r>
      </w:smartTag>
      <w:r>
        <w:rPr>
          <w:sz w:val="18"/>
        </w:rPr>
        <w:t xml:space="preserve"> </w:t>
      </w:r>
      <w:smartTag w:uri="urn:schemas-microsoft-com:office:smarttags" w:element="PlaceType">
        <w:r>
          <w:rPr>
            <w:sz w:val="18"/>
          </w:rPr>
          <w:t>Commonwealth</w:t>
        </w:r>
      </w:smartTag>
      <w:r>
        <w:rPr>
          <w:sz w:val="18"/>
        </w:rPr>
        <w:t xml:space="preserve"> Games – </w:t>
      </w:r>
      <w:smartTag w:uri="urn:schemas-microsoft-com:office:smarttags" w:element="place">
        <w:smartTag w:uri="urn:schemas-microsoft-com:office:smarttags" w:element="City">
          <w:r>
            <w:rPr>
              <w:sz w:val="18"/>
            </w:rPr>
            <w:t>Melbourne</w:t>
          </w:r>
        </w:smartTag>
        <w:r>
          <w:rPr>
            <w:sz w:val="18"/>
          </w:rPr>
          <w:t xml:space="preserve">, </w:t>
        </w:r>
        <w:smartTag w:uri="urn:schemas-microsoft-com:office:smarttags" w:element="country-region">
          <w:r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</w:r>
      <w:r>
        <w:rPr>
          <w:sz w:val="18"/>
        </w:rPr>
        <w:t>15-26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Sen. Chris Ellison – Acknowledge Rainbow 2000 &amp;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2006 Exhibition</w:t>
      </w:r>
      <w:r w:rsidRPr="004C5EC1">
        <w:rPr>
          <w:color w:val="CC0000"/>
          <w:sz w:val="18"/>
        </w:rPr>
        <w:tab/>
        <w:t>15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Albany CoCI – Business After Hours (TimberCorp)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timber industry</w:t>
      </w:r>
      <w:r w:rsidRPr="004C5EC1">
        <w:rPr>
          <w:sz w:val="18"/>
        </w:rPr>
        <w:tab/>
        <w:t>15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ACoCI – Australian Tourism Development Program (Mizen)</w:t>
      </w:r>
      <w:r w:rsidRPr="004C5EC1">
        <w:rPr>
          <w:color w:val="CC0000"/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War Memorial – Request list of WW1 Monuments State by State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Councillor is charged (Marshall, Albany CC)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Industry gets a hearing on roads (Neville MHR, Hinkler Qld)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Redman out of step on gas pipeline (Manning, GSDC)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RAAF students fly in (2FTS, RAAF Base Pearce)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Leading lines (Smithson, AA)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City questions editorial stance (Hammond, Albany CC)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Proud to be serving ‘amazingalbany’ (Watson MLA)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Anzac proceeds after funds crisis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Former manager on theft charges (No Names)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Lack of vision far too prevalent (Wild,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Collingwood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Heights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</w:rPr>
      </w:pPr>
      <w:r w:rsidRPr="004C5EC1">
        <w:rPr>
          <w:b/>
          <w:bCs/>
          <w:color w:val="CC0000"/>
          <w:sz w:val="18"/>
        </w:rPr>
        <w:t>Letter from – Sen. Ian Campbell – Acknowledge R2000 &amp; Albany Anzac 2006 Exhibition</w:t>
      </w:r>
      <w:r w:rsidRPr="004C5EC1">
        <w:rPr>
          <w:b/>
          <w:bCs/>
          <w:color w:val="CC0000"/>
          <w:sz w:val="18"/>
        </w:rPr>
        <w:tab/>
        <w:t>16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Convention centre in financial strife : PCEC</w:t>
      </w:r>
      <w:r w:rsidRPr="004C5EC1">
        <w:rPr>
          <w:sz w:val="18"/>
        </w:rPr>
        <w:tab/>
        <w:t>18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Omodei told to show his hand (Birney MLA)</w:t>
      </w:r>
      <w:r w:rsidRPr="004C5EC1">
        <w:rPr>
          <w:sz w:val="18"/>
        </w:rPr>
        <w:tab/>
        <w:t>18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Inquiry a charade, Cole told : AWB</w:t>
      </w:r>
      <w:r w:rsidRPr="004C5EC1">
        <w:rPr>
          <w:sz w:val="18"/>
        </w:rPr>
        <w:tab/>
        <w:t>18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Government buy-back urged : losses threaten PCEC</w:t>
      </w:r>
      <w:r w:rsidRPr="004C5EC1">
        <w:rPr>
          <w:sz w:val="18"/>
        </w:rPr>
        <w:tab/>
        <w:t>18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Beazley and Birney must go : dearth of talent in Labor &amp; Liberal</w:t>
      </w:r>
      <w:r w:rsidRPr="004C5EC1">
        <w:rPr>
          <w:sz w:val="18"/>
        </w:rPr>
        <w:tab/>
        <w:t>18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Students go on the rampage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Paris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France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Gillard on beazley’s heels in leader poll</w:t>
      </w:r>
      <w:r w:rsidRPr="004C5EC1">
        <w:rPr>
          <w:sz w:val="18"/>
        </w:rPr>
        <w:tab/>
        <w:t>20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ALP should thank Howard as stability rules across the States</w:t>
      </w:r>
      <w:r w:rsidRPr="004C5EC1">
        <w:rPr>
          <w:sz w:val="18"/>
        </w:rPr>
        <w:tab/>
        <w:t>20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Gloves off in leadership battle : WA Liberals (Omodei vs Birney)</w:t>
      </w:r>
      <w:r w:rsidRPr="004C5EC1">
        <w:rPr>
          <w:sz w:val="18"/>
        </w:rPr>
        <w:tab/>
        <w:t>20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How to make sure the good times last  (Howarth, Alinta)</w:t>
      </w:r>
      <w:r w:rsidRPr="004C5EC1">
        <w:rPr>
          <w:sz w:val="18"/>
        </w:rPr>
        <w:tab/>
        <w:t>20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ACoCI (Whitfield) – Business After Hours April 2006 : Smithson Planning</w:t>
      </w:r>
      <w:r w:rsidRPr="004C5EC1">
        <w:rPr>
          <w:color w:val="CC0000"/>
          <w:sz w:val="18"/>
        </w:rPr>
        <w:tab/>
        <w:t>20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Australian War Memorial (Pollard) – List of National WW1 Monuments</w:t>
      </w:r>
      <w:r w:rsidRPr="004C5EC1">
        <w:rPr>
          <w:color w:val="CC0000"/>
          <w:sz w:val="18"/>
        </w:rPr>
        <w:tab/>
        <w:t>21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Impost of more costs : Heavy freight fees (Smithson, AA)</w:t>
      </w:r>
      <w:r w:rsidRPr="004C5EC1">
        <w:rPr>
          <w:sz w:val="18"/>
        </w:rPr>
        <w:tab/>
        <w:t>21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Street talk : Visiting cyclist’s impressions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Big statement : Albany Roundabout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Mar 2006</w:t>
      </w:r>
    </w:p>
    <w:p w:rsidR="00AB4D60" w:rsidRPr="003A4D5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3A4D53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3A4D53">
            <w:rPr>
              <w:b/>
              <w:sz w:val="18"/>
            </w:rPr>
            <w:t>Albany</w:t>
          </w:r>
        </w:smartTag>
      </w:smartTag>
      <w:r w:rsidRPr="003A4D53">
        <w:rPr>
          <w:b/>
          <w:sz w:val="18"/>
        </w:rPr>
        <w:t xml:space="preserve"> Advertiser (Page 9) – Peak oil ‘here’ next decade (Robinson, ASPO-Australia)</w:t>
      </w:r>
      <w:r w:rsidRPr="003A4D53">
        <w:rPr>
          <w:b/>
          <w:sz w:val="18"/>
        </w:rPr>
        <w:tab/>
        <w:t>21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WA Planning Commission (Dawkins)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Network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City</w:t>
          </w:r>
        </w:smartTag>
      </w:smartTag>
      <w:r w:rsidRPr="004C5EC1">
        <w:rPr>
          <w:color w:val="CC0000"/>
          <w:sz w:val="18"/>
        </w:rPr>
        <w:t xml:space="preserve"> : A milestone in metro planning</w:t>
      </w:r>
      <w:r w:rsidRPr="004C5EC1">
        <w:rPr>
          <w:color w:val="CC0000"/>
          <w:sz w:val="18"/>
        </w:rPr>
        <w:tab/>
        <w:t>22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Councillor to stay in position (Cr Marshall, Albany CC)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Meeting told of need for balance (Poustie, CCWA)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Lowering the limit : RSC 30 kmh (Smithson, AA)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Pipeline story misses point (Redman MLA)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11) – Sailor’s recollections of 1968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 (USS McMorris)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Councillor breaks silence (Cr Marshall, Albany CC)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Port road a proviso (Cr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Wellington</w:t>
          </w:r>
        </w:smartTag>
      </w:smartTag>
      <w:r w:rsidRPr="004C5EC1">
        <w:rPr>
          <w:sz w:val="18"/>
        </w:rPr>
        <w:t>, Albany CC Deputy Mayor)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Region provides city backbone (Pemberton, Mira Mar)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Funny dress and new accents (Johnson, Lower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Annaliza Jackson &amp; Assoc. – Advancing Leaders (Craven, Curtin Institute Public Policy)</w:t>
      </w:r>
      <w:r w:rsidRPr="004C5EC1">
        <w:rPr>
          <w:sz w:val="18"/>
        </w:rPr>
        <w:tab/>
        <w:t>23 Mar 2006</w:t>
      </w:r>
    </w:p>
    <w:p w:rsidR="00AB4D60" w:rsidRPr="00827FC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CC0000"/>
          <w:sz w:val="18"/>
          <w:szCs w:val="18"/>
        </w:rPr>
      </w:pPr>
      <w:r w:rsidRPr="00827FCA">
        <w:rPr>
          <w:b/>
          <w:bCs/>
          <w:color w:val="CC0000"/>
          <w:sz w:val="18"/>
          <w:szCs w:val="18"/>
        </w:rPr>
        <w:t>Letter from – Alan Carpenter</w:t>
      </w:r>
      <w:r w:rsidR="00827FCA" w:rsidRPr="00827FCA">
        <w:rPr>
          <w:b/>
          <w:bCs/>
          <w:color w:val="CC0000"/>
          <w:sz w:val="18"/>
          <w:szCs w:val="18"/>
        </w:rPr>
        <w:t xml:space="preserve"> MLA</w:t>
      </w:r>
      <w:r w:rsidRPr="00827FCA">
        <w:rPr>
          <w:b/>
          <w:bCs/>
          <w:color w:val="CC0000"/>
          <w:sz w:val="18"/>
          <w:szCs w:val="18"/>
        </w:rPr>
        <w:t xml:space="preserve"> – </w:t>
      </w:r>
      <w:hyperlink r:id="rId704" w:history="1">
        <w:r w:rsidRPr="00827FCA">
          <w:rPr>
            <w:rStyle w:val="Hyperlink"/>
            <w:b/>
            <w:bCs/>
            <w:color w:val="CC0000"/>
            <w:sz w:val="18"/>
            <w:szCs w:val="18"/>
          </w:rPr>
          <w:t>Rejects Rainbow 2000 &amp; Albany Anzac Exhibition</w:t>
        </w:r>
      </w:hyperlink>
      <w:r w:rsidRPr="00827FCA">
        <w:rPr>
          <w:b/>
          <w:bCs/>
          <w:color w:val="CC0000"/>
          <w:sz w:val="18"/>
          <w:szCs w:val="18"/>
        </w:rPr>
        <w:tab/>
        <w:t>24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Omodei election a loud message that WA Liberals are in disarray</w:t>
      </w:r>
      <w:r w:rsidRPr="004C5EC1">
        <w:rPr>
          <w:sz w:val="18"/>
        </w:rPr>
        <w:tab/>
        <w:t>25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To boldly go where no tourist has gone before (Branson, Virgin)</w:t>
      </w:r>
      <w:r w:rsidRPr="004C5EC1">
        <w:rPr>
          <w:sz w:val="18"/>
        </w:rPr>
        <w:tab/>
        <w:t>25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History forged by drought and flooding rains (Fox, UWA)</w:t>
      </w:r>
      <w:r w:rsidRPr="004C5EC1">
        <w:rPr>
          <w:sz w:val="18"/>
        </w:rPr>
        <w:tab/>
        <w:t>25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UNDP &amp; BRR (Kantoro) – Banda Aceh Nias Transport Plan 2006 (Powerpoint)</w:t>
      </w:r>
      <w:r w:rsidRPr="004C5EC1">
        <w:rPr>
          <w:sz w:val="18"/>
        </w:rPr>
        <w:tab/>
        <w:t>25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Flight – RAAF Sqn 79 (Pearce)</w:t>
      </w:r>
      <w:r w:rsidRPr="004C5EC1">
        <w:rPr>
          <w:sz w:val="18"/>
        </w:rPr>
        <w:tab/>
        <w:t>25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15) – Hay shed must pay its own way : PCEC (Bartlett)</w:t>
      </w:r>
      <w:r w:rsidRPr="004C5EC1">
        <w:rPr>
          <w:sz w:val="18"/>
        </w:rPr>
        <w:tab/>
        <w:t>26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Gallop takes first steps back from exile : Brit-Aust Leaders Forum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Duyfken claims its place (Capt. Willem Janszoon, 1606)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Marina</w:t>
          </w:r>
        </w:smartTag>
      </w:smartTag>
      <w:r w:rsidRPr="004C5EC1">
        <w:rPr>
          <w:sz w:val="18"/>
        </w:rPr>
        <w:t xml:space="preserve"> first : Waterfront users’ call for priority change (McRae)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Waterfront traffic concerns (Cr Wellington, Albany CC)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 level growing field &amp; Liberal woes (Smithson, AA)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Travellers not welcome in city (Snell, Gymea NSW)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Why the fuss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Near death experiences : Roundabout (Sampson,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Dept Attorney General (Sheriff) – Excused from Jury Duty</w:t>
      </w:r>
      <w:r w:rsidRPr="004C5EC1">
        <w:rPr>
          <w:color w:val="CC0000"/>
          <w:sz w:val="18"/>
        </w:rPr>
        <w:tab/>
        <w:t>28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Mayor gets $6,000 from land giant (Cr Kelly, Wanneroo CC)</w:t>
      </w:r>
      <w:r w:rsidRPr="004C5EC1">
        <w:rPr>
          <w:sz w:val="18"/>
        </w:rPr>
        <w:tab/>
        <w:t>29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Liquor plan a betrayal of public trust</w:t>
      </w:r>
      <w:r w:rsidRPr="004C5EC1">
        <w:rPr>
          <w:sz w:val="18"/>
        </w:rPr>
        <w:tab/>
        <w:t>29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53) – Artworks plan to brighten airport estate (Tarry, WAC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Australian Tourism Development Program : Information Session</w:t>
      </w:r>
      <w:r w:rsidRPr="004C5EC1">
        <w:rPr>
          <w:sz w:val="18"/>
        </w:rPr>
        <w:tab/>
        <w:t>29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Albany CC (Fenn) – Request WAPC / DPI host WA Planning Legislation forum in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29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Civic Reception – RAAF Sqn 79 (Pearce) : Rainbow 2000</w:t>
      </w:r>
      <w:r w:rsidRPr="004C5EC1">
        <w:rPr>
          <w:sz w:val="18"/>
        </w:rPr>
        <w:tab/>
        <w:t>29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Infrastructure k</w:t>
      </w:r>
      <w:r w:rsidR="007E2483">
        <w:rPr>
          <w:sz w:val="18"/>
        </w:rPr>
        <w:t>e</w:t>
      </w:r>
      <w:r w:rsidRPr="004C5EC1">
        <w:rPr>
          <w:sz w:val="18"/>
        </w:rPr>
        <w:t>y to state’s future : COAG (Carpenter MLA)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5) – MSC sailing at remote port (Boxer, Mediterranean Shipping Co)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Tribute for dead Aussies to go on : Nias (SeaHawk 02, RAN)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Councillor’s paper gets Tokyu ad cash (Cr Loftus, Wanneroo CC)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Welfare system deters work : OECD (Costello MHR)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France</w:t>
          </w:r>
        </w:smartTag>
      </w:smartTag>
      <w:r w:rsidRPr="004C5EC1">
        <w:rPr>
          <w:sz w:val="18"/>
        </w:rPr>
        <w:t xml:space="preserve"> warned of economic chaos (Dominique de Villepin, PM)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Have your say : 7 day trading (Web Poll, AA)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Ring road promises safety and access (MacTiernan &amp; Watson)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Omodei backed (McSweeney MLC)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Aircraft problem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(Battalis-Mumby, Skywest)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Ring Road under way (Smithson, AA)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Future in the council’s hands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People’s lives first (Smart, Robinson)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Plenty riding on new ring road : Minister (MacTiernan MLA)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Controversial sailor returns (Packer, MV Lissa)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Plenty riding on new ring road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City dragged back into the past (Robertson, Yakamia)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Is roundabout roulette common ? (Sampson,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due tomorrow (Cmdr Peter Quinn, HMAS Sydney)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(Bride) – On-line Building &amp; Health Application System</w:t>
      </w:r>
      <w:r w:rsidRPr="004C5EC1">
        <w:rPr>
          <w:color w:val="CC0000"/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District 9460 : World President Carl-Wilhelm Stenhammer – Rainbow 2000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Rotary District 9460 : World President Carl-Wilhelm Stenhammer – BANTP 2006</w:t>
      </w:r>
      <w:r w:rsidRPr="004C5EC1">
        <w:rPr>
          <w:sz w:val="18"/>
        </w:rPr>
        <w:tab/>
        <w:t>30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Lights go out tonight on Western Power (Synergy, Verve, Horizon)</w:t>
      </w:r>
      <w:r w:rsidRPr="004C5EC1">
        <w:rPr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Create a future fund legacy from boom time</w:t>
      </w:r>
      <w:r w:rsidRPr="004C5EC1">
        <w:rPr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Great Southern snares cattle station for $30m (Moola Bulla)</w:t>
      </w:r>
      <w:r w:rsidRPr="004C5EC1">
        <w:rPr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Queensland Rail clear to net ARG (Samuel, ACCC)</w:t>
      </w:r>
      <w:r w:rsidRPr="004C5EC1">
        <w:rPr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1) – Mt.Barker bypass secured (Forbes,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4) – A bloody good launch (Cameron, AVC)</w:t>
      </w:r>
      <w:r w:rsidRPr="004C5EC1">
        <w:rPr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WADPI (Petersen) – WA Planning Legislation forum in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CSC Australia (Pickett) – Confirm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Buckingham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Palace</w:t>
          </w:r>
        </w:smartTag>
      </w:smartTag>
      <w:r w:rsidRPr="004C5EC1">
        <w:rPr>
          <w:color w:val="CC0000"/>
          <w:sz w:val="18"/>
        </w:rPr>
        <w:t xml:space="preserve"> Reception : 24 May 2006</w:t>
      </w:r>
      <w:r w:rsidRPr="004C5EC1">
        <w:rPr>
          <w:color w:val="CC0000"/>
          <w:sz w:val="18"/>
        </w:rPr>
        <w:tab/>
        <w:t>31 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Senate Snapshot : Judith Adams (WA Liberal Senator) – Working for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Mar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Journal</w:t>
      </w:r>
      <w:r w:rsidR="00AB4D60" w:rsidRPr="004C5EC1">
        <w:rPr>
          <w:sz w:val="18"/>
        </w:rPr>
        <w:t xml:space="preserve"> – Australian Planner (Vol.43 #1) – Planning Reform : More than busting red tape (Spiller)</w:t>
      </w:r>
      <w:r w:rsidR="00AB4D60" w:rsidRPr="004C5EC1">
        <w:rPr>
          <w:sz w:val="18"/>
        </w:rPr>
        <w:tab/>
        <w:t>Mar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>– Australian Planner (Vol.43 #1) – Australian planning system : Case for reform (Gibson, PCA)</w:t>
      </w:r>
      <w:r w:rsidR="00AB4D60" w:rsidRPr="004C5EC1">
        <w:rPr>
          <w:sz w:val="18"/>
        </w:rPr>
        <w:tab/>
        <w:t>Mar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>– Australian Planner (Vol.43 #1) – Return to real planning (Powell AO, SROP &amp; NCDC)</w:t>
      </w:r>
      <w:r w:rsidR="00AB4D60" w:rsidRPr="004C5EC1">
        <w:rPr>
          <w:sz w:val="18"/>
        </w:rPr>
        <w:tab/>
        <w:t>Mar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>– Australian Planner (Vol.43 #1) – Development assessment forum (Holliday, PIA)</w:t>
      </w:r>
      <w:r w:rsidR="00AB4D60" w:rsidRPr="004C5EC1">
        <w:rPr>
          <w:sz w:val="18"/>
        </w:rPr>
        <w:tab/>
        <w:t>Mar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Report from – Australian Dept Industry Tourism &amp; Resources : National Tourism Investment Strategy</w:t>
      </w:r>
      <w:r w:rsidRPr="004C5EC1">
        <w:rPr>
          <w:color w:val="CC0000"/>
          <w:sz w:val="18"/>
        </w:rPr>
        <w:tab/>
        <w:t>Mar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Publications – The Federation Press – Environment Titles </w:t>
      </w:r>
      <w:hyperlink r:id="rId705" w:history="1">
        <w:r w:rsidRPr="004C5EC1">
          <w:rPr>
            <w:rStyle w:val="Hyperlink"/>
            <w:sz w:val="18"/>
          </w:rPr>
          <w:t>www.federationpress.com.au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Relationships with State Government </w:t>
      </w:r>
      <w:hyperlink r:id="rId706" w:history="1">
        <w:r w:rsidRPr="004C5EC1">
          <w:rPr>
            <w:rStyle w:val="Hyperlink"/>
            <w:sz w:val="18"/>
          </w:rPr>
          <w:t>www.ntwa.com.au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Howard’s 4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Ministry</w:t>
      </w:r>
      <w:r w:rsidRPr="004C5EC1">
        <w:rPr>
          <w:sz w:val="18"/>
        </w:rPr>
        <w:tab/>
        <w:t>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A Great 10 Years</w:t>
      </w:r>
      <w:r w:rsidRPr="004C5EC1">
        <w:rPr>
          <w:sz w:val="18"/>
        </w:rPr>
        <w:tab/>
        <w:t>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Heritage </w:t>
      </w:r>
      <w:smartTag w:uri="urn:schemas-microsoft-com:office:smarttags" w:element="City">
        <w:r w:rsidRPr="004C5EC1">
          <w:rPr>
            <w:sz w:val="18"/>
          </w:rPr>
          <w:t>Council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Heritage matters : Stirling Terrace,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Apr 2006</w:t>
      </w:r>
    </w:p>
    <w:p w:rsidR="00AB4D60" w:rsidRPr="000A4CB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A4CB7">
        <w:rPr>
          <w:b/>
          <w:sz w:val="18"/>
        </w:rPr>
        <w:t>Brochure – 10</w:t>
      </w:r>
      <w:r w:rsidRPr="000A4CB7">
        <w:rPr>
          <w:b/>
          <w:sz w:val="18"/>
          <w:vertAlign w:val="superscript"/>
        </w:rPr>
        <w:t>th</w:t>
      </w:r>
      <w:r w:rsidRPr="000A4CB7">
        <w:rPr>
          <w:b/>
          <w:sz w:val="18"/>
        </w:rPr>
        <w:t xml:space="preserve"> National SEGRA 2006 (Launceston, Tas) – Adaptable regions</w:t>
      </w:r>
      <w:r w:rsidRPr="000A4CB7">
        <w:rPr>
          <w:b/>
          <w:sz w:val="18"/>
        </w:rPr>
        <w:tab/>
        <w:t>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Weekend Australian (Page 18) – A Premier Opportunity :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 xml:space="preserve"> &amp;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Answer everything : Downer, Vaile &amp; AWB</w:t>
      </w:r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18) – Let’s think more rationally about role of nuclear energy</w:t>
      </w:r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Radical plan for Aboriginal money (Carpenter MLA)</w:t>
      </w:r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Changing Spaces : Evolution of the State’s Development Industry</w:t>
      </w:r>
      <w:r w:rsidRPr="004C5EC1">
        <w:rPr>
          <w:color w:val="FF3300"/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– Changing Spaces : Building on strong foundations (Dawkins, WAPC)</w:t>
      </w:r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Anzac legend : a mix of history, myth &amp; reality (Fox, UWA)</w:t>
      </w:r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Great Moments in Australian History : Anzac &amp; Gallipoli</w:t>
      </w:r>
      <w:r w:rsidRPr="004C5EC1">
        <w:rPr>
          <w:sz w:val="18"/>
        </w:rPr>
        <w:tab/>
        <w:t>01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NZPIA 2006 – Joint New Zealand &amp; Australian Planning Institutes (Imagine Impacts</w:t>
      </w:r>
      <w:r w:rsidRPr="004C5EC1">
        <w:rPr>
          <w:sz w:val="18"/>
          <w:vertAlign w:val="superscript"/>
        </w:rPr>
        <w:t>2</w:t>
      </w:r>
      <w:r w:rsidRPr="004C5EC1">
        <w:rPr>
          <w:sz w:val="18"/>
        </w:rPr>
        <w:t>)</w:t>
      </w:r>
      <w:r w:rsidRPr="004C5EC1">
        <w:rPr>
          <w:sz w:val="18"/>
        </w:rPr>
        <w:tab/>
        <w:t>02-05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i/>
          <w:iCs/>
          <w:sz w:val="18"/>
        </w:rPr>
      </w:pPr>
      <w:r w:rsidRPr="004C5EC1">
        <w:rPr>
          <w:i/>
          <w:iCs/>
          <w:sz w:val="18"/>
        </w:rPr>
        <w:t>Discussions – NZPIA 2006 (Gold Coast) – Joint Congress (Imagine Impacts</w:t>
      </w:r>
      <w:r w:rsidRPr="004C5EC1">
        <w:rPr>
          <w:i/>
          <w:iCs/>
          <w:sz w:val="18"/>
          <w:vertAlign w:val="superscript"/>
        </w:rPr>
        <w:t>2</w:t>
      </w:r>
      <w:r w:rsidRPr="004C5EC1">
        <w:rPr>
          <w:i/>
          <w:iCs/>
          <w:sz w:val="18"/>
        </w:rPr>
        <w:t>) : Rainbow 2000</w:t>
      </w:r>
      <w:r w:rsidRPr="004C5EC1">
        <w:rPr>
          <w:i/>
          <w:iCs/>
          <w:sz w:val="18"/>
        </w:rPr>
        <w:tab/>
        <w:t>02-05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i/>
          <w:iCs/>
          <w:sz w:val="18"/>
        </w:rPr>
      </w:pPr>
      <w:r w:rsidRPr="004C5EC1">
        <w:rPr>
          <w:i/>
          <w:iCs/>
          <w:sz w:val="18"/>
        </w:rPr>
        <w:t>Exhibition – NZPIA 2006 (Gold Coast) – Joint Congress (Imagine Impacts</w:t>
      </w:r>
      <w:r w:rsidRPr="004C5EC1">
        <w:rPr>
          <w:i/>
          <w:iCs/>
          <w:sz w:val="18"/>
          <w:vertAlign w:val="superscript"/>
        </w:rPr>
        <w:t>2</w:t>
      </w:r>
      <w:r w:rsidRPr="004C5EC1">
        <w:rPr>
          <w:i/>
          <w:iCs/>
          <w:sz w:val="18"/>
        </w:rPr>
        <w:t>) : Rainbow 2000</w:t>
      </w:r>
      <w:r w:rsidRPr="004C5EC1">
        <w:rPr>
          <w:i/>
          <w:iCs/>
          <w:sz w:val="18"/>
        </w:rPr>
        <w:tab/>
        <w:t>02-05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EIANZ WA (Wilke) – WA Office Development Approvals Coordination Seminar</w:t>
      </w:r>
      <w:r w:rsidRPr="004C5EC1">
        <w:rPr>
          <w:color w:val="CC0000"/>
          <w:sz w:val="18"/>
        </w:rPr>
        <w:tab/>
        <w:t>03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Lavan Legal (McQueen) – Planning, Environment &amp; Land Compensation Lawyers</w:t>
      </w:r>
      <w:r w:rsidRPr="004C5EC1">
        <w:rPr>
          <w:color w:val="CC0000"/>
          <w:sz w:val="18"/>
        </w:rPr>
        <w:tab/>
        <w:t>03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(Allen) – Planning &amp; Development Act 2005 (Application Forms)</w:t>
      </w:r>
      <w:r w:rsidRPr="004C5EC1">
        <w:rPr>
          <w:color w:val="CC0000"/>
          <w:sz w:val="18"/>
        </w:rPr>
        <w:tab/>
        <w:t>03 Apr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Letter – WA OIC (Grandia) – FOI Complaint WADPI : Post Review Questionnaire Response</w:t>
      </w:r>
      <w:r w:rsidRPr="007D1DC9">
        <w:rPr>
          <w:sz w:val="18"/>
          <w:lang w:val="fr-FR"/>
        </w:rPr>
        <w:tab/>
        <w:t>03 Apr 2006</w:t>
      </w:r>
    </w:p>
    <w:p w:rsidR="00AB4D60" w:rsidRPr="00D2410B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D2410B">
        <w:rPr>
          <w:b/>
          <w:sz w:val="18"/>
        </w:rPr>
        <w:t xml:space="preserve">Article – </w:t>
      </w:r>
      <w:smartTag w:uri="urn:schemas-microsoft-com:office:smarttags" w:element="City">
        <w:r w:rsidRPr="00D2410B">
          <w:rPr>
            <w:b/>
            <w:sz w:val="18"/>
          </w:rPr>
          <w:t>Albany</w:t>
        </w:r>
      </w:smartTag>
      <w:r w:rsidRPr="00D2410B">
        <w:rPr>
          <w:b/>
          <w:sz w:val="18"/>
        </w:rPr>
        <w:t xml:space="preserve"> Advertiser (Page 1) – We won’t use it : </w:t>
      </w:r>
      <w:smartTag w:uri="urn:schemas-microsoft-com:office:smarttags" w:element="State">
        <w:smartTag w:uri="urn:schemas-microsoft-com:office:smarttags" w:element="place">
          <w:r w:rsidRPr="00D2410B">
            <w:rPr>
              <w:b/>
              <w:sz w:val="18"/>
            </w:rPr>
            <w:t>Ind</w:t>
          </w:r>
        </w:smartTag>
      </w:smartTag>
      <w:r w:rsidRPr="00D2410B">
        <w:rPr>
          <w:b/>
          <w:sz w:val="18"/>
        </w:rPr>
        <w:t xml:space="preserve"> rejects ring road (Peacock, APULG)</w:t>
      </w:r>
      <w:r w:rsidRPr="00D2410B">
        <w:rPr>
          <w:b/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Footbridge is ‘a farce’ (Partington, Albany Liberals)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Flying high over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(RAAF Sqn 79 Pearce)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9) – Taxation next step : 5-year Capital Works (Smithson, AA)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Need for ‘true’ farmers’ market (Reddin,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Centre for the arts (</w:t>
      </w:r>
      <w:smartTag w:uri="urn:schemas-microsoft-com:office:smarttags" w:element="City">
        <w:r w:rsidRPr="004C5EC1">
          <w:rPr>
            <w:sz w:val="18"/>
          </w:rPr>
          <w:t>Campbell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Brochure from – Time Magazine (Burkett) – Offer to special subscription</w:t>
      </w:r>
      <w:r w:rsidRPr="004C5EC1">
        <w:rPr>
          <w:color w:val="CC0000"/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Speech – McSweeney MLC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Multiple Dwellings and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City Council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Film Forum – The Smithsonian Associates – </w:t>
      </w:r>
      <w:hyperlink r:id="rId707" w:history="1">
        <w:r w:rsidRPr="004C5EC1">
          <w:rPr>
            <w:rStyle w:val="Hyperlink"/>
            <w:sz w:val="18"/>
          </w:rPr>
          <w:t>Forty Thousand Horsemen</w:t>
        </w:r>
      </w:hyperlink>
      <w:r w:rsidRPr="004C5EC1">
        <w:rPr>
          <w:sz w:val="18"/>
        </w:rPr>
        <w:t xml:space="preserve"> : Australian Embassy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04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Dept Treasury &amp; Finance (Davies-Slate)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Copy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Infrastructure Submission : R2000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DTF (Davies-Slate) – Acknowledge copy WA Infrastructure Submission : R2000</w:t>
      </w:r>
      <w:r w:rsidRPr="004C5EC1">
        <w:rPr>
          <w:color w:val="CC0000"/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Top silk named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Chief Justice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(Wayne Martin QC)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Cabinet backs MacTiernan’s super agency : Planning WA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Liberals in plea for brokers’ victims (Carpenter MLA)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22)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must accept an equal relationship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Dashed by a tyranny of ideas : Aboriginal policy</w:t>
      </w:r>
      <w:r w:rsidRPr="004C5EC1">
        <w:rPr>
          <w:sz w:val="18"/>
        </w:rPr>
        <w:tab/>
        <w:t>05 Apr 2006</w:t>
      </w:r>
    </w:p>
    <w:p w:rsidR="00AB4D60" w:rsidRPr="006B5B4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6B5B46">
        <w:rPr>
          <w:b/>
          <w:sz w:val="18"/>
        </w:rPr>
        <w:t>Article – West Australian (Page 42) – MacTiernan’s rezoning offer dismissed by rail residents</w:t>
      </w:r>
      <w:r w:rsidRPr="006B5B46">
        <w:rPr>
          <w:b/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Wheatbelt : Land of golden opportunity – Regions of Western Australia</w:t>
      </w:r>
      <w:r w:rsidRPr="004C5EC1">
        <w:rPr>
          <w:color w:val="FF3300"/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Country towns in no mood for unity (WA Wheatbelt)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IMF hits Westpoint snag (McLernon, IMF)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EIANZ Seminar : WA Major Projects Coordination (Hammond) – Strategic planning role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EIANZ Seminar : WA Major Projects Coordination – Rainbow 2000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EIANZ Seminar : WA Major Projects Coordination – BANTP 2006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Liberals’ PM Dinner : 10 Years of Achievement – Rainbow 2000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WA Liberals’ PM Dinner : 10 Years of Achievement – BANTP 2006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Timber industry faces threat of tax chops (Abetz, Forestry)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WA economy booming with no end in sight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Cockburn in sights of new super agency (MacTiernan MLA)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Claremont</w:t>
          </w:r>
        </w:smartTag>
      </w:smartTag>
      <w:r w:rsidRPr="004C5EC1">
        <w:rPr>
          <w:sz w:val="18"/>
        </w:rPr>
        <w:t xml:space="preserve"> development approved (Kyron, Claremont TC)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City planners clash over new projects (PCC &amp; EPRA)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Icon event saved : Albany Anzac (Cleak, Albany RSL)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City’s growth to continue : WAPC Country Land Dev’t Program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Perspective lost on development (Partington,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Liberals off to follow the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Yellowcake Road</w:t>
          </w:r>
        </w:smartTag>
      </w:smartTag>
      <w:r w:rsidRPr="004C5EC1">
        <w:rPr>
          <w:sz w:val="18"/>
        </w:rPr>
        <w:t xml:space="preserve"> (Barnett MLA)</w:t>
      </w:r>
      <w:r w:rsidRPr="004C5EC1">
        <w:rPr>
          <w:sz w:val="18"/>
        </w:rPr>
        <w:tab/>
        <w:t>07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Carpenter runs up big bill for </w:t>
      </w:r>
      <w:smartTag w:uri="urn:schemas-microsoft-com:office:smarttags" w:element="country-region">
        <w:r w:rsidRPr="004C5EC1">
          <w:rPr>
            <w:sz w:val="18"/>
          </w:rPr>
          <w:t>US</w:t>
        </w:r>
      </w:smartTag>
      <w:r w:rsidRPr="004C5EC1">
        <w:rPr>
          <w:sz w:val="18"/>
        </w:rPr>
        <w:t xml:space="preserve"> trip (BIO2005,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Philadelphia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2) – City labelled vandals over tree pruning :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Marine Drive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Aust-Indo Business Council &amp; Aust-Malay Business Council – Rainbow 2000</w:t>
      </w:r>
      <w:r w:rsidRPr="004C5EC1">
        <w:rPr>
          <w:sz w:val="18"/>
        </w:rPr>
        <w:tab/>
        <w:t>07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Aust-Indo Business Council &amp; Aust-Malay Business Council – BANTP 2006</w:t>
      </w:r>
      <w:r w:rsidRPr="004C5EC1">
        <w:rPr>
          <w:sz w:val="18"/>
        </w:rPr>
        <w:tab/>
        <w:t>07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12) – Bunbury Professionals : Stage 3 Bunbury Silos</w:t>
      </w:r>
      <w:r w:rsidRPr="004C5EC1">
        <w:rPr>
          <w:sz w:val="18"/>
        </w:rPr>
        <w:tab/>
        <w:t>08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Uranium key to future world</w:t>
      </w:r>
      <w:r w:rsidRPr="004C5EC1">
        <w:rPr>
          <w:sz w:val="18"/>
        </w:rPr>
        <w:tab/>
        <w:t>08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ANZUS ties on shifting ground (Howard MHR &amp; Premier Jiabao)</w:t>
      </w:r>
      <w:r w:rsidRPr="004C5EC1">
        <w:rPr>
          <w:sz w:val="18"/>
        </w:rPr>
        <w:tab/>
        <w:t>08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75) – Our choice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Britain</w:t>
          </w:r>
        </w:smartTag>
      </w:smartTag>
      <w:r w:rsidRPr="004C5EC1">
        <w:rPr>
          <w:sz w:val="18"/>
        </w:rPr>
        <w:t xml:space="preserve"> or US (Great Momentrs in Australian History)</w:t>
      </w:r>
      <w:r w:rsidRPr="004C5EC1">
        <w:rPr>
          <w:sz w:val="18"/>
        </w:rPr>
        <w:tab/>
        <w:t>08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83) – CBH chief scotches float plan hopes (Critch, CBH)</w:t>
      </w:r>
      <w:r w:rsidRPr="004C5EC1">
        <w:rPr>
          <w:sz w:val="18"/>
        </w:rPr>
        <w:tab/>
        <w:t>08 Apr 2006</w:t>
      </w:r>
    </w:p>
    <w:p w:rsidR="006C2068" w:rsidRPr="004C5EC1" w:rsidRDefault="006C2068" w:rsidP="006C206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20"/>
          <w:highlight w:val="yellow"/>
        </w:rPr>
      </w:pPr>
      <w:r w:rsidRPr="004C5EC1">
        <w:rPr>
          <w:b/>
          <w:sz w:val="20"/>
          <w:highlight w:val="yellow"/>
        </w:rPr>
        <w:t>Legislation – Western Australian Planning &amp; Development Act 2005 (Commences)</w:t>
      </w:r>
      <w:r w:rsidRPr="004C5EC1">
        <w:rPr>
          <w:b/>
          <w:sz w:val="20"/>
          <w:highlight w:val="yellow"/>
        </w:rPr>
        <w:tab/>
        <w:t>09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WA supports rights of young Anzac marchers (Gaynor, RSLWA)</w:t>
      </w:r>
      <w:r w:rsidRPr="004C5EC1">
        <w:rPr>
          <w:sz w:val="18"/>
        </w:rPr>
        <w:tab/>
        <w:t>10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PM made N-fuel power illegal (Howard MHR)</w:t>
      </w:r>
      <w:r w:rsidRPr="004C5EC1">
        <w:rPr>
          <w:sz w:val="18"/>
        </w:rPr>
        <w:tab/>
        <w:t>10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Alan Eggleston (WA Liberal) – PM’s 10 Years of Achievement Dinner</w:t>
      </w:r>
      <w:r w:rsidRPr="004C5EC1">
        <w:rPr>
          <w:color w:val="CC0000"/>
          <w:sz w:val="18"/>
        </w:rPr>
        <w:tab/>
        <w:t>10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Facsimile – Bruce Billson MHR : Minister Veteran Affairs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Prospectus – Albany Community Bank (RSM Bird Cameron) – Branch of Bendigo Bank Ltd</w:t>
      </w:r>
      <w:r w:rsidRPr="004C5EC1">
        <w:rPr>
          <w:sz w:val="18"/>
        </w:rPr>
        <w:tab/>
        <w:t>10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Annaliza Jackson – Advancing Leaders : Ian Reid (CEO, Leadership WA)</w:t>
      </w:r>
      <w:r w:rsidRPr="004C5EC1">
        <w:rPr>
          <w:color w:val="CC0000"/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Gallipoli trip on despite risks (Ravlich MLC, Education)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Stop politicking and get real to save dying Swan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French Embassy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New Zealand High Commission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British High Commission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Nepalese Embassy (</w:t>
      </w:r>
      <w:smartTag w:uri="urn:schemas-microsoft-com:office:smarttags" w:element="City">
        <w:r w:rsidRPr="004C5EC1">
          <w:rPr>
            <w:sz w:val="18"/>
          </w:rPr>
          <w:t>Tokyo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Indian High Commission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Japanese Embassy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German Embassy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Turkish Embassy (</w:t>
      </w:r>
      <w:smartTag w:uri="urn:schemas-microsoft-com:office:smarttags" w:element="City">
        <w:r w:rsidRPr="004C5EC1">
          <w:rPr>
            <w:sz w:val="18"/>
          </w:rPr>
          <w:t>Canberra</w:t>
        </w:r>
      </w:smartTag>
      <w:r w:rsidRPr="004C5EC1">
        <w:rPr>
          <w:sz w:val="18"/>
        </w:rPr>
        <w:t xml:space="preserve">) – R2000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ICOMOS 2006 : National Conference (Fremantle) – Call for Papers </w:t>
      </w:r>
      <w:hyperlink r:id="rId708" w:history="1">
        <w:r w:rsidRPr="004C5EC1">
          <w:rPr>
            <w:rStyle w:val="Hyperlink"/>
            <w:sz w:val="18"/>
          </w:rPr>
          <w:t>www.promaco.com.au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Film Forum – The Smithsonian Associates – </w:t>
      </w:r>
      <w:hyperlink r:id="rId709" w:history="1">
        <w:r w:rsidRPr="004C5EC1">
          <w:rPr>
            <w:rStyle w:val="Hyperlink"/>
            <w:sz w:val="18"/>
          </w:rPr>
          <w:t>Gallipoli (Weir 1981)</w:t>
        </w:r>
      </w:hyperlink>
      <w:r w:rsidRPr="004C5EC1">
        <w:rPr>
          <w:sz w:val="18"/>
        </w:rPr>
        <w:t xml:space="preserve"> : Australian Embassy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UNDP BRR (Sihombing) – Banda Aceh Nias Transport Plan 2006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Exhibition</w:t>
      </w:r>
      <w:r w:rsidRPr="004C5EC1">
        <w:rPr>
          <w:sz w:val="18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Another rail line budget blow-out : 3% (MacTiernan MLA)</w:t>
      </w:r>
      <w:r w:rsidRPr="004C5EC1">
        <w:rPr>
          <w:sz w:val="18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Swan foreshore plan stays on backburner (MacTiernan MLA)</w:t>
      </w:r>
      <w:r w:rsidRPr="004C5EC1">
        <w:rPr>
          <w:sz w:val="18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24) – Appeasement is no solution to problems with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ab/>
        <w:t>12 Apr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Facsimile – Paul Neville MHR (HRSC TRS) – Copy WA Infrastructure Submission : R2000</w:t>
      </w:r>
      <w:r w:rsidRPr="007D1DC9">
        <w:rPr>
          <w:sz w:val="18"/>
          <w:lang w:val="fr-FR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ACoCI (Whitfield) – Business After Hours (Smithson Planning)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</w:t>
      </w:r>
      <w:r w:rsidRPr="004C5EC1">
        <w:rPr>
          <w:color w:val="CC0000"/>
          <w:sz w:val="18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NELA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(Panizza) – Great Southern Arc : WA’s Largest Conservation Project</w:t>
      </w:r>
      <w:r w:rsidRPr="004C5EC1">
        <w:rPr>
          <w:color w:val="CC0000"/>
          <w:sz w:val="18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NELA WA (Panizza)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&amp; Rainbow 2000 Project</w:t>
      </w:r>
      <w:r w:rsidRPr="004C5EC1">
        <w:rPr>
          <w:sz w:val="18"/>
        </w:rPr>
        <w:tab/>
        <w:t>12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While the cat’s away …. (Carpenter &amp; MacTiernan MLAs)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Westpoint chief faces new ASIC onslaught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Union Jack rules 400 years on (James 1, 1606)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Turkey</w:t>
          </w:r>
        </w:smartTag>
      </w:smartTag>
      <w:r w:rsidRPr="004C5EC1">
        <w:rPr>
          <w:sz w:val="18"/>
        </w:rPr>
        <w:t xml:space="preserve"> wants WW1 vets on Anzac march (Seers, RSL WA)</w:t>
      </w:r>
      <w:r w:rsidRPr="004C5EC1">
        <w:rPr>
          <w:sz w:val="18"/>
        </w:rPr>
        <w:tab/>
        <w:t>13 Apr 2006</w:t>
      </w:r>
    </w:p>
    <w:p w:rsidR="00AB4D60" w:rsidRPr="00827FC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827FCA">
        <w:rPr>
          <w:b/>
          <w:sz w:val="18"/>
        </w:rPr>
        <w:t xml:space="preserve">Editorial – West Australian (Page 18) – </w:t>
      </w:r>
      <w:hyperlink r:id="rId710" w:history="1">
        <w:r w:rsidRPr="00827FCA">
          <w:rPr>
            <w:rStyle w:val="Hyperlink"/>
            <w:b/>
            <w:sz w:val="18"/>
          </w:rPr>
          <w:t>Ministerial betrayal of trust, Part 1</w:t>
        </w:r>
      </w:hyperlink>
      <w:r w:rsidRPr="00827FCA">
        <w:rPr>
          <w:b/>
          <w:sz w:val="18"/>
        </w:rPr>
        <w:t xml:space="preserve"> (MacTiernan MLA)</w:t>
      </w:r>
      <w:r w:rsidRPr="00827FCA">
        <w:rPr>
          <w:b/>
          <w:sz w:val="18"/>
        </w:rPr>
        <w:tab/>
        <w:t>13 Apr 2006</w:t>
      </w:r>
    </w:p>
    <w:p w:rsidR="00AB4D60" w:rsidRPr="00827FC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827FCA">
        <w:rPr>
          <w:b/>
          <w:sz w:val="18"/>
        </w:rPr>
        <w:t xml:space="preserve">Editorial – West Australian (Page 18) – </w:t>
      </w:r>
      <w:hyperlink r:id="rId711" w:history="1">
        <w:r w:rsidRPr="00827FCA">
          <w:rPr>
            <w:rStyle w:val="Hyperlink"/>
            <w:b/>
            <w:sz w:val="18"/>
          </w:rPr>
          <w:t>Betrayal of trust by ministers, Part 2</w:t>
        </w:r>
      </w:hyperlink>
      <w:r w:rsidRPr="00827FCA">
        <w:rPr>
          <w:b/>
          <w:sz w:val="18"/>
        </w:rPr>
        <w:t xml:space="preserve"> (AWB &amp; Feds)</w:t>
      </w:r>
      <w:r w:rsidRPr="00827FCA">
        <w:rPr>
          <w:b/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Yes, Ministers, you’re unquestioning chaps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6PR)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Clouds threaten Ripper parade : Budget suplus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17) – A faster development process (LandCorp, EPRA &amp; SRA)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17) – New release adds to </w:t>
      </w:r>
      <w:smartTag w:uri="urn:schemas-microsoft-com:office:smarttags" w:element="place">
        <w:r w:rsidRPr="004C5EC1">
          <w:rPr>
            <w:sz w:val="18"/>
          </w:rPr>
          <w:t>Midland</w:t>
        </w:r>
      </w:smartTag>
      <w:r w:rsidRPr="004C5EC1">
        <w:rPr>
          <w:sz w:val="18"/>
        </w:rPr>
        <w:t xml:space="preserve"> growth (Kinsella, MRA)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(Pages 28 &amp; 8) – Despair as the machine breaks : Liberals WA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Nightmare on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: take four (Cr Jamieson, Albany CC)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‘Fed up’ with city losing out (Wauters &amp; Plowman)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No, yes, no, maybe, who knows, who cares ? (Mole, AA)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Veterans angered by plan to remove WW1 icon (Cleak, RSL)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City Council in disarray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(McSweeney MLC)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Hardline plan on rogue road users (Cr Emery, Albany CC)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Watson tells road critics to back off (Watson MLA)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This statue should remain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Maquette (Cleak, RSL)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NRM training for GS region (Duke, Greens Skills)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Bridge closer (LandCorp)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6) – ATA Environmental : GS Bioenergy Power Station Exhibition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Driving the ship in the right direction (Thomas, Kendenup)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Expecting the best development (Price,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Exhibition honours the deeds of heroes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Museum)</w:t>
      </w:r>
      <w:r w:rsidRPr="004C5EC1">
        <w:rPr>
          <w:sz w:val="18"/>
        </w:rPr>
        <w:tab/>
        <w:t>13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(Goode) – to Paul Omodei MLA re: McSweeney Speech on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Earl Street</w:t>
          </w:r>
        </w:smartTag>
      </w:smartTag>
      <w:r w:rsidRPr="004C5EC1">
        <w:rPr>
          <w:color w:val="CC0000"/>
          <w:sz w:val="18"/>
        </w:rPr>
        <w:tab/>
        <w:t>14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8) – Failed developer’s property millions (Carey, Westpoint)</w:t>
      </w:r>
      <w:r w:rsidRPr="004C5EC1">
        <w:rPr>
          <w:sz w:val="18"/>
        </w:rPr>
        <w:tab/>
        <w:t>15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(Baxter) – Advertisement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</w:t>
      </w:r>
      <w:r w:rsidRPr="004C5EC1">
        <w:rPr>
          <w:sz w:val="18"/>
        </w:rPr>
        <w:tab/>
        <w:t>15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13) – Sands of Gallipoli</w:t>
      </w:r>
      <w:r w:rsidRPr="004C5EC1">
        <w:rPr>
          <w:sz w:val="18"/>
        </w:rPr>
        <w:tab/>
        <w:t>15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26) – Destiny lies within a chart (Louis de Freycinet, 1807)</w:t>
      </w:r>
      <w:r w:rsidRPr="004C5EC1">
        <w:rPr>
          <w:sz w:val="18"/>
        </w:rPr>
        <w:tab/>
        <w:t>15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(Magazine) – The lost Anzacs (Hubert Wilkins, </w:t>
      </w:r>
      <w:smartTag w:uri="urn:schemas-microsoft-com:office:smarttags" w:element="City">
        <w:r w:rsidRPr="004C5EC1">
          <w:rPr>
            <w:sz w:val="18"/>
          </w:rPr>
          <w:t>Columbus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Ohio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(Magazine) – The frontline experience : Spirit of Anzac (DVDs)</w:t>
      </w:r>
      <w:r w:rsidRPr="004C5EC1">
        <w:rPr>
          <w:sz w:val="18"/>
        </w:rPr>
        <w:tab/>
        <w:t>15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DG Robert Morris (Rotary D1130 Greater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>) – Rainbow 2000 &amp; Anzac 2014-18</w:t>
      </w:r>
      <w:r w:rsidRPr="004C5EC1">
        <w:rPr>
          <w:sz w:val="18"/>
        </w:rPr>
        <w:tab/>
        <w:t>16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DG Robert Morris (Rotary D1130 Greater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>) – BANTP 2006</w:t>
      </w:r>
      <w:r w:rsidRPr="004C5EC1">
        <w:rPr>
          <w:sz w:val="18"/>
        </w:rPr>
        <w:tab/>
        <w:t>16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16) – Hotels plan to save jetty (Marlborough MLC &amp; Busselton SC)</w:t>
      </w:r>
      <w:r w:rsidRPr="004C5EC1">
        <w:rPr>
          <w:sz w:val="18"/>
        </w:rPr>
        <w:tab/>
        <w:t>16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Sunday Times – Commemorative Anzac Pin 2006</w:t>
      </w:r>
      <w:r w:rsidRPr="004C5EC1">
        <w:rPr>
          <w:sz w:val="18"/>
        </w:rPr>
        <w:tab/>
        <w:t>16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Please explain, Minister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Swan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(McGowan MLA, Env)</w:t>
      </w:r>
      <w:r w:rsidRPr="004C5EC1">
        <w:rPr>
          <w:sz w:val="18"/>
        </w:rPr>
        <w:tab/>
        <w:t>17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28) – Anzac Day 2006 Services</w:t>
      </w:r>
      <w:r w:rsidRPr="004C5EC1">
        <w:rPr>
          <w:sz w:val="18"/>
        </w:rPr>
        <w:tab/>
        <w:t>17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Exhibition – GS Bioenergy Power Station (ATA Environmental)</w:t>
      </w:r>
      <w:r w:rsidRPr="004C5EC1">
        <w:rPr>
          <w:bCs/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ATA Environmental (Jansen)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Hon Bruce Billson (Speedie)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Anzac Exhibition 2006</w:t>
      </w:r>
      <w:r w:rsidRPr="004C5EC1">
        <w:rPr>
          <w:color w:val="CC0000"/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Alan Eggleston (WA Liberal) – Copy SIS Submission &amp; Rainbow 2000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decision goes to SAT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4) – Media misses the big picture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Time to start working as a team : APULG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Voting system should have been better (Fewster,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Watson wades into Ring Road row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Film Forum – The Smithsonian Associates – </w:t>
      </w:r>
      <w:hyperlink r:id="rId712" w:history="1">
        <w:r w:rsidRPr="004C5EC1">
          <w:rPr>
            <w:rStyle w:val="Hyperlink"/>
            <w:sz w:val="18"/>
          </w:rPr>
          <w:t>Gallipoli (Örnek 2004)</w:t>
        </w:r>
      </w:hyperlink>
      <w:r w:rsidRPr="004C5EC1">
        <w:rPr>
          <w:sz w:val="18"/>
        </w:rPr>
        <w:t xml:space="preserve"> : Australian Embassy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No parking, no Wildcats : Bendat (Perth Stadium)</w:t>
      </w:r>
      <w:r w:rsidRPr="004C5EC1">
        <w:rPr>
          <w:sz w:val="18"/>
        </w:rPr>
        <w:tab/>
        <w:t>19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49) – Mixed housing push for waterfront hotel (Waikiki,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Safety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hotels popular as sector surges (Hospitality Industry)</w:t>
      </w:r>
      <w:r w:rsidRPr="004C5EC1">
        <w:rPr>
          <w:sz w:val="18"/>
        </w:rPr>
        <w:tab/>
        <w:t>19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Presentation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CoCI – Business After Hours (Smithson Planning)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>©</w:t>
      </w:r>
      <w:r w:rsidRPr="004C5EC1">
        <w:rPr>
          <w:b/>
          <w:bCs/>
          <w:sz w:val="18"/>
        </w:rPr>
        <w:tab/>
        <w:t>19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(Smithson Planning) – Rainbow 2000</w:t>
      </w:r>
      <w:r w:rsidRPr="004C5EC1">
        <w:rPr>
          <w:sz w:val="18"/>
        </w:rPr>
        <w:tab/>
        <w:t>19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Exhibition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Anzac 2006 (Smithson Planning) – </w:t>
      </w:r>
      <w:r w:rsidR="004C4402" w:rsidRPr="00001CCF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001CCF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001CCF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001CCF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001CCF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001CCF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001CCF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001CCF">
        <w:rPr>
          <w:b/>
          <w:color w:val="003300"/>
          <w:sz w:val="18"/>
          <w:szCs w:val="18"/>
        </w:rPr>
        <w:t xml:space="preserve"> </w:t>
      </w:r>
      <w:r w:rsidR="004C4402" w:rsidRPr="00001CCF">
        <w:rPr>
          <w:b/>
          <w:sz w:val="18"/>
          <w:szCs w:val="18"/>
        </w:rPr>
        <w:t>2000</w:t>
      </w:r>
      <w:r w:rsidR="004C4402" w:rsidRPr="00001CCF">
        <w:rPr>
          <w:b/>
          <w:sz w:val="18"/>
          <w:szCs w:val="18"/>
          <w:vertAlign w:val="superscript"/>
        </w:rPr>
        <w:t xml:space="preserve">© </w:t>
      </w:r>
      <w:r w:rsidRPr="004C5EC1">
        <w:rPr>
          <w:b/>
          <w:bCs/>
          <w:sz w:val="18"/>
        </w:rPr>
        <w:t>&amp; Anzac 2014-18</w:t>
      </w:r>
      <w:r w:rsidRPr="004C5EC1">
        <w:rPr>
          <w:b/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Exhibition – BANTP 2006 (Smithson Planning) – Banda Aceh Nias Transport Plan 2006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2006 (Letters) – Howard, Campbell, Carpenter &amp; Fraser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(History)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(Planners)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(Website)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2006 (Cobbers) – Jim Haynes : Stories of Gallipoli 1915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(Community Engagement)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2006 (Tuckey MHR) – WA State Infrastruture Strategy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(ANZEF)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Advertiser : Assembly &amp; Departure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1914 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(Exhibition)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(Future Dates)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Albany Anzac 2006 (Quinn’s Post) – Peter Stanley : Anzac, Gallipoli 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2006 (Military Memorabilia) – Bob Hamilton : RAF &amp; AIF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(Photographs) – Haese Picture Framers :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1914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Profile – Albany Anzac 2006 (Photographs) – Smithson : HMAS Uluru &amp; friends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Profile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(Epilogue)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Handout – </w:t>
      </w:r>
      <w:smartTag w:uri="urn:schemas-microsoft-com:office:smarttags" w:element="City">
        <w:r w:rsidRPr="004C5EC1">
          <w:rPr>
            <w:bCs/>
            <w:sz w:val="18"/>
          </w:rPr>
          <w:t>Albany</w:t>
        </w:r>
      </w:smartTag>
      <w:r w:rsidRPr="004C5EC1">
        <w:rPr>
          <w:bCs/>
          <w:sz w:val="18"/>
        </w:rPr>
        <w:t xml:space="preserve"> Anzac 2006 (Freedom)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2014-18</w:t>
      </w:r>
      <w:r w:rsidRPr="004C5EC1">
        <w:rPr>
          <w:bCs/>
          <w:sz w:val="18"/>
        </w:rPr>
        <w:tab/>
        <w:t>19-26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Cruise passengers target P&amp;O Australia in wake of stranding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Probe of conflict claim on Westpoint liquidator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West Australian (Wrap) – Anzac Tribute : World War I (1914-18)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West Australian (Wrap) – Anzac Tribute : World War II (1939-45)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Feature – West Australian (Wrap) – Anzac Tribute : </w:t>
      </w:r>
      <w:smartTag w:uri="urn:schemas-microsoft-com:office:smarttags" w:element="City">
        <w:r w:rsidRPr="004C5EC1">
          <w:rPr>
            <w:sz w:val="18"/>
          </w:rPr>
          <w:t>Malaya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r w:rsidRPr="004C5EC1">
          <w:rPr>
            <w:sz w:val="18"/>
          </w:rPr>
          <w:t>Korea</w:t>
        </w:r>
      </w:smartTag>
      <w:r w:rsidRPr="004C5EC1">
        <w:rPr>
          <w:sz w:val="18"/>
        </w:rPr>
        <w:t xml:space="preserve"> &amp; Confront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Feature – West Australian (Wrap) – Anzac Tribute : Long odds at Long Tan,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Vietnam</w:t>
          </w:r>
        </w:smartTag>
      </w:smartTag>
      <w:r w:rsidRPr="004C5EC1">
        <w:rPr>
          <w:sz w:val="18"/>
        </w:rPr>
        <w:t xml:space="preserve"> (1962-72)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West Australian (Wrap) – Anzac Tribute : Gulf Wars (1991 &amp; 2003-07)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West Australian (Wrap) – Anzac Tribute : East Timor 2000 &amp; Afghanistan 2002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Feature – West Australian (Wrap) – Anzac Tribute : Laughing at war.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St.Ives Retirement Lifestyle</w:t>
      </w:r>
      <w:r w:rsidRPr="004C5EC1">
        <w:rPr>
          <w:color w:val="FF3300"/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10) – Curtin change agent lectures government (Twomey)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Qantas in friendly skies with Sydney-Frisco service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base for new Boeing 787 fleet (115 aircraft)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Cruising with ‘the Captain’ (Captain Cook Cruises)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High rise falls flat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(de Villiers, Albany CUDP)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Pollies at 10 paces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(McSweeney &amp; Watson)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 (Smithson, SP)  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Street talk : Have rising petrol prices effected your transport ?  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Call for Noongyar people to speak up (Colbung, WADIA)  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(Pages 15-17) – Anzac Day 2006 : that most intimate of national moments</w:t>
      </w:r>
      <w:r w:rsidRPr="004C5EC1">
        <w:rPr>
          <w:color w:val="FF3300"/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1) – No problem with roads : Timbercorp (Browning)  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2) – Policy is adopted : Albany UDS (deVilliers, Urbanizma)  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3) – Power boost : GS Bioenergy (Jansen, ATA Environmental)  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Lack of city leadership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(Plowman,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Arrogance shown by users : APULG (Robertson, Yakamia)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Voyage part of national history (Reynders, Duyfken 1606-2006)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56) – Local touch at Gallipoli clean-up (Warburton, CVA)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57) – APA &amp; Anzac : planning to quadruple trade in four years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59) – WA Museum Albany : Anzac Day activities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Interview – RadioWest 783 (</w:t>
      </w:r>
      <w:smartTag w:uri="urn:schemas-microsoft-com:office:smarttags" w:element="City">
        <w:r w:rsidRPr="004C5EC1">
          <w:rPr>
            <w:bCs/>
            <w:sz w:val="18"/>
          </w:rPr>
          <w:t>Wayne</w:t>
        </w:r>
      </w:smartTag>
      <w:r w:rsidRPr="004C5EC1">
        <w:rPr>
          <w:bCs/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Anzac 2006 &amp; Rainbow 2000</w:t>
      </w:r>
      <w:r w:rsidRPr="004C5EC1">
        <w:rPr>
          <w:bCs/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ACoCI (Hummerston) – BAH : Congratulations Smithson Planning</w:t>
      </w:r>
      <w:r w:rsidRPr="004C5EC1">
        <w:rPr>
          <w:color w:val="CC0000"/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NELA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(Freehills) – Great Southern Arc : WA’s Largest Conservation Project</w:t>
      </w:r>
      <w:r w:rsidRPr="004C5EC1">
        <w:rPr>
          <w:sz w:val="18"/>
        </w:rPr>
        <w:tab/>
        <w:t>20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Waterfront still on hold (Crs Wellington &amp; Jamieson, Albany CC)</w:t>
      </w:r>
      <w:r w:rsidRPr="004C5EC1">
        <w:rPr>
          <w:sz w:val="18"/>
        </w:rPr>
        <w:tab/>
        <w:t>21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Extra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Memorial Services 2006</w:t>
      </w:r>
      <w:r w:rsidRPr="004C5EC1">
        <w:rPr>
          <w:sz w:val="18"/>
        </w:rPr>
        <w:tab/>
        <w:t>21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Extra (Page 4) – Save the Anzac Maquette (Cleak,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RSL)</w:t>
      </w:r>
      <w:r w:rsidRPr="004C5EC1">
        <w:rPr>
          <w:sz w:val="18"/>
        </w:rPr>
        <w:tab/>
        <w:t>21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Extra (Page 4) – Anzac Exhibit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2006 (Smithson, SP)  </w:t>
      </w:r>
      <w:r w:rsidRPr="004C5EC1">
        <w:rPr>
          <w:sz w:val="18"/>
        </w:rPr>
        <w:tab/>
        <w:t>21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Extra (Page 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 (Smithson, SP)  </w:t>
      </w:r>
      <w:r w:rsidRPr="004C5EC1">
        <w:rPr>
          <w:sz w:val="18"/>
        </w:rPr>
        <w:tab/>
        <w:t>21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ABC (Siegel) – An Economist that makes sense : Dr Kim Houghton</w:t>
      </w:r>
      <w:r w:rsidRPr="004C5EC1">
        <w:rPr>
          <w:color w:val="CC0000"/>
          <w:sz w:val="18"/>
        </w:rPr>
        <w:tab/>
        <w:t>21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Exhibition – The Smithsonian Assoc. – </w:t>
      </w:r>
      <w:hyperlink r:id="rId713" w:history="1">
        <w:r w:rsidRPr="004C5EC1">
          <w:rPr>
            <w:rStyle w:val="Hyperlink"/>
            <w:sz w:val="18"/>
          </w:rPr>
          <w:t>Paradise Lost &amp; Saved</w:t>
        </w:r>
      </w:hyperlink>
      <w:r w:rsidRPr="004C5EC1">
        <w:rPr>
          <w:sz w:val="18"/>
        </w:rPr>
        <w:t xml:space="preserve"> (Bohane &amp; Lewis) : Aust. Embassy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Gallipoli, the Dismissal fall in the new history (Gaynor, RSLWA)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History ignores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(Stannage, Curtin University)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Gallipoli : few were braver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Diggers march to our own national drum (Moral Maze, Mackay)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Windfarm politics : just give it the bird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</w:t>
      </w:r>
      <w:smartTag w:uri="urn:schemas-microsoft-com:office:smarttags" w:element="City">
        <w:r w:rsidRPr="004C5EC1">
          <w:rPr>
            <w:sz w:val="18"/>
          </w:rPr>
          <w:t>Campbell</w:t>
        </w:r>
      </w:smartTag>
      <w:r w:rsidRPr="004C5EC1">
        <w:rPr>
          <w:sz w:val="18"/>
        </w:rPr>
        <w:t xml:space="preserve"> pulls Federal plug on SW wind farm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Fears blowouts will delat Peel deviation start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Rail cost blowout set to jump again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63) – Over the barrel with oil (Simmons, Hills Industries)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Australian ICOMOS 2006 (Fremantle)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NTWA (Perrigo) – Copy AIC06 Conference Abstract : Rainbow 2000 &amp; Anzac 2014-18</w:t>
      </w:r>
      <w:r w:rsidRPr="004C5EC1">
        <w:rPr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Event – Anzac International Military Tattoo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Sydney</w:t>
          </w:r>
        </w:smartTag>
      </w:smartTag>
      <w:r w:rsidRPr="004C5EC1">
        <w:rPr>
          <w:b/>
          <w:bCs/>
          <w:color w:val="FF3300"/>
          <w:sz w:val="18"/>
        </w:rPr>
        <w:t>) – a Salute to the Anzacs</w:t>
      </w:r>
      <w:r w:rsidRPr="004C5EC1">
        <w:rPr>
          <w:b/>
          <w:bCs/>
          <w:color w:val="FF3300"/>
          <w:sz w:val="18"/>
        </w:rPr>
        <w:tab/>
        <w:t>22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Discussions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Cs/>
              <w:sz w:val="18"/>
            </w:rPr>
            <w:t>Albany</w:t>
          </w:r>
        </w:smartTag>
        <w:r w:rsidRPr="004C5EC1">
          <w:rPr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Cs/>
              <w:sz w:val="18"/>
            </w:rPr>
            <w:t>Port</w:t>
          </w:r>
        </w:smartTag>
      </w:smartTag>
      <w:r w:rsidRPr="004C5EC1">
        <w:rPr>
          <w:bCs/>
          <w:sz w:val="18"/>
        </w:rPr>
        <w:t xml:space="preserve"> Authority (Williamson) – Rainbow 2000 &amp; Anzac 2014-18</w:t>
      </w:r>
      <w:r w:rsidRPr="004C5EC1">
        <w:rPr>
          <w:bCs/>
          <w:sz w:val="18"/>
        </w:rPr>
        <w:tab/>
        <w:t>23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Dawn Service 2006 – Mt.Clarence &amp; Anzac Parade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bCs/>
              <w:sz w:val="18"/>
            </w:rPr>
            <w:t>Anzac</w:t>
          </w:r>
        </w:smartTag>
        <w:r w:rsidRPr="004C5EC1">
          <w:rPr>
            <w:b/>
            <w:bCs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bCs/>
              <w:sz w:val="18"/>
            </w:rPr>
            <w:t>Memorial Park</w:t>
          </w:r>
        </w:smartTag>
      </w:smartTag>
      <w:r w:rsidRPr="004C5EC1">
        <w:rPr>
          <w:b/>
          <w:bCs/>
          <w:sz w:val="18"/>
        </w:rPr>
        <w:tab/>
        <w:t>25 Apr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Anzac Day 2006 : We are the dead, short days ago we lived  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Exhibition 2006 (Smithson, SP)  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The guns are silent, only the pain lives on (Webb, VVA) 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Grass roots gets boost with new council deal (Lloyd MHR)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Soaring oil prices hit hard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Two councillors to lose seats : Albany CC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Time for a new sporting tradition (Mole, AA)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Behind closed doors (Holden, Lower King)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City responds : Holden letter (Hammond, Albany CC)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options (Stewart, Bayonet Head)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A growth market for Great Southern exports ?  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Doughty Duyfken has finally docked : 1606-2006  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Museum launches Anzac exhibition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Residency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Museum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Anzac Commemorative Service 2006 – St.John’s Anglican Church,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ab/>
        <w:t>25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 ‘zealots’ blamed for uranium ban (Hore-Lacy, WNA)</w:t>
      </w:r>
      <w:r w:rsidRPr="004C5EC1">
        <w:rPr>
          <w:sz w:val="18"/>
        </w:rPr>
        <w:tab/>
        <w:t xml:space="preserve"> 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Councils warn of rate rises : Aged Care (Mitchell, WALGA)</w:t>
      </w:r>
      <w:r w:rsidRPr="004C5EC1">
        <w:rPr>
          <w:sz w:val="18"/>
        </w:rPr>
        <w:tab/>
        <w:t xml:space="preserve"> 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38) – $7b plan for Panama Canal (President Torrijos,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Panama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 xml:space="preserve"> 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65) – Register of Indigenous Land Use Agreements : NNTT</w:t>
      </w:r>
      <w:r w:rsidRPr="004C5EC1">
        <w:rPr>
          <w:sz w:val="18"/>
        </w:rPr>
        <w:tab/>
        <w:t xml:space="preserve"> 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80) – Design &amp; Constuct Berth #7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</w:t>
      </w:r>
      <w:r w:rsidRPr="004C5EC1">
        <w:rPr>
          <w:sz w:val="18"/>
        </w:rPr>
        <w:tab/>
        <w:t xml:space="preserve"> 26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Electors ignore Joondalup poll : Postal 26.9% (Hunt, JCC)</w:t>
      </w:r>
      <w:r w:rsidRPr="004C5EC1">
        <w:rPr>
          <w:sz w:val="18"/>
        </w:rPr>
        <w:tab/>
        <w:t xml:space="preserve"> 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WA Business News (Pages 14-20) – 34 ideas for WA</w:t>
      </w:r>
      <w:r w:rsidRPr="004C5EC1">
        <w:rPr>
          <w:b/>
          <w:color w:val="FF3300"/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1) – Day for the Diggers (Cleak,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(Pages 1,2,4&amp;5) – Anzac tradition stronger than ever : Photographs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From defeat rise a great national dream (Mole, AA)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Move Earl Street</w:t>
          </w:r>
        </w:smartTag>
      </w:smartTag>
      <w:r w:rsidRPr="004C5EC1">
        <w:rPr>
          <w:sz w:val="18"/>
        </w:rPr>
        <w:t xml:space="preserve"> development (Kelly-Sibley, Spencer Park)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Government is manipulating ABC (Raven, ABC Friends)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Council chaos (Orchard,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Redmond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Is Albany suffering from identity crisis? (Cr Wellington, ACC)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Hassell gone under new boundaries (Cr Walker &amp; West, ACC)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Duyfken departs : 400 years 1606-2006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$5m boost for local catchment (English, SCRIPT)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Big crowds mark Anzac Day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(Pages 62 &amp; 63) – Anzac Day 2006 : Photographs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Seminar – Annaliza Jackson &amp; Assoc. – Preparing Leaders (Reid, Leadership WA)</w:t>
      </w:r>
      <w:r w:rsidRPr="004C5EC1">
        <w:rPr>
          <w:sz w:val="18"/>
        </w:rPr>
        <w:tab/>
        <w:t>27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Blown away by lack of Federal help : Denmark Windfarm</w:t>
      </w:r>
      <w:r w:rsidRPr="004C5EC1">
        <w:rPr>
          <w:sz w:val="18"/>
        </w:rPr>
        <w:tab/>
        <w:t>28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2) – Tourism boost : AVC (Sheila McHale, Tourism Minister)</w:t>
      </w:r>
      <w:r w:rsidRPr="004C5EC1">
        <w:rPr>
          <w:sz w:val="18"/>
        </w:rPr>
        <w:tab/>
        <w:t>28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Riches of Isolation (Form Gallery)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Unearthing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’s creative potential (Logan MLA)</w:t>
      </w:r>
      <w:r w:rsidRPr="004C5EC1">
        <w:rPr>
          <w:sz w:val="18"/>
        </w:rPr>
        <w:tab/>
        <w:t>28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Local councils to be merged in major shake-up (Ford</w:t>
      </w:r>
      <w:r w:rsidR="00AF5763">
        <w:rPr>
          <w:sz w:val="18"/>
        </w:rPr>
        <w:t xml:space="preserve"> MLC, </w:t>
      </w:r>
      <w:r w:rsidRPr="004C5EC1">
        <w:rPr>
          <w:sz w:val="18"/>
        </w:rPr>
        <w:t>LG)</w:t>
      </w:r>
      <w:r w:rsidRPr="004C5EC1">
        <w:rPr>
          <w:sz w:val="18"/>
        </w:rPr>
        <w:tab/>
        <w:t xml:space="preserve"> 29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$150m land frenzy hits SW (Dawkins, WAPC)</w:t>
      </w:r>
      <w:r w:rsidRPr="004C5EC1">
        <w:rPr>
          <w:sz w:val="18"/>
        </w:rPr>
        <w:tab/>
        <w:t xml:space="preserve"> 29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Bigger may be better : Local government (Ford</w:t>
      </w:r>
      <w:r w:rsidR="00AF5763">
        <w:rPr>
          <w:sz w:val="18"/>
        </w:rPr>
        <w:t xml:space="preserve"> MLC</w:t>
      </w:r>
      <w:r w:rsidRPr="004C5EC1">
        <w:rPr>
          <w:sz w:val="18"/>
        </w:rPr>
        <w:t>, LG)</w:t>
      </w:r>
      <w:r w:rsidRPr="004C5EC1">
        <w:rPr>
          <w:sz w:val="18"/>
        </w:rPr>
        <w:tab/>
        <w:t xml:space="preserve"> 29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12) – Recognise this champion of consumer interests? (Fels, UWA LLB)</w:t>
      </w:r>
      <w:r w:rsidRPr="004C5EC1">
        <w:rPr>
          <w:sz w:val="18"/>
        </w:rPr>
        <w:tab/>
        <w:t xml:space="preserve"> 29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Native title in gridlock : judge (Merkel, Federal Court Aust)</w:t>
      </w:r>
      <w:r w:rsidRPr="004C5EC1">
        <w:rPr>
          <w:sz w:val="18"/>
        </w:rPr>
        <w:tab/>
        <w:t xml:space="preserve"> 29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Clash of the titanics (Freedom of the Seas,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Hamburg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 xml:space="preserve"> 29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27) – Mayors fight for life (Taylor, Nedlands CC)</w:t>
      </w:r>
      <w:r w:rsidRPr="004C5EC1">
        <w:rPr>
          <w:sz w:val="18"/>
        </w:rPr>
        <w:tab/>
        <w:t>30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Sunday Times (Page 42) – True facts : Gallipoli Dawn Service 2005 at Anzac Cove</w:t>
      </w:r>
      <w:r w:rsidRPr="004C5EC1">
        <w:rPr>
          <w:sz w:val="18"/>
        </w:rPr>
        <w:tab/>
        <w:t>30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O’Connor Post (Wilson Tuckey MHR) – The Wheat Edition</w:t>
      </w:r>
      <w:r w:rsidRPr="004C5EC1">
        <w:rPr>
          <w:sz w:val="18"/>
        </w:rPr>
        <w:tab/>
        <w:t>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Matters (Vol.1 #3 Page 34) – Anzac : the national holiday that truly is</w:t>
      </w:r>
      <w:r w:rsidRPr="004C5EC1">
        <w:rPr>
          <w:sz w:val="18"/>
        </w:rPr>
        <w:tab/>
        <w:t>Apr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Trust News (Vol.34 # 4) – The Duyfken Voyage 1606 :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on the map.</w:t>
      </w:r>
      <w:r w:rsidRPr="004C5EC1">
        <w:rPr>
          <w:sz w:val="18"/>
        </w:rPr>
        <w:tab/>
        <w:t>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Provence</w:t>
          </w:r>
        </w:smartTag>
      </w:smartTag>
      <w:r w:rsidRPr="004C5EC1">
        <w:rPr>
          <w:sz w:val="18"/>
        </w:rPr>
        <w:t xml:space="preserve"> (Satterley Property Group) – Prepare to be inspired : a master planned community</w:t>
      </w:r>
      <w:r w:rsidRPr="004C5EC1">
        <w:rPr>
          <w:sz w:val="18"/>
        </w:rPr>
        <w:tab/>
        <w:t>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Pay boost tip for councillors (Mitchell, WALGA)</w:t>
      </w:r>
      <w:r w:rsidRPr="004C5EC1">
        <w:rPr>
          <w:sz w:val="18"/>
        </w:rPr>
        <w:tab/>
        <w:t xml:space="preserve"> 01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Western suburbs reject plans for super council</w:t>
      </w:r>
      <w:r w:rsidRPr="004C5EC1">
        <w:rPr>
          <w:sz w:val="18"/>
        </w:rPr>
        <w:tab/>
        <w:t xml:space="preserve"> 01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Leach Highway</w:t>
          </w:r>
        </w:smartTag>
      </w:smartTag>
      <w:r w:rsidRPr="004C5EC1">
        <w:rPr>
          <w:sz w:val="18"/>
        </w:rPr>
        <w:t xml:space="preserve"> ‘truck ban’ was an election con : Libs (O’Brien)</w:t>
      </w:r>
      <w:r w:rsidRPr="004C5EC1">
        <w:rPr>
          <w:sz w:val="18"/>
        </w:rPr>
        <w:tab/>
        <w:t xml:space="preserve"> 01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Council amalgamations not the only answer</w:t>
      </w:r>
      <w:r w:rsidRPr="004C5EC1">
        <w:rPr>
          <w:sz w:val="18"/>
        </w:rPr>
        <w:tab/>
        <w:t xml:space="preserve"> 01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27) – Councils draw battle lines along border (Perth CC &amp; Vincent TC)</w:t>
      </w:r>
      <w:r w:rsidRPr="004C5EC1">
        <w:rPr>
          <w:sz w:val="18"/>
        </w:rPr>
        <w:tab/>
        <w:t xml:space="preserve"> 01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Camp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Quaranup</w:t>
          </w:r>
        </w:smartTag>
      </w:smartTag>
      <w:r w:rsidRPr="004C5EC1">
        <w:rPr>
          <w:sz w:val="18"/>
        </w:rPr>
        <w:t xml:space="preserve"> gets official approval (Carpenter MLA)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New focus on designing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(Durack, UDCWA)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When too much not enough for young people (Mole, AA)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development unsuitable (Price,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Keep foreshore simple and get on with it (Laurence, Gledhow)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Appropriate development (Crisp,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11) – Protest 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Marquette</w:t>
          </w:r>
        </w:smartTag>
      </w:smartTag>
      <w:r w:rsidRPr="004C5EC1">
        <w:rPr>
          <w:sz w:val="18"/>
        </w:rPr>
        <w:t xml:space="preserve"> leaves today (Cleak, Albay RSL)</w:t>
      </w:r>
      <w:r w:rsidRPr="004C5EC1">
        <w:rPr>
          <w:sz w:val="18"/>
        </w:rPr>
        <w:tab/>
        <w:t>02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‘Miracle’ ralway behind schedule (MacTiernan MLA)</w:t>
      </w:r>
      <w:r w:rsidRPr="004C5EC1">
        <w:rPr>
          <w:sz w:val="18"/>
        </w:rPr>
        <w:tab/>
        <w:t xml:space="preserve"> 03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WA council merger plan begs vital questions (Ford MLC)</w:t>
      </w:r>
      <w:r w:rsidRPr="004C5EC1">
        <w:rPr>
          <w:sz w:val="18"/>
        </w:rPr>
        <w:tab/>
        <w:t xml:space="preserve"> 03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51) – Urban plan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Coventry</w:t>
          </w:r>
        </w:smartTag>
      </w:smartTag>
      <w:r w:rsidRPr="004C5EC1">
        <w:rPr>
          <w:sz w:val="18"/>
        </w:rPr>
        <w:t>’s site : Morley (Holtham, SBSK Aust)</w:t>
      </w:r>
      <w:r w:rsidRPr="004C5EC1">
        <w:rPr>
          <w:sz w:val="18"/>
        </w:rPr>
        <w:tab/>
        <w:t xml:space="preserve"> 03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53) – 71-unit block for West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(Jones, WA DHW)</w:t>
      </w:r>
      <w:r w:rsidRPr="004C5EC1">
        <w:rPr>
          <w:sz w:val="18"/>
        </w:rPr>
        <w:tab/>
        <w:t xml:space="preserve"> 03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WABN Events – Meet the Australian Ambassador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(McLean OAM)</w:t>
      </w:r>
      <w:r w:rsidRPr="004C5EC1">
        <w:rPr>
          <w:sz w:val="18"/>
        </w:rPr>
        <w:tab/>
        <w:t>03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The lost words of MacTiernan’s rail rhetoric (Drummond, WAN)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Minister has Yarragadee conflict : Libs (McGowan, Environment)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PM stands by single desk : AWB (Howard MHR)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Don’t toy with confidence in economy : Reserve Bank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Why MPs are on the nose – and deserve to be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Now, Cole must sort wheat from the chaff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Ripper set to top off State cake with fudge : $4.7b surplus</w:t>
      </w:r>
      <w:r w:rsidRPr="004C5EC1">
        <w:rPr>
          <w:sz w:val="18"/>
        </w:rPr>
        <w:tab/>
        <w:t xml:space="preserve"> 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Education outcomes for the future (Smithson, AA)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3) – Main Roads WA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Roadworks Albany Ring Road</w:t>
          </w:r>
        </w:smartTag>
      </w:smartTag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Vision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foreshore shared (Kelly-Sibley, Spencer Park)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Disgust over treatment : RSL Parade Marshall, Anzac Day 2006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Fabulous festival (Taylor, GSRMA)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6) – Butchered :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Marine Drive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(Appleby, Kimba SA)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11&amp;12) – Downsouth : Aeroplane jelly (CJ-6A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Nanchang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17) – Brooks Garden SC (Woolworths)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Replace another old relic (Cleak, Albany RSL)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Too late to talk to community (Orchard, Redmond)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Wars to help other countries (Gilet,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 mother’s work is never done (Gartland, Robinson)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60)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Classic Motor Event : 70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</w:t>
      </w:r>
      <w:r w:rsidRPr="004C5EC1">
        <w:rPr>
          <w:sz w:val="18"/>
        </w:rPr>
        <w:tab/>
        <w:t>04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Wyllie gets lifeline on centre : PCEC (MacTiernan MLA)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Bunbury breaks ranks on Yarragadee (Smith, Bunbury CC)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18) – Don’t be too quick to bury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Kimberley</w:t>
          </w:r>
        </w:smartTag>
      </w:smartTag>
      <w:r w:rsidRPr="004C5EC1">
        <w:rPr>
          <w:sz w:val="18"/>
        </w:rPr>
        <w:t xml:space="preserve"> water idea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Cartoon : Carpenter MAD on OBE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Carpenter must lead on Aboriginal issues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Tsunami alert fails in first big quake (Barker, NZ Govt)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WWF nod for uranium sale stuns greens (Bourne, WWF Aust)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36) – We want more tme on WA bauxite : </w:t>
      </w:r>
      <w:smartTag w:uri="urn:schemas-microsoft-com:office:smarttags" w:element="place">
        <w:r w:rsidRPr="004C5EC1">
          <w:rPr>
            <w:sz w:val="18"/>
          </w:rPr>
          <w:t>Rio</w:t>
        </w:r>
      </w:smartTag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36) – Old stock exchange hand quits 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office faces flood of floats</w:t>
      </w:r>
      <w:r w:rsidRPr="004C5EC1">
        <w:rPr>
          <w:sz w:val="18"/>
        </w:rPr>
        <w:tab/>
        <w:t xml:space="preserve"> 05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63) – Cartoon : Tunnel miracle to Mandurah (MacTiernan MLA)</w:t>
      </w:r>
      <w:r w:rsidRPr="004C5EC1">
        <w:rPr>
          <w:sz w:val="18"/>
        </w:rPr>
        <w:tab/>
        <w:t>07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63) – Premier’s blinkered vision &amp; Right call (McCarthy, ST)</w:t>
      </w:r>
      <w:r w:rsidRPr="004C5EC1">
        <w:rPr>
          <w:sz w:val="18"/>
        </w:rPr>
        <w:tab/>
        <w:t>07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Narrow win for new mayor of Joondalup : 4% mandate</w:t>
      </w:r>
      <w:r w:rsidRPr="004C5EC1">
        <w:rPr>
          <w:sz w:val="18"/>
        </w:rPr>
        <w:tab/>
        <w:t>08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35) – Toll takes aim at </w:t>
      </w:r>
      <w:smartTag w:uri="urn:schemas-microsoft-com:office:smarttags" w:element="place">
        <w:r w:rsidRPr="004C5EC1">
          <w:rPr>
            <w:sz w:val="18"/>
          </w:rPr>
          <w:t>Macquarie</w:t>
        </w:r>
      </w:smartTag>
      <w:r w:rsidRPr="004C5EC1">
        <w:rPr>
          <w:sz w:val="18"/>
        </w:rPr>
        <w:t xml:space="preserve"> plan</w:t>
      </w:r>
      <w:r w:rsidRPr="004C5EC1">
        <w:rPr>
          <w:sz w:val="18"/>
        </w:rPr>
        <w:tab/>
        <w:t>08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New index to tackle real property values (Miribato, RP Data)</w:t>
      </w:r>
      <w:r w:rsidRPr="004C5EC1">
        <w:rPr>
          <w:sz w:val="18"/>
        </w:rPr>
        <w:tab/>
        <w:t>08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Lecture – UWA Urban Design Centre (Durack) – The future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UWA UDC (Durack)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and transport access (O’Day, TimberCorp)</w:t>
      </w:r>
      <w:r w:rsidRPr="004C5EC1">
        <w:rPr>
          <w:sz w:val="18"/>
        </w:rPr>
        <w:tab/>
        <w:t>08 May 2006</w:t>
      </w:r>
    </w:p>
    <w:p w:rsidR="00370549" w:rsidRPr="004C5EC1" w:rsidRDefault="00370549" w:rsidP="0037054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Dismissal – John D’Orazio MLA (Minister Police &amp; Emergency Services) – CCC Burke Investigation</w:t>
      </w:r>
      <w:r w:rsidRPr="004C5EC1">
        <w:rPr>
          <w:color w:val="FF0066"/>
          <w:sz w:val="18"/>
        </w:rPr>
        <w:tab/>
        <w:t>08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Why won’t the Premier just sack this man? : D’Orazio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Premier’s judgement on the line (D’Orazio, Police Minister)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New flashpoint with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on refugee row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Middle-class welfare drives tax policy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D’Orazio in Cabinet an affront to the WA people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Costello to continue slow course of reform : 11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Budget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31) – Scottish engineer honoured in </w:t>
      </w:r>
      <w:smartTag w:uri="urn:schemas-microsoft-com:office:smarttags" w:element="country-region">
        <w:r w:rsidRPr="004C5EC1">
          <w:rPr>
            <w:sz w:val="18"/>
          </w:rPr>
          <w:t>Japan</w:t>
        </w:r>
      </w:smartTag>
      <w:r w:rsidRPr="004C5EC1">
        <w:rPr>
          <w:sz w:val="18"/>
        </w:rPr>
        <w:t xml:space="preserve"> : Water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Burton</w:t>
          </w:r>
        </w:smartTag>
      </w:smartTag>
      <w:r w:rsidRPr="004C5EC1">
        <w:rPr>
          <w:sz w:val="18"/>
        </w:rPr>
        <w:t>, 1887)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Youth support for RSL (Cleak, Albany RSL)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More bang for buck please &amp; Old heave ho (Smithson, AA)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Strong objection to comments of deputy mayor (Price,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36) – On the crest of a wave (Stephenson,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Wave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Fest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WIN TV Albany (Wright)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ComputerCORP (Vibert) – Successful Partnerships Business Forum</w:t>
      </w:r>
      <w:r w:rsidRPr="004C5EC1">
        <w:rPr>
          <w:color w:val="CC0000"/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Letter – McSweeney MLC (W06-0003)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Multiple Dwellings &amp;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Film Forum – The Smithsonian Assoc. – </w:t>
      </w:r>
      <w:hyperlink r:id="rId714" w:history="1">
        <w:r w:rsidRPr="004C5EC1">
          <w:rPr>
            <w:rStyle w:val="Hyperlink"/>
            <w:sz w:val="18"/>
          </w:rPr>
          <w:t>Bougainville Sky (Agafonoff 2005)</w:t>
        </w:r>
      </w:hyperlink>
      <w:r w:rsidRPr="004C5EC1">
        <w:rPr>
          <w:sz w:val="18"/>
        </w:rPr>
        <w:t xml:space="preserve"> : Aust. Embassy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09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West Australian (MacKinnon) – Copy WALGA letter re: Councillor remuneration</w:t>
      </w:r>
      <w:r w:rsidRPr="004C5EC1">
        <w:rPr>
          <w:sz w:val="18"/>
        </w:rPr>
        <w:tab/>
        <w:t>10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SW boom sets national pace (Dastlik, HIA)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Carpenter hard pressed to restore respect for leadership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Public service chooks coming home to roost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HMAS Melville in port (RAN Survey Ship)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State Budget : our wish list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Increase funds for our roads (Hewer, Albany CC)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Federal funding : where’s all the money gone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Calendar a shambles : Albany CC (Villion,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Ready for guys : Price (Gorman,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Centre gets approval : Plantagenet SC Chambers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Council support : Systemic Sustainability (Craven, Curtin Uni)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Gnowangerup wants wards amalgamated (Savage, GSC)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MLA tips no ‘big tickets’ in Budget (Watson MLA)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Minister unrepentant on windfarm support (MacTiernan MLA)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Home sought for farmers’ market (Haines, AFM)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Housing plan for former oval (Howard, Architects)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Guides to local decision-making (Price,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9) – Brew a boost for diggers (Humphries,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 xml:space="preserve"> Hotel)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Appeal bill for Earl at $100k-plus (Fenn, Albnay CC)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Waterfront considered (Fenn, Albany CC)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Community Radio (Humphries)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Telephone – West Australian (MacKinnon) – Rainbow 2000 &amp; Local Government Reform</w:t>
      </w:r>
      <w:r w:rsidRPr="004C5EC1">
        <w:rPr>
          <w:sz w:val="18"/>
        </w:rPr>
        <w:tab/>
        <w:t>11 May 2006</w:t>
      </w:r>
    </w:p>
    <w:p w:rsidR="00000F37" w:rsidRPr="004C5EC1" w:rsidRDefault="00000F37" w:rsidP="00000F3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Hansard – Robyn McSweeney MLC (2605)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Multiple Dwellings &amp;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ab/>
        <w:t>11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Article – West Australian (Page 9) – State’s environmental chief resigns (Carew-Hopkins, DoE)</w:t>
      </w:r>
      <w:r w:rsidRPr="004C5EC1">
        <w:rPr>
          <w:color w:val="FF0066"/>
          <w:sz w:val="18"/>
        </w:rPr>
        <w:tab/>
        <w:t>12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Complaint lodged against councillor : Donnelly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Shepherd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Share headworks (Ford MLC, Minister LG&amp;RD)</w:t>
      </w:r>
      <w:r w:rsidRPr="004C5EC1">
        <w:rPr>
          <w:sz w:val="18"/>
        </w:rPr>
        <w:tab/>
        <w:t>12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6) – Lifting the lid on masons’ world (PJGW Fraser)</w:t>
      </w:r>
      <w:r w:rsidRPr="004C5EC1">
        <w:rPr>
          <w:sz w:val="18"/>
        </w:rPr>
        <w:tab/>
        <w:t>12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State Budget 2006-07 – Hon Jim McGinty MLA (Albany &amp; Great Southern)</w:t>
      </w:r>
      <w:r w:rsidRPr="004C5EC1">
        <w:rPr>
          <w:sz w:val="18"/>
        </w:rPr>
        <w:tab/>
        <w:t>12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Handout – State Budget 2006-07 – Decisions for tomorrow, not just today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Handout – State Budget 2006-07 – Decisions for tomorrow, not just today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12 May 2004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$72m fund for new ideas just a ‘black hole’ (Langoulant, CCIWA)</w:t>
      </w:r>
      <w:r w:rsidRPr="004C5EC1">
        <w:rPr>
          <w:sz w:val="18"/>
        </w:rPr>
        <w:tab/>
        <w:t>13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60) – Rates rise, fuel put thousands on the edge (Mahalingham, CCLS)</w:t>
      </w:r>
      <w:r w:rsidRPr="004C5EC1">
        <w:rPr>
          <w:sz w:val="18"/>
        </w:rPr>
        <w:tab/>
        <w:t>13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Telegraph fired up colonies (Gaynor, UWA)</w:t>
      </w:r>
      <w:r w:rsidRPr="004C5EC1">
        <w:rPr>
          <w:sz w:val="18"/>
        </w:rPr>
        <w:tab/>
        <w:t>13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Melbourne IT (Domain Names) – The Australian Smithsonian </w:t>
      </w:r>
      <w:hyperlink r:id="rId715" w:history="1">
        <w:r w:rsidRPr="004C5EC1">
          <w:rPr>
            <w:rStyle w:val="Hyperlink"/>
            <w:sz w:val="18"/>
          </w:rPr>
          <w:t>www.smithsonian.org.au</w:t>
        </w:r>
      </w:hyperlink>
      <w:r w:rsidRPr="004C5EC1">
        <w:rPr>
          <w:sz w:val="18"/>
        </w:rPr>
        <w:t xml:space="preserve">  </w:t>
      </w:r>
      <w:r w:rsidRPr="004C5EC1">
        <w:rPr>
          <w:color w:val="CC0000"/>
          <w:sz w:val="18"/>
        </w:rPr>
        <w:t xml:space="preserve">  </w:t>
      </w:r>
      <w:r w:rsidRPr="004C5EC1">
        <w:rPr>
          <w:color w:val="CC0000"/>
          <w:sz w:val="18"/>
        </w:rPr>
        <w:tab/>
        <w:t>14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>’s nuclear bid worries WA (Tallentire, CCWA)</w:t>
      </w:r>
      <w:r w:rsidRPr="004C5EC1">
        <w:rPr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‘Freedom of Information’ a misnomer as agencies clam up</w:t>
      </w:r>
      <w:r w:rsidRPr="004C5EC1">
        <w:rPr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AWB threat to sue critic (Hockey, General Manager)</w:t>
      </w:r>
      <w:r w:rsidRPr="004C5EC1">
        <w:rPr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Split</w:t>
          </w:r>
        </w:smartTag>
      </w:smartTag>
      <w:r w:rsidRPr="004C5EC1">
        <w:rPr>
          <w:sz w:val="18"/>
        </w:rPr>
        <w:t xml:space="preserve"> on Yarragadee benefits (Brennan, WaterCorp)</w:t>
      </w:r>
      <w:r w:rsidRPr="004C5EC1">
        <w:rPr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(Bride) – Regulation Reduction Incentive Fund : Building &amp; Health    </w:t>
      </w:r>
      <w:r w:rsidRPr="004C5EC1">
        <w:rPr>
          <w:color w:val="CC0000"/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Chris Ellison – Federal Budget 2006-07</w:t>
      </w:r>
      <w:r w:rsidRPr="004C5EC1">
        <w:rPr>
          <w:sz w:val="18"/>
        </w:rPr>
        <w:t xml:space="preserve">  </w:t>
      </w:r>
      <w:r w:rsidRPr="004C5EC1">
        <w:rPr>
          <w:color w:val="CC0000"/>
          <w:sz w:val="18"/>
        </w:rPr>
        <w:t xml:space="preserve">  </w:t>
      </w:r>
      <w:r w:rsidRPr="004C5EC1">
        <w:rPr>
          <w:color w:val="CC0000"/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Judith Adams – Federal Budget 2006-07</w:t>
      </w:r>
      <w:r w:rsidRPr="004C5EC1">
        <w:rPr>
          <w:sz w:val="18"/>
        </w:rPr>
        <w:t xml:space="preserve">  </w:t>
      </w:r>
      <w:r w:rsidRPr="004C5EC1">
        <w:rPr>
          <w:color w:val="CC0000"/>
          <w:sz w:val="18"/>
        </w:rPr>
        <w:t xml:space="preserve">  </w:t>
      </w:r>
      <w:r w:rsidRPr="004C5EC1">
        <w:rPr>
          <w:color w:val="CC0000"/>
          <w:sz w:val="18"/>
        </w:rPr>
        <w:tab/>
        <w:t>15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Heat turned up for bomb removal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(MacTiernan)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Presidents slam State Budget (Savage, Forbes, Barrow, Garnett)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Great Southern short-changed by city-centric Budget (Redman)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Budget black spots : GS Highways (Smithson, AA)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Between a rock and a hard place : The Rocks (Tsiporas,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Apartments impede view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Strategy to cater for water demand (Hughes-Owen, Water Corp)</w:t>
      </w:r>
      <w:r w:rsidRPr="004C5EC1">
        <w:rPr>
          <w:sz w:val="18"/>
        </w:rPr>
        <w:tab/>
        <w:t>16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Real railway cost ‘disguised’ (Langoulant, WACCI)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Treasury tipsters left more than a little red-faced by hot property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Bank chief’s pay tops $21m (Moss, Macquarie Bank)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Kucera ‘victim’ of depressed Gallop (Martin MLA)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Labor’s Kalgoorlie chief quits as uranium tensions boil over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Carpenter staffer in shock exit (Terlick, PPS)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State to cash in on </w:t>
      </w:r>
      <w:smartTag w:uri="urn:schemas-microsoft-com:office:smarttags" w:element="place">
        <w:r w:rsidRPr="004C5EC1">
          <w:rPr>
            <w:sz w:val="18"/>
          </w:rPr>
          <w:t>East Perth</w:t>
        </w:r>
      </w:smartTag>
      <w:r w:rsidRPr="004C5EC1">
        <w:rPr>
          <w:sz w:val="18"/>
        </w:rPr>
        <w:t xml:space="preserve"> (MacTiernan MLA)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Cabinet vacancy poses a test for Carpenter (Martin MLA)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Bush’s gift to PM : No AWB inquiry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‘Hayshed’ looking even uglier : Perth CEC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47) – </w:t>
      </w:r>
      <w:smartTag w:uri="urn:schemas-microsoft-com:office:smarttags" w:element="place">
        <w:r w:rsidRPr="004C5EC1">
          <w:rPr>
            <w:sz w:val="18"/>
          </w:rPr>
          <w:t>Macquarie</w:t>
        </w:r>
      </w:smartTag>
      <w:r w:rsidRPr="004C5EC1">
        <w:rPr>
          <w:sz w:val="18"/>
        </w:rPr>
        <w:t xml:space="preserve"> hit by weak infrastructure returns (Moss, MB)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Finbar hits straps on inner city appetite (Rimington, Finbar)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54) – Copley wins $6.5m land value case : WAPC</w:t>
      </w:r>
      <w:r w:rsidRPr="004C5EC1">
        <w:rPr>
          <w:sz w:val="18"/>
        </w:rPr>
        <w:tab/>
        <w:t>17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(Water Corporation) – Rainbow 2000</w:t>
      </w:r>
      <w:r w:rsidRPr="004C5EC1">
        <w:rPr>
          <w:sz w:val="18"/>
        </w:rPr>
        <w:tab/>
        <w:t>17 May 2006</w:t>
      </w:r>
    </w:p>
    <w:p w:rsidR="00AB4D60" w:rsidRPr="00B3578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35780">
        <w:rPr>
          <w:b/>
          <w:sz w:val="18"/>
        </w:rPr>
        <w:t xml:space="preserve">Article – </w:t>
      </w:r>
      <w:smartTag w:uri="urn:schemas-microsoft-com:office:smarttags" w:element="City">
        <w:r w:rsidRPr="00B35780">
          <w:rPr>
            <w:b/>
            <w:sz w:val="18"/>
          </w:rPr>
          <w:t>Albany</w:t>
        </w:r>
      </w:smartTag>
      <w:r w:rsidRPr="00B35780">
        <w:rPr>
          <w:b/>
          <w:sz w:val="18"/>
        </w:rPr>
        <w:t xml:space="preserve"> Advertiser (Page 1) – Imagine this : </w:t>
      </w:r>
      <w:smartTag w:uri="urn:schemas-microsoft-com:office:smarttags" w:element="place">
        <w:smartTag w:uri="urn:schemas-microsoft-com:office:smarttags" w:element="PlaceName">
          <w:r w:rsidRPr="00B35780">
            <w:rPr>
              <w:b/>
              <w:sz w:val="18"/>
            </w:rPr>
            <w:t>Waterfront</w:t>
          </w:r>
        </w:smartTag>
        <w:r w:rsidRPr="00B35780">
          <w:rPr>
            <w:b/>
            <w:sz w:val="18"/>
          </w:rPr>
          <w:t xml:space="preserve"> </w:t>
        </w:r>
        <w:smartTag w:uri="urn:schemas-microsoft-com:office:smarttags" w:element="PlaceType">
          <w:r w:rsidRPr="00B35780">
            <w:rPr>
              <w:b/>
              <w:sz w:val="18"/>
            </w:rPr>
            <w:t>Bridge</w:t>
          </w:r>
        </w:smartTag>
      </w:smartTag>
      <w:r w:rsidRPr="00B35780">
        <w:rPr>
          <w:b/>
          <w:sz w:val="18"/>
        </w:rPr>
        <w:t xml:space="preserve"> Design 3 (Capital House)</w:t>
      </w:r>
      <w:r w:rsidRPr="00B35780">
        <w:rPr>
          <w:b/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Entertainment centre $10m budget blow-out (Watson MLA)</w:t>
      </w:r>
      <w:r w:rsidRPr="004C5EC1">
        <w:rPr>
          <w:sz w:val="18"/>
        </w:rPr>
        <w:tab/>
        <w:t>18 May 2006</w:t>
      </w:r>
    </w:p>
    <w:p w:rsidR="00AB4D60" w:rsidRPr="00B35780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35780">
        <w:rPr>
          <w:b/>
          <w:sz w:val="18"/>
        </w:rPr>
        <w:t xml:space="preserve">Article – </w:t>
      </w:r>
      <w:smartTag w:uri="urn:schemas-microsoft-com:office:smarttags" w:element="City">
        <w:r w:rsidRPr="00B35780">
          <w:rPr>
            <w:b/>
            <w:sz w:val="18"/>
          </w:rPr>
          <w:t>Albany</w:t>
        </w:r>
      </w:smartTag>
      <w:r w:rsidRPr="00B35780">
        <w:rPr>
          <w:b/>
          <w:sz w:val="18"/>
        </w:rPr>
        <w:t xml:space="preserve"> Advertiser (Page 4) – Waterfront traffic plan (Fenn, </w:t>
      </w:r>
      <w:smartTag w:uri="urn:schemas-microsoft-com:office:smarttags" w:element="City">
        <w:smartTag w:uri="urn:schemas-microsoft-com:office:smarttags" w:element="place">
          <w:r w:rsidRPr="00B35780">
            <w:rPr>
              <w:b/>
              <w:sz w:val="18"/>
            </w:rPr>
            <w:t>Albany</w:t>
          </w:r>
        </w:smartTag>
      </w:smartTag>
      <w:r w:rsidRPr="00B35780">
        <w:rPr>
          <w:b/>
          <w:sz w:val="18"/>
        </w:rPr>
        <w:t xml:space="preserve"> CC)</w:t>
      </w:r>
      <w:r w:rsidRPr="00B35780">
        <w:rPr>
          <w:b/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Call for apology from MLC : McSweeney (Watson MLA)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Plane held up by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fog (Fenn, Albany CC)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Path to prosperity?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(Photograph)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No surprises : except for $10 million centre blowout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MLC’s twist in saga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(McSweeney MLC)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 decision rocks residents (Evans, The Rocks)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Protecting documents : Albany CC (Copyright IP Policy)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Ring road starts to take shape (Brien, Ertech)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Federal road funding increases (Tuckey MHR, O’Connor)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: Can I have some more please … ? (Watson MLA)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Cartoon fails to raise a laugh : Cleak RSL (Henderson, Scouts)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Wrong place is no argument for MP (Leavesley, Nationals)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Planning idea is on rocky ground (Tsipouras,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Govt promises kept (McGinty MLA, Health Minister)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55) – Traditional budget breakfast (Watson MLA)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58) – Welcome for navy : HMAS Melville (Lt.Cmdr Mark Vartan)</w:t>
      </w:r>
      <w:r w:rsidRPr="004C5EC1">
        <w:rPr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Letter – RidgeCity (W06-0004)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Multiple Dwellings &amp;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ab/>
        <w:t>18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A50021"/>
          <w:sz w:val="18"/>
        </w:rPr>
      </w:pPr>
      <w:r w:rsidRPr="004C5EC1">
        <w:rPr>
          <w:color w:val="A50021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A50021"/>
              <w:sz w:val="18"/>
            </w:rPr>
            <w:t>Sunshine</w:t>
          </w:r>
        </w:smartTag>
        <w:r w:rsidRPr="004C5EC1">
          <w:rPr>
            <w:color w:val="A50021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A50021"/>
              <w:sz w:val="18"/>
            </w:rPr>
            <w:t>Coast</w:t>
          </w:r>
        </w:smartTag>
        <w:r w:rsidRPr="004C5EC1">
          <w:rPr>
            <w:color w:val="A50021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A50021"/>
              <w:sz w:val="18"/>
            </w:rPr>
            <w:t>University</w:t>
          </w:r>
        </w:smartTag>
      </w:smartTag>
      <w:r w:rsidRPr="004C5EC1">
        <w:rPr>
          <w:color w:val="A50021"/>
          <w:sz w:val="18"/>
        </w:rPr>
        <w:t xml:space="preserve"> (McConville) – 9</w:t>
      </w:r>
      <w:r w:rsidRPr="004C5EC1">
        <w:rPr>
          <w:color w:val="A50021"/>
          <w:sz w:val="18"/>
          <w:vertAlign w:val="superscript"/>
        </w:rPr>
        <w:t>th</w:t>
      </w:r>
      <w:r w:rsidRPr="004C5EC1">
        <w:rPr>
          <w:color w:val="A50021"/>
          <w:sz w:val="18"/>
        </w:rPr>
        <w:t xml:space="preserve"> Australasian UHPH Conference 2008</w:t>
      </w:r>
      <w:r w:rsidRPr="004C5EC1">
        <w:rPr>
          <w:color w:val="A50021"/>
          <w:sz w:val="18"/>
        </w:rPr>
        <w:tab/>
        <w:t>19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</w:t>
      </w:r>
      <w:smartTag w:uri="urn:schemas-microsoft-com:office:smarttags" w:element="place">
        <w:r w:rsidRPr="004C5EC1">
          <w:rPr>
            <w:sz w:val="18"/>
          </w:rPr>
          <w:t>Union</w:t>
        </w:r>
      </w:smartTag>
      <w:r w:rsidRPr="004C5EC1">
        <w:rPr>
          <w:sz w:val="18"/>
        </w:rPr>
        <w:t xml:space="preserve"> turns on Premier over U-mine refusal (Daly, AWU)</w:t>
      </w:r>
      <w:r w:rsidRPr="004C5EC1">
        <w:rPr>
          <w:sz w:val="18"/>
        </w:rPr>
        <w:tab/>
        <w:t>19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A50021"/>
          <w:sz w:val="18"/>
        </w:rPr>
      </w:pPr>
      <w:r w:rsidRPr="004C5EC1">
        <w:rPr>
          <w:color w:val="A50021"/>
          <w:sz w:val="18"/>
        </w:rPr>
        <w:t>Letter from – WA DCEP (Business Names) – The Australian Smithsonian</w:t>
      </w:r>
      <w:r w:rsidRPr="004C5EC1">
        <w:rPr>
          <w:color w:val="A50021"/>
          <w:sz w:val="18"/>
        </w:rPr>
        <w:tab/>
        <w:t>19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The Australian Smithsonian – </w:t>
      </w:r>
      <w:hyperlink r:id="rId716" w:history="1">
        <w:r w:rsidRPr="004C5EC1">
          <w:rPr>
            <w:rStyle w:val="Hyperlink"/>
            <w:sz w:val="18"/>
          </w:rPr>
          <w:t>www.smithsonian.org.au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19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Architects dismiss ‘confused’ critics : Treasury (Warn, D&amp;W)</w:t>
      </w:r>
      <w:r w:rsidRPr="004C5EC1">
        <w:rPr>
          <w:sz w:val="18"/>
        </w:rPr>
        <w:tab/>
        <w:t>20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64) – Women’s vote made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a leader (Skene, UWA)</w:t>
      </w:r>
      <w:r w:rsidRPr="004C5EC1">
        <w:rPr>
          <w:sz w:val="18"/>
        </w:rPr>
        <w:tab/>
        <w:t>20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The eyes have it : How the famous face up (Maestripieri, UCSB)</w:t>
      </w:r>
      <w:r w:rsidRPr="004C5EC1">
        <w:rPr>
          <w:sz w:val="18"/>
        </w:rPr>
        <w:tab/>
        <w:t>20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71) – State urged to leave land for young buyers (McLean, MBA)</w:t>
      </w:r>
      <w:r w:rsidRPr="004C5EC1">
        <w:rPr>
          <w:sz w:val="18"/>
        </w:rPr>
        <w:tab/>
        <w:t>20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Discussion – Paul Llewellyn MLC – Rainbow 2000 Project &amp; Albany Anzac 2014-18 </w:t>
      </w:r>
      <w:r w:rsidRPr="004C5EC1">
        <w:rPr>
          <w:b/>
          <w:sz w:val="18"/>
        </w:rPr>
        <w:tab/>
        <w:t>22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Home Hits the Rocks (Liddiard,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Dynamo &amp; Ariel : heroism &amp; tragedy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It’s a disgrace : Silviculture (</w:t>
      </w:r>
      <w:smartTag w:uri="urn:schemas-microsoft-com:office:smarttags" w:element="City">
        <w:r w:rsidRPr="004C5EC1">
          <w:rPr>
            <w:sz w:val="18"/>
          </w:rPr>
          <w:t>Taylor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More money for roads : R2R (Tuckey MHR, O’Connor)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 idea where road goes (Hoekstra,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ComputerCORP, Eagles &amp; Vodafone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Successful Partnerships Business Forum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Labor Business Roundtable – Dollars &amp; sense : managing a V8 economy (Eric Ripper MLA)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Commonwealth Study Conference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– BANTP 2006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Commonwealth Study Conference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– Rainbow 2000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Commonwealth Study Conference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Commonwealth Study Conference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Bicentennial 2026-27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Commonwealth Study Conference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– Nuclear Energy Debate Position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Commonwealth Study Conference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– United Nations </w:t>
      </w:r>
      <w:smartTag w:uri="urn:schemas-microsoft-com:office:smarttags" w:element="place">
        <w:r w:rsidRPr="004C5EC1">
          <w:rPr>
            <w:sz w:val="18"/>
          </w:rPr>
          <w:t>Asia</w:t>
        </w:r>
      </w:smartTag>
      <w:r w:rsidRPr="004C5EC1">
        <w:rPr>
          <w:sz w:val="18"/>
        </w:rPr>
        <w:t xml:space="preserve"> Relocation</w:t>
      </w:r>
      <w:r w:rsidRPr="004C5EC1">
        <w:rPr>
          <w:sz w:val="18"/>
        </w:rPr>
        <w:tab/>
        <w:t>23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Sundstrom – </w:t>
      </w:r>
      <w:smartTag w:uri="urn:schemas-microsoft-com:office:smarttags" w:element="PlaceName">
        <w:r w:rsidRPr="004C5EC1">
          <w:rPr>
            <w:color w:val="CC0000"/>
            <w:sz w:val="18"/>
          </w:rPr>
          <w:t>Copy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Commonwealth</w:t>
        </w:r>
      </w:smartTag>
      <w:r w:rsidRPr="004C5EC1">
        <w:rPr>
          <w:color w:val="CC0000"/>
          <w:sz w:val="18"/>
        </w:rPr>
        <w:t xml:space="preserve"> SCTRS Transport Networks Inquiry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) </w:t>
      </w:r>
      <w:r w:rsidRPr="004C5EC1">
        <w:rPr>
          <w:color w:val="CC0000"/>
          <w:sz w:val="18"/>
        </w:rPr>
        <w:tab/>
        <w:t>24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Great Southern Farmer (Page 1) – Make or break for farm transporters : Fuel price (Halls)</w:t>
      </w:r>
      <w:r w:rsidRPr="004C5EC1">
        <w:rPr>
          <w:sz w:val="18"/>
        </w:rPr>
        <w:tab/>
        <w:t>24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>Reception – Commonwealth Study Conference 50</w:t>
      </w:r>
      <w:r w:rsidRPr="004C5EC1">
        <w:rPr>
          <w:b/>
          <w:bCs/>
          <w:sz w:val="18"/>
          <w:vertAlign w:val="superscript"/>
        </w:rPr>
        <w:t>th</w:t>
      </w:r>
      <w:r w:rsidRPr="004C5EC1">
        <w:rPr>
          <w:b/>
          <w:bCs/>
          <w:sz w:val="18"/>
        </w:rPr>
        <w:t xml:space="preserve"> Anniversary :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London</w:t>
          </w:r>
        </w:smartTag>
        <w:r w:rsidRPr="004C5EC1">
          <w:rPr>
            <w:b/>
            <w:bCs/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b/>
              <w:bCs/>
              <w:sz w:val="18"/>
            </w:rPr>
            <w:t>UK</w:t>
          </w:r>
        </w:smartTag>
      </w:smartTag>
      <w:r w:rsidRPr="004C5EC1">
        <w:rPr>
          <w:b/>
          <w:bCs/>
          <w:sz w:val="18"/>
        </w:rPr>
        <w:tab/>
        <w:t>24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Attack ready : Terrorism (Fenn, Albany CC)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Great Southern roads neglected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Ring road to ‘burden farmers’ (Hardwick, WAFF)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Ripper defends budget (Ripper MLA, Treasurer)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Footbridge waste of time &amp; effort (Teodorowycz,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Park proposal for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jewels : Anzac (Martin,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Perth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Passion for our heritage (Heaver, Architect)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Emu Point work called ‘stop-gap’ (Harrison,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AGS Weekender (Page 2) – Streetscope : Differing opinions on nuclear power</w:t>
      </w:r>
      <w:r w:rsidRPr="004C5EC1">
        <w:rPr>
          <w:b/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AGS Weekender (Page 4) – Most trucks tipped to use by-pass (Walker, Timber 2020)</w:t>
      </w:r>
      <w:r w:rsidRPr="004C5EC1">
        <w:rPr>
          <w:b/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Living next door to a business : The Rocks (Liddiard,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Accessing relevant information (Clements, Gledhow)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Rotary Club of St.Marylebone,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London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– Rainbow 2000</w:t>
      </w:r>
      <w:r w:rsidRPr="004C5EC1">
        <w:rPr>
          <w:sz w:val="18"/>
        </w:rPr>
        <w:tab/>
        <w:t>25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Extra (Page 3) – Ring road confusion over? (Cr John Walker, Timber 2020)</w:t>
      </w:r>
      <w:r w:rsidRPr="004C5EC1">
        <w:rPr>
          <w:b/>
          <w:sz w:val="18"/>
        </w:rPr>
        <w:tab/>
        <w:t>26 May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Paul Neville MP (Chairman, Hinkler Qld)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Steve Gibbons MP (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800080"/>
              <w:sz w:val="18"/>
            </w:rPr>
            <w:t>Bendigo</w:t>
          </w:r>
        </w:smartTag>
      </w:smartTag>
      <w:r w:rsidRPr="00010D91">
        <w:rPr>
          <w:color w:val="800080"/>
          <w:sz w:val="18"/>
        </w:rPr>
        <w:t xml:space="preserve"> Vic)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Sharon Bird MP (Cunningham NSW)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Barry Haase MP (</w:t>
      </w:r>
      <w:smartTag w:uri="urn:schemas-microsoft-com:office:smarttags" w:element="place">
        <w:smartTag w:uri="urn:schemas-microsoft-com:office:smarttags" w:element="City">
          <w:r w:rsidRPr="00010D91">
            <w:rPr>
              <w:color w:val="800080"/>
              <w:sz w:val="18"/>
            </w:rPr>
            <w:t>Kalgoorlie</w:t>
          </w:r>
        </w:smartTag>
        <w:r w:rsidRPr="00010D91">
          <w:rPr>
            <w:color w:val="800080"/>
            <w:sz w:val="18"/>
          </w:rPr>
          <w:t xml:space="preserve"> </w:t>
        </w:r>
        <w:smartTag w:uri="urn:schemas-microsoft-com:office:smarttags" w:element="State">
          <w:r w:rsidRPr="00010D91">
            <w:rPr>
              <w:color w:val="800080"/>
              <w:sz w:val="18"/>
            </w:rPr>
            <w:t>WA</w:t>
          </w:r>
        </w:smartTag>
      </w:smartTag>
      <w:r w:rsidRPr="00010D91">
        <w:rPr>
          <w:color w:val="800080"/>
          <w:sz w:val="18"/>
        </w:rPr>
        <w:t>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Jill Hall MP (Shortland NSW)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Dennis Jensen MP (</w:t>
      </w:r>
      <w:smartTag w:uri="urn:schemas-microsoft-com:office:smarttags" w:element="place">
        <w:smartTag w:uri="urn:schemas-microsoft-com:office:smarttags" w:element="City">
          <w:r w:rsidRPr="00010D91">
            <w:rPr>
              <w:color w:val="800080"/>
              <w:sz w:val="18"/>
            </w:rPr>
            <w:t>Tangney</w:t>
          </w:r>
        </w:smartTag>
        <w:r w:rsidRPr="00010D91">
          <w:rPr>
            <w:color w:val="800080"/>
            <w:sz w:val="18"/>
          </w:rPr>
          <w:t xml:space="preserve"> </w:t>
        </w:r>
        <w:smartTag w:uri="urn:schemas-microsoft-com:office:smarttags" w:element="State">
          <w:r w:rsidRPr="00010D91">
            <w:rPr>
              <w:color w:val="800080"/>
              <w:sz w:val="18"/>
            </w:rPr>
            <w:t>WA</w:t>
          </w:r>
        </w:smartTag>
      </w:smartTag>
      <w:r w:rsidRPr="00010D91">
        <w:rPr>
          <w:color w:val="800080"/>
          <w:sz w:val="18"/>
        </w:rPr>
        <w:t>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Stewart MacArthur MP (Corangamite Vic)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Kym Richardson MP (Kingston SA)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Bernard Ripoll MP (Oxley Qld)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Alby Schultz MP (Hume NSW) – SCTRS Submission,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Paul Calvert (President Tas)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Judith Adams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Mark Bishop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Ian Campbell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Alan Eggleston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Chris Ellison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Chris Evans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David Johnston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Ross Lightfoot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Andrew Murray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Rachel Siewert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Glenn Sterle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Ruth Webber (WA)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80"/>
          <w:sz w:val="18"/>
        </w:rPr>
      </w:pPr>
      <w:r w:rsidRPr="00010D91">
        <w:rPr>
          <w:color w:val="800080"/>
          <w:sz w:val="18"/>
        </w:rPr>
        <w:t>Email – Sen Eric Abetz (SMS Tas) – Copy SCTRS Submission &amp; Rainbow 2000 &amp; BANTP06</w:t>
      </w:r>
      <w:r w:rsidRPr="00010D91">
        <w:rPr>
          <w:color w:val="800080"/>
          <w:sz w:val="18"/>
        </w:rPr>
        <w:tab/>
        <w:t>27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Ningaloo a rich man’s playground (Allen, Microsoft)</w:t>
      </w:r>
      <w:r w:rsidRPr="004C5EC1">
        <w:rPr>
          <w:sz w:val="18"/>
        </w:rPr>
        <w:tab/>
        <w:t>27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Black Hawks swoop for control : </w:t>
      </w:r>
      <w:smartTag w:uri="urn:schemas-microsoft-com:office:smarttags" w:element="place">
        <w:r w:rsidRPr="004C5EC1">
          <w:rPr>
            <w:sz w:val="18"/>
          </w:rPr>
          <w:t>East Timor</w:t>
        </w:r>
      </w:smartTag>
      <w:r w:rsidRPr="004C5EC1">
        <w:rPr>
          <w:sz w:val="18"/>
        </w:rPr>
        <w:tab/>
        <w:t>27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Is Shorten the man who will undermine Beazley ?</w:t>
      </w:r>
      <w:r w:rsidRPr="004C5EC1">
        <w:rPr>
          <w:sz w:val="18"/>
        </w:rPr>
        <w:tab/>
        <w:t>27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Vision splendid of the 1890s changes in rear-view mirror</w:t>
      </w:r>
      <w:r w:rsidRPr="004C5EC1">
        <w:rPr>
          <w:sz w:val="18"/>
        </w:rPr>
        <w:tab/>
        <w:t>27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Blaze at port : Woodchip conveyor belt (Spokesperson, ACT)</w:t>
      </w:r>
      <w:r w:rsidRPr="004C5EC1">
        <w:rPr>
          <w:sz w:val="18"/>
        </w:rPr>
        <w:tab/>
        <w:t>30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Hand-to-mouth tourist centre on verge of collapse : Mt.Barker</w:t>
      </w:r>
      <w:r w:rsidRPr="004C5EC1">
        <w:rPr>
          <w:sz w:val="18"/>
        </w:rPr>
        <w:tab/>
        <w:t>30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How absolutely does power corrupt short-term thinkers (Mole)</w:t>
      </w:r>
      <w:r w:rsidRPr="004C5EC1">
        <w:rPr>
          <w:sz w:val="18"/>
        </w:rPr>
        <w:tab/>
        <w:t>30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Doers Vaile listen to the majority? (McLean, Newdegate)</w:t>
      </w:r>
      <w:r w:rsidRPr="004C5EC1">
        <w:rPr>
          <w:sz w:val="18"/>
        </w:rPr>
        <w:tab/>
        <w:t>30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Productivity of workplaces under threat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Achurch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SBEA)</w:t>
      </w:r>
      <w:r w:rsidRPr="004C5EC1">
        <w:rPr>
          <w:sz w:val="18"/>
        </w:rPr>
        <w:tab/>
        <w:t>30 May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the Party Room (Issue 3) – Federal Liberal think tank : Future policy directions</w:t>
      </w:r>
      <w:r w:rsidRPr="004C5EC1">
        <w:rPr>
          <w:sz w:val="18"/>
        </w:rPr>
        <w:tab/>
        <w:t>May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(Howard) : Working together</w:t>
      </w:r>
      <w:r w:rsidRPr="004C5EC1">
        <w:rPr>
          <w:sz w:val="18"/>
        </w:rPr>
        <w:tab/>
        <w:t>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UNSW (Pinnegar) – </w:t>
      </w:r>
      <w:hyperlink r:id="rId717" w:history="1">
        <w:r w:rsidRPr="004C5EC1">
          <w:rPr>
            <w:rStyle w:val="Hyperlink"/>
            <w:sz w:val="18"/>
            <w:szCs w:val="18"/>
          </w:rPr>
          <w:t>www.fbe.unsw.edu.au/cityfutures/surveys/planningheritage.asp</w:t>
        </w:r>
      </w:hyperlink>
      <w:r w:rsidRPr="004C5EC1">
        <w:rPr>
          <w:sz w:val="18"/>
        </w:rPr>
        <w:tab/>
        <w:t>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Matters (Vol.1 #5 Page 8) – The very public face of art</w:t>
      </w:r>
      <w:r w:rsidRPr="004C5EC1">
        <w:rPr>
          <w:sz w:val="18"/>
        </w:rPr>
        <w:tab/>
        <w:t>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Matters (Vol.1 #5 Page 20) – Still cruisin’ after all these years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Britain</w:t>
          </w:r>
        </w:smartTag>
      </w:smartTag>
      <w:r w:rsidRPr="004C5EC1">
        <w:rPr>
          <w:sz w:val="18"/>
        </w:rPr>
        <w:t>’s canal boats</w:t>
      </w:r>
      <w:r w:rsidRPr="004C5EC1">
        <w:rPr>
          <w:sz w:val="18"/>
        </w:rPr>
        <w:tab/>
        <w:t>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The iron will of the ruling class does not often bend (Mole, AA)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Fight over port bombs escalates (Nelson MHR, Defence)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Waterfront plan vote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Warning questioned : Marine Parade clearing (Albany CC)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breathes easy : Air quality (Arrowsmith, WA DEC)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Local wetlands studied (Hopkinson, WA DEC)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Heritage work reward : Heaver Architects (Roberts, Heritage)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Arts Council : Australian appointment (Black, UWA Albany)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60) – 70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Classic Motor Event : Road Closures &amp; Info</w:t>
      </w:r>
      <w:r w:rsidRPr="004C5EC1">
        <w:rPr>
          <w:sz w:val="18"/>
        </w:rPr>
        <w:tab/>
        <w:t>01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Feds push for water takeover : N-power for desalination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6) – Privatisation ‘threat to water flows’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6) – Senator warns of backlash to ‘bloody stupid idea’ (Heffernan)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7) – Costa to Howard : buy it all (Snowy Mtns Water Scheme)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16) – Cynical Snowy Stunt : Howard played politics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17) – Damn politics : Howard’s ambush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killed merger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Weekend Australian – The Real Estate Issue : Houses we love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Leighton sues over rail woes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/ Mandurah Line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$1.17m stationary art for people on move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/ Mandurah Line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Arty Freo the jobless capital of boomsville : Unemployment / area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30) –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 xml:space="preserve"> claims lead in fusion race : Tokamak,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Hefei</w:t>
          </w:r>
        </w:smartTag>
      </w:smartTag>
      <w:r w:rsidRPr="004C5EC1">
        <w:rPr>
          <w:sz w:val="18"/>
        </w:rPr>
        <w:t xml:space="preserve"> (Plasma Physics)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50) – Suffer for the greater good, MacTiernan tells road protesters</w:t>
      </w:r>
      <w:r w:rsidRPr="004C5EC1">
        <w:rPr>
          <w:b/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New resort opens doors for Exmouth as tourism centre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126) – Com DEH Antarctic Division : Wilkins Runway, Casey Station</w:t>
      </w:r>
      <w:r w:rsidRPr="004C5EC1">
        <w:rPr>
          <w:sz w:val="18"/>
        </w:rPr>
        <w:tab/>
        <w:t>03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UNSW (Dr Simon Pinnegar) – Nominations : E-survey of significant heritage places</w:t>
      </w:r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UNSW (Pinnegar) – E-survey heritage places : </w:t>
      </w:r>
      <w:smartTag w:uri="urn:schemas-microsoft-com:office:smarttags" w:element="PlaceName">
        <w:r w:rsidRPr="004C5EC1">
          <w:rPr>
            <w:sz w:val="18"/>
          </w:rPr>
          <w:t>Residency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Museum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UNSW (Pinnegar) – E-survey heritage places : Old Gaol,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Nomination – UNSW (Pinnegar) – E-survey heritage places : ANZEF Fleet 1914,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Nomination – UNSW (Pinnegar) – E-survey heritage places : Fremantle Port &amp; Harbour</w:t>
      </w:r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Nomination – UNSW (Pinnegar) – E-survey heritage places : Goldfields Water Pipeline</w:t>
      </w:r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Nomination – UNSW (Pinnegar) – E-survey heritage places : Stephenson Hepburn Plan 1955</w:t>
      </w:r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$830,000 view : Mira Mar 1000m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block (Snowball, AJS Prof)</w:t>
      </w:r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More bombs drop on Port’s battle (Sen Bishop, Shadow Defence)</w:t>
      </w:r>
      <w:r w:rsidRPr="004C5EC1">
        <w:rPr>
          <w:sz w:val="18"/>
        </w:rPr>
        <w:tab/>
        <w:t>06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Nuclear power station : coming soon to sunny location near you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Albany CC (Fenn) – Request quote for ACC TPS Amt (Parks &amp; Rec to Residential)</w:t>
      </w:r>
      <w:r w:rsidRPr="004C5EC1">
        <w:rPr>
          <w:color w:val="CC0000"/>
          <w:sz w:val="18"/>
        </w:rPr>
        <w:tab/>
        <w:t>07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3) – Bombshell in Port row (Johnson, Historian)</w:t>
      </w:r>
      <w:r w:rsidRPr="004C5EC1">
        <w:rPr>
          <w:b/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Assets so fragile they can be lost : Water (Mole, AA)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Nuclear power is safe (Howard to Simpson)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Nuclear fat cats (Bax, Cedar Vale, Qld)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The world’s biggest potential hangover : 290ltr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Shiraz</w:t>
          </w:r>
        </w:smartTag>
      </w:smartTag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Business slams slow progress : 7 day Trade (Lionetti, IGA Albany)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New group to fight wind farm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(Mortimer, SCLG)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Conserving our history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Breaksea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</w:t>
          </w:r>
        </w:smartTag>
      </w:smartTag>
      <w:r w:rsidRPr="004C5EC1">
        <w:rPr>
          <w:sz w:val="18"/>
        </w:rPr>
        <w:t xml:space="preserve"> (Bowler, Great Southern)</w:t>
      </w:r>
      <w:r w:rsidRPr="004C5EC1">
        <w:rPr>
          <w:sz w:val="18"/>
        </w:rPr>
        <w:tab/>
        <w:t>08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gets its day in court : SAT Hearing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Economy gets as good as it gets – not over yet (Nicolaou, WACCI)</w:t>
      </w:r>
      <w:r w:rsidRPr="004C5EC1">
        <w:rPr>
          <w:sz w:val="18"/>
        </w:rPr>
        <w:tab/>
        <w:t>10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Water chief backs Yarragadee option (Gill, WaterCorp)</w:t>
      </w:r>
      <w:r w:rsidRPr="004C5EC1">
        <w:rPr>
          <w:sz w:val="18"/>
        </w:rPr>
        <w:tab/>
        <w:t>10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Nuclear answer to water crisis (GG Michael Jeffery, FDI)</w:t>
      </w:r>
      <w:r w:rsidRPr="004C5EC1">
        <w:rPr>
          <w:sz w:val="18"/>
        </w:rPr>
        <w:tab/>
        <w:t>10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19) – Odysseus Howard’s nuclear ploy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69) – When WA led the way to a whiter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(Martens, UWA)</w:t>
      </w:r>
      <w:r w:rsidRPr="004C5EC1">
        <w:rPr>
          <w:sz w:val="18"/>
        </w:rPr>
        <w:tab/>
        <w:t>10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WA SAT (Douglas)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Community Consultation Forum</w:t>
      </w:r>
      <w:r w:rsidRPr="004C5EC1">
        <w:rPr>
          <w:sz w:val="18"/>
        </w:rPr>
        <w:tab/>
        <w:t>12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Nothing’s changed 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Premier keeps his word</w:t>
      </w:r>
      <w:r w:rsidRPr="004C5EC1">
        <w:rPr>
          <w:sz w:val="18"/>
        </w:rPr>
        <w:tab/>
        <w:t>13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3) – CBH lowers the boom : 8 strikes and you’re out (Voysey, CBH)</w:t>
      </w:r>
      <w:r w:rsidRPr="004C5EC1">
        <w:rPr>
          <w:sz w:val="18"/>
        </w:rPr>
        <w:tab/>
        <w:t>14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Hearing – WA SAT (Chaney)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Multiple Dwellings (RidgeCity Holdings)</w:t>
      </w:r>
      <w:r w:rsidRPr="004C5EC1">
        <w:rPr>
          <w:sz w:val="18"/>
        </w:rPr>
        <w:tab/>
        <w:t>13-15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Does this look familiar?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Roundabout Landscape (Photo)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battle lines are drawn (Malcolm, FDCP)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countdown (Judge Chaney, SAT : Roberts v. Carmody)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Emu Point fee boost plan is rejected by boaties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 tale of rocks, hard places and worrying times (Mole, AA)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7) – </w:t>
      </w:r>
      <w:hyperlink r:id="rId718" w:history="1">
        <w:r w:rsidRPr="00827FCA">
          <w:rPr>
            <w:rStyle w:val="Hyperlink"/>
            <w:b/>
            <w:sz w:val="18"/>
          </w:rPr>
          <w:t>Port finally wades into road row</w:t>
        </w:r>
      </w:hyperlink>
      <w:r w:rsidRPr="004C5EC1">
        <w:rPr>
          <w:b/>
          <w:sz w:val="18"/>
        </w:rPr>
        <w:t xml:space="preserve"> (Birchmore,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State">
          <w:r w:rsidRPr="004C5EC1">
            <w:rPr>
              <w:b/>
              <w:sz w:val="18"/>
            </w:rPr>
            <w:t>PA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Cold water poured over nuclear bid (Aberle, Western Power)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Earl St hearing set to conclude (Judge Chaney, SAT)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Advocate wins award : NRM (Duxbury, SCRIPT)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Pipeline on target (Hughes-Owen, Water Corporation)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13) – Better power supply pledge : GS (Aberle, Western Power)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15) – NRM medal presented by GSDC (Duxbury, SCRIPT) (Photos)</w:t>
      </w:r>
      <w:r w:rsidRPr="004C5EC1">
        <w:rPr>
          <w:sz w:val="18"/>
        </w:rPr>
        <w:tab/>
        <w:t>15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True Blue tribute in John Roberts farewell (Roberts, Multiplex)</w:t>
      </w:r>
      <w:r w:rsidRPr="004C5EC1">
        <w:rPr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It’s make or break call for Beazley MHR (Leader of the Opposition)</w:t>
      </w:r>
      <w:r w:rsidRPr="004C5EC1">
        <w:rPr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27) – Mammoth thaw fear for environment (Schurr, Uni of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Florida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Landmark case put land of fair go at crossroads (Probert, UWA)</w:t>
      </w:r>
      <w:r w:rsidRPr="004C5EC1">
        <w:rPr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74) – Shut loopholes: Labor tells PM : Westpoint (Sen. Sherry, Tas)</w:t>
      </w:r>
      <w:r w:rsidRPr="004C5EC1">
        <w:rPr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75) – Meeting fire with Firepower : Diesel Fuel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Johnston</w:t>
          </w:r>
        </w:smartTag>
      </w:smartTag>
      <w:r w:rsidRPr="004C5EC1">
        <w:rPr>
          <w:b/>
          <w:sz w:val="18"/>
        </w:rPr>
        <w:t>, Chair)</w:t>
      </w:r>
      <w:r w:rsidRPr="004C5EC1">
        <w:rPr>
          <w:b/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79) – Great Southern eyes a sales record (Young, GSP)</w:t>
      </w:r>
      <w:r w:rsidRPr="004C5EC1">
        <w:rPr>
          <w:sz w:val="18"/>
        </w:rPr>
        <w:tab/>
        <w:t>17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‘Benchmark’ development hits the wall</w:t>
      </w:r>
      <w:r w:rsidRPr="004C5EC1">
        <w:rPr>
          <w:sz w:val="18"/>
        </w:rPr>
        <w:tab/>
        <w:t>20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Dreams of progress simply squashed flat : SAT (Mole, AA)</w:t>
      </w:r>
      <w:r w:rsidRPr="004C5EC1">
        <w:rPr>
          <w:sz w:val="18"/>
        </w:rPr>
        <w:tab/>
        <w:t>20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Port lines up for its bomb run (Williamson, APA)</w:t>
      </w:r>
      <w:r w:rsidRPr="004C5EC1">
        <w:rPr>
          <w:sz w:val="18"/>
        </w:rPr>
        <w:tab/>
        <w:t>20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20) – UWA : Post-grad sustainable development course,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 xml:space="preserve">Liftout – </w:t>
      </w:r>
      <w:smartTag w:uri="urn:schemas-microsoft-com:office:smarttags" w:element="City">
        <w:r w:rsidRPr="004C5EC1">
          <w:rPr>
            <w:color w:val="FF6600"/>
            <w:sz w:val="18"/>
          </w:rPr>
          <w:t>Albany</w:t>
        </w:r>
      </w:smartTag>
      <w:r w:rsidRPr="004C5EC1">
        <w:rPr>
          <w:color w:val="FF6600"/>
          <w:sz w:val="18"/>
        </w:rPr>
        <w:t xml:space="preserve"> Advertiser – Regional Lifestyle in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6600"/>
              <w:sz w:val="18"/>
            </w:rPr>
            <w:t>Western Australia</w:t>
          </w:r>
        </w:smartTag>
      </w:smartTag>
      <w:r w:rsidRPr="004C5EC1">
        <w:rPr>
          <w:color w:val="FF6600"/>
          <w:sz w:val="18"/>
        </w:rPr>
        <w:tab/>
        <w:t>20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Visitor Centre) – Rainbow 2000</w:t>
      </w:r>
      <w:r w:rsidRPr="004C5EC1">
        <w:rPr>
          <w:sz w:val="18"/>
        </w:rPr>
        <w:tab/>
        <w:t>21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Stormy time for boaties : cost shifting (Clements, Emu Point)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Redman puts the boot into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: UnExOr (Stirling MLA)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Agents hot on cool-off : Utopian policy (Housing)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It’s time to pay the piper : Baby Boomers (Mole, AA)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City’s Earl St win comes at a price (Fenn &amp; Devereux, ACC)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Defeated developer goes back to drawing board (Plowman)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Differing views on Earl St decision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Win for people power : resident (Price,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12) – Australian Fair Pay Commission : Minmum Wage Forum</w:t>
      </w:r>
      <w:r w:rsidRPr="004C5EC1">
        <w:rPr>
          <w:sz w:val="18"/>
        </w:rPr>
        <w:tab/>
        <w:t>22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ICOMOS (Ainsworth) – Reject Rainbow 2000 Paper : nothing unique about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23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State gets fat &amp; lazy in boom days (Buswell &amp; Langoulant)</w:t>
      </w:r>
      <w:r w:rsidRPr="004C5EC1">
        <w:rPr>
          <w:sz w:val="18"/>
        </w:rPr>
        <w:tab/>
        <w:t>24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Depression changed the face of politics (General John Monash)</w:t>
      </w:r>
      <w:r w:rsidRPr="004C5EC1">
        <w:rPr>
          <w:sz w:val="18"/>
        </w:rPr>
        <w:tab/>
        <w:t>24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72) – NEDies pull power reins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biggest movers &amp; shakers</w:t>
      </w:r>
      <w:r w:rsidRPr="004C5EC1">
        <w:rPr>
          <w:sz w:val="18"/>
        </w:rPr>
        <w:tab/>
        <w:t>24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74) – LandCorp : Create a coastal village at Leighton Beach (5 storeys)</w:t>
      </w:r>
      <w:r w:rsidRPr="004C5EC1">
        <w:rPr>
          <w:sz w:val="18"/>
        </w:rPr>
        <w:tab/>
        <w:t>24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77) – Karl White to keep Cedar Woods moving</w:t>
      </w:r>
      <w:r w:rsidRPr="004C5EC1">
        <w:rPr>
          <w:sz w:val="18"/>
        </w:rPr>
        <w:tab/>
        <w:t>24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Tough stance needed for Indon meeting : Fishing</w:t>
      </w:r>
      <w:r w:rsidRPr="004C5EC1">
        <w:rPr>
          <w:sz w:val="18"/>
        </w:rPr>
        <w:tab/>
        <w:t>26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Cartoon : Australian AWAs &amp; Indonesian WPR &amp; IR</w:t>
      </w:r>
      <w:r w:rsidRPr="004C5EC1">
        <w:rPr>
          <w:sz w:val="18"/>
        </w:rPr>
        <w:tab/>
        <w:t>26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Bugles, football mark anniversary : </w:t>
      </w:r>
      <w:smartTag w:uri="urn:schemas-microsoft-com:office:smarttags" w:element="place">
        <w:r w:rsidRPr="004C5EC1">
          <w:rPr>
            <w:sz w:val="18"/>
          </w:rPr>
          <w:t>Somme</w:t>
        </w:r>
      </w:smartTag>
      <w:r w:rsidRPr="004C5EC1">
        <w:rPr>
          <w:sz w:val="18"/>
        </w:rPr>
        <w:t xml:space="preserve"> (HRH Prince Charles)</w:t>
      </w:r>
      <w:r w:rsidRPr="004C5EC1">
        <w:rPr>
          <w:sz w:val="18"/>
        </w:rPr>
        <w:tab/>
        <w:t>26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Mitsubishi joins Oakajee study : Port Relocation Geraldton</w:t>
      </w:r>
      <w:r w:rsidRPr="004C5EC1">
        <w:rPr>
          <w:sz w:val="18"/>
        </w:rPr>
        <w:tab/>
        <w:t>26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gets massive $100 million facelift (Dykstra &amp; Spanbroek)</w:t>
      </w:r>
      <w:r w:rsidRPr="004C5EC1">
        <w:rPr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targets $1m for St.John (Moss, Committee Chairman)</w:t>
      </w:r>
      <w:r w:rsidRPr="004C5EC1">
        <w:rPr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Support ‘a disgrace’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(Yendell,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Penny Post needs to be saved (Kelly-Sibley, Spencer Park)</w:t>
      </w:r>
      <w:r w:rsidRPr="004C5EC1">
        <w:rPr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SAT (Watt) – Albany Community Consultation Forum (ref : 19 Oct 2005)</w:t>
      </w:r>
      <w:r w:rsidRPr="004C5EC1">
        <w:rPr>
          <w:color w:val="CC0000"/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Senator Ruth Webber (ALP WA) – Acknowledge Rainbow 2000 &amp; BANTP06</w:t>
      </w:r>
      <w:r w:rsidRPr="004C5EC1">
        <w:rPr>
          <w:color w:val="CC0000"/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PFI Thomson (UK) – Financing water &amp; wastewater to 2025 : Necessity to sustainability</w:t>
      </w:r>
      <w:r w:rsidRPr="004C5EC1">
        <w:rPr>
          <w:sz w:val="18"/>
        </w:rPr>
        <w:tab/>
        <w:t>27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006600"/>
          <w:sz w:val="18"/>
        </w:rPr>
      </w:pPr>
      <w:r w:rsidRPr="004C5EC1">
        <w:rPr>
          <w:b/>
          <w:bCs/>
          <w:color w:val="006600"/>
          <w:sz w:val="18"/>
        </w:rPr>
        <w:t xml:space="preserve">Book – Commonwealth Study Conferences – </w:t>
      </w:r>
      <w:r w:rsidRPr="004C5EC1">
        <w:rPr>
          <w:b/>
          <w:color w:val="006600"/>
          <w:sz w:val="18"/>
        </w:rPr>
        <w:t>50 Years : Leadership in the Making</w:t>
      </w:r>
      <w:r w:rsidRPr="004C5EC1">
        <w:rPr>
          <w:b/>
          <w:bCs/>
          <w:color w:val="006600"/>
          <w:sz w:val="18"/>
        </w:rPr>
        <w:tab/>
      </w:r>
      <w:r w:rsidRPr="004C5EC1">
        <w:rPr>
          <w:b/>
          <w:color w:val="006600"/>
          <w:sz w:val="18"/>
        </w:rPr>
        <w:t>28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Vote boil over : Hospital site selection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Barrow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Call for help falls on deaf ears : Tourism (Stewart,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Waterfront embraced ? (Cr Wellington,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Terminal nearly ready (Simonaitis, CBH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Roads boost (Stewart, Plantagenet SC)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Going up : Albany CC rates 4.9%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Putting your money where your mouth is (Smithson, AA)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Petulant editorial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(Simpson,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My view makes no difference : Port access (Smart, Robinson)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Govt boost for Lignor (Tuckey MHR, O’Connor)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Bipartisan support for port bomb fight (State Labor &amp; Liberal)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National Trust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(Perrigo) – Rainbow 2000 &amp; ICOMOS 2006 Paper Rejection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National Trust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(Perrigo) – Rainbow 2000 &amp; ICOMOS 2006 Paper</w:t>
      </w:r>
      <w:r w:rsidRPr="004C5EC1">
        <w:rPr>
          <w:color w:val="CC0000"/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Letter – Albany Advertiser (Smithson) – SP’s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response to Simpson &amp; Yendell</w:t>
      </w:r>
      <w:r w:rsidRPr="004C5EC1">
        <w:rPr>
          <w:sz w:val="18"/>
        </w:rPr>
        <w:tab/>
        <w:t>29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Bye Enterprises – Brisbane RiverCity Motor Group :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Toll Route</w:t>
          </w:r>
        </w:smartTag>
      </w:smartTag>
      <w:r w:rsidRPr="004C5EC1">
        <w:rPr>
          <w:color w:val="CC0000"/>
          <w:sz w:val="18"/>
        </w:rPr>
        <w:t xml:space="preserve"> Prospectus</w:t>
      </w:r>
      <w:r w:rsidRPr="004C5EC1">
        <w:rPr>
          <w:color w:val="CC0000"/>
          <w:sz w:val="18"/>
        </w:rPr>
        <w:tab/>
        <w:t>30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Minister breaks ranks to label wind power a fraud (McGauran)</w:t>
      </w:r>
      <w:r w:rsidRPr="004C5EC1">
        <w:rPr>
          <w:sz w:val="18"/>
        </w:rPr>
        <w:tab/>
        <w:t>30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Amazing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explore discover relax – Great Southern Holiday Guide 2006</w:t>
      </w:r>
      <w:r w:rsidRPr="004C5EC1">
        <w:rPr>
          <w:sz w:val="18"/>
        </w:rPr>
        <w:tab/>
        <w:t>30 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Balancing our regional relationships</w:t>
      </w:r>
      <w:r w:rsidRPr="004C5EC1">
        <w:rPr>
          <w:sz w:val="18"/>
        </w:rPr>
        <w:tab/>
        <w:t>Jun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State Water Strategy (3</w:t>
      </w:r>
      <w:r w:rsidRPr="004C5EC1">
        <w:rPr>
          <w:sz w:val="18"/>
          <w:vertAlign w:val="superscript"/>
        </w:rPr>
        <w:t>rd</w:t>
      </w:r>
      <w:r w:rsidRPr="004C5EC1">
        <w:rPr>
          <w:sz w:val="18"/>
        </w:rPr>
        <w:t xml:space="preserve"> Edition) – WA Signs the National Water Initiative</w:t>
      </w:r>
      <w:r w:rsidRPr="004C5EC1">
        <w:rPr>
          <w:sz w:val="18"/>
        </w:rPr>
        <w:tab/>
        <w:t>Jun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>– Australian Planner (Vol.43 #2) – Climate change (Holliday, PIA)</w:t>
      </w:r>
      <w:r w:rsidR="00AB4D60" w:rsidRPr="004C5EC1">
        <w:rPr>
          <w:sz w:val="18"/>
        </w:rPr>
        <w:tab/>
        <w:t>Sep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 xml:space="preserve">– Australian Planner (Vol.43 #2) – Letters : Global warming sea levels (Heatley, </w:t>
      </w:r>
      <w:smartTag w:uri="urn:schemas-microsoft-com:office:smarttags" w:element="place">
        <w:r w:rsidR="00AB4D60" w:rsidRPr="004C5EC1">
          <w:rPr>
            <w:sz w:val="18"/>
          </w:rPr>
          <w:t>Southport</w:t>
        </w:r>
      </w:smartTag>
      <w:r w:rsidR="00AB4D60" w:rsidRPr="004C5EC1">
        <w:rPr>
          <w:sz w:val="18"/>
        </w:rPr>
        <w:t xml:space="preserve"> Qld)</w:t>
      </w:r>
      <w:r w:rsidR="00AB4D60" w:rsidRPr="004C5EC1">
        <w:rPr>
          <w:sz w:val="18"/>
        </w:rPr>
        <w:tab/>
        <w:t>Sep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63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(Vol.6#3) – Focus : The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Saga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(Vol.6#3) – Letters : Jon &amp; Dot Price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LandCorp (Issue 1) – Industry Insight : Quarterly review of commercial and industrial land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GSDC Bulletin (Issue 11) – State Infrastructure Strategy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, GSDC)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Albany CoCI – President’s Message (Howard) : What have we learnt from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?</w:t>
      </w:r>
      <w:r w:rsidRPr="004C5EC1">
        <w:rPr>
          <w:sz w:val="18"/>
        </w:rPr>
        <w:tab/>
        <w:t>Jul 2006</w:t>
      </w:r>
    </w:p>
    <w:p w:rsidR="00AB4D60" w:rsidRPr="000A4CB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A4CB7">
        <w:rPr>
          <w:b/>
          <w:sz w:val="18"/>
        </w:rPr>
        <w:t>Brochure – 10</w:t>
      </w:r>
      <w:r w:rsidRPr="000A4CB7">
        <w:rPr>
          <w:b/>
          <w:sz w:val="18"/>
          <w:vertAlign w:val="superscript"/>
        </w:rPr>
        <w:t>th</w:t>
      </w:r>
      <w:r w:rsidRPr="000A4CB7">
        <w:rPr>
          <w:b/>
          <w:sz w:val="18"/>
        </w:rPr>
        <w:t xml:space="preserve"> National SEGRA Conference 2006 (Launceston, Tas) – Adaptable regions</w:t>
      </w:r>
      <w:r w:rsidRPr="000A4CB7">
        <w:rPr>
          <w:b/>
          <w:sz w:val="18"/>
        </w:rPr>
        <w:tab/>
        <w:t>01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25) – Thousands dead for a few metres – the </w:t>
      </w:r>
      <w:smartTag w:uri="urn:schemas-microsoft-com:office:smarttags" w:element="place">
        <w:r w:rsidRPr="004C5EC1">
          <w:rPr>
            <w:sz w:val="18"/>
          </w:rPr>
          <w:t>Somme</w:t>
        </w:r>
      </w:smartTag>
      <w:r w:rsidRPr="004C5EC1">
        <w:rPr>
          <w:sz w:val="18"/>
        </w:rPr>
        <w:t xml:space="preserve"> 90 years on</w:t>
      </w:r>
      <w:r w:rsidRPr="004C5EC1">
        <w:rPr>
          <w:sz w:val="18"/>
        </w:rPr>
        <w:tab/>
        <w:t>01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</w:t>
      </w:r>
      <w:smartTag w:uri="urn:schemas-microsoft-com:office:smarttags" w:element="place">
        <w:r w:rsidRPr="004C5EC1">
          <w:rPr>
            <w:sz w:val="18"/>
          </w:rPr>
          <w:t>Lot</w:t>
        </w:r>
      </w:smartTag>
      <w:r w:rsidRPr="004C5EC1">
        <w:rPr>
          <w:sz w:val="18"/>
        </w:rPr>
        <w:t xml:space="preserve"> of hot air about windfarm (McGauran MHR)</w:t>
      </w:r>
      <w:r w:rsidRPr="004C5EC1">
        <w:rPr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Aussie lamb cut above the rest (Vaile MHR)</w:t>
      </w:r>
      <w:r w:rsidRPr="004C5EC1">
        <w:rPr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Absent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6) – SP’s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response to Simpson &amp; Yendell</w:t>
      </w:r>
      <w:r w:rsidRPr="004C5EC1">
        <w:rPr>
          <w:b/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11) – Welcome wall to honour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first settlers (Watson MLA)</w:t>
      </w:r>
      <w:r w:rsidRPr="004C5EC1">
        <w:rPr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Seminar – WA DEC – </w:t>
      </w:r>
      <w:smartTag w:uri="urn:schemas-microsoft-com:office:smarttags" w:element="PlaceName">
        <w:r w:rsidRPr="004C5EC1">
          <w:rPr>
            <w:sz w:val="18"/>
          </w:rPr>
          <w:t>Draft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of the Environment Report 2006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Regional Centre</w:t>
      </w:r>
      <w:r w:rsidRPr="004C5EC1">
        <w:rPr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WA DEC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State</w:t>
          </w:r>
        </w:smartTag>
      </w:smartTag>
      <w:r w:rsidRPr="004C5EC1">
        <w:rPr>
          <w:sz w:val="18"/>
        </w:rPr>
        <w:t xml:space="preserve"> of the Environment Report 2006 : Key findings &amp; suggested responses</w:t>
      </w:r>
      <w:r w:rsidRPr="004C5EC1">
        <w:rPr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 DEC – Draft SoER06 : Recommendations : regional growth centre development : No</w:t>
      </w:r>
      <w:r w:rsidRPr="004C5EC1">
        <w:rPr>
          <w:sz w:val="18"/>
        </w:rPr>
        <w:tab/>
        <w:t>04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Archbishop attacks PM’s role in N-debate (Herft, Anglican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Déjà vu at </w:t>
      </w:r>
      <w:smartTag w:uri="urn:schemas-microsoft-com:office:smarttags" w:element="place">
        <w:r w:rsidRPr="004C5EC1">
          <w:rPr>
            <w:sz w:val="18"/>
          </w:rPr>
          <w:t>South Perth</w:t>
        </w:r>
      </w:smartTag>
      <w:r w:rsidRPr="004C5EC1">
        <w:rPr>
          <w:sz w:val="18"/>
        </w:rPr>
        <w:t xml:space="preserve"> as CEO splits councillors (Frewing, SPCC)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Tooth-and-nail fight to keep hand in real estate (Carey, Westpoint)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Democrats to lose Senator Andrew Murray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25) – Costello needs to get a grip : Federalism (Rutherford, WAN)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28) – World trade talks in crisis after summit failure (Bush &amp; Annan)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Japanese ship fights off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Malacca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Strait</w:t>
          </w:r>
        </w:smartTag>
      </w:smartTag>
      <w:r w:rsidRPr="004C5EC1">
        <w:rPr>
          <w:sz w:val="18"/>
        </w:rPr>
        <w:t xml:space="preserve"> piracy (Choong, WFP)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Budget row shuts down US State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Corzine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New Jersey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Pastoral grab hits Ningaloo heritage plan (Lefroy, Ningaloo Station)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47) – Govt Notice Board : Draft Blueprint for Water Reform, WA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Australian Fair Pay Commission – Minmum Wage Public Consultation (Residency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WA Workplace Relations Legislation</w:t>
      </w:r>
      <w:r w:rsidRPr="004C5EC1">
        <w:rPr>
          <w:sz w:val="18"/>
        </w:rPr>
        <w:tab/>
        <w:t>05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Australian Fair Pay Commission – Minmum Wage Public Consultation (Residency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28) – First shots fired in WA Liberal Senate stoush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Clear and present danger : report (WA SoER 2006)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Help for lasting memorial (Home, Australian Nurses Albany)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High-powered talks to start : Western Power (Stirling Range NP)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4) – Water Corporation : Draft Blueprint for Water Reform, WA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Out of touch and over there : Eastern States (Smithson, AA)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One for the environment : Gull Rock NP (Smithson, AA)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Absent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6) – SP’s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response to Simpson &amp; Yendell (Blocked)</w:t>
      </w:r>
      <w:r w:rsidRPr="004C5EC1">
        <w:rPr>
          <w:b/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Update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 – Albany Advertiser (Page 19) – Arts : History comes alive through policeman’s eye (Photos)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Nominations AEC Steering Committee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24)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: Draft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Precinct Plan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24)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Boatshed : EOI Retail </w:t>
      </w:r>
      <w:smartTag w:uri="urn:schemas-microsoft-com:office:smarttags" w:element="place">
        <w:r w:rsidRPr="004C5EC1">
          <w:rPr>
            <w:sz w:val="18"/>
          </w:rPr>
          <w:t>Opportunity</w:t>
        </w:r>
      </w:smartTag>
      <w:r w:rsidRPr="004C5EC1">
        <w:rPr>
          <w:sz w:val="18"/>
        </w:rPr>
        <w:tab/>
        <w:t>06 Jul 2006</w:t>
      </w:r>
    </w:p>
    <w:p w:rsidR="00AB4D60" w:rsidRPr="000A4CB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A4CB7">
        <w:rPr>
          <w:b/>
          <w:sz w:val="18"/>
        </w:rPr>
        <w:t>Article – AGS Weekender (Page 1) – Foreshore of the future (</w:t>
      </w:r>
      <w:smartTag w:uri="urn:schemas-microsoft-com:office:smarttags" w:element="place">
        <w:smartTag w:uri="urn:schemas-microsoft-com:office:smarttags" w:element="City">
          <w:r w:rsidRPr="000A4CB7">
            <w:rPr>
              <w:b/>
              <w:sz w:val="18"/>
            </w:rPr>
            <w:t>Albany</w:t>
          </w:r>
        </w:smartTag>
      </w:smartTag>
      <w:r w:rsidR="000A4CB7">
        <w:rPr>
          <w:b/>
          <w:sz w:val="18"/>
        </w:rPr>
        <w:t xml:space="preserve"> Waterfront Project 25 years</w:t>
      </w:r>
      <w:r w:rsidRPr="000A4CB7">
        <w:rPr>
          <w:b/>
          <w:sz w:val="18"/>
        </w:rPr>
        <w:t>)</w:t>
      </w:r>
      <w:r w:rsidRPr="000A4CB7">
        <w:rPr>
          <w:b/>
          <w:sz w:val="18"/>
        </w:rPr>
        <w:tab/>
        <w:t>06 Jul 2006</w:t>
      </w:r>
    </w:p>
    <w:p w:rsidR="00AB4D60" w:rsidRPr="00AD5BA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D5BA7">
        <w:rPr>
          <w:b/>
          <w:sz w:val="18"/>
        </w:rPr>
        <w:t>Article – AGS Weekender (Page 2) – Streetscope : Waterfront plans receive mixed views</w:t>
      </w:r>
      <w:r w:rsidRPr="00AD5BA7">
        <w:rPr>
          <w:b/>
          <w:sz w:val="18"/>
        </w:rPr>
        <w:tab/>
        <w:t>06 Jul 2006</w:t>
      </w:r>
    </w:p>
    <w:p w:rsidR="00AB4D60" w:rsidRPr="00AD5BA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D5BA7">
        <w:rPr>
          <w:b/>
          <w:sz w:val="18"/>
        </w:rPr>
        <w:t xml:space="preserve">Article – AGS Weekender (Page 3) – Bigger push for tourism (Cr Wellington, </w:t>
      </w:r>
      <w:smartTag w:uri="urn:schemas-microsoft-com:office:smarttags" w:element="City">
        <w:smartTag w:uri="urn:schemas-microsoft-com:office:smarttags" w:element="place">
          <w:r w:rsidRPr="00AD5BA7">
            <w:rPr>
              <w:b/>
              <w:sz w:val="18"/>
            </w:rPr>
            <w:t>Albany</w:t>
          </w:r>
        </w:smartTag>
      </w:smartTag>
      <w:r w:rsidRPr="00AD5BA7">
        <w:rPr>
          <w:b/>
          <w:sz w:val="18"/>
        </w:rPr>
        <w:t xml:space="preserve"> CC)</w:t>
      </w:r>
      <w:r w:rsidRPr="00AD5BA7">
        <w:rPr>
          <w:b/>
          <w:sz w:val="18"/>
        </w:rPr>
        <w:tab/>
        <w:t>06 Jul 2006</w:t>
      </w:r>
    </w:p>
    <w:p w:rsidR="00AB4D60" w:rsidRPr="00AD5BA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D5BA7">
        <w:rPr>
          <w:b/>
          <w:sz w:val="18"/>
        </w:rPr>
        <w:t>Article – AGS Weekender (Page 4) – New windfarm plans on track (Ebert, Western Power)</w:t>
      </w:r>
      <w:r w:rsidRPr="00AD5BA7">
        <w:rPr>
          <w:b/>
          <w:sz w:val="18"/>
        </w:rPr>
        <w:tab/>
        <w:t>06 Jul 2006</w:t>
      </w:r>
    </w:p>
    <w:p w:rsidR="00AB4D60" w:rsidRPr="00AD5BA7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D5BA7">
        <w:rPr>
          <w:b/>
          <w:sz w:val="18"/>
        </w:rPr>
        <w:t>Article – AGS Weekender (Page 4) – Gas calls renewed (Redman MLA)</w:t>
      </w:r>
      <w:r w:rsidRPr="00AD5BA7">
        <w:rPr>
          <w:b/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National Park launch : Gull Rock (McGowan MLA, Environment)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Another view of the foreshore : Port access (Smart, Robinson)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45)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: Draft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Precinct Plan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color w:val="CC0000"/>
          <w:sz w:val="18"/>
        </w:rPr>
      </w:pPr>
      <w:r w:rsidRPr="004C5EC1">
        <w:rPr>
          <w:bCs/>
          <w:color w:val="CC0000"/>
          <w:sz w:val="18"/>
        </w:rPr>
        <w:t xml:space="preserve">Letter from – Quantum Interactive (Collins) – </w:t>
      </w:r>
      <w:r w:rsidRPr="004C5EC1">
        <w:rPr>
          <w:color w:val="CC0000"/>
          <w:sz w:val="18"/>
        </w:rPr>
        <w:t>Next generation websites (Smithson Planning)</w:t>
      </w:r>
      <w:r w:rsidRPr="004C5EC1">
        <w:rPr>
          <w:bCs/>
          <w:color w:val="CC0000"/>
          <w:sz w:val="18"/>
        </w:rPr>
        <w:tab/>
      </w:r>
      <w:r w:rsidRPr="004C5EC1">
        <w:rPr>
          <w:color w:val="CC0000"/>
          <w:sz w:val="18"/>
        </w:rPr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color w:val="CC0000"/>
          <w:sz w:val="18"/>
        </w:rPr>
      </w:pPr>
      <w:r w:rsidRPr="004C5EC1">
        <w:rPr>
          <w:bCs/>
          <w:color w:val="CC0000"/>
          <w:sz w:val="18"/>
        </w:rPr>
        <w:t xml:space="preserve">Letter from – WA Business News (Kleyn) – </w:t>
      </w:r>
      <w:r w:rsidRPr="004C5EC1">
        <w:rPr>
          <w:color w:val="CC0000"/>
          <w:sz w:val="18"/>
        </w:rPr>
        <w:t>Offer to special subscription</w:t>
      </w:r>
      <w:r w:rsidRPr="004C5EC1">
        <w:rPr>
          <w:bCs/>
          <w:color w:val="CC0000"/>
          <w:sz w:val="18"/>
        </w:rPr>
        <w:tab/>
      </w:r>
      <w:r w:rsidRPr="004C5EC1">
        <w:rPr>
          <w:color w:val="CC0000"/>
          <w:sz w:val="18"/>
        </w:rPr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Brochure from – Time Magazine (Burkett) – Offer to special subscription</w:t>
      </w:r>
      <w:r w:rsidRPr="004C5EC1">
        <w:rPr>
          <w:color w:val="CC0000"/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ABS Statistical Training – Statistical skills for better decision-making</w:t>
      </w:r>
      <w:r w:rsidRPr="004C5EC1">
        <w:rPr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Website – Smithson Planning (Projects) – </w:t>
      </w:r>
      <w:hyperlink r:id="rId719" w:history="1">
        <w:r w:rsidRPr="004C5EC1">
          <w:rPr>
            <w:rStyle w:val="Hyperlink"/>
            <w:b/>
            <w:sz w:val="18"/>
          </w:rPr>
          <w:t>BANTP06 : Executive Summary &amp; Recommendations</w:t>
        </w:r>
      </w:hyperlink>
      <w:r w:rsidRPr="004C5EC1">
        <w:rPr>
          <w:b/>
          <w:sz w:val="18"/>
        </w:rPr>
        <w:tab/>
        <w:t>06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Extra (Page 1) – Botanic Beauty : Gull Rock NP (McGowan MLA, Environment)</w:t>
      </w:r>
      <w:r w:rsidRPr="004C5EC1">
        <w:rPr>
          <w:sz w:val="18"/>
        </w:rPr>
        <w:tab/>
        <w:t>07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Having say on fair pay : Albany Forum (Harper, AFPC)</w:t>
      </w:r>
      <w:r w:rsidRPr="004C5EC1">
        <w:rPr>
          <w:sz w:val="18"/>
        </w:rPr>
        <w:tab/>
        <w:t>07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Secretive Water Corp fails its public duty</w:t>
      </w:r>
      <w:r w:rsidRPr="004C5EC1">
        <w:rPr>
          <w:sz w:val="18"/>
        </w:rPr>
        <w:tab/>
        <w:t>08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54) – Stirling CEO to end public service (Delahaunty)</w:t>
      </w:r>
      <w:r w:rsidRPr="004C5EC1">
        <w:rPr>
          <w:sz w:val="18"/>
        </w:rPr>
        <w:tab/>
        <w:t>08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100) – Keen eyes focus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Mary Ann Waters, Hopetoun</w:t>
      </w:r>
      <w:r w:rsidRPr="004C5EC1">
        <w:rPr>
          <w:sz w:val="18"/>
        </w:rPr>
        <w:tab/>
        <w:t>08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101) – Just sold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comprehensive residential sales listing</w:t>
      </w:r>
      <w:r w:rsidRPr="004C5EC1">
        <w:rPr>
          <w:sz w:val="18"/>
        </w:rPr>
        <w:tab/>
        <w:t>08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103) – Esperance comes clean, green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Bandy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Creek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Boat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ab/>
        <w:t>08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(RE Page 14) – LandCorp : </w:t>
      </w:r>
      <w:smartTag w:uri="urn:schemas-microsoft-com:office:smarttags" w:element="PlaceType">
        <w:r w:rsidRPr="004C5EC1">
          <w:rPr>
            <w:sz w:val="18"/>
          </w:rPr>
          <w:t>Peninsula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Village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Mandurah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Ocean</w:t>
        </w:r>
      </w:smartTag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Marina</w:t>
          </w:r>
        </w:smartTag>
      </w:smartTag>
      <w:r w:rsidRPr="004C5EC1">
        <w:rPr>
          <w:sz w:val="18"/>
        </w:rPr>
        <w:tab/>
        <w:t>08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18) – Port art damned : Fremantle heritage experts ignored (Dowson)</w:t>
      </w:r>
      <w:r w:rsidRPr="004C5EC1">
        <w:rPr>
          <w:sz w:val="18"/>
        </w:rPr>
        <w:tab/>
        <w:t>09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51) – Beazley goes back in time : Industrial relations</w:t>
      </w:r>
      <w:r w:rsidRPr="004C5EC1">
        <w:rPr>
          <w:sz w:val="18"/>
        </w:rPr>
        <w:tab/>
        <w:t>09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Paul Llewellyn MLC – Nuclear vs Renewable Energy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 Hall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Paul Llewellyn MLC – Nuclear debate : if federal government pursues one-vote one-value ?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Omodei approval rating is below Birney’s worst (good ↓ 4 to 7%)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Carpenter approval rating (good ↑ 3 to 26%)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Fuel spike sparks call for plan (Fitzpatrick, MTA)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Ripple effect of drought will spread beyond farms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11)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Korea</w:t>
          </w:r>
        </w:smartTag>
      </w:smartTag>
      <w:r w:rsidRPr="004C5EC1">
        <w:rPr>
          <w:sz w:val="18"/>
        </w:rPr>
        <w:t xml:space="preserve"> ready for ‘all out war’ : peninsula missile crisis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11)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India</w:t>
          </w:r>
        </w:smartTag>
      </w:smartTag>
      <w:r w:rsidRPr="004C5EC1">
        <w:rPr>
          <w:sz w:val="18"/>
        </w:rPr>
        <w:t xml:space="preserve"> launches missile : Agni-III ICBM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Aussie air hope unveiled : Lockheed Martin JSF Lightning II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Centralising power not answer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wants it all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Local decisions must be made at local level</w:t>
      </w:r>
      <w:r w:rsidRPr="004C5EC1">
        <w:rPr>
          <w:sz w:val="18"/>
        </w:rPr>
        <w:tab/>
        <w:t>10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Blow for farmers as new cattle disease found near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BJD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Most want death penalty back : 56%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Airport rates hope grounded : WAC and Belmont CC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</w:t>
      </w:r>
      <w:smartTag w:uri="urn:schemas-microsoft-com:office:smarttags" w:element="country-region">
        <w:r w:rsidRPr="004C5EC1">
          <w:rPr>
            <w:sz w:val="18"/>
          </w:rPr>
          <w:t>Japan</w:t>
        </w:r>
      </w:smartTag>
      <w:r w:rsidRPr="004C5EC1">
        <w:rPr>
          <w:sz w:val="18"/>
        </w:rPr>
        <w:t xml:space="preserve"> says hitting </w:t>
      </w:r>
      <w:smartTag w:uri="urn:schemas-microsoft-com:office:smarttags" w:element="place">
        <w:r w:rsidRPr="004C5EC1">
          <w:rPr>
            <w:sz w:val="18"/>
          </w:rPr>
          <w:t>N Korea</w:t>
        </w:r>
      </w:smartTag>
      <w:r w:rsidRPr="004C5EC1">
        <w:rPr>
          <w:sz w:val="18"/>
        </w:rPr>
        <w:t xml:space="preserve"> first may be ‘self-defence’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War games send serious message to Asian powers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27) – US deal spurs questions on N-policy (India Nuclear Aid Package)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r w:rsidRPr="004C5EC1">
        <w:rPr>
          <w:i/>
          <w:sz w:val="18"/>
        </w:rPr>
        <w:t>Visitor</w:t>
      </w:r>
      <w:r w:rsidRPr="004C5EC1">
        <w:rPr>
          <w:sz w:val="18"/>
        </w:rPr>
        <w:t xml:space="preserve"> Centre’s reputation defended : Mt.Barker (Patterson)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More wind power to you (Tuckey MHR, O’Connor)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Time to have say on plans : Albany Waterfront (Watson MLA)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September date for new retail complex (Spanbroek, Kingopen)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group sets a new sales record : Great Southern (Ikin)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Peet &amp; Co Ltd – Property, purpose, performance, principles, pride, position, people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color w:val="CC0000"/>
          <w:sz w:val="18"/>
        </w:rPr>
      </w:pPr>
      <w:r w:rsidRPr="004C5EC1">
        <w:rPr>
          <w:bCs/>
          <w:color w:val="CC0000"/>
          <w:sz w:val="18"/>
        </w:rPr>
        <w:t xml:space="preserve">Letter from – Dilip N. Borawake (CSC 1986) – </w:t>
      </w:r>
      <w:r w:rsidRPr="004C5EC1">
        <w:rPr>
          <w:color w:val="CC0000"/>
          <w:sz w:val="18"/>
        </w:rPr>
        <w:t>Follow-up to 50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Reunion </w:t>
      </w:r>
      <w:smartTag w:uri="urn:schemas-microsoft-com:office:smarttags" w:element="City">
        <w:r w:rsidRPr="004C5EC1">
          <w:rPr>
            <w:color w:val="CC0000"/>
            <w:sz w:val="18"/>
          </w:rPr>
          <w:t>London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UK</w:t>
          </w:r>
        </w:smartTag>
      </w:smartTag>
      <w:r w:rsidRPr="004C5EC1">
        <w:rPr>
          <w:color w:val="CC0000"/>
          <w:sz w:val="18"/>
        </w:rPr>
        <w:t xml:space="preserve"> Assembly</w:t>
      </w:r>
      <w:r w:rsidRPr="004C5EC1">
        <w:rPr>
          <w:bCs/>
          <w:color w:val="CC0000"/>
          <w:sz w:val="18"/>
        </w:rPr>
        <w:tab/>
      </w:r>
      <w:r w:rsidRPr="004C5EC1">
        <w:rPr>
          <w:color w:val="CC0000"/>
          <w:sz w:val="18"/>
        </w:rPr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Water Reform Committee (Kelly) – Draft Blueprint for WA Water Reform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GC)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Statutory Water Mgmt Plans &amp; Entitlements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Water Metering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Water Licence Administration Fees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Investing in Water Use Efficiency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Facilitating Water Trading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Water Resources Self Management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Water Reform Committee – Land &amp; Water Planning : Protecting Agricultural Land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Water Reform Committee – Will process survive political succession at next State election ?</w:t>
      </w:r>
      <w:r w:rsidRPr="004C5EC1">
        <w:rPr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 xml:space="preserve">Event – Mumbai Train Bombings – Terrorism strikes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bCs/>
              <w:color w:val="FF3300"/>
              <w:sz w:val="18"/>
            </w:rPr>
            <w:t>India</w:t>
          </w:r>
        </w:smartTag>
      </w:smartTag>
      <w:r w:rsidRPr="004C5EC1">
        <w:rPr>
          <w:b/>
          <w:bCs/>
          <w:color w:val="FF3300"/>
          <w:sz w:val="18"/>
        </w:rPr>
        <w:t xml:space="preserve"> passenger rail services</w:t>
      </w:r>
      <w:r w:rsidRPr="004C5EC1">
        <w:rPr>
          <w:b/>
          <w:bCs/>
          <w:color w:val="FF3300"/>
          <w:sz w:val="18"/>
        </w:rPr>
        <w:tab/>
        <w:t>11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Farmers in battle to survive : Record drought in WA</w:t>
      </w:r>
      <w:r w:rsidRPr="004C5EC1">
        <w:rPr>
          <w:sz w:val="18"/>
        </w:rPr>
        <w:tab/>
        <w:t>12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After 800 years, Ghengis Khan is back with a bang</w:t>
      </w:r>
      <w:r w:rsidRPr="004C5EC1">
        <w:rPr>
          <w:sz w:val="18"/>
        </w:rPr>
        <w:tab/>
        <w:t>12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19) – Continuing power feud at heart of COAG, too</w:t>
      </w:r>
      <w:r w:rsidRPr="004C5EC1">
        <w:rPr>
          <w:sz w:val="18"/>
        </w:rPr>
        <w:tab/>
        <w:t>12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Steve’s set records in just 1½ days ($25k/m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for residential)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Prostitutes fuelling a ‘suburban sex war’ (Kobelke, Police)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British N-plant move fires up WA supporters (Borshoff, Paladin)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Toll mounts in bomb aftermath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Mumbia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India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Councils ‘misuse’ Aboriginal money (Newman, Murdoch Uni)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Live trade ban ‘to cost $550m’ (Hassall &amp; Assoc, LiveCorp)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Freeze for Eurotunnel afhead of debt talks (Macquarie Bank)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Bridge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Sighs</w:t>
          </w:r>
        </w:smartTag>
      </w:smartTag>
      <w:r w:rsidRPr="004C5EC1">
        <w:rPr>
          <w:sz w:val="18"/>
        </w:rPr>
        <w:t xml:space="preserve"> : Footbridge design reaction : Waterfront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Emu Point seawall – scarring the landscape ?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Seawall ‘waste of money’ (Cooper, Emu Point)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2) – HMAS Albany leaves HMAS Stirling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Nuclear debate heats up (Paul Llewellyn MLC, South-West)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 bridge over troubled waters ? Don’t shoot messenger</w:t>
      </w:r>
      <w:r w:rsidRPr="004C5EC1">
        <w:rPr>
          <w:sz w:val="18"/>
        </w:rPr>
        <w:tab/>
        <w:t>13 Jul 2006</w:t>
      </w:r>
    </w:p>
    <w:p w:rsidR="00AB4D60" w:rsidRPr="00686F5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686F53">
        <w:rPr>
          <w:b/>
          <w:sz w:val="18"/>
        </w:rPr>
        <w:t xml:space="preserve">Wrap – AGS Weekender – HMAS </w:t>
      </w:r>
      <w:smartTag w:uri="urn:schemas-microsoft-com:office:smarttags" w:element="City">
        <w:smartTag w:uri="urn:schemas-microsoft-com:office:smarttags" w:element="place">
          <w:r w:rsidRPr="00686F53">
            <w:rPr>
              <w:b/>
              <w:sz w:val="18"/>
            </w:rPr>
            <w:t>Albany</w:t>
          </w:r>
        </w:smartTag>
      </w:smartTag>
      <w:r w:rsidRPr="00686F53">
        <w:rPr>
          <w:b/>
          <w:sz w:val="18"/>
        </w:rPr>
        <w:t xml:space="preserve"> : The Official Commissioning</w:t>
      </w:r>
      <w:r w:rsidRPr="00686F53">
        <w:rPr>
          <w:b/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ii) – A proud occasion for the Navy (Dr Brendan Nelson, Defence)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ii) – Warm welcome for HMAS Albany (Mayor Alison Goode, ACC)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iii) – HMAS Albany is the new star in Navy fleet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Footbridge all set for start in ’07 : Albany Waterfront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Support for bomb battle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 xml:space="preserve"> (Senator Ruth Webber, ALP)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No chance of gas pipeline : Minister (John Bowler, GS)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Why focus on this war disaster ? (Smith, Yakamia)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Nuclear agenda is questioned (McKenna, Lower King)</w:t>
      </w:r>
      <w:r w:rsidRPr="004C5EC1">
        <w:rPr>
          <w:sz w:val="18"/>
        </w:rPr>
        <w:tab/>
        <w:t>13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Building costs to soar under plan (MacTiernan MLA)</w:t>
      </w:r>
      <w:r w:rsidRPr="004C5EC1">
        <w:rPr>
          <w:sz w:val="18"/>
        </w:rPr>
        <w:tab/>
        <w:t>14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Truth must be pursued on fat cat lergesse (Fran Logan MLA)</w:t>
      </w:r>
      <w:r w:rsidRPr="004C5EC1">
        <w:rPr>
          <w:sz w:val="18"/>
        </w:rPr>
        <w:tab/>
        <w:t>14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War stay brief but memorable : Fremantle WWII (US Submarines)</w:t>
      </w:r>
      <w:r w:rsidRPr="004C5EC1">
        <w:rPr>
          <w:sz w:val="18"/>
        </w:rPr>
        <w:tab/>
        <w:t>15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61) – Main Roads WA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Perth Bunbury Hwy</w:t>
          </w:r>
        </w:smartTag>
      </w:smartTag>
      <w:r w:rsidRPr="004C5EC1">
        <w:rPr>
          <w:sz w:val="18"/>
        </w:rPr>
        <w:t xml:space="preserve"> (EPBC Act documents)</w:t>
      </w:r>
      <w:r w:rsidRPr="004C5EC1">
        <w:rPr>
          <w:sz w:val="18"/>
        </w:rPr>
        <w:tab/>
        <w:t>15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Event – Commissioning ceremony for HMAS Albany : Lt.Commander Andrew Lugton, CO</w:t>
      </w:r>
      <w:r w:rsidRPr="004C5EC1">
        <w:rPr>
          <w:b/>
          <w:bCs/>
          <w:color w:val="FF3300"/>
          <w:sz w:val="18"/>
        </w:rPr>
        <w:tab/>
        <w:t>15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Visiting Ship –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Lt.Commander Andrew Lugton, CO</w:t>
      </w:r>
      <w:r w:rsidRPr="004C5EC1">
        <w:rPr>
          <w:sz w:val="18"/>
        </w:rPr>
        <w:tab/>
        <w:t>15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Rotary Club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Changeover 2006-07 – Rainbow 2000  </w:t>
      </w:r>
      <w:r w:rsidRPr="004C5EC1">
        <w:rPr>
          <w:sz w:val="18"/>
        </w:rPr>
        <w:tab/>
        <w:t>15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16) – MacTiernan is choosing sticks over carrots : BASIX Energy</w:t>
      </w:r>
      <w:r w:rsidRPr="004C5EC1">
        <w:rPr>
          <w:sz w:val="18"/>
        </w:rPr>
        <w:tab/>
        <w:t>17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Letter – Dilip N. Borawake (CSC 1986) – </w:t>
      </w:r>
      <w:r w:rsidRPr="004C5EC1">
        <w:rPr>
          <w:sz w:val="18"/>
        </w:rPr>
        <w:t>Follow-up to 50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Reunion </w:t>
      </w:r>
      <w:smartTag w:uri="urn:schemas-microsoft-com:office:smarttags" w:element="City">
        <w:r w:rsidRPr="004C5EC1">
          <w:rPr>
            <w:sz w:val="18"/>
          </w:rPr>
          <w:t>London</w:t>
        </w:r>
      </w:smartTag>
      <w:r w:rsidRPr="004C5EC1">
        <w:rPr>
          <w:sz w:val="1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Assembly</w:t>
      </w:r>
      <w:r w:rsidRPr="004C5EC1">
        <w:rPr>
          <w:bCs/>
          <w:sz w:val="18"/>
        </w:rPr>
        <w:tab/>
      </w:r>
      <w:r w:rsidRPr="004C5EC1">
        <w:rPr>
          <w:sz w:val="18"/>
        </w:rPr>
        <w:t>17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FF3300"/>
          <w:sz w:val="18"/>
        </w:rPr>
      </w:pPr>
      <w:r w:rsidRPr="004C5EC1">
        <w:rPr>
          <w:b/>
          <w:bCs/>
          <w:color w:val="FF3300"/>
          <w:sz w:val="18"/>
        </w:rPr>
        <w:t>Event – 2</w:t>
      </w:r>
      <w:r w:rsidRPr="004C5EC1">
        <w:rPr>
          <w:b/>
          <w:bCs/>
          <w:color w:val="FF3300"/>
          <w:sz w:val="18"/>
          <w:vertAlign w:val="superscript"/>
        </w:rPr>
        <w:t>nd</w:t>
      </w:r>
      <w:r w:rsidRPr="004C5EC1">
        <w:rPr>
          <w:b/>
          <w:bCs/>
          <w:color w:val="FF3300"/>
          <w:sz w:val="18"/>
        </w:rPr>
        <w:t xml:space="preserve"> Indonesian Tsunami – Java (500 dead : 5,000 homeless)</w:t>
      </w:r>
      <w:r w:rsidRPr="004C5EC1">
        <w:rPr>
          <w:b/>
          <w:bCs/>
          <w:color w:val="FF3300"/>
          <w:sz w:val="18"/>
        </w:rPr>
        <w:tab/>
        <w:t>17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PM sees us as an energy superpower (Howard MHR)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Keating man set to run for State seat (Gary Gray, Woodside)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The truth is we accept porkies from pollies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33) – Friends </w:t>
      </w:r>
      <w:r w:rsidRPr="004C5EC1">
        <w:rPr>
          <w:i/>
          <w:sz w:val="18"/>
        </w:rPr>
        <w:t>and relationships</w:t>
      </w:r>
      <w:r w:rsidRPr="004C5EC1">
        <w:rPr>
          <w:sz w:val="18"/>
        </w:rPr>
        <w:t xml:space="preserve"> priority for young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Paskevicius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MA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33) – Top Council CEOs pay parity with State Govt (Mitchell, WALGA)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42) – WA timber sector breaks price tie to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Tasmania</w:t>
          </w:r>
        </w:smartTag>
      </w:smartTag>
      <w:r w:rsidRPr="004C5EC1">
        <w:rPr>
          <w:sz w:val="18"/>
        </w:rPr>
        <w:t xml:space="preserve"> (Rhodes, GSP)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Maritime tradition continues : HMAS Albany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Tourists have a whale of a time (Woodbury, AWT)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Minister allays fears about our progress (Bowler, GS)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100 millionth tree planted : GSP (Abetz, Forestry)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Wanton destruction is beyond belief (Smithson, AA)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Our boat to stand tall : HMAS Albany (Smithson, AA)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Great Southern Farmer (Page 2) – Elders Real Estate up 40pc (Storch, ERE &amp; Mole, AA)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PIA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Solving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’s land supply crisis (Thompson, WAPC)</w:t>
      </w:r>
      <w:r w:rsidRPr="004C5EC1">
        <w:rPr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AIBC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’s Senior Trade Commissioner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(Morehouse, ATC)</w:t>
      </w:r>
      <w:r w:rsidRPr="004C5EC1">
        <w:rPr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John Howard MHR (Prime Minister)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Judith Adams (WA)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>Facsimile – Sen Mark Bishop (WA) – Copy extracts from Albany Advertiser 25 May 06</w:t>
      </w:r>
      <w:r w:rsidRPr="00010D91">
        <w:rPr>
          <w:color w:val="FF0000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Ian Campbell (WA)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Alan Eggleston (WA)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Chris Ellison (WA)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>Facsimile – Sen Chris Evans (WA) – Copy extracts from Albany Advertiser 25 May 06</w:t>
      </w:r>
      <w:r w:rsidRPr="00010D91">
        <w:rPr>
          <w:color w:val="FF0000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David Johnston (WA)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Ross Lightfoot (WA)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010D91">
        <w:rPr>
          <w:color w:val="663300"/>
          <w:sz w:val="18"/>
        </w:rPr>
        <w:t>Facsimile – Sen Andrew Murray (WA) – Copy extracts from Albany Advertiser 25 May 06</w:t>
      </w:r>
      <w:r w:rsidRPr="00010D91">
        <w:rPr>
          <w:color w:val="663300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>Facsimile – Sen Rachel Siewert (WA) – Copy extracts from Albany Advertiser 25 May 06</w:t>
      </w:r>
      <w:r w:rsidRPr="00010D91">
        <w:rPr>
          <w:color w:val="008000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>Facsimile – Sen Glenn Sterle (WA) – Copy extracts from Albany Advertiser 25 May 06</w:t>
      </w:r>
      <w:r w:rsidRPr="00010D91">
        <w:rPr>
          <w:color w:val="FF0000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>Facsimile – Sen Ruth Webber (WA) – Copy extracts from Albany Advertiser 25 May 06</w:t>
      </w:r>
      <w:r w:rsidRPr="00010D91">
        <w:rPr>
          <w:color w:val="FF0000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Paul Calvert (President Tas)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010D91">
        <w:rPr>
          <w:color w:val="0000FF"/>
          <w:sz w:val="18"/>
        </w:rPr>
        <w:t>Facsimile – Sen Eric Abetz (Forestry) – Copy extracts from Albany Advertiser 25 May 06</w:t>
      </w:r>
      <w:r w:rsidRPr="00010D91">
        <w:rPr>
          <w:color w:val="0000FF"/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ity">
        <w:r w:rsidRPr="004C5EC1">
          <w:rPr>
            <w:b/>
            <w:bCs/>
            <w:sz w:val="18"/>
          </w:rPr>
          <w:t>Albany</w:t>
        </w:r>
      </w:smartTag>
      <w:r w:rsidRPr="004C5EC1">
        <w:rPr>
          <w:b/>
          <w:bCs/>
          <w:sz w:val="18"/>
        </w:rPr>
        <w:t xml:space="preserve"> CC – Item 11.1.1 : Review housing density in the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Central Area</w:t>
      </w:r>
      <w:r w:rsidRPr="004C5EC1">
        <w:rPr>
          <w:b/>
          <w:bCs/>
          <w:sz w:val="18"/>
        </w:rPr>
        <w:tab/>
        <w:t>18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Java tsunami death toll soars : Steep Point campers flee ocean surge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State unveils Mt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Claremont</w:t>
          </w:r>
        </w:smartTag>
      </w:smartTag>
      <w:r w:rsidRPr="004C5EC1">
        <w:rPr>
          <w:sz w:val="18"/>
        </w:rPr>
        <w:t xml:space="preserve"> sports vision (Kobelke, Sport &amp; Rec)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History a lesson worth learning (Bishop MHR, Curtin)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28) – Spaniards revisit the dark days of history : Civil War 1936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Bush and Blair the jesters at : G8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Putin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Russian Federation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31) – the court of St.Petersburg : G8 (Bush,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USA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&amp;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Blairs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34) – Companies deny LPG price rip-off (Omodei, Liberals WA)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Diggers’ dark day largely forgotten : Fromelles, WW1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Towering plans don’t stack up (Burj Dubai, 750m)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57)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Jurien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 in line for big growth spurt Di Lello, Taggart)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SHS (Bolt) : Year 12 English Assignment – Rainbow 2000 Futures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SHS (Bolt) : Year 12 English Assignment – Rainbow 2000 Futures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Julie Bishop MP (Education) – Copy extracts from Albany Advertiser 25 May 06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Pools &amp; Spas) – Rainbow 2000</w:t>
      </w:r>
      <w:r w:rsidRPr="004C5EC1">
        <w:rPr>
          <w:sz w:val="18"/>
        </w:rPr>
        <w:tab/>
        <w:t>19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James Point rejects state port plan (Moonen, Chairman JPPL)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3) – </w:t>
      </w:r>
      <w:smartTag w:uri="urn:schemas-microsoft-com:office:smarttags" w:element="City">
        <w:r w:rsidRPr="004C5EC1">
          <w:rPr>
            <w:sz w:val="18"/>
          </w:rPr>
          <w:t>Alliance</w:t>
        </w:r>
      </w:smartTag>
      <w:r w:rsidRPr="004C5EC1">
        <w:rPr>
          <w:sz w:val="18"/>
        </w:rPr>
        <w:t xml:space="preserve"> jets in to charter race (McMillan,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Alliance</w:t>
          </w:r>
        </w:smartTag>
      </w:smartTag>
      <w:r w:rsidRPr="004C5EC1">
        <w:rPr>
          <w:sz w:val="18"/>
        </w:rPr>
        <w:t xml:space="preserve"> Airlines)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Last chance to have say : Waterfront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Austin</w:t>
          </w:r>
        </w:smartTag>
      </w:smartTag>
      <w:r w:rsidRPr="004C5EC1">
        <w:rPr>
          <w:sz w:val="18"/>
        </w:rPr>
        <w:t>, Big Grove)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Bridge disappoints : Waterfront Footbridge (Bayly,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Australian military falling apart : RAAF F111 nose wheel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Historic conference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Traill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&amp;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Webb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Museums)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Downsouth : A ship to call our own : HMAS Albany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Proud city salutes the long-awaited HMAS Albany (ACPB 86)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New apartment plan (5 storeys)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Ct</w:t>
          </w:r>
        </w:smartTag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Middleton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Positive step for mine plan : Grange (Llewellyn MLC, SW)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No backdown on gas (Logan MLA, Energy &amp; Benson MLC, SW)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Who is ducking the trading issue? (Robertson, Bayonet Head)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Another side of waste disposal : Nuclear (Wild, Lower King)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60 &amp; 61) – Social scene : HMAS Albany Commissioning Ceremony</w:t>
      </w:r>
      <w:r w:rsidRPr="004C5EC1">
        <w:rPr>
          <w:sz w:val="18"/>
        </w:rPr>
        <w:tab/>
        <w:t>20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Planning chief’s blow to Nattrass : Treasury (Dawkins, WAPC)</w:t>
      </w:r>
      <w:r w:rsidRPr="004C5EC1">
        <w:rPr>
          <w:sz w:val="18"/>
        </w:rPr>
        <w:tab/>
        <w:t>21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Tsunami alert sent out too late to help (Kallahas, Indonesian VP)</w:t>
      </w:r>
      <w:r w:rsidRPr="004C5EC1">
        <w:rPr>
          <w:sz w:val="18"/>
        </w:rPr>
        <w:tab/>
        <w:t>21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r w:rsidRPr="004C5EC1">
          <w:rPr>
            <w:sz w:val="18"/>
          </w:rPr>
          <w:t>Alliance</w:t>
        </w:r>
      </w:smartTag>
      <w:r w:rsidRPr="004C5EC1">
        <w:rPr>
          <w:sz w:val="18"/>
        </w:rPr>
        <w:t xml:space="preserve"> Airlines (McMillan) – Rainbow 2000,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&amp; Albany 2026-27</w:t>
      </w:r>
      <w:r w:rsidRPr="004C5EC1">
        <w:rPr>
          <w:sz w:val="18"/>
        </w:rPr>
        <w:tab/>
        <w:t>21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Alliance</w:t>
          </w:r>
        </w:smartTag>
      </w:smartTag>
      <w:r w:rsidRPr="004C5EC1">
        <w:rPr>
          <w:color w:val="CC0000"/>
          <w:sz w:val="18"/>
        </w:rPr>
        <w:t xml:space="preserve"> Airlines (McMillan) – Acknowledge : Contract / Charter Service &amp; RPT Certified</w:t>
      </w:r>
      <w:r w:rsidRPr="004C5EC1">
        <w:rPr>
          <w:color w:val="CC0000"/>
          <w:sz w:val="18"/>
        </w:rPr>
        <w:tab/>
        <w:t>21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Noongar outrage : Albany CC refuses to replace liaison officer (Gillies)</w:t>
      </w:r>
      <w:r w:rsidRPr="004C5EC1">
        <w:rPr>
          <w:sz w:val="18"/>
        </w:rPr>
        <w:tab/>
        <w:t>21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20) – Fighter the pride of our future : F-35 JSF (Nelson, Defence)</w:t>
      </w:r>
      <w:r w:rsidRPr="004C5EC1">
        <w:rPr>
          <w:sz w:val="18"/>
        </w:rPr>
        <w:tab/>
        <w:t>22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25) – Growing thirst of an arid Earth : World’s great rivers (Map)</w:t>
      </w:r>
      <w:r w:rsidRPr="004C5EC1">
        <w:rPr>
          <w:sz w:val="18"/>
        </w:rPr>
        <w:tab/>
        <w:t>22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27) – Come on, get happy : Depression years (Photos)</w:t>
      </w:r>
      <w:r w:rsidRPr="004C5EC1">
        <w:rPr>
          <w:sz w:val="18"/>
        </w:rPr>
        <w:tab/>
        <w:t>22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28) – Let history be the judge : General John Monash (Photo)</w:t>
      </w:r>
      <w:r w:rsidRPr="004C5EC1">
        <w:rPr>
          <w:sz w:val="18"/>
        </w:rPr>
        <w:tab/>
        <w:t>22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Dissension in veterans’ ranks : RSL under fire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ACoCI (Hummerston) – 2006 Elections : Candidate Profiles (Smithson, Rainbow 2000)</w:t>
      </w:r>
      <w:r w:rsidRPr="004C5EC1">
        <w:rPr>
          <w:color w:val="CC0000"/>
          <w:sz w:val="18"/>
        </w:rPr>
        <w:tab/>
        <w:t>24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Beazley’s plan to lift uranium ban (Carpenter MLA, Premier WA)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Woodside rejects WA gas grab (Carpenter MLA, Premier WA)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15) – MLA : WA livestock export industry : valued and valuable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Gas quarantine idea threatens WA’s reputation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Treasury plan shapes up by dodgy design (Dawkins, WAPC)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“Let’s build a temple to the gods” : Parliament (Dawkins, WAPC)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City call for input on residential lot sizes (DeVilliers, Urbanizma)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Tourism review (McGowan &amp; McHale, MacAttack)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Water quality questioned (Rowe, ERA)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People : A life on the ocean wave (HMAS Albany)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7) – Live export vital – and that’s a fact (McGauran MHR, Agriculture)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Business Name – The Australian Smithsonian (WA BN10575480) – </w:t>
      </w:r>
      <w:hyperlink r:id="rId720" w:history="1">
        <w:r w:rsidRPr="004C5EC1">
          <w:rPr>
            <w:rStyle w:val="Hyperlink"/>
            <w:sz w:val="18"/>
          </w:rPr>
          <w:t>www.smithsonian.org.au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i/>
          <w:iCs/>
          <w:sz w:val="18"/>
        </w:rPr>
      </w:pPr>
      <w:r w:rsidRPr="004C5EC1">
        <w:rPr>
          <w:i/>
          <w:iCs/>
          <w:sz w:val="18"/>
        </w:rPr>
        <w:t>Discussions – Growing Regions Conference 2006 – Commonwealth DoTaRS – Rainbow 2000</w:t>
      </w:r>
      <w:r w:rsidRPr="004C5EC1">
        <w:rPr>
          <w:i/>
          <w:iCs/>
          <w:sz w:val="18"/>
        </w:rPr>
        <w:tab/>
        <w:t>25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Federal plan to scuttle gas grab (Macfarlane MHR, Resources)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Labor split grows on uranium (Beazley MHR, Opposition)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Rare bravery in Beazley’s decision on uranium policy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Airport pays rates : WAC,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(Silcox, Belmont CC)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Mix and match adds life to city’s heritage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>, Govt Architect)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Why home builders nervous as Aussie dream goes BASIX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Diplomats back Korean as UN chief : Ban Ki Moon, UN Sec Gen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takes second place in office league : Expensive CBD (PCA)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PCC set to erase public art bonus (Nattrass, Perth CC)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PIA (on-line) – Environmental Planning Institute of Australia &amp; New Zealand</w:t>
      </w:r>
      <w:r w:rsidRPr="004C5EC1">
        <w:rPr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Report – KPMG </w:t>
      </w:r>
      <w:smartTag w:uri="urn:schemas-microsoft-com:office:smarttags" w:element="country-region">
        <w:r w:rsidRPr="004C5EC1">
          <w:rPr>
            <w:b/>
            <w:sz w:val="18"/>
          </w:rPr>
          <w:t>Australia</w:t>
        </w:r>
      </w:smartTag>
      <w:r w:rsidRPr="004C5EC1">
        <w:rPr>
          <w:b/>
          <w:sz w:val="18"/>
        </w:rPr>
        <w:t xml:space="preserve"> (Salt) – Population Growth Report 2005 :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#12/25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sz w:val="18"/>
            </w:rPr>
            <w:t>Australia</w:t>
          </w:r>
        </w:smartTag>
      </w:smartTag>
      <w:r w:rsidRPr="004C5EC1">
        <w:rPr>
          <w:b/>
          <w:sz w:val="18"/>
        </w:rPr>
        <w:tab/>
        <w:t>26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Ancient psalms found in Irish bog : AD 800 (Wallace, NMI)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Computer files wiped from Carey company : Westpoint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Drought relief for northern farmers (Whiteley MLA, PS Agriculture)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State plan snubs private port : James Point (Buckeridge, BGC)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Departments linked to Old Treasury move (Roberts MLA, Works)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Heat goes on Premier to execute a U-turn (Carpenter MLA)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Go nuclear (Cummins, Subiaco &amp; Tonkin, Warwick)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3) – $1.3b port for Kwinana : </w:t>
      </w:r>
      <w:smartTag w:uri="urn:schemas-microsoft-com:office:smarttags" w:element="place">
        <w:smartTag w:uri="urn:schemas-microsoft-com:office:smarttags" w:element="PlaceName">
          <w:r w:rsidRPr="004C5EC1">
            <w:rPr>
              <w:i/>
              <w:sz w:val="18"/>
            </w:rPr>
            <w:t>James</w:t>
          </w:r>
        </w:smartTag>
        <w:r w:rsidRPr="004C5EC1">
          <w:rPr>
            <w:i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i/>
              <w:sz w:val="18"/>
            </w:rPr>
            <w:t>Point</w:t>
          </w:r>
        </w:smartTag>
      </w:smartTag>
      <w:r w:rsidRPr="004C5EC1">
        <w:rPr>
          <w:i/>
          <w:sz w:val="18"/>
        </w:rPr>
        <w:t xml:space="preserve"> screwed</w:t>
      </w:r>
      <w:r w:rsidRPr="004C5EC1">
        <w:rPr>
          <w:sz w:val="18"/>
        </w:rPr>
        <w:t xml:space="preserve"> (MacTiernan)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5) – Quay complaints lead to a change of plan (Victoria Quay, FPA)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WA Business News (Page 8) – A nanny state of foreign affairs (Pownall, WABN)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WA Business News (Page 8) – Making the right investment decisions (Pownall, WABN)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City to consider beach complex (Roberts, Erijin PL)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Use sense over foreshore buildings (Wright, Napier)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 wonderful concept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Waterfront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Bridge</w:t>
          </w:r>
        </w:smartTag>
      </w:smartTag>
      <w:r w:rsidRPr="004C5EC1">
        <w:rPr>
          <w:sz w:val="18"/>
        </w:rPr>
        <w:t xml:space="preserve"> (Rogerson, Harvey)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16) – Austrade : Tenders for Regional TradeStart Program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AGS Weekender (Page 2) – Streetscope : Community support for uranium mining</w:t>
      </w:r>
      <w:r w:rsidRPr="004C5EC1">
        <w:rPr>
          <w:b/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Development blueprint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harbours (Bowler, WA SoER)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Era ends as Harbour Master ups anchor (Shuttleworth, APA)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4)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Peaceful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 plan on track (Rogerson, Harvey)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Woodchip truck crashes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Palmdale Rd</w:t>
          </w:r>
        </w:smartTag>
      </w:smartTag>
      <w:r w:rsidRPr="004C5EC1">
        <w:rPr>
          <w:sz w:val="18"/>
        </w:rPr>
        <w:t xml:space="preserve"> (No Names PL)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Code opinions sought : CBD residential (DeVilliers, Urbanizma)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Maintain access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port road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Schindler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Captain Vancouver memorial unveiled (Snow, Whaleworld)</w:t>
      </w:r>
      <w:r w:rsidRPr="004C5EC1">
        <w:rPr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SAT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Chaney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SC</w:t>
          </w:r>
        </w:smartTag>
      </w:smartTag>
      <w:r w:rsidRPr="004C5EC1">
        <w:rPr>
          <w:color w:val="CC0000"/>
          <w:sz w:val="18"/>
        </w:rPr>
        <w:t>) – Development &amp; Resources Consultation Forums 2006</w:t>
      </w:r>
      <w:r w:rsidRPr="004C5EC1">
        <w:rPr>
          <w:color w:val="CC0000"/>
          <w:sz w:val="18"/>
        </w:rPr>
        <w:tab/>
        <w:t>27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When justice lacks conviction (Martin, Chief Justice WA)</w:t>
      </w:r>
      <w:r w:rsidRPr="004C5EC1">
        <w:rPr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Bananas fodder for Howard humour (WA Liberal Convention)</w:t>
      </w:r>
      <w:r w:rsidRPr="004C5EC1">
        <w:rPr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Minister swept up in parrot debacle : Windfarms (Campbell, E&amp;H)</w:t>
      </w:r>
      <w:r w:rsidRPr="004C5EC1">
        <w:rPr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21) – Why build a new harbour for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Perth</w:t>
          </w:r>
        </w:smartTag>
      </w:smartTag>
      <w:r w:rsidRPr="004C5EC1">
        <w:rPr>
          <w:b/>
          <w:sz w:val="18"/>
        </w:rPr>
        <w:t xml:space="preserve">? (Loring,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Beaconsfield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Cash pours in as WA runs hot (Besen, Highpoint SC)</w:t>
      </w:r>
      <w:r w:rsidRPr="004C5EC1">
        <w:rPr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AWB profit down, jobs to go (Stewart, AWB Chairman)</w:t>
      </w:r>
      <w:r w:rsidRPr="004C5EC1">
        <w:rPr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Ruth Webber (WA Labor) – Acknowledge 18 Jul 06 facsimile : Rainbow 2000</w:t>
      </w:r>
      <w:r w:rsidRPr="004C5EC1">
        <w:rPr>
          <w:color w:val="CC0000"/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Chris Ellison (WA Liberal) – Whole of Government Border Control</w:t>
      </w:r>
      <w:r w:rsidRPr="004C5EC1">
        <w:rPr>
          <w:color w:val="CC0000"/>
          <w:sz w:val="18"/>
        </w:rPr>
        <w:tab/>
        <w:t>28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Scorned visionaries who made millions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No prophet is accepted in his own country (Luke 4:24)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25) – Make every drop count : Qld / NSW water resources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25) – Damned if we don’t take care of liquid assets (Salt, KPMG)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36) – MacBank gives cinema the flick in airport dev’t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17) – amazingalbany : wa’s winter hideaway (Skywest Holidays)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18) – Take ideology out of port development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James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Point</w:t>
          </w:r>
        </w:smartTag>
      </w:smartTag>
      <w:r w:rsidRPr="004C5EC1">
        <w:rPr>
          <w:sz w:val="18"/>
        </w:rPr>
        <w:t>, Kwinana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Sea Container Living : Summer Catalogue 2007 ….</w:t>
      </w:r>
      <w:r w:rsidRPr="004C5EC1">
        <w:rPr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40) – National pride key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sz w:val="18"/>
            </w:rPr>
            <w:t>Japan</w:t>
          </w:r>
        </w:smartTag>
      </w:smartTag>
      <w:r w:rsidRPr="004C5EC1">
        <w:rPr>
          <w:b/>
          <w:sz w:val="18"/>
        </w:rPr>
        <w:t>’s PM-in-waiting : Shinzo Abe</w:t>
      </w:r>
      <w:r w:rsidRPr="004C5EC1">
        <w:rPr>
          <w:b/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61) – Buckeridge pushes private port plan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James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Point</w:t>
          </w:r>
        </w:smartTag>
      </w:smartTag>
      <w:r w:rsidRPr="004C5EC1">
        <w:rPr>
          <w:sz w:val="18"/>
        </w:rPr>
        <w:t>, Kwinana</w:t>
      </w:r>
      <w:r w:rsidRPr="004C5EC1">
        <w:rPr>
          <w:sz w:val="18"/>
        </w:rPr>
        <w:tab/>
        <w:t>29 Jul 2006</w:t>
      </w:r>
    </w:p>
    <w:p w:rsidR="00AB4D60" w:rsidRPr="000E768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E768D">
        <w:rPr>
          <w:b/>
          <w:sz w:val="18"/>
        </w:rPr>
        <w:t>Article – West Australian (Page 65) – Anzac Cove painting price stuns experts (Moore-Jones, NZ)</w:t>
      </w:r>
      <w:r w:rsidRPr="000E768D">
        <w:rPr>
          <w:b/>
          <w:sz w:val="18"/>
        </w:rPr>
        <w:tab/>
        <w:t>29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Conference – Liberal Party of </w:t>
      </w:r>
      <w:smartTag w:uri="urn:schemas-microsoft-com:office:smarttags" w:element="country-region">
        <w:r w:rsidRPr="004C5EC1">
          <w:rPr>
            <w:bCs/>
            <w:sz w:val="18"/>
          </w:rPr>
          <w:t>Australia</w:t>
        </w:r>
      </w:smartTag>
      <w:r w:rsidRPr="004C5EC1">
        <w:rPr>
          <w:bCs/>
          <w:sz w:val="18"/>
        </w:rPr>
        <w:t xml:space="preserve"> (WA Division) – State Conference : </w:t>
      </w:r>
      <w:smartTag w:uri="urn:schemas-microsoft-com:office:smarttags" w:element="place">
        <w:smartTag w:uri="urn:schemas-microsoft-com:office:smarttags" w:element="City">
          <w:r w:rsidRPr="004C5EC1">
            <w:rPr>
              <w:bCs/>
              <w:sz w:val="18"/>
            </w:rPr>
            <w:t>Perth</w:t>
          </w:r>
        </w:smartTag>
      </w:smartTag>
      <w:r w:rsidRPr="004C5EC1">
        <w:rPr>
          <w:bCs/>
          <w:sz w:val="18"/>
        </w:rPr>
        <w:tab/>
        <w:t>29-30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Omodei fails to deliver vision (WA State Liberal Conference)</w:t>
      </w:r>
      <w:r w:rsidRPr="004C5EC1">
        <w:rPr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Step one for Kierath in a possible comeback (Liberal VP)</w:t>
      </w:r>
      <w:r w:rsidRPr="004C5EC1">
        <w:rPr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Big surpluses mean State can afford stamp duty relief : Libs</w:t>
      </w:r>
      <w:r w:rsidRPr="004C5EC1">
        <w:rPr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Foreign buyer frenzy for city property (Gilmore, MLG Realty)</w:t>
      </w:r>
      <w:r w:rsidRPr="004C5EC1">
        <w:rPr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Danger signs in forecast interest rate rise</w:t>
      </w:r>
      <w:r w:rsidRPr="004C5EC1">
        <w:rPr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18) – Committee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will generate new ideas</w:t>
      </w:r>
      <w:r w:rsidRPr="004C5EC1">
        <w:rPr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26) – Sharia lash cuts deep for errant lovers in Aceh</w:t>
      </w:r>
      <w:r w:rsidRPr="004C5EC1">
        <w:rPr>
          <w:b/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Sport Australia Hall of Fame (Bertrand AM) – Greatest Sporting Moments Luncheon</w:t>
      </w:r>
      <w:r w:rsidRPr="004C5EC1">
        <w:rPr>
          <w:color w:val="CC0000"/>
          <w:sz w:val="18"/>
        </w:rPr>
        <w:tab/>
        <w:t>31 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Senate Snapshot : Judith Adams (WA Liberal Senator) – $791.5k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Forestry Project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Senate Snapshot : Judith Adams (WA Liberal Senator)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Memorial Day Commemorations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PIA – Urban Design Forum (#74) : Developer’s $ v. good urban design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Geelong</w:t>
          </w:r>
        </w:smartTag>
      </w:smartTag>
      <w:r w:rsidRPr="004C5EC1">
        <w:rPr>
          <w:sz w:val="18"/>
        </w:rPr>
        <w:t>, Vic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Ferngrove Vineyards (#8 Autumn) – The Stirlings 2003 </w:t>
      </w:r>
      <w:hyperlink r:id="rId721" w:history="1">
        <w:r w:rsidRPr="004C5EC1">
          <w:rPr>
            <w:rStyle w:val="Hyperlink"/>
            <w:sz w:val="18"/>
          </w:rPr>
          <w:t>www.ferngrove.com.au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Jul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64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Murdoch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University</w:t>
          </w:r>
        </w:smartTag>
      </w:smartTag>
      <w:r w:rsidRPr="004C5EC1">
        <w:rPr>
          <w:sz w:val="18"/>
        </w:rPr>
        <w:t xml:space="preserve"> (Costa) – School of Environmental Sciences (Annual Report 2005)</w:t>
      </w:r>
      <w:r w:rsidRPr="004C5EC1">
        <w:rPr>
          <w:sz w:val="18"/>
        </w:rPr>
        <w:tab/>
        <w:t>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(Howard) : Regional Buying Centres &amp; Tourism</w:t>
      </w:r>
      <w:r w:rsidRPr="004C5EC1">
        <w:rPr>
          <w:sz w:val="18"/>
        </w:rPr>
        <w:tab/>
        <w:t>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We’re the hottest spot in the State : Report (Salt, KPMG)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in spotlight : WA Nationals Conference (Grylls MLA)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Chris guides his last ship into port (Shuttleworth, APA)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Census time again (Tuckey MHR, O’Connor)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Strategy approved : Denmark LPS (Adopted Sep 2003)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What’s hot and what’s not : Statistics (Smithson, AA)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Interest rates : passing the buck (Smithson, AA)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Minimum wage push : Dad got a pay rise : Banana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Call for discreet design : Waterfront footbridge (Hynds,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Where are the rail lines? : Waterfront (Tulloch,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Support for Stan’s plan : Waterfront (Harley,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Ballot set for sale of land in Hopetoun (Garner, LandCorp)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Mark Vaile MP (Deputy PM)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Mark Vaile MP (Deputy PM)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Warren Truss MP (Transport)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Hon Warren Truss MP (Transport)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Brendon Grylls MLA (WA Nationals)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KPMG Australia (Salt)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KPMG Australia (Salt) – Copy Albany : Hottest spot in WA &amp; Rainbow 2000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ABC (Shavian) – Albany &amp; Great Southern Small Business Forum (Postponed)</w:t>
      </w:r>
      <w:r w:rsidRPr="004C5EC1">
        <w:rPr>
          <w:color w:val="CC0000"/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 Warren Truss MP (Transport) – Acknowledge Albany : Hottest spot in WA</w:t>
      </w:r>
      <w:r w:rsidRPr="004C5EC1">
        <w:rPr>
          <w:color w:val="CC0000"/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Land crisis hits new homes : % rate rise will bite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Why ignore our stunning river : Swan transport (Bartley, S.Perth)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22) – Country town (Reindl, West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Gas hunt turns to NZ’s south (Shell, BP, Exxon &amp; Mobil)</w:t>
      </w:r>
      <w:r w:rsidRPr="004C5EC1">
        <w:rPr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EAINZ WA – Notice of AGM 2006 (Guest Speaker : Barry Carbon)</w:t>
      </w:r>
      <w:r w:rsidRPr="004C5EC1">
        <w:rPr>
          <w:color w:val="CC0000"/>
          <w:sz w:val="18"/>
        </w:rPr>
        <w:tab/>
        <w:t>01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Demand for staff loyalty stirs storm (Herley, IGA Cunderdin)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City makes a stand for historic WA site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Carpenter’s gas ploy a risky venture for WA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Rethink needed on first home grant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Housing prices a worry for Howard : Economy boil over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25) – Simple choice for Arab nations (Baldwin, Bedford)</w:t>
      </w:r>
      <w:r w:rsidRPr="004C5EC1">
        <w:rPr>
          <w:b/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Developers help to get more planners (Johnson, Wanneroo CC)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Indians race up migrant Aussie list (Birrell, Monash Uni)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Stevens seen as steady hand on tiller (7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Governor, RBA)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49) – </w:t>
      </w:r>
      <w:smartTag w:uri="urn:schemas-microsoft-com:office:smarttags" w:element="place">
        <w:r w:rsidRPr="004C5EC1">
          <w:rPr>
            <w:sz w:val="18"/>
          </w:rPr>
          <w:t>Rio</w:t>
        </w:r>
      </w:smartTag>
      <w:r w:rsidRPr="004C5EC1">
        <w:rPr>
          <w:sz w:val="18"/>
        </w:rPr>
        <w:t xml:space="preserve"> chief ‘happy’ to Shovelanna case (Walsh &amp; Rinehart, CEDA)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84)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CC : TPS 2 Amt #10 (Draft Heritage Provisions)</w:t>
      </w:r>
      <w:r w:rsidRPr="004C5EC1">
        <w:rPr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Celebrate WA Week (Fitzpatrick) – Invitation to participate</w:t>
      </w:r>
      <w:r w:rsidRPr="004C5EC1">
        <w:rPr>
          <w:color w:val="CC0000"/>
          <w:sz w:val="18"/>
        </w:rPr>
        <w:tab/>
        <w:t>02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Convention centre debacle (Spotless &amp; Wylie Group)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Winter of discontent for Liberal State MPs (Omodei, Liberal WA)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5) – State commits $6.2m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Industrial Park</w:t>
          </w:r>
        </w:smartTag>
      </w:smartTag>
      <w:r w:rsidRPr="004C5EC1">
        <w:rPr>
          <w:sz w:val="18"/>
        </w:rPr>
        <w:t xml:space="preserve"> (Bowler, GS)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Planets aligned for big city vision (Hames &amp; Kerr, Architects)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16) – Central park a part of city vision (Adams, City Vision)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Your chance to be counted : Census 2006 (Jamieson, ABS)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Nuclear threat closer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Marsh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</w:t>
      </w:r>
      <w:smartTag w:uri="urn:schemas-microsoft-com:office:smarttags" w:element="City">
        <w:r w:rsidRPr="004C5EC1">
          <w:rPr>
            <w:b/>
            <w:sz w:val="18"/>
          </w:rPr>
          <w:t>Marina</w:t>
        </w:r>
      </w:smartTag>
      <w:r w:rsidRPr="004C5EC1">
        <w:rPr>
          <w:b/>
          <w:sz w:val="18"/>
        </w:rPr>
        <w:t xml:space="preserve"> design a disappointment (Mair,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Perth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Graphic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(Precinct Key)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Give people a voice : Waterfront referendum (Bezard,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Cemetery heritage listed (Roth, ACB Chairman)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Power line route creates division (Savage, Gnowangerup)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Decision looms on oil search (Macfarlane, Resources)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7) – Nationals meet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(Grylls MLA, NPA)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Keeping land for community use (Austin, Big Grove)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Woodchips continue port’s growth drive (Williamson, APA)</w:t>
      </w:r>
      <w:r w:rsidRPr="004C5EC1">
        <w:rPr>
          <w:sz w:val="18"/>
        </w:rPr>
        <w:tab/>
        <w:t>03 Aug 2006</w:t>
      </w:r>
    </w:p>
    <w:p w:rsidR="00D701BF" w:rsidRPr="004C5EC1" w:rsidRDefault="00D701BF" w:rsidP="00D701B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SHS (Havel) : Year 12 English Assignment – Rainbow 2000 Futures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Senator Nash (Nat NSW) – Copy Albany : Hottest spot in WA &amp; Rainbow 2000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Karlene Maywald MLA (Nat SA) – Copy Albany : Hottest spot in WA &amp; Rainbow 2000</w:t>
      </w:r>
      <w:r w:rsidRPr="004C5EC1">
        <w:rPr>
          <w:sz w:val="18"/>
        </w:rPr>
        <w:tab/>
        <w:t>03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IEAust : Coastal (Dubczuk) – Invitation to Fremantle Ports Outer Harbour Project</w:t>
      </w:r>
      <w:r w:rsidRPr="004C5EC1">
        <w:rPr>
          <w:color w:val="CC0000"/>
          <w:sz w:val="18"/>
        </w:rPr>
        <w:tab/>
        <w:t>03 Aug 2006</w:t>
      </w:r>
    </w:p>
    <w:p w:rsidR="00FE4954" w:rsidRPr="004C5EC1" w:rsidRDefault="00FE4954" w:rsidP="00FE49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Event – Christ Church Grammar School Founder’s Service – Canon W.J. McClemans</w:t>
      </w:r>
      <w:r w:rsidRPr="004C5EC1">
        <w:rPr>
          <w:color w:val="FF3300"/>
          <w:sz w:val="18"/>
        </w:rPr>
        <w:tab/>
        <w:t>03 Aug 2006</w:t>
      </w:r>
    </w:p>
    <w:p w:rsidR="00E1576B" w:rsidRPr="004C5EC1" w:rsidRDefault="00E1576B" w:rsidP="00E1576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Speech – CCGS Founder’s Service 2006 (Wynne) – Headmaster’s Founder’s Report : Inspiration</w:t>
      </w:r>
      <w:r w:rsidRPr="004C5EC1">
        <w:rPr>
          <w:b/>
          <w:sz w:val="18"/>
        </w:rPr>
        <w:tab/>
        <w:t>03 Dec 2006</w:t>
      </w:r>
    </w:p>
    <w:p w:rsidR="00E1576B" w:rsidRPr="004C5EC1" w:rsidRDefault="00E1576B" w:rsidP="00E1576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Speech – CCGS Founder’s Service 2006 (Bishop MHR) – Federal Minister for Education</w:t>
      </w:r>
      <w:r w:rsidRPr="004C5EC1">
        <w:rPr>
          <w:b/>
          <w:sz w:val="18"/>
        </w:rPr>
        <w:tab/>
        <w:t>03 Dec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Sewage threat to desal water : Cockburn Port (GHD)</w:t>
      </w:r>
      <w:r w:rsidRPr="004C5EC1">
        <w:rPr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Crowded city offices trigger new skyline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Walker</w:t>
          </w:r>
        </w:smartTag>
      </w:smartTag>
      <w:r w:rsidRPr="004C5EC1">
        <w:rPr>
          <w:sz w:val="18"/>
        </w:rPr>
        <w:t>, BIS Shrapnel)</w:t>
      </w:r>
      <w:r w:rsidRPr="004C5EC1">
        <w:rPr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Migrants fly in to fill NW job vacancies (Slee, Com DIMA)</w:t>
      </w:r>
      <w:r w:rsidRPr="004C5EC1">
        <w:rPr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Yet another costly rescue (Perth Convention Centre)</w:t>
      </w:r>
      <w:r w:rsidRPr="004C5EC1">
        <w:rPr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Coming taxpayer’s way : Don’t bail out (Langoulant, CCIWA)</w:t>
      </w:r>
      <w:r w:rsidRPr="004C5EC1">
        <w:rPr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 xml:space="preserve">Liftout – West Australian – Main Roads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6600"/>
              <w:sz w:val="18"/>
            </w:rPr>
            <w:t>Western Australia</w:t>
          </w:r>
        </w:smartTag>
      </w:smartTag>
      <w:r w:rsidRPr="004C5EC1">
        <w:rPr>
          <w:color w:val="FF6600"/>
          <w:sz w:val="18"/>
        </w:rPr>
        <w:t xml:space="preserve"> (Celebrating 80 Years)</w:t>
      </w:r>
      <w:r w:rsidRPr="004C5EC1">
        <w:rPr>
          <w:color w:val="FF6600"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West Australian – Avon Descent : Shallow spills and thrills loom</w:t>
      </w:r>
      <w:r w:rsidRPr="004C5EC1">
        <w:rPr>
          <w:color w:val="FF6600"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Good sense in convention centre move</w:t>
      </w:r>
      <w:r w:rsidRPr="004C5EC1">
        <w:rPr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4C5EC1">
        <w:rPr>
          <w:b/>
          <w:color w:val="CC0000"/>
          <w:sz w:val="18"/>
        </w:rPr>
        <w:t>Telephone from – Gerard Daniels Aust (Macpherson) – DPI : Deputy Director General</w:t>
      </w:r>
      <w:r w:rsidRPr="004C5EC1">
        <w:rPr>
          <w:b/>
          <w:color w:val="CC0000"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r w:rsidRPr="004C5EC1">
          <w:rPr>
            <w:color w:val="CC0000"/>
            <w:sz w:val="18"/>
          </w:rPr>
          <w:t>Augusta</w:t>
        </w:r>
      </w:smartTag>
      <w:r w:rsidRPr="004C5EC1">
        <w:rPr>
          <w:color w:val="CC0000"/>
          <w:sz w:val="18"/>
        </w:rPr>
        <w:t xml:space="preserve"> MRSC (Charles)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Margaret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CC0000"/>
              <w:sz w:val="18"/>
            </w:rPr>
            <w:t>River</w:t>
          </w:r>
        </w:smartTag>
      </w:smartTag>
      <w:r w:rsidRPr="004C5EC1">
        <w:rPr>
          <w:color w:val="CC0000"/>
          <w:sz w:val="18"/>
        </w:rPr>
        <w:t xml:space="preserve"> Townsite Strategic Vision</w:t>
      </w:r>
      <w:r w:rsidRPr="004C5EC1">
        <w:rPr>
          <w:color w:val="CC0000"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Gerard Daniels Aust (Macpherson) – DPI : Deputy Director General</w:t>
      </w:r>
      <w:r w:rsidRPr="004C5EC1">
        <w:rPr>
          <w:color w:val="CC0000"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Gerard Daniels Aust (Macpherson) – DPI : Exec.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Director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State</w:t>
          </w:r>
        </w:smartTag>
      </w:smartTag>
      <w:r w:rsidRPr="004C5EC1">
        <w:rPr>
          <w:color w:val="CC0000"/>
          <w:sz w:val="18"/>
        </w:rPr>
        <w:t xml:space="preserve"> &amp; Regional Develop’t</w:t>
      </w:r>
      <w:r w:rsidRPr="004C5EC1">
        <w:rPr>
          <w:color w:val="CC0000"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City">
          <w:r w:rsidRPr="004C5EC1">
            <w:rPr>
              <w:bCs/>
              <w:sz w:val="18"/>
            </w:rPr>
            <w:t>Albany</w:t>
          </w:r>
        </w:smartTag>
        <w:r w:rsidRPr="004C5EC1">
          <w:rPr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Cs/>
              <w:sz w:val="18"/>
            </w:rPr>
            <w:t>California</w:t>
          </w:r>
        </w:smartTag>
        <w:r w:rsidRPr="004C5EC1">
          <w:rPr>
            <w:bCs/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bCs/>
              <w:sz w:val="18"/>
            </w:rPr>
            <w:t>USA</w:t>
          </w:r>
        </w:smartTag>
      </w:smartTag>
      <w:r w:rsidRPr="004C5EC1">
        <w:rPr>
          <w:bCs/>
          <w:sz w:val="18"/>
        </w:rPr>
        <w:t xml:space="preserve"> – </w:t>
      </w:r>
      <w:hyperlink r:id="rId722" w:history="1">
        <w:r w:rsidRPr="004C5EC1">
          <w:rPr>
            <w:rStyle w:val="Hyperlink"/>
            <w:bCs/>
            <w:sz w:val="18"/>
          </w:rPr>
          <w:t>www.albanywaterfrontcoalition.org</w:t>
        </w:r>
      </w:hyperlink>
      <w:r w:rsidRPr="004C5EC1">
        <w:rPr>
          <w:bCs/>
          <w:sz w:val="18"/>
        </w:rPr>
        <w:t xml:space="preserve"> </w:t>
      </w:r>
      <w:r w:rsidRPr="004C5EC1">
        <w:rPr>
          <w:bCs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City">
          <w:r w:rsidRPr="004C5EC1">
            <w:rPr>
              <w:bCs/>
              <w:sz w:val="18"/>
            </w:rPr>
            <w:t>Albany</w:t>
          </w:r>
        </w:smartTag>
        <w:r w:rsidRPr="004C5EC1">
          <w:rPr>
            <w:bCs/>
            <w:sz w:val="18"/>
          </w:rPr>
          <w:t xml:space="preserve"> </w:t>
        </w:r>
        <w:smartTag w:uri="urn:schemas-microsoft-com:office:smarttags" w:element="State">
          <w:r w:rsidRPr="004C5EC1">
            <w:rPr>
              <w:bCs/>
              <w:sz w:val="18"/>
            </w:rPr>
            <w:t>New York</w:t>
          </w:r>
        </w:smartTag>
        <w:r w:rsidRPr="004C5EC1">
          <w:rPr>
            <w:bCs/>
            <w:sz w:val="18"/>
          </w:rPr>
          <w:t xml:space="preserve"> </w:t>
        </w:r>
        <w:smartTag w:uri="urn:schemas-microsoft-com:office:smarttags" w:element="country-region">
          <w:r w:rsidRPr="004C5EC1">
            <w:rPr>
              <w:bCs/>
              <w:sz w:val="18"/>
            </w:rPr>
            <w:t>USA</w:t>
          </w:r>
        </w:smartTag>
      </w:smartTag>
      <w:r w:rsidRPr="004C5EC1">
        <w:rPr>
          <w:bCs/>
          <w:sz w:val="18"/>
        </w:rPr>
        <w:t xml:space="preserve"> – </w:t>
      </w:r>
      <w:hyperlink r:id="rId723" w:history="1">
        <w:r w:rsidRPr="004C5EC1">
          <w:rPr>
            <w:rStyle w:val="Hyperlink"/>
            <w:bCs/>
            <w:sz w:val="18"/>
          </w:rPr>
          <w:t>www.nycanal.com</w:t>
        </w:r>
      </w:hyperlink>
      <w:r w:rsidRPr="004C5EC1">
        <w:rPr>
          <w:bCs/>
          <w:sz w:val="18"/>
        </w:rPr>
        <w:t xml:space="preserve"> / press release / revitalise albany.html</w:t>
      </w:r>
      <w:r w:rsidRPr="004C5EC1">
        <w:rPr>
          <w:bCs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Forum – National Party of Australia (WA Division) – Community issues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Cs/>
              <w:sz w:val="18"/>
            </w:rPr>
            <w:t>Denmark</w:t>
          </w:r>
        </w:smartTag>
      </w:smartTag>
      <w:r w:rsidRPr="004C5EC1">
        <w:rPr>
          <w:bCs/>
          <w:sz w:val="18"/>
        </w:rPr>
        <w:t xml:space="preserve"> &amp; regions</w:t>
      </w:r>
      <w:r w:rsidRPr="004C5EC1">
        <w:rPr>
          <w:bCs/>
          <w:sz w:val="18"/>
        </w:rPr>
        <w:tab/>
        <w:t>04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Tax cuts fuel fears of inflation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Richardson</w:t>
          </w:r>
        </w:smartTag>
      </w:smartTag>
      <w:r w:rsidRPr="004C5EC1">
        <w:rPr>
          <w:sz w:val="18"/>
        </w:rPr>
        <w:t>, Access Economics)</w:t>
      </w:r>
      <w:r w:rsidRPr="004C5EC1">
        <w:rPr>
          <w:sz w:val="18"/>
        </w:rPr>
        <w:tab/>
        <w:t>05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Land developer backs urgent action (Satterley)</w:t>
      </w:r>
      <w:r w:rsidRPr="004C5EC1">
        <w:rPr>
          <w:sz w:val="18"/>
        </w:rPr>
        <w:tab/>
        <w:t>05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Local councils in dire times, warns report (Craven, Curtin)</w:t>
      </w:r>
      <w:r w:rsidRPr="004C5EC1">
        <w:rPr>
          <w:sz w:val="18"/>
        </w:rPr>
        <w:tab/>
        <w:t>05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Regions deserve share of mining royalties (Grylls MLA, Nationals)</w:t>
      </w:r>
      <w:r w:rsidRPr="004C5EC1">
        <w:rPr>
          <w:sz w:val="18"/>
        </w:rPr>
        <w:tab/>
        <w:t>05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We chose to populate rather than perish (Bosworth, UWA)</w:t>
      </w:r>
      <w:r w:rsidRPr="004C5EC1">
        <w:rPr>
          <w:sz w:val="18"/>
        </w:rPr>
        <w:tab/>
        <w:t>05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Conference – National Party of </w:t>
      </w:r>
      <w:smartTag w:uri="urn:schemas-microsoft-com:office:smarttags" w:element="country-region">
        <w:r w:rsidRPr="004C5EC1">
          <w:rPr>
            <w:bCs/>
            <w:sz w:val="18"/>
          </w:rPr>
          <w:t>Australia</w:t>
        </w:r>
      </w:smartTag>
      <w:r w:rsidRPr="004C5EC1">
        <w:rPr>
          <w:bCs/>
          <w:sz w:val="18"/>
        </w:rPr>
        <w:t xml:space="preserve"> (WA Division) – State Conference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Cs/>
              <w:sz w:val="18"/>
            </w:rPr>
            <w:t>Denmark</w:t>
          </w:r>
        </w:smartTag>
      </w:smartTag>
      <w:r w:rsidRPr="004C5EC1">
        <w:rPr>
          <w:bCs/>
          <w:sz w:val="18"/>
        </w:rPr>
        <w:tab/>
        <w:t>05-06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4) – Drive to work is longer (Ashton-Graham, TravelSmart)</w:t>
      </w:r>
      <w:r w:rsidRPr="004C5EC1">
        <w:rPr>
          <w:sz w:val="18"/>
        </w:rPr>
        <w:tab/>
        <w:t>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13) – Why Perth is ‘dying’ (Ripper MLA, Treasurer)</w:t>
      </w:r>
      <w:r w:rsidRPr="004C5EC1">
        <w:rPr>
          <w:sz w:val="18"/>
        </w:rPr>
        <w:tab/>
        <w:t>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22) – Shires merge urged (</w:t>
      </w:r>
      <w:r w:rsidR="00AF5763">
        <w:rPr>
          <w:sz w:val="18"/>
        </w:rPr>
        <w:t>Ford</w:t>
      </w:r>
      <w:r w:rsidRPr="004C5EC1">
        <w:rPr>
          <w:sz w:val="18"/>
        </w:rPr>
        <w:t xml:space="preserve"> MLC, </w:t>
      </w:r>
      <w:r w:rsidR="00AF5763">
        <w:rPr>
          <w:sz w:val="18"/>
        </w:rPr>
        <w:t xml:space="preserve">Min. </w:t>
      </w:r>
      <w:r w:rsidRPr="004C5EC1">
        <w:rPr>
          <w:sz w:val="18"/>
        </w:rPr>
        <w:t>Local Government)</w:t>
      </w:r>
      <w:r w:rsidRPr="004C5EC1">
        <w:rPr>
          <w:sz w:val="18"/>
        </w:rPr>
        <w:tab/>
        <w:t>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40) – Row on war shrine visits (Shinzo Abe, Japanese PM Nominee)</w:t>
      </w:r>
      <w:r w:rsidRPr="004C5EC1">
        <w:rPr>
          <w:sz w:val="18"/>
        </w:rPr>
        <w:tab/>
        <w:t>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57) – Premier’s right to step on the gas &amp; Worth saving (McCarthy, ST)</w:t>
      </w:r>
      <w:r w:rsidRPr="004C5EC1">
        <w:rPr>
          <w:sz w:val="18"/>
        </w:rPr>
        <w:tab/>
        <w:t>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59) – WA ‘rednecks’ scare Indons (Taylor, AIBC WA)</w:t>
      </w:r>
      <w:r w:rsidRPr="004C5EC1">
        <w:rPr>
          <w:sz w:val="18"/>
        </w:rPr>
        <w:tab/>
        <w:t>06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18) – Population problem (Banks, Hillarys)</w:t>
      </w:r>
      <w:r w:rsidRPr="004C5EC1">
        <w:rPr>
          <w:b/>
          <w:sz w:val="18"/>
        </w:rPr>
        <w:tab/>
        <w:t>07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Bunbury train to stay on track (MacTiernan MLA, Min P&amp;I)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Redman set to go up against Liberal leader (Warren Blackwood)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WA Nationals election platform outlined (Grylls MLA)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Push to bring city heart back to life (Titterton, Valiant)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Rentals hit new lows (Pearson, Professionals AJS)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link in $8m research hub : TRACK (Davies, UWA)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City’s need for commercial focus (Smithson, AA)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Dire predictions over waterfront plans (Dufty,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New role for educator (Dr Peter Havel, Albany SHS)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11) – Study into skilled labour needs : UWA IRD (Manning, GSDC)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Australian Residential Household Census 2006</w:t>
      </w:r>
      <w:r w:rsidRPr="004C5EC1">
        <w:rPr>
          <w:sz w:val="18"/>
        </w:rPr>
        <w:tab/>
        <w:t>08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WA property investors eye east coast (Atkins, Investors Club)</w:t>
      </w:r>
      <w:r w:rsidRPr="004C5EC1">
        <w:rPr>
          <w:sz w:val="18"/>
        </w:rPr>
        <w:tab/>
        <w:t>09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Port’s effect on desal plant not yet known (O’Brien MLC)</w:t>
      </w:r>
      <w:r w:rsidRPr="004C5EC1">
        <w:rPr>
          <w:sz w:val="18"/>
        </w:rPr>
        <w:tab/>
        <w:t>09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Don’t let Telstra undermine the national interest</w:t>
      </w:r>
      <w:r w:rsidRPr="004C5EC1">
        <w:rPr>
          <w:sz w:val="18"/>
        </w:rPr>
        <w:tab/>
        <w:t>09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MacTiernan lends an ear for right decision : Bunbury Railway</w:t>
      </w:r>
      <w:r w:rsidRPr="004C5EC1">
        <w:rPr>
          <w:sz w:val="18"/>
        </w:rPr>
        <w:tab/>
        <w:t>09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Elections 2006 – ACoCI – Candidate Profile : Smithson, Rainbow 2000</w:t>
      </w:r>
      <w:r w:rsidRPr="004C5EC1">
        <w:rPr>
          <w:color w:val="CC0000"/>
          <w:sz w:val="18"/>
        </w:rPr>
        <w:tab/>
        <w:t>09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Australian history to stay in the classroom (Top 5 Aussie moments)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Open season on party leaders (Carpenter MLA, Premier WA)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Senator falls to anti-war vote (Lamont, Democrat Conneticut)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Support sought for five storeys on Freo quay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WA accused of ignoring sustainability strategy (Hunt MHR)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Editorial – West Australian (Page 18) – Govt planners slow to predict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Perth</w:t>
          </w:r>
        </w:smartTag>
      </w:smartTag>
      <w:r w:rsidRPr="004C5EC1">
        <w:rPr>
          <w:b/>
          <w:sz w:val="18"/>
        </w:rPr>
        <w:t xml:space="preserve"> land boom</w:t>
      </w:r>
      <w:r w:rsidRPr="004C5EC1">
        <w:rPr>
          <w:b/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Dole crackdown fails to catch choosy jobless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Britain</w:t>
          </w:r>
        </w:smartTag>
      </w:smartTag>
      <w:r w:rsidRPr="004C5EC1">
        <w:rPr>
          <w:sz w:val="18"/>
        </w:rPr>
        <w:t xml:space="preserve"> has rethink on EU migrants (Reid, Home Secretary)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7) – Planning fight up in the air : Brickworks (MacTiernan MLA)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Advertriser (Page 2) – City scenario for doomsday (Milne, UWA)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Advertriser (Page 6) – Just get on with waterfront (McRae,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Advertriser (Page 6) – Significant regional work by commission (Harrison, GSDC)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Advertriser (Page 9) – $6.2m for growing industry : MTPP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Denison</w:t>
          </w:r>
        </w:smartTag>
      </w:smartTag>
      <w:r w:rsidRPr="004C5EC1">
        <w:rPr>
          <w:sz w:val="18"/>
        </w:rPr>
        <w:t>, Lignor)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Advertriser (Page 9) – Patience call over power line’s impact (Grange &amp; Western P)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MLA set for poll stoush with Omodei (Redman,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Bowler backs ‘field of dreams’ : Mirrambeena (Bowler, Min GS)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Mine date extended : Southdown (Grange Resources)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Salmon workers collect history : Hunts Cannery (Bevan &amp; North)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Big chip ship breaks local record : Woodchips (MV DynaStar)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Could rising sea levels be a threat? (Wright, Napier)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Who represents the residents? (Bezard,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Concern about loss of liaison : Albany ILO (Pine, Spencer Park)</w:t>
      </w:r>
      <w:r w:rsidRPr="004C5EC1">
        <w:rPr>
          <w:sz w:val="18"/>
        </w:rPr>
        <w:tab/>
        <w:t>10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33) – This party has got to end (Macfarlane, Ex-RBA Governor)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38) – Inflation, GDP, Unemployment, Cash, Exchange, AOI, CAD)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Magazine (Page 10) – Time capsule : K-141 Kursk Nuclear Submarine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New coastal homes for 60,000 : Alkimos &amp; Eglington (LandCorp)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Migrant dissent suggests more trouble may lie ahead for PM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Good medicine for our obsession with the car (Gittins, </w:t>
      </w:r>
      <w:r w:rsidR="00D6253A">
        <w:rPr>
          <w:sz w:val="18"/>
        </w:rPr>
        <w:t>SMH</w:t>
      </w:r>
      <w:r w:rsidRPr="004C5EC1">
        <w:rPr>
          <w:sz w:val="18"/>
        </w:rPr>
        <w:t>)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Census 2006 &amp; Federal politics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154) – Geraldton PA : Berth 5 Construction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Iron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Ore</w:t>
          </w:r>
        </w:smartTag>
      </w:smartTag>
      <w:r w:rsidRPr="004C5EC1">
        <w:rPr>
          <w:sz w:val="18"/>
        </w:rPr>
        <w:t>) Project</w:t>
      </w:r>
      <w:r w:rsidRPr="004C5EC1">
        <w:rPr>
          <w:sz w:val="18"/>
        </w:rPr>
        <w:tab/>
        <w:t>12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48) – Hello sailors, goodbye girls : USS Kittyhawk (Fremantle PA)</w:t>
      </w:r>
      <w:r w:rsidRPr="004C5EC1">
        <w:rPr>
          <w:sz w:val="18"/>
        </w:rPr>
        <w:tab/>
        <w:t>13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53) – Other fuels essential to defuse fuel crisis &amp; More political wit</w:t>
      </w:r>
      <w:r w:rsidRPr="004C5EC1">
        <w:rPr>
          <w:sz w:val="18"/>
        </w:rPr>
        <w:tab/>
        <w:t>13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Sunday Times (Page 53) – …would the Hon. Members for Brand &amp; O’Conor please be seated</w:t>
      </w:r>
      <w:r w:rsidRPr="004C5EC1">
        <w:rPr>
          <w:sz w:val="18"/>
        </w:rPr>
        <w:tab/>
        <w:t>13 Aug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After 60 years Subiaco is top : Close to City, Baech or River</w:t>
      </w:r>
      <w:r w:rsidRPr="004C5EC1">
        <w:rPr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Live export trade faces new row after on-board deaths rise</w:t>
      </w:r>
      <w:r w:rsidRPr="004C5EC1">
        <w:rPr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Yallingup project beats legal bid : Silverland (Greig, YRA)</w:t>
      </w:r>
      <w:r w:rsidRPr="004C5EC1">
        <w:rPr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West Australian – Australian Marine Complex : Centre of Excellence (DIR &amp; LandCorp)</w:t>
      </w:r>
      <w:r w:rsidRPr="004C5EC1">
        <w:rPr>
          <w:color w:val="FF66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West Australian – Engineer your world : dream, it, create it, live it (Engineers Australia, WA)</w:t>
      </w:r>
      <w:r w:rsidRPr="004C5EC1">
        <w:rPr>
          <w:color w:val="FF66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eNews : Climate change, Devalopment Assessment Forum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eNews : Natural Disaster Mitigation, Hawker Local Govt Inquiry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eNews : Rapid population growth and sea change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eNews : Framework for National Action Plan on Affordable Housing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eNews : Airports Master Planning, LG and Indigenous Communities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– eNews : Local Govt &amp; Planning Minister’s National Council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LGPA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– Breakfast Forum : The Location of Perth’s Major Stadium</w:t>
      </w:r>
      <w:r w:rsidRPr="004C5EC1">
        <w:rPr>
          <w:color w:val="CC0000"/>
          <w:sz w:val="18"/>
        </w:rPr>
        <w:tab/>
        <w:t>14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Ports CEO backs Cockburn site (Sanderson, FPA)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Cockburn stadium bid steps around task force (Lee, CCC)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Events group pleads for venue free of housing (Bradsmith, EIA)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WA land release policy defended (MacTiernan MLA, Planning)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(ED Page 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The driest inhabitated continent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MP slanging match fall-out (Beazley &amp; Tuckey MHRs)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Vaile gives pledge : APA UnExOr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WA SBDC (Atterton) – Albany &amp; Great Southern Small Business </w:t>
      </w:r>
      <w:smartTag w:uri="urn:schemas-microsoft-com:office:smarttags" w:element="place">
        <w:r w:rsidRPr="004C5EC1">
          <w:rPr>
            <w:sz w:val="18"/>
          </w:rPr>
          <w:t>Opportunity</w:t>
        </w:r>
      </w:smartTag>
      <w:r w:rsidRPr="004C5EC1">
        <w:rPr>
          <w:sz w:val="18"/>
        </w:rPr>
        <w:t xml:space="preserve"> (Postponed)</w:t>
      </w:r>
      <w:r w:rsidRPr="004C5EC1">
        <w:rPr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sz w:val="18"/>
        </w:rPr>
      </w:pPr>
      <w:r w:rsidRPr="004C5EC1">
        <w:rPr>
          <w:b/>
          <w:bCs/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bCs/>
              <w:sz w:val="18"/>
            </w:rPr>
            <w:t>Albany</w:t>
          </w:r>
        </w:smartTag>
      </w:smartTag>
      <w:r w:rsidRPr="004C5EC1">
        <w:rPr>
          <w:b/>
          <w:bCs/>
          <w:sz w:val="18"/>
        </w:rPr>
        <w:t xml:space="preserve"> CC – Item 11.3.1 : Special Rural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bCs/>
              <w:sz w:val="18"/>
            </w:rPr>
            <w:t>Beaudon Road</w:t>
          </w:r>
        </w:smartTag>
      </w:smartTag>
      <w:r w:rsidRPr="004C5EC1">
        <w:rPr>
          <w:b/>
          <w:bCs/>
          <w:sz w:val="18"/>
        </w:rPr>
        <w:t>, McKail (D’Addario)</w:t>
      </w:r>
      <w:r w:rsidRPr="004C5EC1">
        <w:rPr>
          <w:b/>
          <w:bCs/>
          <w:sz w:val="18"/>
        </w:rPr>
        <w:tab/>
        <w:t>15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1&amp;14) – Buckeridge wins fight for brick plant (MacTiernan MLA)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Howard hit by second MP’s revolt : Stem Cell Research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Japanese war shrine visit angers RSL (Koizumi, PM)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Maori queen’s long reign comes to end : Dame Te Ata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Extra dimension sought on city plan (Dawkins, WAPC)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Fund managers see big bucks in infrastructure : Marxist Dream!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Mixed-use lots at Ocean Keys on the market (LandCorp)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18) – Farming goes nowhere without a plan (Stanich, Elders Ladies)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Decision – SAT (2006-187) – Ridgecity Holdings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Street</w:t>
          </w:r>
        </w:smartTag>
      </w:smartTag>
      <w:r w:rsidRPr="004C5EC1">
        <w:rPr>
          <w:sz w:val="18"/>
        </w:rPr>
        <w:t xml:space="preserve"> Multiple Dwellings (Chaney, SAT)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Prof David Black (Curtin Uni) – Political perspectives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, Stirling &amp; O’Connor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Investors Club – </w:t>
      </w:r>
      <w:hyperlink r:id="rId724" w:history="1">
        <w:r w:rsidRPr="004C5EC1">
          <w:rPr>
            <w:rStyle w:val="Hyperlink"/>
            <w:sz w:val="18"/>
          </w:rPr>
          <w:t>www.theinvestorsclub.com.au</w:t>
        </w:r>
      </w:hyperlink>
      <w:r w:rsidRPr="004C5EC1">
        <w:rPr>
          <w:sz w:val="18"/>
        </w:rPr>
        <w:t xml:space="preserve"> : Invitation to Review SP Website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(Kookas &amp; AGC) – Rainbow 2000</w:t>
      </w:r>
      <w:r w:rsidRPr="004C5EC1">
        <w:rPr>
          <w:sz w:val="18"/>
        </w:rPr>
        <w:tab/>
        <w:t>16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Desal and port ‘threaten Sound’ (Pattiaratchi, UWA)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Students offered sign-on bonuses (McLean, Ernst &amp; Young)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US warming to the idea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iciest reception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4km ice runway at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’s Casey Station, 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Xena goes from star to planet : with Charon &amp; Ceres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Cockburn Sound ‘close to collapse’ (Thomas, Sh.Environment)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Integrity disappears fast under Carpenter (Murray, Com PSS)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Appointment questioned (Carew-Hopkins, DoE)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Third project win for BGC : Airport Brickworks (Truss, TRS)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looming over regional air services (Ramsay, Skywest)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9) – Industrial land push at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Busselton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(Satterley)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13) – ITC planning a return to growth (Erasmus, ITC)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22) – Pressure builds as affordability falls (Lenzo, PCA)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22) – Regional centres stretched by growth spurt (Newman, MCC)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23) – Forecasters hedge their bets (Christopher, APM)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23) – Stamp duty reform push (Rossen, REIWA)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32) – Keeping Bibbulmun on track (Wood, Mountain Designs)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 xml:space="preserve">Wrap – Albany Advertiser (Feature) – Long Tan,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FF6600"/>
              <w:sz w:val="18"/>
            </w:rPr>
            <w:t>Vietnam</w:t>
          </w:r>
        </w:smartTag>
      </w:smartTag>
      <w:r w:rsidRPr="004C5EC1">
        <w:rPr>
          <w:color w:val="FF6600"/>
          <w:sz w:val="18"/>
        </w:rPr>
        <w:t xml:space="preserve"> : Putting the pain to rest (40</w:t>
      </w:r>
      <w:r w:rsidRPr="004C5EC1">
        <w:rPr>
          <w:color w:val="FF6600"/>
          <w:sz w:val="18"/>
          <w:vertAlign w:val="superscript"/>
        </w:rPr>
        <w:t>th</w:t>
      </w:r>
      <w:r w:rsidRPr="004C5EC1">
        <w:rPr>
          <w:color w:val="FF6600"/>
          <w:sz w:val="18"/>
        </w:rPr>
        <w:t xml:space="preserve"> Anniversary)</w:t>
      </w:r>
      <w:r w:rsidRPr="004C5EC1">
        <w:rPr>
          <w:color w:val="FF6600"/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1) – Land supply not good, says mayor (Goode,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CC)</w:t>
      </w:r>
      <w:r w:rsidRPr="004C5EC1">
        <w:rPr>
          <w:b/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Terminal short-listed for award (PPT Woodchips,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Albany Advertiser (Page 6) – Memories of war (Smithson, AA)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Backbenchers with genetic aversion to crossing floor (Broelman)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Plan white elephant : Albany Waterfront (Piggott,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Your last chance : Albany Waterfront (McCarthy, Little Grove)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Why should we explain : Immigration (Tranter,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Tax review puts brakes on timber (Levinson, Timber 2020)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Launch of $64m project (Sen Cambell &amp; Chance MLC)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Stoush was childish (Tuckey vs. Beazley)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Historical vision still not seen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Quality maintained despite boom (McLean, MBA)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5) – House land taskforce (Bowler, GS &amp; 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MBA WA (McLean)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State Executive monthly meeting held in regional centre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SAT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Chaney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 – Development &amp; Resources Consultation Forum</w:t>
      </w:r>
      <w:r w:rsidRPr="004C5EC1">
        <w:rPr>
          <w:sz w:val="18"/>
        </w:rPr>
        <w:tab/>
        <w:t>17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Councils call for Cockburn Sound probe (Samuels, RCC)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Vets feud threatens to ruin 40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: Long Tan,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Vietnam</w:t>
          </w:r>
        </w:smartTag>
      </w:smartTag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Qantas raises fuel surcharge, warns staff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Qantas)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Tourism slump hits hard : Visitor #, Nights stayed, $ spent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Funding call to help ailing conventions (Muir, PCEC)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16) – Cruch time for the State on Cockburn Sound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In short : What is going on in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? (Dwyer, Warwick)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Get serious : Double price of petrol (Bloomfield, Kallaroo)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No vision : Howard Government (Jenkins, Spearwood)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National service (Dean, Ballajura)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10) – A property that’s once in a life-time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($1.55m)</w:t>
      </w:r>
      <w:r w:rsidRPr="004C5EC1">
        <w:rPr>
          <w:sz w:val="18"/>
        </w:rPr>
        <w:tab/>
        <w:t>18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PM issues states a declaration on history courses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(Page 12) – Bush leadership goes missing (George W Bush,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The New Reactionaries : State Education Ministries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20) – Qld Govt : Coordinator-General Regional Infrastructure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21) – Story of a true blue country (Melleuish, Wollongong Uni)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21) – Ten history subjects all Australian students should know about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Property market signals slowdown (Rossen, REIWA)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Tree help in South-West (Sen Campbell, Environment)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Tough checks pledged on island port plan (MacTiernan MLA)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Plea for Ningaloo marine centre (Laurance, NOERC)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Aboriginal fortunes changed by referendum (Kwaymullina, UWA)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(Prop 2) – Thriving in a perfect storm, but where to from here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Housing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(Prop 4) – Boom fuels growth in regional centres (Rossen, REIWA)</w:t>
      </w:r>
      <w:r w:rsidRPr="004C5EC1">
        <w:rPr>
          <w:sz w:val="18"/>
        </w:rPr>
        <w:tab/>
        <w:t>19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Television – WINTV – Eyes of the Tiger : Diary of a dirty war (Reconnaissance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Vietnam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Mussel farmers join fight to save Cockburn Sound (Peck, Blue)</w:t>
      </w:r>
      <w:r w:rsidRPr="004C5EC1">
        <w:rPr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Land locked up in leafy suburbs (MacTiernan, Planning)</w:t>
      </w:r>
      <w:r w:rsidRPr="004C5EC1">
        <w:rPr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State invests $1.3m to release 20k lots (MacTiernan, Planning)</w:t>
      </w:r>
      <w:r w:rsidRPr="004C5EC1">
        <w:rPr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18) – National history a vital part of education for all Australians</w:t>
      </w:r>
      <w:r w:rsidRPr="004C5EC1">
        <w:rPr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Professionals AJS (Pearson) – Auction : Lot 1396 Proudlove Parade,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(LandCorp)</w:t>
      </w:r>
      <w:r w:rsidRPr="004C5EC1">
        <w:rPr>
          <w:color w:val="CC0000"/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Simon O’Brien MLC (Planning) – Development Assessment Panel Model (DAPM)</w:t>
      </w:r>
      <w:r w:rsidRPr="004C5EC1">
        <w:rPr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Hon Robyn McSweeney MLC (GS) – Development Assessment Panel Model (DAPM)</w:t>
      </w:r>
      <w:r w:rsidRPr="004C5EC1">
        <w:rPr>
          <w:sz w:val="18"/>
        </w:rPr>
        <w:tab/>
        <w:t>21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WA Water Resources Law (NELA) – Centre for Mining, Energy &amp; NRM Law (UWA)</w:t>
      </w:r>
      <w:r w:rsidRPr="004C5EC1">
        <w:rPr>
          <w:sz w:val="18"/>
        </w:rPr>
        <w:tab/>
        <w:t>21-23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Desal licence expected just a month before pumping starts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18) – Political focus on short-term denies future</w:t>
      </w:r>
      <w:r w:rsidRPr="004C5EC1">
        <w:rPr>
          <w:b/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Press on with Telstra sale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Great Aussie Dream lost on young buyers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History … 1788, Ljiljanna ? Um… Gallipoli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The most oppressive educational bureaucracy in Australian history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Sombre succession for Maori (King Tuheitia Paki, NZ)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Costly legal stand-off : Albany UnExOr (Sen Bishop,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ALP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Trees fight salinity tide (Chance MLC &amp; Sen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Time to stop wasting money &amp; Pollie pay rise (Smithson, AA)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Capacity to focus on long-term issues : politicians (Broelman)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Not serious about opinion : Albany Waterfront (Jarratt,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Vietnam</w:t>
          </w:r>
        </w:smartTag>
      </w:smartTag>
      <w:r w:rsidRPr="004C5EC1">
        <w:rPr>
          <w:sz w:val="18"/>
        </w:rPr>
        <w:t xml:space="preserve"> veterans honoured : Long Tan (Fraser, RSL Albany)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Taxation rulings sow the seeds of doubt (Levinson, T2020)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</w:t>
      </w:r>
      <w:smartTag w:uri="urn:schemas-microsoft-com:office:smarttags" w:element="City">
        <w:r w:rsidRPr="004C5EC1">
          <w:rPr>
            <w:sz w:val="18"/>
          </w:rPr>
          <w:t>Alliance</w:t>
        </w:r>
      </w:smartTag>
      <w:r w:rsidRPr="004C5EC1">
        <w:rPr>
          <w:sz w:val="18"/>
        </w:rPr>
        <w:t xml:space="preserve"> urges regional investment (</w:t>
      </w:r>
      <w:smartTag w:uri="urn:schemas-microsoft-com:office:smarttags" w:element="place">
        <w:r w:rsidRPr="004C5EC1">
          <w:rPr>
            <w:sz w:val="18"/>
          </w:rPr>
          <w:t>Rhodes</w:t>
        </w:r>
      </w:smartTag>
      <w:r w:rsidRPr="004C5EC1">
        <w:rPr>
          <w:sz w:val="18"/>
        </w:rPr>
        <w:t>, GS Plantations)</w:t>
      </w:r>
      <w:r w:rsidRPr="004C5EC1">
        <w:rPr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Learning curve : The importance of arts (Black, AAC)</w:t>
      </w:r>
      <w:r w:rsidRPr="004C5EC1">
        <w:rPr>
          <w:sz w:val="18"/>
        </w:rPr>
        <w:tab/>
        <w:t>22 Aug 2006</w:t>
      </w:r>
    </w:p>
    <w:p w:rsidR="00025FB8" w:rsidRPr="004C5EC1" w:rsidRDefault="00895BE0" w:rsidP="00025FB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bCs/>
          <w:color w:val="800000"/>
          <w:sz w:val="18"/>
          <w:highlight w:val="yellow"/>
        </w:rPr>
      </w:pPr>
      <w:r>
        <w:rPr>
          <w:b/>
          <w:bCs/>
          <w:color w:val="800000"/>
          <w:sz w:val="18"/>
          <w:highlight w:val="yellow"/>
        </w:rPr>
        <w:t>Figure X.9e</w:t>
      </w:r>
      <w:r w:rsidR="00025FB8" w:rsidRPr="004C5EC1">
        <w:rPr>
          <w:b/>
          <w:bCs/>
          <w:color w:val="800000"/>
          <w:sz w:val="18"/>
          <w:highlight w:val="yellow"/>
        </w:rPr>
        <w:t xml:space="preserve"> – Rainbow 2000 Regional Strategy (APA Constraints Plan &amp; Waterfront Version </w:t>
      </w:r>
      <w:r>
        <w:rPr>
          <w:b/>
          <w:bCs/>
          <w:color w:val="800000"/>
          <w:sz w:val="18"/>
          <w:highlight w:val="yellow"/>
        </w:rPr>
        <w:t>5</w:t>
      </w:r>
      <w:r w:rsidR="00025FB8" w:rsidRPr="004C5EC1">
        <w:rPr>
          <w:b/>
          <w:bCs/>
          <w:color w:val="800000"/>
          <w:sz w:val="18"/>
          <w:highlight w:val="yellow"/>
        </w:rPr>
        <w:t>)</w:t>
      </w:r>
      <w:r w:rsidR="00025FB8" w:rsidRPr="004C5EC1">
        <w:rPr>
          <w:b/>
          <w:bCs/>
          <w:color w:val="800000"/>
          <w:sz w:val="18"/>
          <w:highlight w:val="yellow"/>
        </w:rPr>
        <w:tab/>
      </w:r>
      <w:r>
        <w:rPr>
          <w:b/>
          <w:bCs/>
          <w:color w:val="800000"/>
          <w:sz w:val="18"/>
          <w:highlight w:val="yellow"/>
        </w:rPr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WA Business News – Great Southern signs Lignor supply agreement for 2009</w:t>
      </w:r>
      <w:r w:rsidRPr="004C5EC1">
        <w:rPr>
          <w:color w:val="CC0000"/>
          <w:sz w:val="18"/>
        </w:rPr>
        <w:tab/>
        <w:t>22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5) – Live export’s good news report (Hall, LiveCorp)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The whitewash that is the Carpenter Government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Carpenter ‘misled’ Parliament : Wade Scale case ructions go on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Carpenter ‘misled’ Parliament : Wade Scale case ructions go on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Google OK, says history fan Beazley (Ravlich MLC, Education)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Creasy bid to end Cliffe saga (Roberts MLA, Heritage)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River-side drive like ferry run : Kwinana Freeway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Northern suburbs rail could switch to coast (MacTiernan MLA)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24) – Hope of some native title clarity at last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Opinion – West Australian (Page 24) – An Education Minister who disdains learning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24) – Gen X History Rap …. Gallipoli ….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Making of the history wars (Ravlich MLC, Education)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27) – Young minds will be subverted : Learning (Ravlich MLC)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Row puts focus on Belgian divide (Leterme, Brussells)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35) – PM-in-waiting plans new role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: Shinzo Abe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47) – Most accept train pain : MacTiernan (Handy, Uni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California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49) – Nattrass unmoved on Treasury plan (Dawkins, WAPC)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60) – Court slates developers over designs (de Villiers, CC Perth S)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60) – </w:t>
      </w:r>
      <w:hyperlink r:id="rId725" w:history="1">
        <w:r w:rsidRPr="00827FCA">
          <w:rPr>
            <w:rStyle w:val="Hyperlink"/>
            <w:b/>
            <w:sz w:val="18"/>
          </w:rPr>
          <w:t>Capital City Perth Strategy</w:t>
        </w:r>
      </w:hyperlink>
      <w:r w:rsidRPr="004C5EC1">
        <w:rPr>
          <w:b/>
          <w:sz w:val="18"/>
        </w:rPr>
        <w:t xml:space="preserve"> (de Villiers, Urbanizma)</w:t>
      </w:r>
      <w:r w:rsidRPr="004C5EC1">
        <w:rPr>
          <w:b/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66) – Bunbury landmark owners to cash in : Lighthouse Beach Resort</w:t>
      </w:r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Sen Eric Abetz (Forestry) – Rainbow 2000 &amp; </w:t>
      </w:r>
      <w:hyperlink r:id="rId726" w:history="1">
        <w:r w:rsidRPr="004C5EC1">
          <w:rPr>
            <w:rStyle w:val="Hyperlink"/>
            <w:sz w:val="18"/>
          </w:rPr>
          <w:t>R2000Participation.zip</w:t>
        </w:r>
      </w:hyperlink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Peter McGauran MHR (Agriculture) – Rainbow 2000 &amp; </w:t>
      </w:r>
      <w:hyperlink r:id="rId727" w:history="1">
        <w:r w:rsidRPr="004C5EC1">
          <w:rPr>
            <w:rStyle w:val="Hyperlink"/>
            <w:sz w:val="18"/>
          </w:rPr>
          <w:t>R2000Participation.zip</w:t>
        </w:r>
      </w:hyperlink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Sussan Ley MHR (PS Agriculture) – Rainbow 2000 &amp; </w:t>
      </w:r>
      <w:hyperlink r:id="rId728" w:history="1">
        <w:r w:rsidRPr="004C5EC1">
          <w:rPr>
            <w:rStyle w:val="Hyperlink"/>
            <w:sz w:val="18"/>
          </w:rPr>
          <w:t>R2000Participation.zip</w:t>
        </w:r>
      </w:hyperlink>
      <w:r w:rsidRPr="004C5EC1">
        <w:rPr>
          <w:sz w:val="18"/>
        </w:rPr>
        <w:tab/>
        <w:t>23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CCIWA – International Trade Day 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SAT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Chaney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 – Development &amp; Resources Consultation Forum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Vlamingh charts see light of day (Woods, National Library Aust.)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Firms pack up 100-plus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jobs (Blain, Schaffer Corp)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Pastoralists hail big win over State wetlands policy (McGowan)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14) – Evasive Premier courts contempt of the people as Mr Cover-up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Reality may put end to Carpenter’s hyperbole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Taylor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US drafts troops of last resort (Senator Reed, Democrat RI,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Influx spurs demands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curbs on immigration (McNulty)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14) – Australian Stock Exchange – Total Shareholder Return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Australian Stock Exchange – WA’s Top 50 Stocks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WA Business News (Page 31) – CEDA :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of the Future (Henry, AH Revelations)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Survey slams City officials (Hummerston, ACoCI)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Negative image of timber ‘undeserved’ (Sen Abetz, Forestry)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Future is bright (Hummerston, ACoCI)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Offshore oil discovered (Wyatt, Plectrum Petroleum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Not happy : ACoCI Survey (Smithson, AA)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Minister, when will you deliver promises (Partington, Liberal)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We should all show our humour (Robertson, Bayonet Head)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We should all show our humour (Robertson, Bayonet Head)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Landcorp evaluates old gasworks risk (Yeates, LandCorp)</w:t>
      </w:r>
      <w:r w:rsidRPr="004C5EC1">
        <w:rPr>
          <w:sz w:val="18"/>
        </w:rPr>
        <w:tab/>
        <w:t>24 Aug 2006</w:t>
      </w:r>
    </w:p>
    <w:p w:rsidR="00AB4D60" w:rsidRPr="004076C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076C6">
        <w:rPr>
          <w:b/>
          <w:sz w:val="18"/>
        </w:rPr>
        <w:t xml:space="preserve">Photo – </w:t>
      </w:r>
      <w:smartTag w:uri="urn:schemas-microsoft-com:office:smarttags" w:element="City">
        <w:r w:rsidRPr="004076C6">
          <w:rPr>
            <w:b/>
            <w:sz w:val="18"/>
          </w:rPr>
          <w:t>Albany</w:t>
        </w:r>
      </w:smartTag>
      <w:r w:rsidRPr="004076C6">
        <w:rPr>
          <w:b/>
          <w:sz w:val="18"/>
        </w:rPr>
        <w:t xml:space="preserve"> Advertiser (Page 9) – </w:t>
      </w:r>
      <w:smartTag w:uri="urn:schemas-microsoft-com:office:smarttags" w:element="City">
        <w:smartTag w:uri="urn:schemas-microsoft-com:office:smarttags" w:element="place">
          <w:r w:rsidRPr="004076C6">
            <w:rPr>
              <w:b/>
              <w:sz w:val="18"/>
            </w:rPr>
            <w:t>Albany</w:t>
          </w:r>
        </w:smartTag>
      </w:smartTag>
      <w:r w:rsidRPr="004076C6">
        <w:rPr>
          <w:b/>
          <w:sz w:val="18"/>
        </w:rPr>
        <w:t>’s iconic wind turbines (Benson, AA)</w:t>
      </w:r>
      <w:r w:rsidRPr="004076C6">
        <w:rPr>
          <w:b/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Region wins lion’s share of $64m (Adams, Woogenellup)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Oil exploration tipped for 2007 (Macfarlane MHR, Resources)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Lignor deal signed (Sen Abetz, Forestry)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Port fight bill passes $1.5m (Sen Bishop, ALP WA)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Brig Amity’s main mast back on deck (Van Der Brugge)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Keep down bush to maintain views (Burns,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is the place of promises (Robertson, Bayonet Head)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Blown away by the waterfront (Jarratt, Spencer Park)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9) – Great Southern the major beneficiary of $64m boost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SP &amp;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ANZEF – </w:t>
      </w:r>
      <w:hyperlink r:id="rId729" w:history="1">
        <w:r w:rsidRPr="004C5EC1">
          <w:rPr>
            <w:rStyle w:val="Hyperlink"/>
            <w:sz w:val="18"/>
          </w:rPr>
          <w:t>www.smithsonplanning.com.au/index_files/albanyanzac2014c.htm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25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17) – Leaders of the indefinite opposition : Liberal States &amp; Terr.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18) – Plan B : Keep talking : Australia China FTA (Howard MHR)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37) – Sky’s the limit as Qantas takes off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Qantas)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(Travel 5) – Mutiny on the joey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Oxford Canal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(Narrowboats)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It’s the Aussie way : Stokes, VC (Capt. Shout,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AIF Gallipoli)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More Liberal preselections in doubt due to bureaucratic bungle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New warship is last in the Anzac line (Cdr Gregg,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18) – D’Orazio had to go,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Hammond</w:t>
          </w:r>
        </w:smartTag>
      </w:smartTag>
      <w:r w:rsidRPr="004C5EC1">
        <w:rPr>
          <w:sz w:val="18"/>
        </w:rPr>
        <w:t>’s suitability under question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Race is on to take over UN hot seat (Ban Ki Moon, SGUN)</w:t>
      </w:r>
      <w:r w:rsidRPr="004C5EC1">
        <w:rPr>
          <w:sz w:val="18"/>
        </w:rPr>
        <w:tab/>
        <w:t>26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Arena cost swells to $320m (Adam, City Vision)</w:t>
      </w:r>
      <w:r w:rsidRPr="004C5EC1">
        <w:rPr>
          <w:sz w:val="18"/>
        </w:rPr>
        <w:tab/>
        <w:t>28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Agents reject housing slump (Rossen, REIWA)</w:t>
      </w:r>
      <w:r w:rsidRPr="004C5EC1">
        <w:rPr>
          <w:sz w:val="18"/>
        </w:rPr>
        <w:tab/>
        <w:t>28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Welcome to the ugly face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(Jabs, Perth Airport Shuttle Bus)</w:t>
      </w:r>
      <w:r w:rsidRPr="004C5EC1">
        <w:rPr>
          <w:sz w:val="18"/>
        </w:rPr>
        <w:tab/>
        <w:t>28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Shabby entrance more a gateway to tourism hell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Kent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28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Wetlands plan smacked of political opportunism (McGowan)</w:t>
      </w:r>
      <w:r w:rsidRPr="004C5EC1">
        <w:rPr>
          <w:sz w:val="18"/>
        </w:rPr>
        <w:tab/>
        <w:t>28 Aug 2006</w:t>
      </w:r>
    </w:p>
    <w:p w:rsidR="00AB4D60" w:rsidRPr="00A80FBC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80FBC">
        <w:rPr>
          <w:b/>
          <w:sz w:val="18"/>
        </w:rPr>
        <w:t>Conference – 10</w:t>
      </w:r>
      <w:r w:rsidRPr="00A80FBC">
        <w:rPr>
          <w:b/>
          <w:sz w:val="18"/>
          <w:vertAlign w:val="superscript"/>
        </w:rPr>
        <w:t>th</w:t>
      </w:r>
      <w:r w:rsidRPr="00A80FBC">
        <w:rPr>
          <w:b/>
          <w:sz w:val="18"/>
        </w:rPr>
        <w:t xml:space="preserve"> National SEGRA 2006 (Launceston, Tas) – Adaptable regions</w:t>
      </w:r>
      <w:r w:rsidRPr="00A80FBC">
        <w:rPr>
          <w:b/>
          <w:sz w:val="18"/>
        </w:rPr>
        <w:tab/>
        <w:t>28-30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Cost fears may point to Subiaco revamp (Carpenter MLA)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Apartments in Arena plan despite noise levels (MacTiernan)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 million more to squeeze in : Population Perth (MacTiernan)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Coy travellers at PCC court voters’ contempt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Scotland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Tack-on carpark points to planning shambles (Carpenter)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Watch this space : Esplanade Hotel (Caddy, TPGWA)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Plan to redevelop Esplanade Hotel (Caddy, TPGWA)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Conservationists celebrate : 10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Anniversary Land &amp; Wildlife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All about context : Education (</w:t>
      </w:r>
      <w:smartTag w:uri="urn:schemas-microsoft-com:office:smarttags" w:element="City">
        <w:r w:rsidRPr="004C5EC1">
          <w:rPr>
            <w:sz w:val="18"/>
          </w:rPr>
          <w:t>Caldwell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Rotary Club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(Morgan) – Telstra 3G City to Country : 850 MHz (Fact Sheet)</w:t>
      </w:r>
      <w:r w:rsidRPr="004C5EC1">
        <w:rPr>
          <w:sz w:val="18"/>
        </w:rPr>
        <w:tab/>
        <w:t>29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CSC Australia (Pickett) – </w:t>
      </w:r>
      <w:smartTag w:uri="urn:schemas-microsoft-com:office:smarttags" w:element="PlaceName">
        <w:r w:rsidRPr="004C5EC1">
          <w:rPr>
            <w:color w:val="CC0000"/>
            <w:sz w:val="18"/>
          </w:rPr>
          <w:t>X</w:t>
        </w:r>
        <w:r w:rsidRPr="004C5EC1">
          <w:rPr>
            <w:color w:val="CC0000"/>
            <w:sz w:val="18"/>
            <w:vertAlign w:val="superscript"/>
          </w:rPr>
          <w:t>th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Commonwealth</w:t>
        </w:r>
      </w:smartTag>
      <w:r w:rsidRPr="004C5EC1">
        <w:rPr>
          <w:color w:val="CC0000"/>
          <w:sz w:val="18"/>
        </w:rPr>
        <w:t xml:space="preserve"> Study Conference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India</w:t>
          </w:r>
        </w:smartTag>
      </w:smartTag>
      <w:r w:rsidRPr="004C5EC1">
        <w:rPr>
          <w:color w:val="CC0000"/>
          <w:sz w:val="18"/>
        </w:rPr>
        <w:t xml:space="preserve">, Malaysia &amp; Sing) </w:t>
      </w:r>
      <w:r w:rsidRPr="004C5EC1">
        <w:rPr>
          <w:color w:val="CC0000"/>
          <w:sz w:val="18"/>
        </w:rPr>
        <w:tab/>
        <w:t>29 Aug 2006</w:t>
      </w:r>
    </w:p>
    <w:p w:rsidR="00AB4D60" w:rsidRPr="009B323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9B3233">
        <w:rPr>
          <w:b/>
          <w:sz w:val="18"/>
        </w:rPr>
        <w:t xml:space="preserve">Article – West Australian (Page 9) – Landmark </w:t>
      </w:r>
      <w:smartTag w:uri="urn:schemas-microsoft-com:office:smarttags" w:element="place">
        <w:smartTag w:uri="urn:schemas-microsoft-com:office:smarttags" w:element="City">
          <w:r w:rsidRPr="009B3233">
            <w:rPr>
              <w:b/>
              <w:sz w:val="18"/>
            </w:rPr>
            <w:t>Albany</w:t>
          </w:r>
        </w:smartTag>
      </w:smartTag>
      <w:r w:rsidRPr="009B3233">
        <w:rPr>
          <w:b/>
          <w:sz w:val="18"/>
        </w:rPr>
        <w:t xml:space="preserve"> hotel will be rebuilt : Esplanade (</w:t>
      </w:r>
      <w:smartTag w:uri="urn:schemas-microsoft-com:office:smarttags" w:element="PlaceName">
        <w:r w:rsidRPr="009B3233">
          <w:rPr>
            <w:b/>
            <w:sz w:val="18"/>
          </w:rPr>
          <w:t>WCP</w:t>
        </w:r>
      </w:smartTag>
      <w:r w:rsidRPr="009B3233">
        <w:rPr>
          <w:b/>
          <w:sz w:val="18"/>
        </w:rPr>
        <w:t>)</w:t>
      </w:r>
      <w:r w:rsidRPr="009B3233">
        <w:rPr>
          <w:b/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Pub was late entrepreneur’s dream (Paul Terry, Esplanade Hotel)</w:t>
      </w:r>
      <w:r w:rsidRPr="004C5EC1">
        <w:rPr>
          <w:sz w:val="18"/>
        </w:rPr>
        <w:tab/>
        <w:t>30 Aug 2006</w:t>
      </w:r>
    </w:p>
    <w:p w:rsidR="00AB4D60" w:rsidRPr="009B323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9B3233">
        <w:rPr>
          <w:b/>
          <w:sz w:val="18"/>
        </w:rPr>
        <w:t xml:space="preserve">Article – West Australian (Page 11) – Port Coogee about to set sail (Stellamans, </w:t>
      </w:r>
      <w:smartTag w:uri="urn:schemas-microsoft-com:office:smarttags" w:element="place">
        <w:smartTag w:uri="urn:schemas-microsoft-com:office:smarttags" w:element="PlaceName">
          <w:r w:rsidRPr="009B3233">
            <w:rPr>
              <w:b/>
              <w:sz w:val="18"/>
            </w:rPr>
            <w:t>Coogee</w:t>
          </w:r>
        </w:smartTag>
        <w:r w:rsidRPr="009B3233">
          <w:rPr>
            <w:b/>
            <w:sz w:val="18"/>
          </w:rPr>
          <w:t xml:space="preserve"> </w:t>
        </w:r>
        <w:smartTag w:uri="urn:schemas-microsoft-com:office:smarttags" w:element="PlaceType">
          <w:r w:rsidRPr="009B3233">
            <w:rPr>
              <w:b/>
              <w:sz w:val="18"/>
            </w:rPr>
            <w:t>Beach</w:t>
          </w:r>
        </w:smartTag>
      </w:smartTag>
      <w:r w:rsidRPr="009B3233">
        <w:rPr>
          <w:b/>
          <w:sz w:val="18"/>
        </w:rPr>
        <w:t xml:space="preserve"> </w:t>
      </w:r>
      <w:r w:rsidR="009B3233">
        <w:rPr>
          <w:b/>
          <w:sz w:val="18"/>
        </w:rPr>
        <w:t>RE</w:t>
      </w:r>
      <w:r w:rsidRPr="009B3233">
        <w:rPr>
          <w:b/>
          <w:sz w:val="18"/>
        </w:rPr>
        <w:t>)</w:t>
      </w:r>
      <w:r w:rsidRPr="009B3233">
        <w:rPr>
          <w:b/>
          <w:sz w:val="18"/>
        </w:rPr>
        <w:tab/>
        <w:t>30 Aug 2006</w:t>
      </w:r>
    </w:p>
    <w:p w:rsidR="00AB4D60" w:rsidRPr="009B323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9B3233">
        <w:rPr>
          <w:b/>
          <w:sz w:val="18"/>
        </w:rPr>
        <w:t xml:space="preserve">Article – West Australian (Page 28) – </w:t>
      </w:r>
      <w:smartTag w:uri="urn:schemas-microsoft-com:office:smarttags" w:element="place">
        <w:smartTag w:uri="urn:schemas-microsoft-com:office:smarttags" w:element="country-region">
          <w:r w:rsidRPr="009B3233">
            <w:rPr>
              <w:b/>
              <w:sz w:val="18"/>
            </w:rPr>
            <w:t>Japan</w:t>
          </w:r>
        </w:smartTag>
      </w:smartTag>
      <w:r w:rsidRPr="009B3233">
        <w:rPr>
          <w:b/>
          <w:sz w:val="18"/>
        </w:rPr>
        <w:t xml:space="preserve"> stokes hate against foreigners (Shinzo Abe, PM2b)</w:t>
      </w:r>
      <w:r w:rsidRPr="009B3233">
        <w:rPr>
          <w:b/>
          <w:sz w:val="18"/>
        </w:rPr>
        <w:tab/>
        <w:t>30 Aug 2006</w:t>
      </w:r>
    </w:p>
    <w:p w:rsidR="00AB4D60" w:rsidRPr="009B323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9B3233">
        <w:rPr>
          <w:sz w:val="18"/>
        </w:rPr>
        <w:t xml:space="preserve">Advert – West Australian (Page 36) – WA DPI : Holiday accommodation in </w:t>
      </w:r>
      <w:smartTag w:uri="urn:schemas-microsoft-com:office:smarttags" w:element="place">
        <w:smartTag w:uri="urn:schemas-microsoft-com:office:smarttags" w:element="City">
          <w:r w:rsidRPr="009B3233">
            <w:rPr>
              <w:sz w:val="18"/>
            </w:rPr>
            <w:t>South-West</w:t>
          </w:r>
        </w:smartTag>
        <w:r w:rsidRPr="009B3233">
          <w:rPr>
            <w:sz w:val="18"/>
          </w:rPr>
          <w:t xml:space="preserve"> </w:t>
        </w:r>
        <w:smartTag w:uri="urn:schemas-microsoft-com:office:smarttags" w:element="State">
          <w:r w:rsidRPr="009B3233">
            <w:rPr>
              <w:sz w:val="18"/>
            </w:rPr>
            <w:t>WA</w:t>
          </w:r>
        </w:smartTag>
      </w:smartTag>
      <w:r w:rsidRPr="009B3233">
        <w:rPr>
          <w:sz w:val="18"/>
        </w:rPr>
        <w:tab/>
        <w:t>30 Aug 2006</w:t>
      </w:r>
    </w:p>
    <w:p w:rsidR="00AB4D60" w:rsidRPr="009B323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9B3233">
        <w:rPr>
          <w:sz w:val="18"/>
        </w:rPr>
        <w:t>Advert – West Australian (Page 36) – WA DEC : Draft Walpole Nornalup Inlets Management Plan</w:t>
      </w:r>
      <w:r w:rsidRPr="009B3233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4) – Money trees : don’t blame the success stories (Sen. Abetz, Forestry)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Australian Export Heroes Awards (Carpenter MLA)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Johnson, AIExport – BANTP06 &amp; Rainbow 2000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Lilly, HSBC – BANTP06 &amp; Rainbow 2000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Rothwell, Austal Ships – Rainbow 2000 Project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Mancini, Ernst &amp; Young – Rainbow 2000 Project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O’Donnell, AusTrade – Rainbow 2000 Project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Furey, AusIndustry – Rainbow 2000 Project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Australian Export Heroes Awards : Premier Carpenter – DAPM Project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Hon Robyn McSweeney MLC (Parliament House)  – Rainbow 2000 &amp; DAPM Projects</w:t>
      </w:r>
      <w:r w:rsidRPr="004C5EC1">
        <w:rPr>
          <w:sz w:val="18"/>
        </w:rPr>
        <w:tab/>
        <w:t>30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New Cockburn Sound warning (Watson MLC, Greens)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5) – Treasure trove of early maps on sale (Marcuson, Trowbridge)</w:t>
      </w:r>
      <w:r w:rsidRPr="004C5EC1">
        <w:rPr>
          <w:b/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Council pulls $4m out of city arts plan (Holmes-a-Court, WASO)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Growers fear $400m AWB exit fee (McGauran MHR, Agric)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Court orders Carey paid $4000 a week : Westpoint Realty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I’ll have to outshine boys : Country girl (Reid, Forrest Liberal)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WA to fight heritage bid for Burrup (Carpenter vs.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Now a land scndal looms for Premier (Murray, WAN)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WA Business News (Page 12) – Goyder reshapes management team at Wesfarmers</w:t>
      </w:r>
      <w:r w:rsidRPr="004C5EC1">
        <w:rPr>
          <w:b/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Violent secret : 8 VROs per week in GS (Tomasini, Police)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Walpole</w:t>
          </w:r>
        </w:smartTag>
      </w:smartTag>
      <w:r w:rsidRPr="004C5EC1">
        <w:rPr>
          <w:sz w:val="18"/>
        </w:rPr>
        <w:t xml:space="preserve"> wilderness a State first (McGowan, Environment)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More land needed : and in a hurray (Smithson, AA)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Short-term pain : Esplanade Hotel (Smithson, AA)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Hotages of terrorists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Too late for Liberals to worry now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Leavesley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Nationals)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Young women should heed union warning (Martin, NWCTU)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Clarification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Cemetery</w:t>
          </w:r>
        </w:smartTag>
      </w:smartTag>
      <w:r w:rsidRPr="004C5EC1">
        <w:rPr>
          <w:sz w:val="18"/>
        </w:rPr>
        <w:t xml:space="preserve"> Heritage (Johnson, Historian)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Land crisis tackled (Goode, Watson &amp; MacTiernan)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8) – Feds keep an eye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airport (Wayne, AFP)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11) – Text as an object : aOne (Janis Nedela, Gorepani)</w:t>
      </w:r>
      <w:r w:rsidRPr="004C5EC1">
        <w:rPr>
          <w:b/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20) – Brooks Garden Shopping Centre (Spanbroek, KingOpen)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21) – Brooks Garden Shopping Centre (Spanbroek, KingOpen)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Council performance in spotlight (Albany CC)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Leading Botanist ponders our ‘prehistoric’ region (Hopper, UWA)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 xml:space="preserve"> group lauded : Thiess Riverprize (Mellon, TCG)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Abetz sees good signs : Tuckey MHR (Levinson, Timber 2020)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Claims rejected : ACoCI survey (Mayor Goode, Albany CC)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Kick-start for land supply taskforce (Tomlinson, GSDC)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Concerns raised over marina (Harrison, Little Grove)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No dirty power generation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Rose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No tears for tax on woodchips (Gartland, Lower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62) – Whales in big numbers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Middleton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(Collins, DEC)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CEDA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: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 xml:space="preserve">’s Economic Challenge for Aust / US (Lardy, </w:t>
      </w:r>
      <w:smartTag w:uri="urn:schemas-microsoft-com:office:smarttags" w:element="State">
        <w:r w:rsidRPr="004C5EC1">
          <w:rPr>
            <w:sz w:val="18"/>
          </w:rPr>
          <w:t>Washington</w:t>
        </w:r>
      </w:smartTag>
      <w:r w:rsidRPr="004C5EC1">
        <w:rPr>
          <w:sz w:val="18"/>
        </w:rPr>
        <w:t xml:space="preserve"> DC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CEDA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>’s Economic Challenge for Aust / US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CEDA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McClellan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Consulate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CEDA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: Western, Bendigo Bank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CEDA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: King, Hegney Property Group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CEDA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: Crasto, Wray &amp; Associates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CEDA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: Schultz, Polaris Metals NL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CCGS OBA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Claremont</w:t>
          </w:r>
        </w:smartTag>
      </w:smartTag>
      <w:r w:rsidRPr="004C5EC1">
        <w:rPr>
          <w:sz w:val="18"/>
        </w:rPr>
        <w:t xml:space="preserve"> Yacht Club, LM Social Club Membership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CCGS OBA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Claremont</w:t>
          </w:r>
        </w:smartTag>
      </w:smartTag>
      <w:r w:rsidRPr="004C5EC1">
        <w:rPr>
          <w:sz w:val="18"/>
        </w:rPr>
        <w:t xml:space="preserve"> Yacht Club Social Club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CCGS OBA CYC : Viner, Jackson Gold Ltd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CCGS OBA CYC : Plester, Wilde &amp; Woollard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CCGS OBA CYC : Hilton, Water Corporation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CCGS OBA CYC : Cole,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Minim Cove PL</w:t>
          </w:r>
        </w:smartTag>
      </w:smartTag>
      <w:r w:rsidRPr="004C5EC1">
        <w:rPr>
          <w:sz w:val="18"/>
        </w:rPr>
        <w:t xml:space="preserve"> – Rainbow 2000 Project</w:t>
      </w:r>
      <w:r w:rsidRPr="004C5EC1">
        <w:rPr>
          <w:sz w:val="18"/>
        </w:rPr>
        <w:tab/>
        <w:t>31 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6600"/>
          <w:sz w:val="18"/>
        </w:rPr>
      </w:pPr>
      <w:r w:rsidRPr="004C5EC1">
        <w:rPr>
          <w:b/>
          <w:color w:val="006600"/>
          <w:sz w:val="18"/>
        </w:rPr>
        <w:t>Book – Australians at War : a Pictorial History (MacDougall, A.K.) – Boer War to Iraq 2005</w:t>
      </w:r>
      <w:r w:rsidRPr="004C5EC1">
        <w:rPr>
          <w:b/>
          <w:color w:val="006600"/>
          <w:sz w:val="18"/>
        </w:rPr>
        <w:tab/>
        <w:t>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National Geographic (Page 31) – Health : Ways to Go (Heart Disease #1 Killer)</w:t>
      </w:r>
      <w:r w:rsidRPr="004C5EC1">
        <w:rPr>
          <w:sz w:val="18"/>
        </w:rPr>
        <w:tab/>
        <w:t>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Election – </w:t>
      </w:r>
      <w:smartTag w:uri="urn:schemas-microsoft-com:office:smarttags" w:element="City">
        <w:r w:rsidRPr="004C5EC1">
          <w:rPr>
            <w:sz w:val="18"/>
          </w:rPr>
          <w:t>National Trust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Executive Committee : Horne, Cowdell, </w:t>
      </w:r>
      <w:smartTag w:uri="urn:schemas-microsoft-com:office:smarttags" w:element="place">
        <w:r w:rsidRPr="004C5EC1">
          <w:rPr>
            <w:sz w:val="18"/>
          </w:rPr>
          <w:t>Preston</w:t>
        </w:r>
      </w:smartTag>
      <w:r w:rsidRPr="004C5EC1">
        <w:rPr>
          <w:sz w:val="18"/>
        </w:rPr>
        <w:t>, Taylor &amp; Melotte</w:t>
      </w:r>
      <w:r w:rsidRPr="004C5EC1">
        <w:rPr>
          <w:sz w:val="18"/>
        </w:rPr>
        <w:tab/>
        <w:t>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Developing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(Issue #3) – Communication with the Development Industry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Aug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News ‘n’ Views (Issue #2) – Liberal Party WA,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Branch (Partington, President)</w:t>
      </w:r>
      <w:r w:rsidRPr="004C5EC1">
        <w:rPr>
          <w:sz w:val="18"/>
        </w:rPr>
        <w:tab/>
        <w:t>Aug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(Vol.6#4) – Developing a vision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(Cuthbert)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(Vol.6#4) – Heritage subsidies (4% conservation loans)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(Vol.6#4) – Where to now ?? (Cr Wellington, ACC)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(Vol.6#4) – Town Centre Managers (Cr Waterman, ACC)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(Vol.6#4) – Focus : Business Improvement Districts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Frederickstown Progress Association (Vol.6#4) – What makes people come to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?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Newsletter – Frederickstown Progress Association (Vol.6#4) – SAT &amp;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Earl Street</w:t>
          </w:r>
        </w:smartTag>
      </w:smartTag>
      <w:r w:rsidRPr="004C5EC1">
        <w:rPr>
          <w:b/>
          <w:sz w:val="18"/>
        </w:rPr>
        <w:t xml:space="preserve"> : in plain speak</w:t>
      </w:r>
      <w:r w:rsidRPr="004C5EC1">
        <w:rPr>
          <w:b/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(Vol.6#4) – Waterfront Submission to ACC by FPA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President’s Message (Howard) : That ACoCI Business Survey ‘Hyperbole’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Executive Election (Hadlow, Hedderwick, Hughes-Owen &amp; Monterosso)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Scarce land dents new house sales (Dastlik, HIA)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BGC sues rival for brickbat DVD (Buckeridge, BGC)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Woodside faces NW Shelf cost blowout (Voelte, CEO)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Ravensthorpe Nickel Project : Now $2.3b (Dunlop, BHP Billiton)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Premier, Federal Minister clash on stage over State gas reservation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Trees killed to preserve water views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Swan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environs &amp; LG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Kierath business partner faces Irish fraud charges (O’Donoghue)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Fund rules out conflict on Telstra (Murray, Future Fund)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42) – WA DEC : Contamined Sites Committee Appointments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42) – WA DEC : Draft Walpole Wilderness Area &amp; Adjacent P&amp;R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Great Southern soars : Shares ↑$0.10 to $2.75 : earnings $132m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Forestry funding boost (Tuckey MHR, O’Connor)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Consulate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(McClellan) – Rainbow 2000 Project &amp; BANTP 2006 Project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Victorian DSE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Melbourne</w:t>
          </w:r>
        </w:smartTag>
      </w:smartTag>
      <w:r w:rsidRPr="004C5EC1">
        <w:rPr>
          <w:color w:val="CC0000"/>
          <w:sz w:val="18"/>
        </w:rPr>
        <w:t xml:space="preserve"> 2030 Update) – $11.6m to transform Frankston’s Waterfront</w:t>
      </w:r>
      <w:r w:rsidRPr="004C5EC1">
        <w:rPr>
          <w:color w:val="CC0000"/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Office of Premier (Rose, PPA Economics) – Development Assessment Panel Model (DAPM)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Office of Premier (Rose, PPA Economics) – Rainbow 2000 Project</w:t>
      </w:r>
      <w:r w:rsidRPr="004C5EC1">
        <w:rPr>
          <w:sz w:val="18"/>
        </w:rPr>
        <w:tab/>
        <w:t>01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Who’s Premier? Don’t know, don’t care, say young (HBF &amp; WAN)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Housing blocks down-sizing : 500m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(Charles, Brighton Estate)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Give us health and wealth say self-obsessed 18-to-30s : iGeneration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Vote of no-confidence in political schooling (Craven, Curtin Uni)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FOI laws fail open government (Keighley-Gerardy, OIC)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The two Carpenters (Coxall, Bunbury)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66) – The modernisation of heritage (Gregory, UWA)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Chinese rock Mid-West iron ore rail alliance (Bryce, Yilgarn Infra)</w:t>
      </w:r>
      <w:r w:rsidRPr="004C5EC1">
        <w:rPr>
          <w:sz w:val="18"/>
        </w:rPr>
        <w:tab/>
        <w:t>02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Costello blames States for spending too much (Federal Treasurer)</w:t>
      </w:r>
      <w:r w:rsidRPr="004C5EC1">
        <w:rPr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Political history lessons a must for our schools</w:t>
      </w:r>
      <w:r w:rsidRPr="004C5EC1">
        <w:rPr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The Columnists : Paul Murray (</w:t>
      </w:r>
      <w:smartTag w:uri="urn:schemas-microsoft-com:office:smarttags" w:element="place">
        <w:r w:rsidRPr="004C5EC1">
          <w:rPr>
            <w:sz w:val="18"/>
          </w:rPr>
          <w:t>Severn</w:t>
        </w:r>
      </w:smartTag>
      <w:r w:rsidRPr="004C5EC1">
        <w:rPr>
          <w:sz w:val="18"/>
        </w:rPr>
        <w:t>, Leeming)</w:t>
      </w:r>
      <w:r w:rsidRPr="004C5EC1">
        <w:rPr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21) – Paying price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growth (Weaver, Sustainable Population)</w:t>
      </w:r>
      <w:r w:rsidRPr="004C5EC1">
        <w:rPr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Preserve our gas (Timms, Nedlands)</w:t>
      </w:r>
      <w:r w:rsidRPr="004C5EC1">
        <w:rPr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21) – Burrup risks (Robinson,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Bedford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Office of Premier (PPA Economics - Rose) – Refer DAPM to Min. Planning &amp; Infra.</w:t>
      </w:r>
      <w:r w:rsidRPr="004C5EC1">
        <w:rPr>
          <w:color w:val="CC0000"/>
          <w:sz w:val="18"/>
        </w:rPr>
        <w:tab/>
        <w:t>04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Australian Local Government Sustainable Development – Beyond 2030 SDT</w:t>
      </w:r>
      <w:r w:rsidRPr="004C5EC1">
        <w:rPr>
          <w:sz w:val="18"/>
        </w:rPr>
        <w:tab/>
        <w:t>04-07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Burrup rock art can move : EPA (Perrigo, NTWA)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27)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 xml:space="preserve"> up for Security Council : UN (President Yudhoyono)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WA airports labelled a security risk (Beazley MHR, Opposition)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Mid-West miners query Yilgarn’s railway costs (Bryce &amp; Saund)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Chinese buy into SA uranium float : CNNC (Bluck, UraniumSA)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More angst over new power lines (Unsworth, Gnowangerup SC)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Tuckey in about-face : Harbour bombs (Williamson, APA)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Short-term pain will be ‘worth it’ (Cr Wellington, ACC)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Austrade – Conference : Global Security Asia 2007 (Homeland Security)</w:t>
      </w:r>
      <w:r w:rsidRPr="004C5EC1">
        <w:rPr>
          <w:color w:val="CC0000"/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Brochure – Australian ICOMOS 2006 (Fremantle) – Cities &amp; Ports : Heritage management</w:t>
      </w:r>
      <w:r w:rsidRPr="004C5EC1">
        <w:rPr>
          <w:b/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CEDA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of the Future (Henry, AH Revelations)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West Australian (McKinnon) – Copy FOI Complaint WADPI Review Questionnaire Response</w:t>
      </w:r>
      <w:r w:rsidRPr="004C5EC1">
        <w:rPr>
          <w:sz w:val="18"/>
        </w:rPr>
        <w:tab/>
        <w:t>05 Apr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IEAust : Coastal WA (Dubczuk) – Fremantle Ports Outer Harbour Project (Banks)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SP &amp;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ANZEF – </w:t>
      </w:r>
      <w:hyperlink r:id="rId730" w:history="1">
        <w:r w:rsidRPr="004C5EC1">
          <w:rPr>
            <w:rStyle w:val="Hyperlink"/>
            <w:sz w:val="18"/>
          </w:rPr>
          <w:t>www.smithsonplanning.com.au/R2000AlbanyANZEF.pdf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EIANZ (Sheard) – Institute survey : Top 3 Australian Environmental Priorities</w:t>
      </w:r>
      <w:r w:rsidRPr="004C5EC1">
        <w:rPr>
          <w:color w:val="CC0000"/>
          <w:sz w:val="18"/>
        </w:rPr>
        <w:tab/>
        <w:t>06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Waking up to the great Australian Nightmare (Nahan, Chair HAT)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Big jump in apprentice drop-outs concerns Government (Hardgrave)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Saving world low priority for iGeneration (Dingle, Murdoch Uni)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Marine park plan draws green &amp; fishing critics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Taylor</w:t>
          </w:r>
        </w:smartTag>
      </w:smartTag>
      <w:r w:rsidRPr="004C5EC1">
        <w:rPr>
          <w:sz w:val="18"/>
        </w:rPr>
        <w:t>, Abalone)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Whitewash claim on Alcoa plan (Hall, Yarloop &amp; DCCC)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History essential for schools : Court (Battle of Australia Day 1942)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28) – Factional fights hurting Libs (Senators Campbell &amp; Ellison)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We all rely on our farmers (Tropp, ABARE)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Bridge on the move : Waterfront Footbridge (Baxter, HCWA)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What do we want – 20% : Police Action (Smithson, AA)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Tragic passing : Steve Irwin, Crocodile Hunter (Smithson, AA)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National threatened species day : #62 Drug Mule (Broelman)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Port bombs are no laughing matter (Tuckey MHR, O’Connor)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Extinction is forever (Coulson, Lowden)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Years of neglect (Spurgeon, South Porongurup)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Our right to say no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Malcolm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Nationals rebirthing omits the facts (</w:t>
      </w:r>
      <w:smartTag w:uri="urn:schemas-microsoft-com:office:smarttags" w:element="City">
        <w:r w:rsidRPr="004C5EC1">
          <w:rPr>
            <w:sz w:val="18"/>
          </w:rPr>
          <w:t>Dixon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Lignor gets $4 million boost (Levinson, Timber 2020)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40) – $10m facelift : Centennial Park MSF (Hammond, ACC)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Lignor backed : Abetz &amp; Tuckey (Levinson, Timber 2020)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Wilderness concern : Walpole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Fears of a stinking backwater (Jarratt, Spencer Park)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Can’t see harbour for buildings (McCarthy, Little Grove)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Pines are a sign of the times (Spurgeon, </w:t>
      </w:r>
      <w:smartTag w:uri="urn:schemas-microsoft-com:office:smarttags" w:element="place">
        <w:r w:rsidRPr="004C5EC1">
          <w:rPr>
            <w:sz w:val="18"/>
          </w:rPr>
          <w:t>South Porongurup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Inter-American Development Bank (Johnson) – Tourism Plan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Inagua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Bahamas</w:t>
          </w:r>
        </w:smartTag>
      </w:smartTag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Sen Barnaby Joyce (Nat, Qld) – Rainbow 2000 Project &amp; </w:t>
      </w:r>
      <w:hyperlink r:id="rId731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Magazine – Developer (Vol.?#?) – Development assessment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(Words Bob Wilson)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Developer (Vol.?#?) – Send Lawyers, Guns &amp; Money (Lenzo, PCA)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Magazine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Matters (Vol.1#8)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 Tri-Service Mess Dinner (Cleak &amp; Fraser)</w:t>
      </w:r>
      <w:r w:rsidRPr="004C5EC1">
        <w:rPr>
          <w:sz w:val="18"/>
        </w:rPr>
        <w:tab/>
        <w:t>07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EIANZ (Sheard) – Top 3 Australian Environmental Priorities : Energy, water &amp; air quality</w:t>
      </w:r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US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Consulate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(McClellan) – Rainbow 2000 Project &amp; </w:t>
      </w:r>
      <w:hyperlink r:id="rId732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CoCI (Hummerston) – Sen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Barnaby Joyce</w:t>
          </w:r>
        </w:smartTag>
        <w:r w:rsidRPr="004C5EC1">
          <w:rPr>
            <w:color w:val="CC0000"/>
            <w:sz w:val="18"/>
          </w:rPr>
          <w:t xml:space="preserve">,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Queensland</w:t>
          </w:r>
        </w:smartTag>
      </w:smartTag>
      <w:r w:rsidRPr="004C5EC1">
        <w:rPr>
          <w:color w:val="CC0000"/>
          <w:sz w:val="18"/>
        </w:rPr>
        <w:t xml:space="preserve"> (Nationals Dinner)</w:t>
      </w:r>
      <w:r w:rsidRPr="004C5EC1">
        <w:rPr>
          <w:color w:val="CC0000"/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PIA National (Jay) – eNews : Member survey (Planners telling like it is!!)</w:t>
      </w:r>
      <w:r w:rsidRPr="004C5EC1">
        <w:rPr>
          <w:color w:val="CC0000"/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High Commission (Liddell) – Rainbow 2000 Project &amp; </w:t>
      </w:r>
      <w:hyperlink r:id="rId733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Auction – Professionals AJS (Pearson) – Lot 1396 Proudlove Parade,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(LandCorp)</w:t>
      </w:r>
      <w:r w:rsidRPr="004C5EC1">
        <w:rPr>
          <w:color w:val="CC0000"/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Auction – Albany CBD Waterfront – </w:t>
      </w:r>
      <w:smartTag w:uri="urn:schemas-microsoft-com:office:smarttags" w:element="place">
        <w:r w:rsidRPr="004C5EC1">
          <w:rPr>
            <w:sz w:val="18"/>
          </w:rPr>
          <w:t>Lot</w:t>
        </w:r>
      </w:smartTag>
      <w:r w:rsidRPr="004C5EC1">
        <w:rPr>
          <w:sz w:val="18"/>
        </w:rPr>
        <w:t xml:space="preserve"> 1396 Proudlove Parade ($690/m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– new record)</w:t>
      </w:r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Albany CC (Fenn) – Workshop : Town Centre, Density, Boundary &amp; Parking (de Villiers)</w:t>
      </w:r>
      <w:r w:rsidRPr="004C5EC1">
        <w:rPr>
          <w:color w:val="CC0000"/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Expo –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Money : Hot Property : Retirement : Franchise &amp; Business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CEC</w:t>
      </w:r>
      <w:r w:rsidRPr="004C5EC1">
        <w:rPr>
          <w:sz w:val="18"/>
        </w:rPr>
        <w:tab/>
        <w:t>08-10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Young back Howard on Islam : The iGeneration</w:t>
      </w:r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Republic slips off iGeneration radar</w:t>
      </w:r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Land releases hit home values : Study (Moran, Aust. Institute PA)</w:t>
      </w:r>
      <w:r w:rsidRPr="004C5EC1">
        <w:rPr>
          <w:sz w:val="18"/>
        </w:rPr>
        <w:tab/>
        <w:t>08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(Page 59)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Grand Pacific Drive</w:t>
          </w:r>
        </w:smartTag>
      </w:smartTag>
      <w:r w:rsidRPr="004C5EC1">
        <w:rPr>
          <w:sz w:val="18"/>
        </w:rPr>
        <w:t xml:space="preserve">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 xml:space="preserve"> to Wollongong &amp; Beyond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Weekend Australian – Power generation (Natural Gas, Windfarms, Nuclear, Alternatives)</w:t>
      </w:r>
      <w:r w:rsidRPr="004C5EC1">
        <w:rPr>
          <w:color w:val="FF6600"/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8) – Energy blunder will cost WA billions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Sir Charles Court</w:t>
          </w:r>
        </w:smartTag>
      </w:smartTag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Four towers to transform Ground Zero :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New York</w:t>
          </w:r>
        </w:smartTag>
      </w:smartTag>
      <w:r w:rsidRPr="004C5EC1">
        <w:rPr>
          <w:sz w:val="18"/>
        </w:rPr>
        <w:t xml:space="preserve"> 911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Boom gloom makes us a miserable lot (Stratton, Curtin Uni)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Boom takes State debt to record low : AAA Credit rock solid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State’s $18b works program unrealistic (Langoulant, CCIWA)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Vanstone rejects WA call for migrants (Ripper MLA, Treasurer)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Our dirty trade puts health on the line (Mackay, The Moral Maze)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Cold War sub spies seek credit : ASM (Otama &amp; Orion, Oberons)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70) – Herd on the Terrace : Planner’s defence a bit rich (Kelaher, AWM)</w:t>
      </w:r>
      <w:r w:rsidRPr="004C5EC1">
        <w:rPr>
          <w:sz w:val="18"/>
        </w:rPr>
        <w:tab/>
        <w:t>09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16) – State may foot bill : Alcoa gas pipeline (Bowler MLA, Resources)</w:t>
      </w:r>
      <w:r w:rsidRPr="004C5EC1">
        <w:rPr>
          <w:sz w:val="18"/>
        </w:rPr>
        <w:tab/>
        <w:t>10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16) – Alcoa expands despite toxins (McGowan MLA, Environment)</w:t>
      </w:r>
      <w:r w:rsidRPr="004C5EC1">
        <w:rPr>
          <w:sz w:val="18"/>
        </w:rPr>
        <w:tab/>
        <w:t>10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22) – Fertiliser ban to save river (McGowan MLA, Environment)</w:t>
      </w:r>
      <w:r w:rsidRPr="004C5EC1">
        <w:rPr>
          <w:sz w:val="18"/>
        </w:rPr>
        <w:tab/>
        <w:t>10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Sunday Times – Peter Brock 1945-2006 (GM Holden’s King of the Mountain)</w:t>
      </w:r>
      <w:r w:rsidRPr="004C5EC1">
        <w:rPr>
          <w:color w:val="FF6600"/>
          <w:sz w:val="18"/>
        </w:rPr>
        <w:tab/>
        <w:t>10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 xml:space="preserve">Liftout – Sunday Times – Escape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FF6600"/>
              <w:sz w:val="18"/>
            </w:rPr>
            <w:t>Australia</w:t>
          </w:r>
        </w:smartTag>
      </w:smartTag>
      <w:r w:rsidRPr="004C5EC1">
        <w:rPr>
          <w:color w:val="FF6600"/>
          <w:sz w:val="18"/>
        </w:rPr>
        <w:t>’s South West (Spring)</w:t>
      </w:r>
      <w:r w:rsidRPr="004C5EC1">
        <w:rPr>
          <w:color w:val="FF6600"/>
          <w:sz w:val="18"/>
        </w:rPr>
        <w:tab/>
        <w:t>10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Launch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CC (Fenn)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Local Planning Strategy (Version 3 – Officer’s Modify)</w:t>
      </w:r>
      <w:r w:rsidRPr="004C5EC1">
        <w:rPr>
          <w:b/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WA economy to outstrip NZ : 14% (Ripper MLA, Treasurer)</w:t>
      </w:r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Real loser is Omodei as Premier’s rating slips (Carpenter MLA)</w:t>
      </w:r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New RSL push for National Service (Crews, RSL National)</w:t>
      </w:r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River plan ‘might backfire’ (McGowan MLA, Environment)</w:t>
      </w:r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Legacy of 9/11 a divided world with terrorism still a threat</w:t>
      </w:r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Voters join Koizumi in backing Abe : Japanese PM Elect</w:t>
      </w:r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National RSL (Crews AO) – Rainbow 2000 Project &amp; </w:t>
      </w:r>
      <w:hyperlink r:id="rId734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National RSL (Robson AM) – Rainbow 2000 Project &amp; </w:t>
      </w:r>
      <w:hyperlink r:id="rId735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New South Wales</w:t>
          </w:r>
        </w:smartTag>
      </w:smartTag>
      <w:r w:rsidRPr="004C5EC1">
        <w:rPr>
          <w:sz w:val="18"/>
        </w:rPr>
        <w:t xml:space="preserve"> RSL (Rowe OAM) – Rainbow 2000 Project &amp; </w:t>
      </w:r>
      <w:hyperlink r:id="rId736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Victorian RSL (McLachlan AO) – Rainbow 2000 Project &amp; </w:t>
      </w:r>
      <w:hyperlink r:id="rId737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Aust. Capital Territory RSL (Brodie OAM) – Rainbow 2000 Project &amp; </w:t>
      </w:r>
      <w:hyperlink r:id="rId738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RSL (Formby) – Rainbow 2000 Project &amp; </w:t>
      </w:r>
      <w:hyperlink r:id="rId739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South Australian RSL (Statton OAM) – Rainbow 2000 Project &amp; </w:t>
      </w:r>
      <w:hyperlink r:id="rId740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Tasmanian RSL (Scott OAM) – Rainbow 2000 Project &amp; </w:t>
      </w:r>
      <w:hyperlink r:id="rId741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Western Australian RSL (Gaynor OAM) – Rainbow 2000 Project &amp; </w:t>
      </w:r>
      <w:hyperlink r:id="rId742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New Zealand</w:t>
          </w:r>
        </w:smartTag>
      </w:smartTag>
      <w:r w:rsidRPr="004C5EC1">
        <w:rPr>
          <w:sz w:val="18"/>
        </w:rPr>
        <w:t xml:space="preserve"> RSA (Campbell) – Rainbow 2000 Project &amp; </w:t>
      </w:r>
      <w:hyperlink r:id="rId743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CEDA (Scaffidi)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>’s Energy Future : 12 Oct 2006 (Nolan, ExxonMobil)</w:t>
      </w:r>
      <w:r w:rsidRPr="004C5EC1">
        <w:rPr>
          <w:color w:val="CC0000"/>
          <w:sz w:val="18"/>
        </w:rPr>
        <w:tab/>
        <w:t>11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Nature of the beast leaves political pundits guessing (Katter MHR)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ACTU wants job ads before migrants (Combet, Secretary)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Bosses claim unionism push (Robinson, UnionsWA)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Farmers direct aim at city tree tax concessions (Brockman, PGA)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Beazley’s IR plan to hand back control to the unions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New wave of migrants set to rule Britannia (Murray, WAN)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Sadly, 9/11 was neither start nor end of war (Henderson, TSI)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Letters (Multiculturalism, Race, Muslim Agenda, Too Late, Sorry)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Thousands join again to show their : 9/11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Nation will never bow to terrorism : 9/11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25) – Poignant return of wedding ring : 9/11 (NY)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26) – English seen as arrogant, not much fun (Frisby, VisitBritain)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28) – WALGA : LG recognition hoped to empower communities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43) – Carey in campaign to get hands on Warnbro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Bowesco PL</w:t>
          </w:r>
        </w:smartTag>
      </w:smartTag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43) – Qantas boss takes pay cut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Dixon</w:t>
          </w:r>
        </w:smartTag>
      </w:smartTag>
      <w:r w:rsidRPr="004C5EC1">
        <w:rPr>
          <w:b/>
          <w:sz w:val="18"/>
        </w:rPr>
        <w:t>, CEO)</w:t>
      </w:r>
      <w:r w:rsidRPr="004C5EC1">
        <w:rPr>
          <w:b/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West Australian – Peter Brock (1945-2006) : Tribute to the King of the Mountain</w:t>
      </w:r>
      <w:r w:rsidRPr="004C5EC1">
        <w:rPr>
          <w:color w:val="FF6600"/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He said what? Waterfront cost now $62m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Labour exploitation rejected : Fletchers (Sen. Webber, WA)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remembered : Albany RSL (Benson MLC, SW)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Aged care plan vital : Silver Chain (Grylls, Nationals)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Words clouding the real issues : Waterfront (Smithson, AA)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Growers should rethink delivery Grain Pool (Chown, Dalwallinu)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Accept the decision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Denmark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Hospital</w:t>
          </w:r>
        </w:smartTag>
      </w:smartTag>
      <w:r w:rsidRPr="004C5EC1">
        <w:rPr>
          <w:sz w:val="18"/>
        </w:rPr>
        <w:t xml:space="preserve"> (Berliner, Mt.Barker)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Cow paddock seen better days : Denmark Hosp (Elvery,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Spend money on card : Aust Card (Ewen,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George Campbell (NSW) – Rainbow 2000 Project &amp; </w:t>
      </w:r>
      <w:hyperlink r:id="rId744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Helen Coonan (NSW) – Rainbow 2000 Project &amp; </w:t>
      </w:r>
      <w:hyperlink r:id="rId745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John Faulkner (NSW) – Rainbow 2000 Project &amp; </w:t>
      </w:r>
      <w:hyperlink r:id="rId746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Concetta Fierravanti-Wells (NSW) – Rainbow 2000 Project &amp; </w:t>
      </w:r>
      <w:hyperlink r:id="rId747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Michael Forshaw (NSW) – Rainbow 2000 Project &amp; </w:t>
      </w:r>
      <w:hyperlink r:id="rId748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Bill Heffernan (NSW) – Rainbow 2000 Project &amp; </w:t>
      </w:r>
      <w:hyperlink r:id="rId749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Stve Hutchins (NSW) – Rainbow 2000 Project &amp; </w:t>
      </w:r>
      <w:hyperlink r:id="rId750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Sandy Macdonald (NSW) – Rainbow 2000 Project &amp; </w:t>
      </w:r>
      <w:hyperlink r:id="rId751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Fiona Nash (NSW) – Rainbow 2000 Project &amp; </w:t>
      </w:r>
      <w:hyperlink r:id="rId752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Kerry Nettle (NSW) – Rainbow 2000 Project &amp; </w:t>
      </w:r>
      <w:hyperlink r:id="rId753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Marise Payne (NSW) – Rainbow 2000 Project &amp; </w:t>
      </w:r>
      <w:hyperlink r:id="rId754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CCCC"/>
          <w:sz w:val="18"/>
        </w:rPr>
      </w:pPr>
      <w:r w:rsidRPr="00010D91">
        <w:rPr>
          <w:color w:val="33CCCC"/>
          <w:sz w:val="18"/>
        </w:rPr>
        <w:t xml:space="preserve">Email – Sen. Ursula Stephens (NSW) – Rainbow 2000 Project &amp; </w:t>
      </w:r>
      <w:hyperlink r:id="rId755" w:history="1">
        <w:r w:rsidRPr="00010D91">
          <w:rPr>
            <w:rStyle w:val="Hyperlink"/>
            <w:color w:val="33CCCC"/>
            <w:sz w:val="18"/>
          </w:rPr>
          <w:t>R2000AlbanyANZEF</w:t>
        </w:r>
      </w:hyperlink>
      <w:r w:rsidRPr="00010D91">
        <w:rPr>
          <w:color w:val="33CCCC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66FF"/>
          <w:sz w:val="18"/>
        </w:rPr>
      </w:pPr>
      <w:r w:rsidRPr="00010D91">
        <w:rPr>
          <w:color w:val="3366FF"/>
          <w:sz w:val="18"/>
        </w:rPr>
        <w:t xml:space="preserve">Email – Sen. Nigel Scullion (NT) – Rainbow 2000 Project &amp; </w:t>
      </w:r>
      <w:hyperlink r:id="rId756" w:history="1">
        <w:r w:rsidRPr="00010D91">
          <w:rPr>
            <w:rStyle w:val="Hyperlink"/>
            <w:color w:val="3366FF"/>
            <w:sz w:val="18"/>
          </w:rPr>
          <w:t>R2000AlbanyANZEF</w:t>
        </w:r>
      </w:hyperlink>
      <w:r w:rsidRPr="00010D91">
        <w:rPr>
          <w:color w:val="3366FF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66FF"/>
          <w:sz w:val="18"/>
        </w:rPr>
      </w:pPr>
      <w:r w:rsidRPr="00010D91">
        <w:rPr>
          <w:color w:val="3366FF"/>
          <w:sz w:val="18"/>
        </w:rPr>
        <w:t xml:space="preserve">Email – Sen. Trish Crossin (NT) – Rainbow 2000 Project &amp; </w:t>
      </w:r>
      <w:hyperlink r:id="rId757" w:history="1">
        <w:r w:rsidRPr="00010D91">
          <w:rPr>
            <w:rStyle w:val="Hyperlink"/>
            <w:color w:val="3366FF"/>
            <w:sz w:val="18"/>
          </w:rPr>
          <w:t>R2000AlbanyANZEF</w:t>
        </w:r>
      </w:hyperlink>
      <w:r w:rsidRPr="00010D91">
        <w:rPr>
          <w:color w:val="3366FF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66FF"/>
          <w:sz w:val="18"/>
        </w:rPr>
      </w:pPr>
      <w:r w:rsidRPr="00010D91">
        <w:rPr>
          <w:color w:val="3366FF"/>
          <w:sz w:val="18"/>
        </w:rPr>
        <w:t xml:space="preserve">Email – Sen. Gary Humphries (ACT) – Rainbow 2000 Project &amp; </w:t>
      </w:r>
      <w:hyperlink r:id="rId758" w:history="1">
        <w:r w:rsidRPr="00010D91">
          <w:rPr>
            <w:rStyle w:val="Hyperlink"/>
            <w:color w:val="3366FF"/>
            <w:sz w:val="18"/>
          </w:rPr>
          <w:t>R2000AlbanyANZEF</w:t>
        </w:r>
      </w:hyperlink>
      <w:r w:rsidRPr="00010D91">
        <w:rPr>
          <w:color w:val="3366FF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3366FF"/>
          <w:sz w:val="18"/>
        </w:rPr>
      </w:pPr>
      <w:r w:rsidRPr="00010D91">
        <w:rPr>
          <w:color w:val="3366FF"/>
          <w:sz w:val="18"/>
        </w:rPr>
        <w:t xml:space="preserve">Email – Sen. Kate Lundy (ACT) – Rainbow 2000 Project &amp; </w:t>
      </w:r>
      <w:hyperlink r:id="rId759" w:history="1">
        <w:r w:rsidRPr="00010D91">
          <w:rPr>
            <w:rStyle w:val="Hyperlink"/>
            <w:color w:val="3366FF"/>
            <w:sz w:val="18"/>
          </w:rPr>
          <w:t>R2000AlbanyANZEF</w:t>
        </w:r>
      </w:hyperlink>
      <w:r w:rsidRPr="00010D91">
        <w:rPr>
          <w:color w:val="3366FF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Andrew Bartlett (Qld) – Rainbow 2000 Project &amp; </w:t>
      </w:r>
      <w:hyperlink r:id="rId760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Ron Boswell (Qld) – Rainbow 2000 Project &amp; </w:t>
      </w:r>
      <w:hyperlink r:id="rId761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George Brandis (Qld) – Rainbow 2000 Project &amp; </w:t>
      </w:r>
      <w:hyperlink r:id="rId762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John Hogg (Qld) – Rainbow 2000 Project &amp; </w:t>
      </w:r>
      <w:hyperlink r:id="rId763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Barnaby Joyce (Qld) – Rainbow 2000 Project &amp; </w:t>
      </w:r>
      <w:hyperlink r:id="rId764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Joe Ludwig (Qld) – Rainbow 2000 Project &amp; </w:t>
      </w:r>
      <w:hyperlink r:id="rId765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Ian Macdonald (Qld) – Rainbow 2000 Project &amp; </w:t>
      </w:r>
      <w:hyperlink r:id="rId766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Jan McLucas (Qld) – Rainbow 2000 Project &amp; </w:t>
      </w:r>
      <w:hyperlink r:id="rId767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Brett Mason (Qld) – Rainbow 2000 Project &amp; </w:t>
      </w:r>
      <w:hyperlink r:id="rId768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Claire Moore (Qld) – Rainbow 2000 Project &amp; </w:t>
      </w:r>
      <w:hyperlink r:id="rId769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Santo Santoro (Qld) – Rainbow 2000 Project &amp; </w:t>
      </w:r>
      <w:hyperlink r:id="rId770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800000"/>
          <w:sz w:val="18"/>
        </w:rPr>
      </w:pPr>
      <w:r w:rsidRPr="00010D91">
        <w:rPr>
          <w:color w:val="800000"/>
          <w:sz w:val="18"/>
        </w:rPr>
        <w:t xml:space="preserve">Email – Sen. Russell Trood (Qld) – Rainbow 2000 Project &amp; </w:t>
      </w:r>
      <w:hyperlink r:id="rId771" w:history="1">
        <w:r w:rsidRPr="00010D91">
          <w:rPr>
            <w:rStyle w:val="Hyperlink"/>
            <w:color w:val="800000"/>
            <w:sz w:val="18"/>
          </w:rPr>
          <w:t>R2000AlbanyANZEF</w:t>
        </w:r>
      </w:hyperlink>
      <w:r w:rsidRPr="00010D91">
        <w:rPr>
          <w:color w:val="80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Lyn Allison (Vic) – Rainbow 2000 Project &amp; </w:t>
      </w:r>
      <w:hyperlink r:id="rId772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Kim Carr (Vic) – Rainbow 2000 Project &amp; </w:t>
      </w:r>
      <w:hyperlink r:id="rId773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Stephen Conroy (Vic) – Rainbow 2000 Project &amp; </w:t>
      </w:r>
      <w:hyperlink r:id="rId774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Steve Fielding (Vic) – Rainbow 2000 Project &amp; </w:t>
      </w:r>
      <w:hyperlink r:id="rId775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Mitch Fifield (Vic) – Rainbow 2000 Project &amp; </w:t>
      </w:r>
      <w:hyperlink r:id="rId776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Rod Kemp (Vic) – Rainbow 2000 Project &amp; </w:t>
      </w:r>
      <w:hyperlink r:id="rId777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Julian McGauran (Vic) – Rainbow 2000 Project &amp; </w:t>
      </w:r>
      <w:hyperlink r:id="rId778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Gavin Marshall (Vic) – Rainbow 2000 Project &amp; </w:t>
      </w:r>
      <w:hyperlink r:id="rId779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Kay Patterson (Vic) – Rainbow 2000 Project &amp; </w:t>
      </w:r>
      <w:hyperlink r:id="rId780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Robert Ray (Vic) – Rainbow 2000 Project &amp; </w:t>
      </w:r>
      <w:hyperlink r:id="rId781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Michael Ronaldson (Vic) – Rainbow 2000 Project &amp; </w:t>
      </w:r>
      <w:hyperlink r:id="rId782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80"/>
          <w:sz w:val="18"/>
        </w:rPr>
      </w:pPr>
      <w:r w:rsidRPr="00010D91">
        <w:rPr>
          <w:color w:val="000080"/>
          <w:sz w:val="18"/>
        </w:rPr>
        <w:t xml:space="preserve">Email – Sen. Judith Troeth (Vic) – Rainbow 2000 Project &amp; </w:t>
      </w:r>
      <w:hyperlink r:id="rId783" w:history="1">
        <w:r w:rsidRPr="00010D91">
          <w:rPr>
            <w:rStyle w:val="Hyperlink"/>
            <w:color w:val="000080"/>
            <w:sz w:val="18"/>
          </w:rPr>
          <w:t>R2000AlbanyANZEF</w:t>
        </w:r>
      </w:hyperlink>
      <w:r w:rsidRPr="00010D91">
        <w:rPr>
          <w:color w:val="00008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Cory Bernardi (SA) – Rainbow 2000 Project &amp; </w:t>
      </w:r>
      <w:hyperlink r:id="rId784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Grant Chapman (SA) – Rainbow 2000 Project &amp; </w:t>
      </w:r>
      <w:hyperlink r:id="rId785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Alan Ferguson (SA) – Rainbow 2000 Project &amp; </w:t>
      </w:r>
      <w:hyperlink r:id="rId786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Jeannie Ferris (SA) – Rainbow 2000 Project &amp; </w:t>
      </w:r>
      <w:hyperlink r:id="rId787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Annette Hurley (SA) – Rainbow 2000 Project &amp; </w:t>
      </w:r>
      <w:hyperlink r:id="rId788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Linda Kirk (SA) – Rainbow 2000 Project &amp; </w:t>
      </w:r>
      <w:hyperlink r:id="rId789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Anne McEwen (SA) – Rainbow 2000 Project &amp; </w:t>
      </w:r>
      <w:hyperlink r:id="rId790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Nick Minchin (SA) – Rainbow 2000 Project &amp; </w:t>
      </w:r>
      <w:hyperlink r:id="rId791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Natasha Stott-Despoja (SA) – Rainbow 2000 Project &amp; </w:t>
      </w:r>
      <w:hyperlink r:id="rId792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Amanda Vanstone (SA) – Rainbow 2000 Project &amp; </w:t>
      </w:r>
      <w:hyperlink r:id="rId793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>Email – Sen. Pe</w:t>
      </w:r>
      <w:r w:rsidR="00A53D72">
        <w:rPr>
          <w:color w:val="FF0000"/>
          <w:sz w:val="18"/>
        </w:rPr>
        <w:t>n</w:t>
      </w:r>
      <w:r w:rsidRPr="00010D91">
        <w:rPr>
          <w:color w:val="FF0000"/>
          <w:sz w:val="18"/>
        </w:rPr>
        <w:t xml:space="preserve">ny Wong (SA) – Rainbow 2000 Project &amp; </w:t>
      </w:r>
      <w:hyperlink r:id="rId794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010D91">
        <w:rPr>
          <w:color w:val="FF0000"/>
          <w:sz w:val="18"/>
        </w:rPr>
        <w:t xml:space="preserve">Email – Sen. Dana Wortley (SA) – Rainbow 2000 Project &amp; </w:t>
      </w:r>
      <w:hyperlink r:id="rId795" w:history="1">
        <w:r w:rsidRPr="00010D91">
          <w:rPr>
            <w:rStyle w:val="Hyperlink"/>
            <w:color w:val="FF0000"/>
            <w:sz w:val="18"/>
          </w:rPr>
          <w:t>R2000AlbanyANZEF</w:t>
        </w:r>
      </w:hyperlink>
      <w:r w:rsidRPr="00010D91">
        <w:rPr>
          <w:color w:val="FF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Eric Abetz (Tas) – Rainbow 2000 Project &amp; </w:t>
      </w:r>
      <w:hyperlink r:id="rId796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Guy Barnett (Tas) – Rainbow 2000 Project &amp; </w:t>
      </w:r>
      <w:hyperlink r:id="rId797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Bob Brown (Tas) – Rainbow 2000 Project &amp; </w:t>
      </w:r>
      <w:hyperlink r:id="rId798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Carol Brown (Tas) – Rainbow 2000 Project &amp; </w:t>
      </w:r>
      <w:hyperlink r:id="rId799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Paul Calvert (Tas) – Rainbow 2000 Project &amp; </w:t>
      </w:r>
      <w:hyperlink r:id="rId800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Richard Colbeck (Tas) – Rainbow 2000 Project &amp; </w:t>
      </w:r>
      <w:hyperlink r:id="rId801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Christine Milne (Tas) – Rainbow 2000 Project &amp; </w:t>
      </w:r>
      <w:hyperlink r:id="rId802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Kerry O’Brien (Tas) – Rainbow 2000 Project &amp; </w:t>
      </w:r>
      <w:hyperlink r:id="rId803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Stephen Parry (Tas) – Rainbow 2000 Project &amp; </w:t>
      </w:r>
      <w:hyperlink r:id="rId804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Helen Polley (Tas) – Rainbow 2000 Project &amp; </w:t>
      </w:r>
      <w:hyperlink r:id="rId805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Nick Sherry (Tas) – Rainbow 2000 Project &amp; </w:t>
      </w:r>
      <w:hyperlink r:id="rId806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010D91">
        <w:rPr>
          <w:color w:val="008000"/>
          <w:sz w:val="18"/>
        </w:rPr>
        <w:t xml:space="preserve">Email – Sen. John Watson (Tas) – Rainbow 2000 Project &amp; </w:t>
      </w:r>
      <w:hyperlink r:id="rId807" w:history="1">
        <w:r w:rsidRPr="00010D91">
          <w:rPr>
            <w:rStyle w:val="Hyperlink"/>
            <w:color w:val="008000"/>
            <w:sz w:val="18"/>
          </w:rPr>
          <w:t>R2000AlbanyANZEF</w:t>
        </w:r>
      </w:hyperlink>
      <w:r w:rsidRPr="00010D91">
        <w:rPr>
          <w:color w:val="008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Judith Adams (WA) – Rainbow 2000 Project &amp; </w:t>
      </w:r>
      <w:hyperlink r:id="rId808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Mark Bishop (WA) – Rainbow 2000 Project &amp; </w:t>
      </w:r>
      <w:hyperlink r:id="rId809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Ian Campbell (WA) – Rainbow 2000 Project &amp; </w:t>
      </w:r>
      <w:hyperlink r:id="rId810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Alan Eggleston (WA) – Rainbow 2000 Project &amp; </w:t>
      </w:r>
      <w:hyperlink r:id="rId811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Chris Ellison (WA) – Rainbow 2000 Project &amp; </w:t>
      </w:r>
      <w:hyperlink r:id="rId812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Chris Evans (WA) – Rainbow 2000 Project &amp; </w:t>
      </w:r>
      <w:hyperlink r:id="rId813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David Johnston (WA) – Rainbow 2000 Project &amp; </w:t>
      </w:r>
      <w:hyperlink r:id="rId814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Ross Lightfoot (WA) – Rainbow 2000 Project &amp; </w:t>
      </w:r>
      <w:hyperlink r:id="rId815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Andrew Murray (WA) – Rainbow 2000 Project &amp; </w:t>
      </w:r>
      <w:hyperlink r:id="rId816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Rachael Siewert (WA) – Rainbow 2000 Project &amp; </w:t>
      </w:r>
      <w:hyperlink r:id="rId817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Glenn Sterle (WA) – Rainbow 2000 Project &amp; </w:t>
      </w:r>
      <w:hyperlink r:id="rId818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highlight w:val="yellow"/>
        </w:rPr>
      </w:pPr>
      <w:r w:rsidRPr="00010D91">
        <w:rPr>
          <w:sz w:val="18"/>
          <w:highlight w:val="yellow"/>
        </w:rPr>
        <w:t xml:space="preserve">Email – Sen. Ruth Webber (WA) – Rainbow 2000 Project &amp; </w:t>
      </w:r>
      <w:hyperlink r:id="rId819" w:history="1">
        <w:r w:rsidRPr="00010D91">
          <w:rPr>
            <w:rStyle w:val="Hyperlink"/>
            <w:color w:val="auto"/>
            <w:sz w:val="18"/>
            <w:highlight w:val="yellow"/>
          </w:rPr>
          <w:t>R2000AlbanyANZEF</w:t>
        </w:r>
      </w:hyperlink>
      <w:r w:rsidRPr="00010D91">
        <w:rPr>
          <w:sz w:val="18"/>
          <w:highlight w:val="yellow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David Hawker MHR (Speaker) – Rainbow 2000 Project &amp; </w:t>
      </w:r>
      <w:hyperlink r:id="rId820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Senator the Hon Paul Calvert (President) – Rainbow 2000 Project &amp; </w:t>
      </w:r>
      <w:hyperlink r:id="rId821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HE Governor-General MG Michael Jeffery – Rainbow 2000 Project &amp; </w:t>
      </w:r>
      <w:hyperlink r:id="rId822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US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Consulate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State">
          <w:r w:rsidRPr="004C5EC1">
            <w:rPr>
              <w:color w:val="CC0000"/>
              <w:sz w:val="18"/>
            </w:rPr>
            <w:t>WA</w:t>
          </w:r>
        </w:smartTag>
      </w:smartTag>
      <w:r w:rsidRPr="004C5EC1">
        <w:rPr>
          <w:color w:val="CC0000"/>
          <w:sz w:val="18"/>
        </w:rPr>
        <w:t xml:space="preserve"> (McClellan) – Rainbow 2000 Project &amp; </w:t>
      </w:r>
      <w:hyperlink r:id="rId823" w:history="1">
        <w:r w:rsidRPr="004C5EC1">
          <w:rPr>
            <w:rStyle w:val="Hyperlink"/>
            <w:color w:val="CC0000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John Stanhope (Chief Min ACT) – Rainbow 2000 Project &amp; </w:t>
      </w:r>
      <w:hyperlink r:id="rId824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Morris Iemma (Premier NSW) – Rainbow 2000 Project &amp; </w:t>
      </w:r>
      <w:hyperlink r:id="rId825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Claire Martin (Chief Min NT) – Rainbow 2000 Project &amp; </w:t>
      </w:r>
      <w:hyperlink r:id="rId826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Peter Beattie (Premier Qld) – Rainbow 2000 Project &amp; </w:t>
      </w:r>
      <w:hyperlink r:id="rId827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Mike Rann (Premier SA) – Rainbow 2000 Project &amp; </w:t>
      </w:r>
      <w:hyperlink r:id="rId828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Paul Lennon (Premier Tas) – Rainbow 2000 Project &amp; </w:t>
      </w:r>
      <w:hyperlink r:id="rId829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 xml:space="preserve">Email – Hon Steve Bracks (Premier Vic) – Rainbow 2000 Project &amp; </w:t>
      </w:r>
      <w:hyperlink r:id="rId830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CC00"/>
          <w:sz w:val="18"/>
        </w:rPr>
      </w:pPr>
      <w:r w:rsidRPr="00010D91">
        <w:rPr>
          <w:color w:val="99CC00"/>
          <w:sz w:val="18"/>
        </w:rPr>
        <w:t>Email – Hon Alan Carpenter (</w:t>
      </w:r>
      <w:smartTag w:uri="urn:schemas-microsoft-com:office:smarttags" w:element="place">
        <w:smartTag w:uri="urn:schemas-microsoft-com:office:smarttags" w:element="City">
          <w:r w:rsidRPr="00010D91">
            <w:rPr>
              <w:color w:val="99CC00"/>
              <w:sz w:val="18"/>
            </w:rPr>
            <w:t>Premier</w:t>
          </w:r>
        </w:smartTag>
        <w:r w:rsidRPr="00010D91">
          <w:rPr>
            <w:color w:val="99CC00"/>
            <w:sz w:val="18"/>
          </w:rPr>
          <w:t xml:space="preserve"> </w:t>
        </w:r>
        <w:smartTag w:uri="urn:schemas-microsoft-com:office:smarttags" w:element="State">
          <w:r w:rsidRPr="00010D91">
            <w:rPr>
              <w:color w:val="99CC00"/>
              <w:sz w:val="18"/>
            </w:rPr>
            <w:t>WA</w:t>
          </w:r>
        </w:smartTag>
      </w:smartTag>
      <w:r w:rsidRPr="00010D91">
        <w:rPr>
          <w:color w:val="99CC00"/>
          <w:sz w:val="18"/>
        </w:rPr>
        <w:t xml:space="preserve">) – Rainbow 2000 Project &amp; </w:t>
      </w:r>
      <w:hyperlink r:id="rId831" w:history="1">
        <w:r w:rsidRPr="00010D91">
          <w:rPr>
            <w:rStyle w:val="Hyperlink"/>
            <w:color w:val="99CC00"/>
            <w:sz w:val="18"/>
          </w:rPr>
          <w:t>R2000AlbanyANZEF</w:t>
        </w:r>
      </w:hyperlink>
      <w:r w:rsidRPr="00010D91">
        <w:rPr>
          <w:color w:val="99CC00"/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PIA National (Jay) –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>’s Planning Report Card : Planners telling it like it is</w:t>
      </w:r>
      <w:r w:rsidRPr="004C5EC1">
        <w:rPr>
          <w:color w:val="CC0000"/>
          <w:sz w:val="18"/>
        </w:rPr>
        <w:tab/>
        <w:t>12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Dept Water (Winter) – Water solutions : Historic dialogue (Frewer, D-G)</w:t>
      </w:r>
      <w:r w:rsidRPr="004C5EC1">
        <w:rPr>
          <w:sz w:val="18"/>
        </w:rPr>
        <w:tab/>
        <w:t>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Newsletter – The Eggleston Report (WA Liberal Senator) – Burrup’s ancient petroglyphs</w:t>
      </w:r>
      <w:r w:rsidRPr="004C5EC1">
        <w:rPr>
          <w:bCs/>
          <w:sz w:val="18"/>
        </w:rPr>
        <w:tab/>
        <w:t>Sep 2005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Newsletter – The Eggleston Report (WA Liberal Senator) – Indonesian delegation visits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Cs/>
              <w:sz w:val="18"/>
            </w:rPr>
            <w:t>Australia</w:t>
          </w:r>
        </w:smartTag>
      </w:smartTag>
      <w:r w:rsidRPr="004C5EC1">
        <w:rPr>
          <w:bCs/>
          <w:sz w:val="18"/>
        </w:rPr>
        <w:tab/>
        <w:t>Sep 2005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67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Hon Peter Beattie (Premier Qld) – Acknowledge </w:t>
      </w:r>
      <w:hyperlink r:id="rId832" w:history="1">
        <w:r w:rsidRPr="004C5EC1">
          <w:rPr>
            <w:rStyle w:val="Hyperlink"/>
            <w:color w:val="CC0000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</w:t>
      </w:r>
      <w:smartTag w:uri="urn:schemas-microsoft-com:office:smarttags" w:element="State">
        <w:r w:rsidRPr="004C5EC1">
          <w:rPr>
            <w:sz w:val="18"/>
          </w:rPr>
          <w:t>New Yorks</w:t>
        </w:r>
      </w:smartTag>
      <w:r w:rsidRPr="004C5EC1">
        <w:rPr>
          <w:sz w:val="18"/>
        </w:rPr>
        <w:t xml:space="preserve">’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Twin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Towers</w:t>
          </w:r>
        </w:smartTag>
      </w:smartTag>
      <w:r w:rsidRPr="004C5EC1">
        <w:rPr>
          <w:sz w:val="18"/>
        </w:rPr>
        <w:t xml:space="preserve"> Memorial (Photo)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Investors fear mine site boom is over (Smirk, Westpac)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Labor MPs turn on Beazley over Australian values pledge (Sen Ray)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Scarborough high-rise closer (Sarich,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Cape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Bouvard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Court fight looms over $110m Peel road compo (Ferguson Fforde)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War on terror is call of our generation : Bush (President George W.)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Syrians foil bid to bomb US Embassy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Damascus</w:t>
          </w:r>
        </w:smartTag>
      </w:smartTag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We would not kowtow to US (David Cameron, Tory Party,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Rural MPs back plantation tax relief (Washer MHR, Moore)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Minister considers small car incentives (MacTiernan, P&amp;I)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Stalemate continues in Beattie landslide : Qld Election 2006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25) – WA DEC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Draft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Capes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Marine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(Leeuwin / Naturaliste) Plan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Financial planners’ body sacks WA chief (Matheson, FPA)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TimberCorp alert over tax fears (Rabinowicz, Deputy CEO)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Developers shrug off oversupply dangers (Saraceni, Saracen Prop)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Roberts’ Dongara farm nets $25m-plus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Garland</w:t>
          </w:r>
        </w:smartTag>
      </w:smartTag>
      <w:r w:rsidRPr="004C5EC1">
        <w:rPr>
          <w:sz w:val="18"/>
        </w:rPr>
        <w:t>, VNW Ind.)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65) – Pedestrian survey predicts city boom (Lenzo, PCA)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>Liftout – West Australian – The Peel : Powering Ahead (Editorial exploring regional growth &amp; diversity)</w:t>
      </w:r>
      <w:r w:rsidRPr="004C5EC1">
        <w:rPr>
          <w:color w:val="FF6600"/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ACoCI – Grange Resources &amp; the Southdown Magnetite Project (Marston &amp; Williamson)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(Priv)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PA</w:t>
        </w:r>
      </w:smartTag>
      <w:r w:rsidRPr="004C5EC1">
        <w:rPr>
          <w:sz w:val="18"/>
        </w:rPr>
        <w:t xml:space="preserve"> (Williamson) – Urban encroachment &amp; </w:t>
      </w:r>
      <w:smartTag w:uri="urn:schemas-microsoft-com:office:smarttags" w:element="place">
        <w:r w:rsidRPr="004C5EC1">
          <w:rPr>
            <w:sz w:val="18"/>
          </w:rPr>
          <w:t>Lot</w:t>
        </w:r>
      </w:smartTag>
      <w:r w:rsidRPr="004C5EC1">
        <w:rPr>
          <w:sz w:val="18"/>
        </w:rPr>
        <w:t xml:space="preserve"> 1396 Proudlove Parade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John Howard MHR (Prime Minister) – Rainbow 2000 Project &amp; </w:t>
      </w:r>
      <w:hyperlink r:id="rId833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Kim Beazley MHR (Opposition Leader) – Rainbow 2000 Project &amp; </w:t>
      </w:r>
      <w:hyperlink r:id="rId834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Hon John Howard MHR (Prime Minister) – Acknowledge </w:t>
      </w:r>
      <w:hyperlink r:id="rId835" w:history="1">
        <w:r w:rsidRPr="004C5EC1">
          <w:rPr>
            <w:rStyle w:val="Hyperlink"/>
            <w:color w:val="CC0000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EIANZ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The Contaminated Sites Act 2003 (commences 01 Dec 2006)</w:t>
      </w:r>
      <w:r w:rsidRPr="004C5EC1">
        <w:rPr>
          <w:sz w:val="18"/>
        </w:rPr>
        <w:tab/>
        <w:t>13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Hot market sees duty hit the roof (Nahan, IPA Director)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Uranium policy ‘half pregnant’ (Shorten, AWU &amp; ALP)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Call for peak body to protect wetlands : Ramsar (Pearson, Audit-G)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Don’t destroy carefree joys of childhood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Small car idea is good, but let’s see action (MacTiernan, P&amp;I)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Winning ways down to economy and taxes (Colebatch)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Bouyant Port Bouvard leads flood of reports (Cearns, Little C.)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LGPA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– The Location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Major Stadium (Langoulant, CCIWA)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LGPA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– WA’s Major Stadium : What about Bunbury? (6 Marginal Liberal Seats)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Answer – </w:t>
      </w:r>
      <w:smartTag w:uri="urn:schemas-microsoft-com:office:smarttags" w:element="City">
        <w:r w:rsidRPr="004C5EC1">
          <w:rPr>
            <w:color w:val="CC0000"/>
            <w:sz w:val="18"/>
          </w:rPr>
          <w:t>LGPA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State">
        <w:r w:rsidRPr="004C5EC1">
          <w:rPr>
            <w:color w:val="CC0000"/>
            <w:sz w:val="18"/>
          </w:rPr>
          <w:t>WA</w:t>
        </w:r>
      </w:smartTag>
      <w:r w:rsidRPr="004C5EC1">
        <w:rPr>
          <w:color w:val="CC0000"/>
          <w:sz w:val="18"/>
        </w:rPr>
        <w:t xml:space="preserve"> –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>’s Major Stadium : What about Bruce Rock! (Wally Foreman, ABC)</w:t>
      </w:r>
      <w:r w:rsidRPr="004C5EC1">
        <w:rPr>
          <w:color w:val="CC0000"/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MLA denies claims at police pay rally (Watson,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plan for future : Albany LPS (Fenn DDS, ACC)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Motion a ‘dummy spit’ : Cr Lionetti (Howard, ACoCI)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5) – Foreshore sale breaks record (Pearson, AJS Professionals)</w:t>
      </w:r>
      <w:r w:rsidRPr="004C5EC1">
        <w:rPr>
          <w:b/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Australians all let us rejoice : 4 we r young and free (Mole, AA)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Family business under threat (Dimasi, J&amp;M Electronics)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Hidden agenda claim is insulting (Bezard,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Community aspirations (Sims,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Where are the ‘warrior’ trees? (Spurgeon, </w:t>
      </w:r>
      <w:smartTag w:uri="urn:schemas-microsoft-com:office:smarttags" w:element="place">
        <w:r w:rsidRPr="004C5EC1">
          <w:rPr>
            <w:sz w:val="18"/>
          </w:rPr>
          <w:t>South Porongurup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City releases its awaited strategy : </w:t>
      </w:r>
      <w:smartTag w:uri="urn:schemas-microsoft-com:office:smarttags" w:element="place">
        <w:r w:rsidRPr="004C5EC1">
          <w:rPr>
            <w:sz w:val="18"/>
          </w:rPr>
          <w:t>ALPS</w:t>
        </w:r>
      </w:smartTag>
      <w:r w:rsidRPr="004C5EC1">
        <w:rPr>
          <w:sz w:val="18"/>
        </w:rPr>
        <w:t xml:space="preserve"> (Fenn DDS, Albany CC)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Emu Pt development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Griffith Street</w:t>
          </w:r>
        </w:smartTag>
      </w:smartTag>
      <w:r w:rsidRPr="004C5EC1">
        <w:rPr>
          <w:sz w:val="18"/>
        </w:rPr>
        <w:t xml:space="preserve"> (LandCorp)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Five storeys proposed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Court</w:t>
          </w:r>
        </w:smartTag>
      </w:smartTag>
      <w:r w:rsidRPr="004C5EC1">
        <w:rPr>
          <w:sz w:val="18"/>
        </w:rPr>
        <w:t xml:space="preserve"> (Fenn DDS, Albany CC)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Mine signs good for local firms (Marston, Grange)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Centre ‘on hold’ : AEC (Cr Wellington, Albany CC)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Building to go : York Street Chambers, Albany CC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National prize for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 xml:space="preserve"> (Arrowsmith, DEC)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Bombs no problem : Future outer port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10) – 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Investors’ Club (Meeting 20 Sep 06 : VAC)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(CA 8) – Revitalisation plan for waterfront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(Cr Wellington, ACC)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(CA 13) – Geraldton’s $88m transport system (MacTiernan, Infrastructure)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(RE 27) – Walton Pietropaolo : Hawthorn House (Auction 07 Oct 06)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(RE 23) – LandCorp : Regional land available (Jerra &amp; Ravy)</w:t>
      </w:r>
      <w:r w:rsidRPr="004C5EC1">
        <w:rPr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 xml:space="preserve">Liftout – AGS Weekender – Main Roads 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FF6600"/>
              <w:sz w:val="18"/>
            </w:rPr>
            <w:t>Western Australia</w:t>
          </w:r>
        </w:smartTag>
      </w:smartTag>
      <w:r w:rsidRPr="004C5EC1">
        <w:rPr>
          <w:color w:val="FF6600"/>
          <w:sz w:val="18"/>
        </w:rPr>
        <w:t xml:space="preserve"> : Celebrating 80 Years (Pioneering Vision)</w:t>
      </w:r>
      <w:r w:rsidRPr="004C5EC1">
        <w:rPr>
          <w:color w:val="FF6600"/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Sen Alan Eggleston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Sir Charles Court</w:t>
          </w:r>
        </w:smartTag>
      </w:smartTag>
      <w:r w:rsidRPr="004C5EC1">
        <w:rPr>
          <w:color w:val="CC0000"/>
          <w:sz w:val="18"/>
        </w:rPr>
        <w:t>’s Gala Dinner (95</w:t>
      </w:r>
      <w:r w:rsidRPr="004C5EC1">
        <w:rPr>
          <w:color w:val="CC0000"/>
          <w:sz w:val="18"/>
          <w:vertAlign w:val="superscript"/>
        </w:rPr>
        <w:t>th</w:t>
      </w:r>
      <w:r w:rsidRPr="004C5EC1">
        <w:rPr>
          <w:color w:val="CC0000"/>
          <w:sz w:val="18"/>
        </w:rPr>
        <w:t xml:space="preserve"> Birthday) Invitation</w:t>
      </w:r>
      <w:r w:rsidRPr="004C5EC1">
        <w:rPr>
          <w:color w:val="CC0000"/>
          <w:sz w:val="18"/>
        </w:rPr>
        <w:tab/>
        <w:t>14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9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International River</w:t>
      </w:r>
      <w:r w:rsidRPr="004C5EC1">
        <w:rPr>
          <w:i/>
          <w:iCs/>
          <w:sz w:val="18"/>
        </w:rPr>
        <w:t>symposium</w:t>
      </w:r>
      <w:r w:rsidRPr="004C5EC1">
        <w:rPr>
          <w:sz w:val="18"/>
        </w:rPr>
        <w:t xml:space="preserve"> : Managing rivers with climate change &amp; population</w:t>
      </w:r>
      <w:r w:rsidRPr="004C5EC1">
        <w:rPr>
          <w:sz w:val="18"/>
        </w:rPr>
        <w:tab/>
        <w:t>14-15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Carlo Danielle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Project, Grange Resources &amp; APA Encroachment</w:t>
      </w:r>
      <w:r w:rsidRPr="004C5EC1">
        <w:rPr>
          <w:sz w:val="18"/>
        </w:rPr>
        <w:tab/>
        <w:t>15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Religion a key part of our history (Bishop MHR, Education)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Muslim world attacks ‘bigoted’ Pope (Benedict XVI, RC)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Cost crisis hits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as homes demand falls (Hegney PG)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Selection of Sanderson ‘a colonial throwback’ (Watson MLC)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Langoulant tells Carpenter to back off in stadium row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Senate spot a lifeline for ousted MP (Jensen MHR, Tangney)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Leadership trial for Carpenter in DCD crisis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So what will the Minister do? : Lt.Gen John Sanderson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WA State Government : Lost in Space (Alston)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51) – Station plan ‘wasted on Cottesloe lot’ (Morgan, Cottesloe TC)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Dam busters left green mark on nation’s political landscape</w:t>
      </w:r>
      <w:r w:rsidRPr="004C5EC1">
        <w:rPr>
          <w:sz w:val="18"/>
        </w:rPr>
        <w:tab/>
        <w:t>16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29) – Say bye to our beaches (Prof. Imberger, CWR UWA)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42) – Truth or dare? Which side of global warming debate to believe?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44 &amp; 45) – When the truth hurts (Gore, An Inconvenient Truth)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50) – WA’s great Alcoa debate : New life or painful death?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58) – It’s up to the imams (Akerman, Sunday Telegraph NSW)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58) – Beazley borrows Howard’s values (Price, The Australian)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59) – Boom spawns arrogant MPs (Spagnolo, ST)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59) – Refinery expansion raises questions (McCarthy, ST)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Concert – Westlife Australian Tour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) – Face to Face (Postponed)                           </w:t>
      </w:r>
      <w:r w:rsidRPr="004C5EC1">
        <w:rPr>
          <w:sz w:val="18"/>
        </w:rPr>
        <w:tab/>
        <w:t>17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EIANZ National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Adelaide</w:t>
          </w:r>
        </w:smartTag>
      </w:smartTag>
      <w:r w:rsidRPr="004C5EC1">
        <w:rPr>
          <w:sz w:val="18"/>
        </w:rPr>
        <w:t>) : Environmental practice</w:t>
      </w:r>
      <w:r w:rsidRPr="004C5EC1">
        <w:rPr>
          <w:sz w:val="18"/>
        </w:rPr>
        <w:tab/>
        <w:t>17-20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Scarcity of water ‘is a big myth’ (Tarrant, Business Council Aust)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Projects at risk if rock art deal fails (Perrigo, NTWA)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Activist Wilkes backs Sanderson to bolster Aboriginal Affairs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New Reserve Bank chief faces hard choices on rate rise (Stevens)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Nashos want mandatory service back (Howell, NSA)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Time to leave stadium taskforce to get on with the job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30) – Tax weary Swedes verge on rebellion (PM Reinfeldt, MA Party)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Great Southern defends investor top-up payments (Rhodes, GSP)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Fund sums add up to fear (Anderson, ASFA)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Call to stagger results deadlines and expose poor performers : ASX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Debt poses big threat when economy slows (Caton, BT Financial)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Perpetual sees big super rise (Deverall, Perpetual)</w:t>
      </w:r>
      <w:r w:rsidRPr="004C5EC1">
        <w:rPr>
          <w:sz w:val="18"/>
        </w:rPr>
        <w:tab/>
        <w:t>18 Sep 2006</w:t>
      </w:r>
    </w:p>
    <w:p w:rsidR="00AB4D60" w:rsidRPr="00827FCA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827FCA">
        <w:rPr>
          <w:b/>
          <w:color w:val="CC0000"/>
          <w:sz w:val="18"/>
        </w:rPr>
        <w:t xml:space="preserve">Email from – Hon Paul Lennon (Premier Tas) – Acknowledge </w:t>
      </w:r>
      <w:hyperlink r:id="rId836" w:history="1">
        <w:r w:rsidRPr="00827FCA">
          <w:rPr>
            <w:rStyle w:val="Hyperlink"/>
            <w:b/>
            <w:color w:val="CC0000"/>
            <w:sz w:val="18"/>
          </w:rPr>
          <w:t>R2000AlbanyANZEF</w:t>
        </w:r>
      </w:hyperlink>
      <w:r w:rsidRPr="00827FCA">
        <w:rPr>
          <w:b/>
          <w:color w:val="CC0000"/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hyperlink r:id="rId837" w:history="1">
        <w:r w:rsidRPr="004C5EC1">
          <w:rPr>
            <w:rStyle w:val="Hyperlink"/>
            <w:sz w:val="18"/>
          </w:rPr>
          <w:t>www.anzacs.org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Dinner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Nationals WA (Monets) – Senator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Barnaby Joyce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 xml:space="preserve"> (Nationals)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Sen Barnaby Joyce (Qld) – How to rejeuvenate the Senate? Role of the States in Federal P.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Answer – Sen Barnaby Joyce (Qld National) – 1=Balance; 2=Defeat Legislation; 3+=Make Legislation</w:t>
      </w:r>
      <w:r w:rsidRPr="004C5EC1">
        <w:rPr>
          <w:color w:val="CC0000"/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Brendon Grylls MLA (Nationals Leader WA) – Treasurer or Commerce &amp; Trade?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Answer – Brendon Grylls MLA (Nationals Leader WA) – Minister for Regional Development</w:t>
      </w:r>
      <w:r w:rsidRPr="004C5EC1">
        <w:rPr>
          <w:color w:val="CC0000"/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Brendon Grylls MLA (Nationals Leader WA) – Yarragadee, WaterCorp &amp; WA WaterNet?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Answer – Brendon Grylls MLA (Nationals Leader WA) – No support for water shifting</w:t>
      </w:r>
      <w:r w:rsidRPr="004C5EC1">
        <w:rPr>
          <w:color w:val="CC0000"/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a State where you have a hand on the political lever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a State with vibrant independent regional communities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a State with leaders who understand country life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a State of self-reliant &amp; sustainable regional communities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a State where politicians understand the needs of people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The Nationals WA – Picture this : Making regional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a better place to live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Making a difference to people’s lives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Strong family links to WA regions date back 100’s years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Ensure that state parliament gives all a fair go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A passion for politics stems from loyalty to regional WA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The Nationals WA – Picture this : Strong vibrant regions key to our nation’s strength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The Nationals WA – Picture this : 48 seats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metro &amp; SW : 11 seats Regional WA</w:t>
      </w:r>
      <w:r w:rsidRPr="004C5EC1">
        <w:rPr>
          <w:sz w:val="18"/>
        </w:rPr>
        <w:tab/>
        <w:t>18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Have say on Emu Point land : LandCorp (Hammond, Albany CC)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Plans for the scrap heap?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Court</w:t>
          </w:r>
        </w:smartTag>
      </w:smartTag>
      <w:r w:rsidRPr="004C5EC1">
        <w:rPr>
          <w:sz w:val="18"/>
        </w:rPr>
        <w:t xml:space="preserve"> set to go ahead : 4 Storey residential (Morris, AGC)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6) – </w:t>
      </w:r>
      <w:hyperlink r:id="rId838" w:history="1">
        <w:r w:rsidRPr="00827FCA">
          <w:rPr>
            <w:rStyle w:val="Hyperlink"/>
            <w:b/>
            <w:sz w:val="18"/>
          </w:rPr>
          <w:t>Where are we going? Port of Albany</w:t>
        </w:r>
      </w:hyperlink>
      <w:r w:rsidRPr="004C5EC1">
        <w:rPr>
          <w:b/>
          <w:sz w:val="18"/>
        </w:rPr>
        <w:t xml:space="preserve"> (Robertson,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What can we expect? City of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(Walmsley,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Warning : This may offend some (</w:t>
      </w:r>
      <w:smartTag w:uri="urn:schemas-microsoft-com:office:smarttags" w:element="City">
        <w:r w:rsidRPr="004C5EC1">
          <w:rPr>
            <w:sz w:val="18"/>
          </w:rPr>
          <w:t>Caldwell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Region to reap benefits of mine : Magnetite (Marston, Grange)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NAB Albany (Wheeler) – Rainbow 2000 Project &amp; </w:t>
      </w:r>
      <w:hyperlink r:id="rId839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PIA National (Holliday)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>’s Planning Report Card : Planners telling it like it is</w:t>
      </w:r>
      <w:r w:rsidRPr="004C5EC1">
        <w:rPr>
          <w:color w:val="CC0000"/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Email – PIA National (Jay)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b/>
              <w:sz w:val="18"/>
            </w:rPr>
            <w:t>Australia</w:t>
          </w:r>
        </w:smartTag>
      </w:smartTag>
      <w:r w:rsidRPr="004C5EC1">
        <w:rPr>
          <w:b/>
          <w:sz w:val="18"/>
        </w:rPr>
        <w:t>’s Planning Report Card : Systemic failure governance</w:t>
      </w:r>
      <w:r w:rsidRPr="004C5EC1">
        <w:rPr>
          <w:b/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PIA National (Jay) – Rainbow 2000 Project &amp; </w:t>
      </w:r>
      <w:hyperlink r:id="rId840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Hon Simon O’Brien (WA Shadow Planning) – Acknowledge DAPM Policy Proposal</w:t>
      </w:r>
      <w:r w:rsidRPr="004C5EC1">
        <w:rPr>
          <w:color w:val="CC0000"/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CC – Item 11.1.1 : Consultancy : Residential Design Code (de Villiers, Urbanizma)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11.1.2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: Adopt Precinct Plan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CC – Item 11.1.2 : Albany Waterfront : Cr Jamieson : Labor wants it to fail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11.1.2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: Landcorp Schematic Diagram (Phillips)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11.1.5 : Multiple Dwellings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Court</w:t>
          </w:r>
        </w:smartTag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Collingwood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11.1.6 : TPS Compliance,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151 Albany Highway</w:t>
          </w:r>
        </w:smartTag>
      </w:smartTag>
      <w:r w:rsidRPr="004C5EC1">
        <w:rPr>
          <w:sz w:val="18"/>
        </w:rPr>
        <w:t xml:space="preserve"> (Jetset Travel)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11.3.1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Frenchman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 xml:space="preserve"> Residential Development Zone (Subdivision)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11.3.3 : TPS SAR, Lot 271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Chester</w:t>
          </w:r>
        </w:smartTag>
      </w:smartTag>
      <w:r w:rsidRPr="004C5EC1">
        <w:rPr>
          <w:sz w:val="18"/>
        </w:rPr>
        <w:t xml:space="preserve"> Pass Road (D’Addario)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11.4.1 : Crown Reserve /|\ 8765 Stirling Terrace,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(UWA)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12.1.4 : Management of Emu Point Boat Pens (WA Dept P&amp;I)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12.8.2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Surf Life Saving Club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13.4.5 : Domolition Contract : Former Council Chambers,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13.5.1 : </w:t>
      </w:r>
      <w:smartTag w:uri="urn:schemas-microsoft-com:office:smarttags" w:element="PlaceName">
        <w:r w:rsidRPr="004C5EC1">
          <w:rPr>
            <w:sz w:val="18"/>
          </w:rPr>
          <w:t>Foundation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Park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</w:t>
          </w:r>
        </w:smartTag>
      </w:smartTag>
      <w:r w:rsidRPr="004C5EC1">
        <w:rPr>
          <w:sz w:val="18"/>
        </w:rPr>
        <w:t xml:space="preserve"> Lots 174, 176-78, 203-06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14.2.1 : Appointment of Publc Disclosure Officer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Minutes – Albany CC – Item 14.2.1 : Elected Members’ attendance at Conferences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14.3 : Economic Development : Civic Affiliations Policy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14.4.1 : Amity Heritage Precinct Enhancement Committee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16.1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Chamber of Commerce &amp; Industry : Business Directory</w:t>
      </w:r>
      <w:r w:rsidRPr="004C5EC1">
        <w:rPr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Albany CC – Item 16.1 : Cr Lionetti : We have best administration in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ab/>
        <w:t>19 Sep 2006</w:t>
      </w:r>
    </w:p>
    <w:p w:rsidR="00AB4D60" w:rsidRPr="00B2773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27731">
        <w:rPr>
          <w:b/>
          <w:sz w:val="18"/>
        </w:rPr>
        <w:t xml:space="preserve">Statement – </w:t>
      </w:r>
      <w:smartTag w:uri="urn:schemas-microsoft-com:office:smarttags" w:element="City">
        <w:r w:rsidRPr="00B27731">
          <w:rPr>
            <w:b/>
            <w:sz w:val="18"/>
          </w:rPr>
          <w:t>Albany</w:t>
        </w:r>
      </w:smartTag>
      <w:r w:rsidRPr="00B27731">
        <w:rPr>
          <w:b/>
          <w:sz w:val="18"/>
        </w:rPr>
        <w:t xml:space="preserve"> CC – Item 17 : </w:t>
      </w:r>
      <w:smartTag w:uri="urn:schemas-microsoft-com:office:smarttags" w:element="place">
        <w:smartTag w:uri="urn:schemas-microsoft-com:office:smarttags" w:element="City">
          <w:r w:rsidRPr="00B27731">
            <w:rPr>
              <w:b/>
              <w:sz w:val="18"/>
            </w:rPr>
            <w:t>Canberra</w:t>
          </w:r>
        </w:smartTag>
      </w:smartTag>
      <w:r w:rsidRPr="00B27731">
        <w:rPr>
          <w:b/>
          <w:sz w:val="18"/>
        </w:rPr>
        <w:t xml:space="preserve"> delegation Hon. Bruce Billson MP (Veteran Affairs)</w:t>
      </w:r>
      <w:r w:rsidRPr="00B27731">
        <w:rPr>
          <w:b/>
          <w:sz w:val="18"/>
        </w:rPr>
        <w:tab/>
        <w:t>19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 water boss calls in private suppliers (Gill, Water Corp)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Aboriginals want native title over 185,000 km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of WA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Pressure grows on Vaile to give up trade post (Truss MHR, T&amp;RS)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Mud of Passchendaele gives up missing AIF men (Ekins, AWM)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Gill pours water on Ripper rant (Treasury vs Public Service)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Omodei stays put despite court loss (Convicted : Negligent Shoot)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Beazley, Labor are floundering : Self-inflicted handicaps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32) – Wary eyes on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>’s man of destiny (Shinzo Abe, PM)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Report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(Fenn)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Local Planning Strategy (Exhibition Closes 15 Dec 2006)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Business After Hours (Great </w:t>
      </w:r>
      <w:smartTag w:uri="urn:schemas-microsoft-com:office:smarttags" w:element="place">
        <w:r w:rsidRPr="004C5EC1">
          <w:rPr>
            <w:sz w:val="18"/>
          </w:rPr>
          <w:t>Southern TAFE</w:t>
        </w:r>
      </w:smartTag>
      <w:r w:rsidRPr="004C5EC1">
        <w:rPr>
          <w:sz w:val="18"/>
        </w:rPr>
        <w:t>) – Rainbow 2000</w:t>
      </w:r>
      <w:r w:rsidRPr="004C5EC1">
        <w:rPr>
          <w:sz w:val="18"/>
        </w:rPr>
        <w:tab/>
        <w:t>20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Questions hang over native law ruling (Ripper, Deputy Premier)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Council defies State rezoning order : Gingin (Plunkett)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Water chief on mat for talk of future sale (Gill, WaterCorp)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Turnbull may go to water in Vaile-led ministry mix (Howard MHR)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20) – </w:t>
      </w:r>
      <w:smartTag w:uri="urn:schemas-microsoft-com:office:smarttags" w:element="PlaceName">
        <w:r w:rsidRPr="004C5EC1">
          <w:rPr>
            <w:sz w:val="18"/>
          </w:rPr>
          <w:t>Why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State</w:t>
        </w:r>
      </w:smartTag>
      <w:r w:rsidRPr="004C5EC1">
        <w:rPr>
          <w:sz w:val="18"/>
        </w:rPr>
        <w:t xml:space="preserve"> has to challenge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native title ruling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Let us cash in on this bountiful Golden Age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Boston</w:t>
          </w:r>
        </w:smartTag>
      </w:smartTag>
      <w:r w:rsidRPr="004C5EC1">
        <w:rPr>
          <w:sz w:val="18"/>
        </w:rPr>
        <w:t>, ABAF)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Support for our dream weavers is a critical issue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Boston</w:t>
          </w:r>
        </w:smartTag>
      </w:smartTag>
      <w:r w:rsidRPr="004C5EC1">
        <w:rPr>
          <w:sz w:val="18"/>
        </w:rPr>
        <w:t>, ABAF)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Water boss damned for pointing out obvious (Gill, Water Corp)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Newman rakes it in as Futuris bumps along (Gerlach, Chairman)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10) – Collaborative approach wins (Walsh, </w:t>
      </w:r>
      <w:smartTag w:uri="urn:schemas-microsoft-com:office:smarttags" w:element="place">
        <w:r w:rsidRPr="004C5EC1">
          <w:rPr>
            <w:sz w:val="18"/>
          </w:rPr>
          <w:t>Rio</w:t>
        </w:r>
      </w:smartTag>
      <w:r w:rsidRPr="004C5EC1">
        <w:rPr>
          <w:sz w:val="18"/>
        </w:rPr>
        <w:t xml:space="preserve"> Tinto)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32) – Libs need to work on numbers (Jensen MHR, Tangney)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Seachange seminar (Hammond, Albany CC)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Airport plan slammed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(Tuckey MHR, O’Connor)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Windfarm talks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(Sen Ian Campbell, Environment)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Port bridge unveiled (Fretton,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Editorial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6) – Foresight &amp; decisions (Smithson, AA)</w:t>
      </w:r>
      <w:r w:rsidRPr="004C5EC1">
        <w:rPr>
          <w:b/>
          <w:sz w:val="18"/>
        </w:rPr>
        <w:tab/>
        <w:t>21 Sep 2006</w:t>
      </w:r>
    </w:p>
    <w:p w:rsidR="00AB4D60" w:rsidRPr="00E42906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E42906">
        <w:rPr>
          <w:b/>
          <w:sz w:val="18"/>
        </w:rPr>
        <w:t xml:space="preserve">Article – </w:t>
      </w:r>
      <w:smartTag w:uri="urn:schemas-microsoft-com:office:smarttags" w:element="City">
        <w:r w:rsidRPr="00E42906">
          <w:rPr>
            <w:b/>
            <w:sz w:val="18"/>
          </w:rPr>
          <w:t>Albany</w:t>
        </w:r>
      </w:smartTag>
      <w:r w:rsidRPr="00E42906">
        <w:rPr>
          <w:b/>
          <w:sz w:val="18"/>
        </w:rPr>
        <w:t xml:space="preserve"> Advertiser (Page 7) – Waterfront plans supported (Mayor Goode, </w:t>
      </w:r>
      <w:smartTag w:uri="urn:schemas-microsoft-com:office:smarttags" w:element="City">
        <w:smartTag w:uri="urn:schemas-microsoft-com:office:smarttags" w:element="place">
          <w:r w:rsidRPr="00E42906">
            <w:rPr>
              <w:b/>
              <w:sz w:val="18"/>
            </w:rPr>
            <w:t>Albany</w:t>
          </w:r>
        </w:smartTag>
      </w:smartTag>
      <w:r w:rsidRPr="00E42906">
        <w:rPr>
          <w:b/>
          <w:sz w:val="18"/>
        </w:rPr>
        <w:t xml:space="preserve"> CC)</w:t>
      </w:r>
      <w:r w:rsidRPr="00E42906">
        <w:rPr>
          <w:b/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It’s yes to beach complex (Crs Paver &amp; Lionetti, Albany CC)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Joyce backs Nationals’ independent stand bid (Sen Joyce, Qld)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Green light for demolition (Cr Williams, Albany CC)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27) – APA : Information session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Princess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Royal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Drive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Bridge</w:t>
          </w:r>
        </w:smartTag>
      </w:smartTag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Oil explorers put city to the test (Whyatt, Plectrum Petroleum)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Nats push for accountability (Sen Joyce, Grylls &amp; Redman MLAs)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 rejects more time calls : Waterfront (Cr Waterman, ACC)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COA-Chamber spat boils over (Cr Lionetti &amp; Howard, ACoCI)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City’s green light for apartments (Cr Paver, Albany CC)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Sea change taskforce (Hammond, Albany CC)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Unique land threatened : LandCorp (Carter, Albany CEC)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7) – Building to go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Old ACC Chambers York Street</w:t>
          </w:r>
        </w:smartTag>
      </w:smartTag>
      <w:r w:rsidRPr="004C5EC1">
        <w:rPr>
          <w:sz w:val="18"/>
        </w:rPr>
        <w:t xml:space="preserve"> (Cr Wellington)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Advert – AGS Weekender (Page 7) – Chimes Resort : The Francois Vatel Dinner for King Louis XIV</w:t>
      </w:r>
      <w:r w:rsidRPr="004C5EC1">
        <w:rPr>
          <w:bCs/>
          <w:sz w:val="18"/>
        </w:rPr>
        <w:tab/>
      </w:r>
      <w:r w:rsidRPr="004C5EC1">
        <w:rPr>
          <w:sz w:val="18"/>
        </w:rPr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Council has no idea on money (Jarratt, Spencer Park)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Other side of timber success (Cornish, Buninyong, Vic)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Who benefits from the boom? (Hurne, Bayonet Head)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Advert – AGS Weekender (Page 13) – Silver Star : Refit and Launch Whale Watching Catamaran</w:t>
      </w:r>
      <w:r w:rsidRPr="004C5EC1">
        <w:rPr>
          <w:bCs/>
          <w:sz w:val="18"/>
        </w:rPr>
        <w:tab/>
      </w:r>
      <w:r w:rsidRPr="004C5EC1">
        <w:rPr>
          <w:sz w:val="18"/>
        </w:rPr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 xml:space="preserve">Advert – AGS Weekender (Page 55) – </w:t>
      </w:r>
      <w:smartTag w:uri="urn:schemas-microsoft-com:office:smarttags" w:element="City">
        <w:smartTag w:uri="urn:schemas-microsoft-com:office:smarttags" w:element="place">
          <w:r w:rsidRPr="004C5EC1">
            <w:rPr>
              <w:bCs/>
              <w:sz w:val="18"/>
            </w:rPr>
            <w:t>Albany</w:t>
          </w:r>
        </w:smartTag>
      </w:smartTag>
      <w:r w:rsidRPr="004C5EC1">
        <w:rPr>
          <w:bCs/>
          <w:sz w:val="18"/>
        </w:rPr>
        <w:t xml:space="preserve"> Prestige Realty (Oldfield)</w:t>
      </w:r>
      <w:r w:rsidRPr="004C5EC1">
        <w:rPr>
          <w:bCs/>
          <w:sz w:val="18"/>
        </w:rPr>
        <w:tab/>
      </w:r>
      <w:r w:rsidRPr="004C5EC1">
        <w:rPr>
          <w:sz w:val="18"/>
        </w:rPr>
        <w:t>21 Sep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 xml:space="preserve">Website – Plectrum Petroleum Plc – </w:t>
      </w:r>
      <w:hyperlink r:id="rId841" w:history="1">
        <w:r w:rsidRPr="007D1DC9">
          <w:rPr>
            <w:rStyle w:val="Hyperlink"/>
            <w:sz w:val="18"/>
            <w:lang w:val="fr-FR"/>
          </w:rPr>
          <w:t>www.plectrum.co.uk</w:t>
        </w:r>
      </w:hyperlink>
      <w:r w:rsidRPr="007D1DC9">
        <w:rPr>
          <w:sz w:val="18"/>
          <w:lang w:val="fr-FR"/>
        </w:rPr>
        <w:t xml:space="preserve"> </w:t>
      </w:r>
      <w:r w:rsidRPr="007D1DC9">
        <w:rPr>
          <w:sz w:val="18"/>
          <w:lang w:val="fr-FR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Plectrum Petroleum Plc (Whyatt) – Rainbow 2000 Regional Planning Strategy</w:t>
      </w:r>
      <w:r w:rsidRPr="004C5EC1">
        <w:rPr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CSIRO (Dr Brian Ryan) – Rainbow 2000 Project &amp; </w:t>
      </w:r>
      <w:hyperlink r:id="rId842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National Sea Change TF (Stokes) – Rainbow 2000 Project &amp; </w:t>
      </w:r>
      <w:hyperlink r:id="rId843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Maroochy SC, Qld (Mayor Natoli) – Rainbow 2000 Project &amp; </w:t>
      </w:r>
      <w:hyperlink r:id="rId844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Victor Harbour CC, SA (Mayor Michelmore) – Rainbow 2000 Project &amp; </w:t>
      </w:r>
      <w:hyperlink r:id="rId845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</w:t>
      </w:r>
      <w:smartTag w:uri="urn:schemas-microsoft-com:office:smarttags" w:element="place">
        <w:r w:rsidRPr="00010D91">
          <w:rPr>
            <w:color w:val="FF6600"/>
            <w:sz w:val="18"/>
          </w:rPr>
          <w:t>Douglas</w:t>
        </w:r>
      </w:smartTag>
      <w:r w:rsidRPr="00010D91">
        <w:rPr>
          <w:color w:val="FF6600"/>
          <w:sz w:val="18"/>
        </w:rPr>
        <w:t xml:space="preserve"> SC, Qld (Mayor Berwick) – Rainbow 2000 Project &amp; </w:t>
      </w:r>
      <w:hyperlink r:id="rId846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Kingborough C, Tas (Cr Buchan) – Rainbow 2000 Project &amp; </w:t>
      </w:r>
      <w:hyperlink r:id="rId847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010D91">
            <w:rPr>
              <w:color w:val="FF6600"/>
              <w:sz w:val="18"/>
            </w:rPr>
            <w:t>Surf Coast</w:t>
          </w:r>
        </w:smartTag>
        <w:r w:rsidRPr="00010D91">
          <w:rPr>
            <w:color w:val="FF6600"/>
            <w:sz w:val="18"/>
          </w:rPr>
          <w:t xml:space="preserve"> </w:t>
        </w:r>
        <w:smartTag w:uri="urn:schemas-microsoft-com:office:smarttags" w:element="State">
          <w:r w:rsidRPr="00010D91">
            <w:rPr>
              <w:color w:val="FF6600"/>
              <w:sz w:val="18"/>
            </w:rPr>
            <w:t>SC</w:t>
          </w:r>
        </w:smartTag>
      </w:smartTag>
      <w:r w:rsidRPr="00010D91">
        <w:rPr>
          <w:color w:val="FF6600"/>
          <w:sz w:val="18"/>
        </w:rPr>
        <w:t xml:space="preserve">, Vic (Cr Davidson) – Rainbow 2000 Project &amp; </w:t>
      </w:r>
      <w:hyperlink r:id="rId848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City">
          <w:r w:rsidRPr="00010D91">
            <w:rPr>
              <w:color w:val="FF6600"/>
              <w:sz w:val="18"/>
            </w:rPr>
            <w:t>Bass Coast</w:t>
          </w:r>
        </w:smartTag>
        <w:r w:rsidRPr="00010D91">
          <w:rPr>
            <w:color w:val="FF6600"/>
            <w:sz w:val="18"/>
          </w:rPr>
          <w:t xml:space="preserve"> </w:t>
        </w:r>
        <w:smartTag w:uri="urn:schemas-microsoft-com:office:smarttags" w:element="State">
          <w:r w:rsidRPr="00010D91">
            <w:rPr>
              <w:color w:val="FF6600"/>
              <w:sz w:val="18"/>
            </w:rPr>
            <w:t>SC</w:t>
          </w:r>
        </w:smartTag>
      </w:smartTag>
      <w:r w:rsidRPr="00010D91">
        <w:rPr>
          <w:color w:val="FF6600"/>
          <w:sz w:val="18"/>
        </w:rPr>
        <w:t xml:space="preserve">, Vic (Mayor Goodwin) – Rainbow 2000 Project &amp; </w:t>
      </w:r>
      <w:hyperlink r:id="rId849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Kempsey SC, NSW (Mayor Hayes) – Rainbow 2000 Project &amp; </w:t>
      </w:r>
      <w:hyperlink r:id="rId850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Alexandrina C, SA (Mayor McHugh) – Rainbow 2000 Project &amp; </w:t>
      </w:r>
      <w:hyperlink r:id="rId851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Rockingham CC, WA (Mayor Sammels) – Rainbow 2000 Project &amp; </w:t>
      </w:r>
      <w:hyperlink r:id="rId852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010D91">
        <w:rPr>
          <w:color w:val="FF6600"/>
          <w:sz w:val="18"/>
        </w:rPr>
        <w:t xml:space="preserve">Email – Eurobodalla SC, NSW (Cr Thomson) – Rainbow 2000 Project &amp; </w:t>
      </w:r>
      <w:hyperlink r:id="rId853" w:history="1">
        <w:r w:rsidRPr="00010D91">
          <w:rPr>
            <w:rStyle w:val="Hyperlink"/>
            <w:color w:val="FF6600"/>
            <w:sz w:val="18"/>
          </w:rPr>
          <w:t>R2000AlbanyANZEF</w:t>
        </w:r>
      </w:hyperlink>
      <w:r w:rsidRPr="00010D91">
        <w:rPr>
          <w:color w:val="FF6600"/>
          <w:sz w:val="18"/>
        </w:rPr>
        <w:tab/>
        <w:t>21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AFL 4) – Why WA needs three AFL teams and 65,000 seats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AFL 5) – Cash crop lets paupers close gap on princes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 faces native law nightmare (Ripper MLA, Deputy Premier)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Old Teasury gets planning tick (Dawkins, WAPC)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Ripper stalls on desal plan for Goldfields (Clark, UUA)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Double water charges : Billionaire (Pratt, Visy Industries)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Kobelke betrays public interest for ideology (Private Water)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33) – IMF launches Westpoint planners class action (McLernon)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Extra (Page 22) – WA Museum : “Invisible Dutch” Exhibition (Residency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Rotary International (Boyd) – RI Peace Forum 2014 &amp; </w:t>
      </w:r>
      <w:hyperlink r:id="rId854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Rotary International (Collins) – RI Peace Forum 2014 &amp; </w:t>
      </w:r>
      <w:hyperlink r:id="rId855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Rotary International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Sterling</w:t>
          </w:r>
        </w:smartTag>
      </w:smartTag>
      <w:r w:rsidRPr="004C5EC1">
        <w:rPr>
          <w:sz w:val="18"/>
        </w:rPr>
        <w:t xml:space="preserve">) – RI Peace Forum 2014 &amp; </w:t>
      </w:r>
      <w:hyperlink r:id="rId856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Rotary International (Boyd) – Acknowledge RI Peace Forum &amp; </w:t>
      </w:r>
      <w:hyperlink r:id="rId857" w:history="1">
        <w:r w:rsidRPr="004C5EC1">
          <w:rPr>
            <w:rStyle w:val="Hyperlink"/>
            <w:color w:val="CC0000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22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A double dose of good housing news (Roberts MLA, Housing)</w:t>
      </w:r>
      <w:r w:rsidRPr="004C5EC1">
        <w:rPr>
          <w:sz w:val="18"/>
        </w:rPr>
        <w:tab/>
        <w:t>23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No limit on coast  buildings (Birney MLA, WA Liberals)</w:t>
      </w:r>
      <w:r w:rsidRPr="004C5EC1">
        <w:rPr>
          <w:sz w:val="18"/>
        </w:rPr>
        <w:tab/>
        <w:t>23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WA Nationals lose 500 Club funding (Sen. Joyce, Qld)</w:t>
      </w:r>
      <w:r w:rsidRPr="004C5EC1">
        <w:rPr>
          <w:sz w:val="18"/>
        </w:rPr>
        <w:tab/>
        <w:t>23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58) – Turnbull, the water bearer (Howard MHR, Cabinet Shuffle)</w:t>
      </w:r>
      <w:r w:rsidRPr="004C5EC1">
        <w:rPr>
          <w:sz w:val="18"/>
        </w:rPr>
        <w:tab/>
        <w:t>23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Mabo land rights decision affected whole world (Milroy, UWA)</w:t>
      </w:r>
      <w:r w:rsidRPr="004C5EC1">
        <w:rPr>
          <w:sz w:val="18"/>
        </w:rPr>
        <w:tab/>
        <w:t>23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Anglican Cursillo Movement Australia (Bunbury Diocese Men’s 1) – Rainbow 2000</w:t>
      </w:r>
      <w:r w:rsidRPr="004C5EC1">
        <w:rPr>
          <w:sz w:val="18"/>
        </w:rPr>
        <w:tab/>
        <w:t>23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Exhibition – WA Museum (Residency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The “Invisible Dutch”</w:t>
      </w:r>
      <w:r w:rsidRPr="004C5EC1">
        <w:rPr>
          <w:sz w:val="18"/>
        </w:rPr>
        <w:tab/>
        <w:t>25 Sep – 20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Cleric urges Nyoongar payout (Archbishop Roger Herft, ACA)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Abandon appeal, accept future (Hart, SWALSC)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Pressure builds to cut first home stamp duty (Dastik, HIA)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Again, heritage loses in battle with progress (Old Treasury Blg)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20) – Brown sets out vision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(Chancellor of the Exchequer)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6600"/>
          <w:sz w:val="18"/>
        </w:rPr>
      </w:pPr>
      <w:r w:rsidRPr="004C5EC1">
        <w:rPr>
          <w:color w:val="FF6600"/>
          <w:sz w:val="18"/>
        </w:rPr>
        <w:t xml:space="preserve">Liftout – West Australian – Engineers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FF6600"/>
              <w:sz w:val="18"/>
            </w:rPr>
            <w:t>Australia</w:t>
          </w:r>
        </w:smartTag>
      </w:smartTag>
      <w:r w:rsidRPr="004C5EC1">
        <w:rPr>
          <w:color w:val="FF6600"/>
          <w:sz w:val="18"/>
        </w:rPr>
        <w:t xml:space="preserve"> (WA) : Excellence Awards (Engineer your World)</w:t>
      </w:r>
      <w:r w:rsidRPr="004C5EC1">
        <w:rPr>
          <w:color w:val="FF6600"/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GHD (O’Brien)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Princess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Royal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Drive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Road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Rail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Bridge</w:t>
          </w:r>
        </w:smartTag>
      </w:smartTag>
      <w:r w:rsidRPr="004C5EC1">
        <w:rPr>
          <w:sz w:val="18"/>
        </w:rPr>
        <w:t xml:space="preserve"> (Eastern End) &amp; Rainbow 2000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GHD (O’Brien) – Rainbow 2000 Project &amp; </w:t>
      </w:r>
      <w:hyperlink r:id="rId858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(GHD) – Princess Royal Drive Road Rail Bridge (Eastern End)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 (Fretton) – Workforce # at Vital Foods, SGT &amp; Grange Resources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Question – Albany Port Authority (Fretton)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Princess Royal Drive</w:t>
          </w:r>
        </w:smartTag>
      </w:smartTag>
      <w:r w:rsidRPr="004C5EC1">
        <w:rPr>
          <w:sz w:val="18"/>
        </w:rPr>
        <w:t xml:space="preserve"> : 5 road rail bridges required?</w:t>
      </w:r>
      <w:r w:rsidRPr="004C5EC1">
        <w:rPr>
          <w:sz w:val="18"/>
        </w:rPr>
        <w:tab/>
        <w:t>25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New port could kill marine life : EPA (MacTiernan, Min P&amp;I)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New wave of workers from poor countries (Vanstone. Immigration)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Govt windfall of $100m for Leighton lots (MacTiernan, Min P&amp;I)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Carpenter Government in grip of arrogance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Let’s celebrate native title decision : Pros &amp; Cons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Millions are in crisis : Anglicare (Cleary, Chairman)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39) – $50m revamp for Esperance planned (Mickel, Esperance SC)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BHP adds $30b to Olympic Dam’s huge uranium resource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Region set to grow with TREES (Menzies, RTN)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Canadians eye off Lignor (Moore, Tolko Industries)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Should we be worried? Native Title (Smithson, AA)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Swim between the flags : Native Title (Broelman)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Waterfront project to be legacy of ridicule (Cleeve, Vancouver)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Market still booming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housing (Baldwin, RWI)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 DEC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The Contaminated Sites Act 2003 (commences 01 Dec 2006)</w:t>
      </w:r>
      <w:r w:rsidRPr="004C5EC1">
        <w:rPr>
          <w:sz w:val="18"/>
        </w:rPr>
        <w:tab/>
        <w:t>26 Sep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68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Scuttling of port plan ‘would hurt industry’ (Buckeridge, BGC)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Native Title appeal has caucus worried (Ripper MLA, Treasurer)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Two houses, luxury car, tough life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tradesman (Goddard)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WA leading way in water management (Turnbull, Water Resource)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New oxygen plant set to boost river’s bloom battle (McGowan)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40) – CCC to probe allegations on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Smiths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(Cr Triplett, BSC)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41) – Charity cheered by land tax rebuff to Government (Flett, Brightw.)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55) – Gold Coast project fever catches on farther north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Ephraim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</w:t>
          </w:r>
        </w:smartTag>
      </w:smartTag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3) – Katanning crisis : Govt no cash cow for sheepyards (Chance, Agriculture)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GS Farmer (Page 8) – CBH Group : Albany Grain Terminal (Proud history, exciting future)</w:t>
      </w:r>
      <w:r w:rsidRPr="004C5EC1">
        <w:rPr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(Banks) – Rainbow 2000 Project &amp; </w:t>
      </w:r>
      <w:hyperlink r:id="rId85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(Drummond) – Rainbow 2000 Project &amp; </w:t>
      </w:r>
      <w:hyperlink r:id="rId86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(Probyn) – Rainbow 2000 Project &amp; </w:t>
      </w:r>
      <w:hyperlink r:id="rId86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(Jerrard) – Rainbow 2000 Project &amp; </w:t>
      </w:r>
      <w:hyperlink r:id="rId86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(Taylor) – Rainbow 2000 Project &amp; </w:t>
      </w:r>
      <w:hyperlink r:id="rId86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(Cowan) – Rainbow 2000 Project &amp; </w:t>
      </w:r>
      <w:hyperlink r:id="rId86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(Mendez) – Rainbow 2000 Project &amp; </w:t>
      </w:r>
      <w:hyperlink r:id="rId86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(Bolt) – Rainbow 2000 Project &amp; </w:t>
      </w:r>
      <w:hyperlink r:id="rId86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 Australian (Low) – Rainbow 2000 Project &amp; </w:t>
      </w:r>
      <w:hyperlink r:id="rId86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Advertiser (Smithson) – Rainbow 2000 Project &amp; </w:t>
      </w:r>
      <w:hyperlink r:id="rId86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Australian (Taylor) – Rainbow 2000 Project &amp; </w:t>
      </w:r>
      <w:hyperlink r:id="rId86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WA DPI (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) – Office relocation : 178 Stirling Terrace,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ab/>
        <w:t>27 Sep 2006</w:t>
      </w:r>
    </w:p>
    <w:p w:rsidR="00CB33C5" w:rsidRPr="00CB33C5" w:rsidRDefault="00CB33C5" w:rsidP="00CB33C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CB33C5">
        <w:rPr>
          <w:b/>
          <w:sz w:val="18"/>
        </w:rPr>
        <w:t xml:space="preserve">Report – WA Corruption &amp; Crime Commission (Hammond) – </w:t>
      </w:r>
      <w:hyperlink r:id="rId870" w:history="1">
        <w:r w:rsidRPr="00CB33C5">
          <w:rPr>
            <w:rStyle w:val="Hyperlink"/>
            <w:b/>
            <w:sz w:val="18"/>
          </w:rPr>
          <w:t>3</w:t>
        </w:r>
        <w:r w:rsidRPr="00CB33C5">
          <w:rPr>
            <w:rStyle w:val="Hyperlink"/>
            <w:b/>
            <w:sz w:val="18"/>
            <w:vertAlign w:val="superscript"/>
          </w:rPr>
          <w:t>RD</w:t>
        </w:r>
        <w:r w:rsidRPr="00CB33C5">
          <w:rPr>
            <w:rStyle w:val="Hyperlink"/>
            <w:b/>
            <w:sz w:val="18"/>
          </w:rPr>
          <w:t xml:space="preserve"> Annual Report 2005-06</w:t>
        </w:r>
      </w:hyperlink>
      <w:r w:rsidRPr="00CB33C5">
        <w:rPr>
          <w:b/>
          <w:sz w:val="18"/>
        </w:rPr>
        <w:tab/>
        <w:t>27 Sep 2006</w:t>
      </w:r>
    </w:p>
    <w:p w:rsidR="00CB33C5" w:rsidRPr="004C5EC1" w:rsidRDefault="00CB33C5" w:rsidP="00CB33C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Workshop – Albany CC (Fenn) – Town Centre, Density, Boundary &amp; Parking (de Villiers, Urbanizma)</w:t>
      </w:r>
      <w:r w:rsidRPr="004C5EC1">
        <w:rPr>
          <w:sz w:val="18"/>
        </w:rPr>
        <w:tab/>
        <w:t>27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Plan to give Aboriginals control of huge tract (Thomas, DIA)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Depression-era road work for broke farmers (MacTiernan MLA)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Need for consistency on State debt reduction : Social dividend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26)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Russia</w:t>
          </w:r>
        </w:smartTag>
      </w:smartTag>
      <w:r w:rsidRPr="004C5EC1">
        <w:rPr>
          <w:sz w:val="18"/>
        </w:rPr>
        <w:t xml:space="preserve"> buries an era with remains of exiled Tsarina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28) – Making the French connection : de Freycinet (Woods, WVF)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Noongars rally over Native Title claim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City to take ‘its chances’ : Albany Waterfront (MacTienan, P&amp;I)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Full force of the law : Police pay dispute (MacTienan, P&amp;I)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City oversees sea change : Conference (Hammond, Albany CC)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Office updated : DPI Albany (MacTiernan MLA, Min P&amp;I)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New port bridge discussed (Fretton,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What did she say? : MacTiernan MLA (Smithson, AA)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Approval shocked : Albany Waterfront (Elms,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Ordinary folk have say : Albany Waterfront (LeBez,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My letter to Jan …  : Albany Waterfront (Bezard,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Floor plan leaves lot to be desired : DPI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(RE 18) – Professionals AJS : The Great Divide &amp; Harbour to Hills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It’s not our problem : Albany EC (MacTiernan MLA, Min P&amp;I)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Minister leaves cops on outer : Police (MacTiernan, Min P&amp;I)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Locals call on Govt to fund Albany EC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6) – Tourism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 : Regional Review (Tate, EventsCorp)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Modern in mix with historical : UWA (Cr Waterman, Albany CC)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CBH lock in with long lease : 50 years (MacTiernan, Min P&amp;I)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Advert – AGS Weekender (Page 52) – Com Dept EWR : Community First Inc. (Allen, CEO)</w:t>
      </w:r>
      <w:r w:rsidRPr="004C5EC1">
        <w:rPr>
          <w:b/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70) – Great Southern Wine Festival : Railways Football Club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Conference – National Sea Change Taskforce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(Mayor Goode &amp; CEO Hammond,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Cr Steve Marshall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 – Rainbow 2000 Project &amp; </w:t>
      </w:r>
      <w:hyperlink r:id="rId871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Tolko Industries Ltd (Chan) – Rainbow 2000 Regional Planning Strategy</w:t>
      </w:r>
      <w:r w:rsidRPr="004C5EC1">
        <w:rPr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Adelaide</w:t>
        </w:r>
      </w:smartTag>
      <w:r w:rsidRPr="00010D91">
        <w:rPr>
          <w:color w:val="990099"/>
          <w:sz w:val="18"/>
        </w:rPr>
        <w:t xml:space="preserve"> Advertiser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Angaston Leader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Barossa Herald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Bunyip (Gawler, 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>Email – City Messenger (</w:t>
      </w:r>
      <w:smartTag w:uri="urn:schemas-microsoft-com:office:smarttags" w:element="City">
        <w:r w:rsidRPr="00010D91">
          <w:rPr>
            <w:color w:val="990099"/>
            <w:sz w:val="18"/>
          </w:rPr>
          <w:t>Adelaide</w:t>
        </w:r>
      </w:smartTag>
      <w:r w:rsidRPr="00010D91">
        <w:rPr>
          <w:color w:val="990099"/>
          <w:sz w:val="18"/>
        </w:rPr>
        <w:t xml:space="preserve">, 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Coober-Pedy News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Courier (Mt.Barker, 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Edenhope West Wimmera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7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Eyre Peninsula Tribune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Independent Weekly (Mt.Gambier,  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Murray</w:t>
        </w:r>
      </w:smartTag>
      <w:r w:rsidRPr="00010D91">
        <w:rPr>
          <w:color w:val="990099"/>
          <w:sz w:val="18"/>
        </w:rPr>
        <w:t xml:space="preserve"> Pioneer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PlaceName">
        <w:r w:rsidRPr="00010D91">
          <w:rPr>
            <w:color w:val="990099"/>
            <w:sz w:val="18"/>
          </w:rPr>
          <w:t>Murray</w:t>
        </w:r>
      </w:smartTag>
      <w:r w:rsidRPr="00010D91">
        <w:rPr>
          <w:color w:val="990099"/>
          <w:sz w:val="18"/>
        </w:rPr>
        <w:t xml:space="preserve"> </w:t>
      </w:r>
      <w:smartTag w:uri="urn:schemas-microsoft-com:office:smarttags" w:element="PlaceType">
        <w:r w:rsidRPr="00010D91">
          <w:rPr>
            <w:color w:val="990099"/>
            <w:sz w:val="18"/>
          </w:rPr>
          <w:t>Valley</w:t>
        </w:r>
      </w:smartTag>
      <w:r w:rsidRPr="00010D91">
        <w:rPr>
          <w:color w:val="990099"/>
          <w:sz w:val="18"/>
        </w:rPr>
        <w:t xml:space="preserve"> Standard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Naracoorte Herald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Northern Argus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Plains Producer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Port </w:t>
      </w:r>
      <w:smartTag w:uri="urn:schemas-microsoft-com:office:smarttags" w:element="City">
        <w:r w:rsidRPr="00010D91">
          <w:rPr>
            <w:color w:val="990099"/>
            <w:sz w:val="18"/>
          </w:rPr>
          <w:t>Lincoln</w:t>
        </w:r>
      </w:smartTag>
      <w:r w:rsidRPr="00010D91">
        <w:rPr>
          <w:color w:val="990099"/>
          <w:sz w:val="18"/>
        </w:rPr>
        <w:t xml:space="preserve"> Times (SA)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River News (Waikerie, SA)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Alice</w:t>
        </w:r>
      </w:smartTag>
      <w:r w:rsidRPr="00010D91">
        <w:rPr>
          <w:color w:val="990099"/>
          <w:sz w:val="18"/>
        </w:rPr>
        <w:t xml:space="preserve"> Springs Times (NT)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8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Darwin</w:t>
        </w:r>
      </w:smartTag>
      <w:r w:rsidRPr="00010D91">
        <w:rPr>
          <w:color w:val="990099"/>
          <w:sz w:val="18"/>
        </w:rPr>
        <w:t xml:space="preserve"> Sun (NT)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Palmerston Sun (NT)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Katherine Times (NT)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Territory Times (NT)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Age (Melbourne, 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Ararat Advertiser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Ballarat News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Benalla Ensign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Bendigo</w:t>
        </w:r>
      </w:smartTag>
      <w:r w:rsidRPr="00010D91">
        <w:rPr>
          <w:color w:val="990099"/>
          <w:sz w:val="18"/>
        </w:rPr>
        <w:t xml:space="preserve"> Advertiser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Geelong</w:t>
        </w:r>
      </w:smartTag>
      <w:r w:rsidRPr="00010D91">
        <w:rPr>
          <w:color w:val="990099"/>
          <w:sz w:val="18"/>
        </w:rPr>
        <w:t xml:space="preserve"> Advertiser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89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Herald Sun (Melbourne, 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Horsham Weekly Advertiser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Guardian (Swan Hill, 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Maryborough District Advertiser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Shepparton Adviser (Vic)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</w:t>
      </w:r>
      <w:smartTag w:uri="urn:schemas-microsoft-com:office:smarttags" w:element="City">
        <w:r w:rsidRPr="00010D91">
          <w:rPr>
            <w:color w:val="990099"/>
            <w:sz w:val="18"/>
          </w:rPr>
          <w:t>Canberra</w:t>
        </w:r>
      </w:smartTag>
      <w:r w:rsidRPr="00010D91">
        <w:rPr>
          <w:color w:val="990099"/>
          <w:sz w:val="18"/>
        </w:rPr>
        <w:t xml:space="preserve"> Times (ACT)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Sydney Morning Herald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Border Mail (Albury Wodonga,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>Email – Central Western Daily (</w:t>
      </w:r>
      <w:smartTag w:uri="urn:schemas-microsoft-com:office:smarttags" w:element="City">
        <w:r w:rsidRPr="00010D91">
          <w:rPr>
            <w:color w:val="990099"/>
            <w:sz w:val="18"/>
          </w:rPr>
          <w:t>Orange</w:t>
        </w:r>
      </w:smartTag>
      <w:r w:rsidRPr="00010D91">
        <w:rPr>
          <w:color w:val="990099"/>
          <w:sz w:val="18"/>
        </w:rPr>
        <w:t xml:space="preserve">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PlaceName">
        <w:r w:rsidRPr="00010D91">
          <w:rPr>
            <w:color w:val="990099"/>
            <w:sz w:val="18"/>
          </w:rPr>
          <w:t>Coffs</w:t>
        </w:r>
      </w:smartTag>
      <w:r w:rsidRPr="00010D91">
        <w:rPr>
          <w:color w:val="990099"/>
          <w:sz w:val="18"/>
        </w:rPr>
        <w:t xml:space="preserve"> </w:t>
      </w:r>
      <w:smartTag w:uri="urn:schemas-microsoft-com:office:smarttags" w:element="PlaceType">
        <w:r w:rsidRPr="00010D91">
          <w:rPr>
            <w:color w:val="990099"/>
            <w:sz w:val="18"/>
          </w:rPr>
          <w:t>Coast</w:t>
        </w:r>
      </w:smartTag>
      <w:r w:rsidRPr="00010D91">
        <w:rPr>
          <w:color w:val="990099"/>
          <w:sz w:val="18"/>
        </w:rPr>
        <w:t xml:space="preserve"> Advocate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0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Cooma Monaro Express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Cowra Guardian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Crookwell Gazette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Daily Advertiser (Wagga Wagga,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Daily Telegraph (Sydney,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Forbes Advocate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Daily Examiner (Grafton,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Hawkesbury Gazette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>Email – Illawarra Mercury (</w:t>
      </w:r>
      <w:smartTag w:uri="urn:schemas-microsoft-com:office:smarttags" w:element="City">
        <w:r w:rsidRPr="00010D91">
          <w:rPr>
            <w:color w:val="990099"/>
            <w:sz w:val="18"/>
          </w:rPr>
          <w:t>Wollongong</w:t>
        </w:r>
      </w:smartTag>
      <w:r w:rsidRPr="00010D91">
        <w:rPr>
          <w:color w:val="990099"/>
          <w:sz w:val="18"/>
        </w:rPr>
        <w:t xml:space="preserve">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Inverell Times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1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Lithgow Mercury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Macleay Argus (Kempsey,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Maitland Mercury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Muswellbrook Chronicle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Nambucca Guardian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Newcastle</w:t>
        </w:r>
      </w:smartTag>
      <w:r w:rsidRPr="00010D91">
        <w:rPr>
          <w:color w:val="990099"/>
          <w:sz w:val="18"/>
        </w:rPr>
        <w:t xml:space="preserve"> Herald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PlaceName">
        <w:r w:rsidRPr="00010D91">
          <w:rPr>
            <w:color w:val="990099"/>
            <w:sz w:val="18"/>
          </w:rPr>
          <w:t>North</w:t>
        </w:r>
      </w:smartTag>
      <w:r w:rsidRPr="00010D91">
        <w:rPr>
          <w:color w:val="990099"/>
          <w:sz w:val="18"/>
        </w:rPr>
        <w:t xml:space="preserve"> </w:t>
      </w:r>
      <w:smartTag w:uri="urn:schemas-microsoft-com:office:smarttags" w:element="PlaceType">
        <w:r w:rsidRPr="00010D91">
          <w:rPr>
            <w:color w:val="990099"/>
            <w:sz w:val="18"/>
          </w:rPr>
          <w:t>Shore</w:t>
        </w:r>
      </w:smartTag>
      <w:r w:rsidRPr="00010D91">
        <w:rPr>
          <w:color w:val="990099"/>
          <w:sz w:val="18"/>
        </w:rPr>
        <w:t xml:space="preserve"> Times (Sydney,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Northern Beaches Weekender (Sydney,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Parramatta</w:t>
        </w:r>
      </w:smartTag>
      <w:r w:rsidRPr="00010D91">
        <w:rPr>
          <w:color w:val="990099"/>
          <w:sz w:val="18"/>
        </w:rPr>
        <w:t xml:space="preserve"> Advertiser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Port Macquarie News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2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Port Stephens Examiner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Milton Ulladulla Times (NSW)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>Email – Western Advocate (</w:t>
      </w:r>
      <w:smartTag w:uri="urn:schemas-microsoft-com:office:smarttags" w:element="City">
        <w:r w:rsidRPr="00010D91">
          <w:rPr>
            <w:color w:val="990099"/>
            <w:sz w:val="18"/>
          </w:rPr>
          <w:t>Bathurst</w:t>
        </w:r>
      </w:smartTag>
      <w:r w:rsidRPr="00010D91">
        <w:rPr>
          <w:color w:val="990099"/>
          <w:sz w:val="18"/>
        </w:rPr>
        <w:t xml:space="preserve">, NSW)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Examiner (Launceston, Tas)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Mercury (Hobart, Tas)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Advocate (Burnie / Devonport, Tas)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The Courier Mail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Ayr Advocate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Balonne Beacon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Bundaberg NewsMail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3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Cairns</w:t>
        </w:r>
      </w:smartTag>
      <w:r w:rsidRPr="00010D91">
        <w:rPr>
          <w:color w:val="990099"/>
          <w:sz w:val="18"/>
        </w:rPr>
        <w:t xml:space="preserve"> Post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Morning Bulletin (Rockhampton, 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Daily Mercury (Mackay, 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Dalby Herald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Gatton Star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City">
        <w:r w:rsidRPr="00010D91">
          <w:rPr>
            <w:color w:val="990099"/>
            <w:sz w:val="18"/>
          </w:rPr>
          <w:t>Gladstone</w:t>
        </w:r>
      </w:smartTag>
      <w:r w:rsidRPr="00010D91">
        <w:rPr>
          <w:color w:val="990099"/>
          <w:sz w:val="18"/>
        </w:rPr>
        <w:t xml:space="preserve"> Observer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5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Gold Coast Mail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6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Gympie Times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7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Guardian News (Proserpine, 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8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Ipswich Advertiser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49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Maryborough Herald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50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</w:t>
      </w:r>
      <w:smartTag w:uri="urn:schemas-microsoft-com:office:smarttags" w:element="PlaceName">
        <w:r w:rsidRPr="00010D91">
          <w:rPr>
            <w:color w:val="990099"/>
            <w:sz w:val="18"/>
          </w:rPr>
          <w:t>Sunshine</w:t>
        </w:r>
      </w:smartTag>
      <w:r w:rsidRPr="00010D91">
        <w:rPr>
          <w:color w:val="990099"/>
          <w:sz w:val="18"/>
        </w:rPr>
        <w:t xml:space="preserve"> </w:t>
      </w:r>
      <w:smartTag w:uri="urn:schemas-microsoft-com:office:smarttags" w:element="PlaceType">
        <w:r w:rsidRPr="00010D91">
          <w:rPr>
            <w:color w:val="990099"/>
            <w:sz w:val="18"/>
          </w:rPr>
          <w:t>Coast</w:t>
        </w:r>
      </w:smartTag>
      <w:r w:rsidRPr="00010D91">
        <w:rPr>
          <w:color w:val="990099"/>
          <w:sz w:val="18"/>
        </w:rPr>
        <w:t xml:space="preserve"> Daily (Maroochydore, 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51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Toowoomba Chronicle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52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Townsville Bulletin (Qld)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53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010D9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0099"/>
          <w:sz w:val="18"/>
        </w:rPr>
      </w:pPr>
      <w:r w:rsidRPr="00010D91">
        <w:rPr>
          <w:color w:val="990099"/>
          <w:sz w:val="18"/>
        </w:rPr>
        <w:t xml:space="preserve">Email – Western Star (Roma, Qld) – </w:t>
      </w:r>
      <w:smartTag w:uri="urn:schemas-microsoft-com:office:smarttags" w:element="City">
        <w:smartTag w:uri="urn:schemas-microsoft-com:office:smarttags" w:element="place">
          <w:r w:rsidRPr="00010D91">
            <w:rPr>
              <w:color w:val="990099"/>
              <w:sz w:val="18"/>
            </w:rPr>
            <w:t>Albany</w:t>
          </w:r>
        </w:smartTag>
      </w:smartTag>
      <w:r w:rsidRPr="00010D91">
        <w:rPr>
          <w:color w:val="990099"/>
          <w:sz w:val="18"/>
        </w:rPr>
        <w:t xml:space="preserve"> Anzac 2014-18 &amp; </w:t>
      </w:r>
      <w:hyperlink r:id="rId954" w:history="1">
        <w:r w:rsidRPr="00010D91">
          <w:rPr>
            <w:rStyle w:val="Hyperlink"/>
            <w:color w:val="990099"/>
            <w:sz w:val="18"/>
          </w:rPr>
          <w:t>R2000AlbanyANZEF</w:t>
        </w:r>
      </w:hyperlink>
      <w:r w:rsidRPr="00010D91">
        <w:rPr>
          <w:color w:val="990099"/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Premier braced for native title appeal (Carpenter MLA, Willagee)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House investment in WA to continue : survey (MacTiernan)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Developer to pay State $70m for prime land (Mirvac Fini)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Call rises to stamp out burden on first buyers (Nicolaou, CCIWA)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Voters apply facelift to ageing Swedish model (Reinfeldt, PM)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37) – Residents overrule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Bridgetown</w:t>
          </w:r>
        </w:smartTag>
      </w:smartTag>
      <w:r w:rsidRPr="004C5EC1">
        <w:rPr>
          <w:sz w:val="18"/>
        </w:rPr>
        <w:t xml:space="preserve"> by-pass (Kammann, SWRUG)</w:t>
      </w:r>
      <w:r w:rsidRPr="004C5EC1">
        <w:rPr>
          <w:sz w:val="18"/>
        </w:rPr>
        <w:tab/>
        <w:t>28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Extra (Page 3) – Future planning (Hammond &amp; Fenn,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CC)</w:t>
      </w:r>
      <w:r w:rsidRPr="004C5EC1">
        <w:rPr>
          <w:b/>
          <w:sz w:val="18"/>
        </w:rPr>
        <w:tab/>
        <w:t>29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Extra (Page 5) – Keeping heritage alive :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MacLeod</w:t>
          </w:r>
        </w:smartTag>
        <w:r w:rsidRPr="004C5EC1">
          <w:rPr>
            <w:b/>
            <w:sz w:val="18"/>
          </w:rPr>
          <w:t xml:space="preserve">, </w:t>
        </w:r>
        <w:smartTag w:uri="urn:schemas-microsoft-com:office:smarttags" w:element="State">
          <w:r w:rsidRPr="004C5EC1">
            <w:rPr>
              <w:b/>
              <w:sz w:val="18"/>
            </w:rPr>
            <w:t>WA</w:t>
          </w:r>
        </w:smartTag>
      </w:smartTag>
      <w:r w:rsidRPr="004C5EC1">
        <w:rPr>
          <w:b/>
          <w:sz w:val="18"/>
        </w:rPr>
        <w:t xml:space="preserve"> Museum)</w:t>
      </w:r>
      <w:r w:rsidRPr="004C5EC1">
        <w:rPr>
          <w:b/>
          <w:sz w:val="18"/>
        </w:rPr>
        <w:tab/>
        <w:t>29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23) – New training facilities on track : Spencer Racecourse (Begg, R&amp;W)</w:t>
      </w:r>
      <w:r w:rsidRPr="004C5EC1">
        <w:rPr>
          <w:sz w:val="18"/>
        </w:rPr>
        <w:tab/>
        <w:t>29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UDIA WA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&amp; </w:t>
      </w:r>
      <w:hyperlink r:id="rId955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Anglican Church Aust. (Herft,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&amp; Cursillo : Changing the Environment</w:t>
      </w:r>
      <w:r w:rsidRPr="004C5EC1">
        <w:rPr>
          <w:sz w:val="18"/>
        </w:rPr>
        <w:tab/>
        <w:t>29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 xml:space="preserve"> delay on rock art angers Liberal ally (Barnett MLA, Opp.)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Anderson</w:t>
          </w:r>
        </w:smartTag>
      </w:smartTag>
      <w:r w:rsidRPr="004C5EC1">
        <w:rPr>
          <w:sz w:val="18"/>
        </w:rPr>
        <w:t xml:space="preserve"> in superblock conflict over law change (MacTiernan)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Premier wants deal before appeal on native title (Carpenter MLA)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State gets $80m for luxurious Leighton (MacTiernan, Min P&amp;I)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Few happy with gains made by services : 23% approve </w:t>
      </w:r>
      <w:r w:rsidRPr="004C5EC1">
        <w:rPr>
          <w:sz w:val="18"/>
          <w:rtl/>
        </w:rPr>
        <w:t>۩</w:t>
      </w:r>
      <w:r w:rsidRPr="004C5EC1">
        <w:rPr>
          <w:sz w:val="18"/>
        </w:rPr>
        <w:t xml:space="preserve"> E&amp;ED)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Watchdog warns on lessons of WA Inc (Pearson, Auditor-General)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18) – Vision needed for long-term benefits from economic boom</w:t>
      </w:r>
      <w:r w:rsidRPr="004C5EC1">
        <w:rPr>
          <w:b/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Councils cash in on footy parking fines (Buckley, Cambridge TC)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Cars may be shelved to raise city capacity (Sutherland, Perth CC)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Architects at odds on Treasury Building (Dewar, RAIA WA)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Aussie funds urged to take a broader view of the world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Managers told to abandon traditional short-term, narrow focus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88) – WA DPI : Strategic Policy Analysts (2) &amp; Senior Project Officer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88) – WA DPI : Team Leader Metropolitan Policy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88) – WA DPI : Senior Planners (5) Urban &amp; Residential Land Supply</w:t>
      </w:r>
      <w:r w:rsidRPr="004C5EC1">
        <w:rPr>
          <w:sz w:val="18"/>
        </w:rPr>
        <w:tab/>
        <w:t>30 Sep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Prosper (Peet &amp; Co Ltd) – Record profit points to bright future</w:t>
      </w:r>
      <w:r w:rsidRPr="004C5EC1">
        <w:rPr>
          <w:sz w:val="18"/>
        </w:rPr>
        <w:tab/>
        <w:t>Sep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>– Australian Planner (Vol.43 #3) – Transport planning (Holliday, PIA)</w:t>
      </w:r>
      <w:r w:rsidR="00AB4D60" w:rsidRPr="004C5EC1">
        <w:rPr>
          <w:sz w:val="18"/>
        </w:rPr>
        <w:tab/>
        <w:t>Sep 2006</w:t>
      </w:r>
    </w:p>
    <w:p w:rsidR="00AB4D60" w:rsidRPr="004C5EC1" w:rsidRDefault="0059394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AB4D60" w:rsidRPr="004C5EC1">
        <w:rPr>
          <w:sz w:val="18"/>
        </w:rPr>
        <w:t>– Australian Planner (Vol.43 #3) – Wake up call for planners? (Dr. Jane Stanley, ANU)</w:t>
      </w:r>
      <w:r w:rsidR="00AB4D60" w:rsidRPr="004C5EC1">
        <w:rPr>
          <w:sz w:val="18"/>
        </w:rPr>
        <w:tab/>
        <w:t>Sep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25) – Plan to rebuild airport : Jandakot ‘unsafe’ (King, Ascot Capital)</w:t>
      </w:r>
      <w:r w:rsidRPr="004C5EC1">
        <w:rPr>
          <w:sz w:val="18"/>
        </w:rPr>
        <w:tab/>
        <w:t>01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65) – Guess why there’s no tax relief in sight : Not an election year</w:t>
      </w:r>
      <w:r w:rsidRPr="004C5EC1">
        <w:rPr>
          <w:sz w:val="18"/>
        </w:rPr>
        <w:tab/>
        <w:t>01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69) – Native Title works (Bergmann, Kimberley Land Council)</w:t>
      </w:r>
      <w:r w:rsidRPr="004C5EC1">
        <w:rPr>
          <w:sz w:val="18"/>
        </w:rPr>
        <w:tab/>
        <w:t>01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Festival – Great Southern Wine Festival : Railways Football Club (Tigerland)</w:t>
      </w:r>
      <w:r w:rsidRPr="004C5EC1">
        <w:rPr>
          <w:sz w:val="18"/>
        </w:rPr>
        <w:tab/>
        <w:t>01-02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Boomers cling to pension net (Hamilton, Australia Institute)</w:t>
      </w:r>
      <w:r w:rsidRPr="004C5EC1">
        <w:rPr>
          <w:sz w:val="18"/>
        </w:rPr>
        <w:tab/>
        <w:t>02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Moguls push WA to geen power (Mitchell, Synergy)</w:t>
      </w:r>
      <w:r w:rsidRPr="004C5EC1">
        <w:rPr>
          <w:sz w:val="18"/>
        </w:rPr>
        <w:tab/>
        <w:t>02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23) – Aspects of modern society are disgusting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Plantations win higher prices for woodchips (Crowther, Linwar)</w:t>
      </w:r>
      <w:r w:rsidRPr="004C5EC1">
        <w:rPr>
          <w:sz w:val="18"/>
        </w:rPr>
        <w:tab/>
        <w:t>02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‘No room for talks’ on native title land (Carpenter MLA, Premier)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Home of Court dynasty faces axe (Cherrita, Nedlands)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Spin won’t fix WA’s road safety problems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67) – Graham draws praise from lord of the sea (R-Adm McClain, USN)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Grand Final dream (Jonty Richardson,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College in $10.9m upgrade (Scuhts, ARC)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Climate change tops sea change agenda (Ryan, CSIRO)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Land releases to ease shortage (Roberts, Min H&amp;W)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Protest at native title appeal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We’re watching : Albany CCTV (Smithson, AA)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Lower limit needed : 40kmh (Mitchell,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Take time to look (Hynds,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Neighbourhood is changed forever (Crisp, Mt.Clarence)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Tuckey wades into stamp duty stoush (Tuckey MHR, O’Connor)</w:t>
      </w:r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NTWA (Perrigo) – ICOMOS, APA,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&amp; </w:t>
      </w:r>
      <w:hyperlink r:id="rId956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NTWA (Perrigo) – National trust (Federal) secretariat &amp; management dysfunctional</w:t>
      </w:r>
      <w:r w:rsidRPr="004C5EC1">
        <w:rPr>
          <w:color w:val="CC0000"/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Council of National Trusts – </w:t>
      </w:r>
      <w:hyperlink r:id="rId957" w:history="1">
        <w:r w:rsidRPr="004C5EC1">
          <w:rPr>
            <w:rStyle w:val="Hyperlink"/>
            <w:sz w:val="18"/>
          </w:rPr>
          <w:t>www.nationaltrust.org.au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ACNT (Molesworth) – National Strategy Anzac 2014-18 &amp; </w:t>
      </w:r>
      <w:hyperlink r:id="rId958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(ACT) – National Strategy Anzac 2014-18 &amp; </w:t>
      </w:r>
      <w:hyperlink r:id="rId959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(NSW) – National Strategy Anzac 2014-18 &amp; </w:t>
      </w:r>
      <w:hyperlink r:id="rId960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(NT) – National Strategy Anzac 2014-18 &amp; </w:t>
      </w:r>
      <w:hyperlink r:id="rId961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(Qld) – National Strategy Anzac 2014-18 &amp; </w:t>
      </w:r>
      <w:hyperlink r:id="rId962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(SA) – National Strategy Anzac 2014-18 &amp; </w:t>
      </w:r>
      <w:hyperlink r:id="rId963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(Tas) – National Strategy Anzac 2014-18 &amp; </w:t>
      </w:r>
      <w:hyperlink r:id="rId964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(Vic) – National Strategy Anzac 2014-18 &amp; </w:t>
      </w:r>
      <w:hyperlink r:id="rId965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3366"/>
          <w:sz w:val="18"/>
        </w:rPr>
      </w:pPr>
      <w:r w:rsidRPr="003A7883">
        <w:rPr>
          <w:color w:val="993366"/>
          <w:sz w:val="18"/>
        </w:rPr>
        <w:t xml:space="preserve">Email – National Trust (WA) – National Strategy Anzac 2014-18 &amp; </w:t>
      </w:r>
      <w:hyperlink r:id="rId966" w:history="1">
        <w:r w:rsidRPr="003A7883">
          <w:rPr>
            <w:rStyle w:val="Hyperlink"/>
            <w:color w:val="993366"/>
            <w:sz w:val="18"/>
          </w:rPr>
          <w:t>R2000AlbanyANZEF</w:t>
        </w:r>
      </w:hyperlink>
      <w:r w:rsidRPr="003A7883">
        <w:rPr>
          <w:color w:val="993366"/>
          <w:sz w:val="18"/>
        </w:rPr>
        <w:tab/>
        <w:t>03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HIA WA (Grigsby) – GreenSmart Breakfast Forum : Mal Washer MP (Sustainable Cities)</w:t>
      </w:r>
      <w:r w:rsidRPr="004C5EC1">
        <w:rPr>
          <w:color w:val="CC0000"/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Hills parks open to native title (Justice Wilcox, Federal Court)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 realty boom hit hard by rate rises (James, CommSec)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Red tape ‘adds to land shortage, soaring cost’ (MacTiernan MLA)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$80m the benchmark in sale of Leighton lots (MacTiernan MLA)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15) – WA Police Union : How to earn $318,000 a year (Carpenter MLA)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Shires spend millions over GP shortage (McSweeney MLC, LG)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24) – Our roads costing lives (Moir, RAC)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26) – Historic family home should be kept : Court (Cherrita, Nedlands)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26)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best to stay out of Abe’s alliance against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(Toohey)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28) – Native title ruling a tragedy for Nyoongars (Hassell, Lakelands)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GS Farmer (Page 4) – $130m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grain terminal opens (Mencshelyi, CBH)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Wilson Tuckey MHR (O’Connor) – Rainbow 2000 &amp; </w:t>
      </w:r>
      <w:hyperlink r:id="rId967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Matt Benson MLC (South-West) – Rainbow 2000 &amp; </w:t>
      </w:r>
      <w:hyperlink r:id="rId968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) – Rainbow 2000 &amp; </w:t>
      </w:r>
      <w:hyperlink r:id="rId969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Terry Redman MLA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) – Rainbow 2000 &amp; </w:t>
      </w:r>
      <w:hyperlink r:id="rId970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Robyn McSweeney MLC (South-West) – Rainbow 2000 &amp; </w:t>
      </w:r>
      <w:hyperlink r:id="rId971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Paul Llewellyn MLC (South-West) – Rainbow 2000 &amp; </w:t>
      </w:r>
      <w:hyperlink r:id="rId972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Barry House MLC (South-West) – Rainbow 2000 &amp; </w:t>
      </w:r>
      <w:hyperlink r:id="rId973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Nigel Hallett MLC (South-West) – Rainbow 2000 &amp; </w:t>
      </w:r>
      <w:hyperlink r:id="rId974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Adele Farina MLC (South-West) – Rainbow 2000 &amp; </w:t>
      </w:r>
      <w:hyperlink r:id="rId975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Sally Talbot MLC (South-West) – Rainbow 2000 &amp; </w:t>
      </w:r>
      <w:hyperlink r:id="rId976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Radiowest Albany (Hanson)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Radiowest (Hanson)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 &amp; </w:t>
      </w:r>
      <w:hyperlink r:id="rId977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(Banks) – Copy Rose : Development Assessment Panel Model (DAPM) </w:t>
      </w:r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Simon O’Brien MLC (Shadow Infrastructure) – Rainbow 2000 &amp; </w:t>
      </w:r>
      <w:hyperlink r:id="rId978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Matt Birney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 xml:space="preserve">) – Rainbow 2000 &amp; </w:t>
      </w:r>
      <w:hyperlink r:id="rId979" w:history="1">
        <w:r w:rsidRPr="004C5EC1">
          <w:rPr>
            <w:rStyle w:val="Hyperlink"/>
            <w:sz w:val="18"/>
          </w:rPr>
          <w:t>Infrastructure WA 2006</w:t>
        </w:r>
      </w:hyperlink>
      <w:r w:rsidRPr="004C5EC1">
        <w:rPr>
          <w:sz w:val="18"/>
        </w:rPr>
        <w:tab/>
        <w:t>04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WA labor indulges in a little blood sport (Sen Webber, ALP)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City fights to save Court home : Cherrita (Perrigo, NTWA)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PM for Sir Charles party (Howard, Prime Minister)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Councils cry foul at voting switch (Mitchell, WALGA)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16) – Outlook : boom times to continue (Nicolaou, CCIWA)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WA Business News (Page 22) – State Taxation Comparisons &amp; Revenue Sources</w:t>
      </w:r>
      <w:r w:rsidRPr="004C5EC1">
        <w:rPr>
          <w:b/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24) – Unemployment rate keeps falling : ABS Workforce Statistics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31) – Book of Lists : Local Government 1-16 (City Planners)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Paper’s historic founder : Campbell (Lance de Hamel, AA)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Our roads ‘States worst’ (Moir, RAC)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Residents to fight waterfront (Woodings &amp; Barton,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Transport jobs reach crisis (MacTiernan, Min P&amp;I)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Lining up to visit : Cruise Ships (Williamson, APA)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Vision will be lost (Arnold, Yakamia)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Foreshore should be parkland (McCarthy, Little Grove)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Reuse council chambers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Cartoon on native title was ‘trash’ (Gillies,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Solution for sure (Tulloch,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AGS Weekender (Page 1) – Our sea change crisis (Cr Wellington,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CC)</w:t>
      </w:r>
      <w:r w:rsidRPr="004C5EC1">
        <w:rPr>
          <w:b/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Expect weather changes : Seachange (Ryan, CSIRO)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Hostel upgrade : $10.9m (Heaver &amp; Howard, Architects)</w:t>
      </w:r>
      <w:r w:rsidRPr="004C5EC1">
        <w:rPr>
          <w:sz w:val="18"/>
        </w:rPr>
        <w:tab/>
        <w:t>05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Anglican Cursillo Movement Australia (Bunbury Diocese Men’s 1) – Rainbow 2000</w:t>
      </w:r>
      <w:r w:rsidRPr="004C5EC1">
        <w:rPr>
          <w:sz w:val="18"/>
        </w:rPr>
        <w:tab/>
        <w:t>05-08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Article – West Australian (Page 4) – WA’s science showcase hopes hit by another resignation (Nairn)</w:t>
      </w:r>
      <w:r w:rsidRPr="004C5EC1">
        <w:rPr>
          <w:color w:val="FF0066"/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Nyoongar title payout mooted as Ruddock confirms appeal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Howard flags $300m for WA water project (Kobelke, Water Res.)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to host APEC ministers : Feb 2007 (Howard, PM)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Enrich uranium push leaves big miners cold (Switkowski, U-Inq)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Beazley confident after Bishop snub (Sen. Webber, ALP WA)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Carpenter looks to have found right balance for gas supply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Howard steers moral course by Quadrant (Devine, WAN)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Premier cool on need for social strategy (Baker, WACOSS)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WA Conference &amp; Convention Venues</w:t>
      </w:r>
      <w:r w:rsidRPr="004C5EC1">
        <w:rPr>
          <w:color w:val="FF3300"/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West Coast Eagles : Year in Review 2006</w:t>
      </w:r>
      <w:r w:rsidRPr="004C5EC1">
        <w:rPr>
          <w:color w:val="FF3300"/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Showcase – UDIA WA – Developing in the Great Southern (Esplanade Hotel)</w:t>
      </w:r>
      <w:r w:rsidRPr="004C5EC1">
        <w:rPr>
          <w:sz w:val="18"/>
        </w:rPr>
        <w:tab/>
        <w:t>06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4) – American Australian Association (Anderson, Duke Energy)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Lifout – Weekend Australian – Careers in uniform (Emergency, Customs, Security &amp; Defence)</w:t>
      </w:r>
      <w:r w:rsidRPr="004C5EC1">
        <w:rPr>
          <w:color w:val="FF3300"/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Power bills must rise (Carpenter MLA, Premier WA)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Poll backs native title appeal : 65% for 21% against (Wilcox, FCA)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Premier uses big stick for gas surety (Carpenter MLA, WA)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Jensen hangs on party poll (Dr Jensen MHR, Tangney)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Power sums cause for worry (Carpenter MLA, Premier WA)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Voters just poles in the park (Pratt, Senate Preselection ALP)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French connection alive in WA legacy (de Freycinet &amp; Baudin)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70) – WAN Chief to focus on own backyard (Steinke, WANH)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126) – </w:t>
      </w:r>
      <w:smartTag w:uri="urn:schemas-microsoft-com:office:smarttags" w:element="PlaceName">
        <w:r w:rsidRPr="004C5EC1">
          <w:rPr>
            <w:sz w:val="18"/>
          </w:rPr>
          <w:t>Fremantle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Authority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Team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Leader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Inner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Club Marine Mandurah Boat Show</w:t>
      </w:r>
      <w:r w:rsidRPr="004C5EC1">
        <w:rPr>
          <w:color w:val="FF3300"/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Anglican Cursillo Movement Australia (Bunbury M1) – Changing the environment</w:t>
      </w:r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Auction – Walton Pietropaolo : Hawthorn House,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Festings Street</w:t>
          </w:r>
        </w:smartTag>
      </w:smartTag>
      <w:r w:rsidRPr="004C5EC1">
        <w:rPr>
          <w:sz w:val="18"/>
        </w:rPr>
        <w:t xml:space="preserve"> &amp;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Griffiths Street</w:t>
          </w:r>
        </w:smartTag>
      </w:smartTag>
      <w:r w:rsidRPr="004C5EC1">
        <w:rPr>
          <w:sz w:val="18"/>
        </w:rPr>
        <w:tab/>
        <w:t>07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UDIA (WA) – State Executive Meeting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Jensen wins preselection after Howard intervenes (Tangney MHR)</w:t>
      </w:r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Reintergrate Western Power or fail : Barnett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Liberal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Omodei liquor backflip defies shop hours vote</w:t>
      </w:r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Hands out but no support from Pacific : PNG &amp; Solomon Is.</w:t>
      </w:r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CCI tries stealth on trading hours issue (Lindsey, NCC)</w:t>
      </w:r>
      <w:r w:rsidRPr="004C5EC1">
        <w:rPr>
          <w:sz w:val="18"/>
        </w:rPr>
        <w:tab/>
        <w:t>09 Oct 2006</w:t>
      </w:r>
    </w:p>
    <w:p w:rsidR="00AB4D60" w:rsidRPr="00B63CBE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B63CBE">
        <w:rPr>
          <w:b/>
          <w:color w:val="CC0000"/>
          <w:sz w:val="18"/>
        </w:rPr>
        <w:t xml:space="preserve">Letter from – Office of Minister P&amp;I (Giles) – </w:t>
      </w:r>
      <w:hyperlink r:id="rId980" w:history="1">
        <w:r w:rsidRPr="00B63CBE">
          <w:rPr>
            <w:rStyle w:val="Hyperlink"/>
            <w:b/>
            <w:color w:val="CC0000"/>
            <w:sz w:val="18"/>
          </w:rPr>
          <w:t>Response to DAPMs</w:t>
        </w:r>
      </w:hyperlink>
      <w:r w:rsidRPr="00B63CBE">
        <w:rPr>
          <w:b/>
          <w:color w:val="CC0000"/>
          <w:sz w:val="18"/>
        </w:rPr>
        <w:t xml:space="preserve"> &amp; </w:t>
      </w:r>
      <w:hyperlink r:id="rId981" w:history="1">
        <w:r w:rsidRPr="00B63CBE">
          <w:rPr>
            <w:rStyle w:val="Hyperlink"/>
            <w:b/>
            <w:color w:val="CC0000"/>
            <w:sz w:val="18"/>
          </w:rPr>
          <w:t>Albany Draft LPS</w:t>
        </w:r>
      </w:hyperlink>
      <w:r w:rsidRPr="00B63CBE">
        <w:rPr>
          <w:b/>
          <w:color w:val="CC0000"/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Office of Premier (Rose) – Response to DAPMs &amp; </w:t>
      </w:r>
      <w:hyperlink r:id="rId982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Office of Minister P&amp;I (Giles) – Response to DAPMs &amp; </w:t>
      </w:r>
      <w:hyperlink r:id="rId983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(LPS Submission) – Response to DAPMs &amp; </w:t>
      </w:r>
      <w:hyperlink r:id="rId984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PIA National (Jay) – Response to DAPMs &amp; </w:t>
      </w:r>
      <w:hyperlink r:id="rId985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 xml:space="preserve">Email – Simon O’Brien MLC (Shadow Planning) – Response to DAPMs &amp; </w:t>
      </w:r>
      <w:hyperlink r:id="rId986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 xml:space="preserve">Email – Robyn McSweeney MLC (South West) – Response to DAPMs &amp; </w:t>
      </w:r>
      <w:hyperlink r:id="rId987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Matt Birney MLA (</w:t>
      </w:r>
      <w:smartTag w:uri="urn:schemas-microsoft-com:office:smarttags" w:element="City">
        <w:smartTag w:uri="urn:schemas-microsoft-com:office:smarttags" w:element="place">
          <w:r w:rsidRPr="003A7883">
            <w:rPr>
              <w:color w:val="0000FF"/>
              <w:sz w:val="18"/>
            </w:rPr>
            <w:t>Kalgoorlie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88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 xml:space="preserve">Email – Wilson Tuckey MHR (O’Connor) – Response to DAPMs &amp; </w:t>
      </w:r>
      <w:hyperlink r:id="rId989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Senator Judith Adams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</w:rPr>
            <w:t>Liberal</w:t>
          </w:r>
        </w:smartTag>
        <w:r w:rsidRPr="003A7883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</w:rPr>
            <w:t>WA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90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Senator Ian Campbell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</w:rPr>
            <w:t>Liberal</w:t>
          </w:r>
        </w:smartTag>
        <w:r w:rsidRPr="003A7883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</w:rPr>
            <w:t>WA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91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Senator Alan Eggleston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</w:rPr>
            <w:t>Liberal</w:t>
          </w:r>
        </w:smartTag>
        <w:r w:rsidRPr="003A7883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</w:rPr>
            <w:t>WA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92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Senator Chris Ellison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</w:rPr>
            <w:t>Liberal</w:t>
          </w:r>
        </w:smartTag>
        <w:r w:rsidRPr="003A7883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</w:rPr>
            <w:t>WA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93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Senator David Johnston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</w:rPr>
            <w:t>Liberal</w:t>
          </w:r>
        </w:smartTag>
        <w:r w:rsidRPr="003A7883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</w:rPr>
            <w:t>WA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94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</w:rPr>
        <w:t>Email – Senator Ross Lightfoot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</w:rPr>
            <w:t>Liberal</w:t>
          </w:r>
        </w:smartTag>
        <w:r w:rsidRPr="003A7883">
          <w:rPr>
            <w:color w:val="0000FF"/>
            <w:sz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</w:rPr>
            <w:t>WA</w:t>
          </w:r>
        </w:smartTag>
      </w:smartTag>
      <w:r w:rsidRPr="003A7883">
        <w:rPr>
          <w:color w:val="0000FF"/>
          <w:sz w:val="18"/>
        </w:rPr>
        <w:t xml:space="preserve">) – Response to DAPMs &amp; </w:t>
      </w:r>
      <w:hyperlink r:id="rId995" w:history="1">
        <w:r w:rsidRPr="003A7883">
          <w:rPr>
            <w:rStyle w:val="Hyperlink"/>
            <w:sz w:val="18"/>
          </w:rPr>
          <w:t>Albany Draft LPS</w:t>
        </w:r>
      </w:hyperlink>
      <w:r w:rsidRPr="003A7883">
        <w:rPr>
          <w:color w:val="0000FF"/>
          <w:sz w:val="18"/>
        </w:rPr>
        <w:tab/>
        <w:t>09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The Nuclear Club : The World’s Nuclear Arsenal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11) – Why does State want Party Politics in LG (Mitchell, WALGA)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Double challenge to Nyoongars winnng native title over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Push for 70,000 seat stadium (Langoulant, CCIWA)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Establish fund to buy Cherrita, and more (Gregory, UWA History)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29) – The rising of Ban Ki Moon (UN General Secretary Nominee)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42) – </w:t>
      </w:r>
      <w:smartTag w:uri="urn:schemas-microsoft-com:office:smarttags" w:element="City">
        <w:r w:rsidRPr="004C5EC1">
          <w:rPr>
            <w:sz w:val="18"/>
          </w:rPr>
          <w:t>Angry</w:t>
        </w:r>
      </w:smartTag>
      <w:r w:rsidRPr="004C5EC1">
        <w:rPr>
          <w:sz w:val="18"/>
        </w:rPr>
        <w:t xml:space="preserve"> </w:t>
      </w:r>
      <w:smartTag w:uri="urn:schemas-microsoft-com:office:smarttags" w:element="State">
        <w:r w:rsidRPr="004C5EC1">
          <w:rPr>
            <w:sz w:val="18"/>
          </w:rPr>
          <w:t>WA</w:t>
        </w:r>
      </w:smartTag>
      <w:r w:rsidRPr="004C5EC1">
        <w:rPr>
          <w:sz w:val="18"/>
        </w:rPr>
        <w:t xml:space="preserve"> farmers add to call for AWB demise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Marshall</w:t>
          </w:r>
        </w:smartTag>
      </w:smartTag>
      <w:r w:rsidRPr="004C5EC1">
        <w:rPr>
          <w:sz w:val="18"/>
        </w:rPr>
        <w:t>, WAFF)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1) – </w:t>
      </w:r>
      <w:r w:rsidRPr="004C5EC1">
        <w:rPr>
          <w:b/>
          <w:color w:val="FF0000"/>
          <w:sz w:val="18"/>
        </w:rPr>
        <w:t>WE’RE RED HOT : Realty</w:t>
      </w:r>
      <w:r w:rsidRPr="004C5EC1">
        <w:rPr>
          <w:b/>
          <w:sz w:val="18"/>
        </w:rPr>
        <w:t xml:space="preserve"> (Pearson, AJS Professionals)</w:t>
      </w:r>
      <w:r w:rsidRPr="004C5EC1">
        <w:rPr>
          <w:b/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House prices at new levels (Marshall, Merrifield)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Mt.Barker college plans unveiled (Campbell, Albany DEO)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Power line to be moved : Wellstead (Buchanan, Western Power)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on shortlist : Top tourism town (Ausden, GWN)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Camera control in focus (Hummerston, ACoCI)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We won’t be watching : Albany CCTV (Smithson, AA)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Gums threat to farming’s future (Harrison, Little Grove)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Petrol pricing a joke (Villon,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Justice &amp; accuracy long overdue for land rights (Johnson,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Why didn’t we know? Park Homes 2006 (Barnett, Warrenup)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Upgrade is world class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grain storage (Menschelyi, CBH)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Mixed reaction to seachange (Cr Jamieson, Albany CC)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14) – Run away result : SCRAM (Gardner, Great Southern Grammar)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Matters (Vol. 1#9 Page 22) – All eyes await next reincarnation : Esplanade Hotel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AAPC WA (Hassell)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Infrastructure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: Rainbow 2000 &amp; BANTP06 Exhibition</w:t>
      </w:r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GHD WA (O’Brien)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996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Newspapers (Banks)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997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NTWA (Perrigo)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998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10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Federal Liberal duo attack Carpenter’s gas reserve plan (Costello)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Disunity undoes claim : Native Title (Kelly, SWLASC)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Appeal cost to taxpayers obscured (McGinty, Attorney-General WA)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Liberals in revolt over Bishop ploy (Collier MLC, Sh.Education)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State stands to make $43m from jetty plan (Douglas, Busselton SC)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Liberal hopeful delayed by graft probe (Reid, Busselton SC)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Support surge gives Liberals hope for election challenge : WA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Fremantle faces alfresco alcohol ban (Tagliaferri, Fremantle CC)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Bankrupt blow to WA’s boom economy status (Oster, NAB)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$67m payday for former BHP chief (Gilbertson, Rusal &amp; Glencore)</w:t>
      </w:r>
      <w:r w:rsidRPr="004C5EC1">
        <w:rPr>
          <w:sz w:val="18"/>
        </w:rPr>
        <w:tab/>
        <w:t>11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Rotary International (Boyd) – Acknowledge : </w:t>
      </w:r>
      <w:hyperlink r:id="rId999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PM’s $3000 retraining sweetner : Skills crisis (Carpenter, Premier)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Nyoongars not united, claims Federal appeal (Kelly, SWLASC)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Mallard must be compensated, confidence in system restored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Heritage madness runs riot in leafy suburbs : Cherrita, Nedlands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Fresh direction for Busselton Jetty (Douglas, Busselton SC)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$20m top up from Govt : Albany Waterfront (Carpenter, Premier)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Is this the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next Earl Street</w:t>
          </w:r>
        </w:smartTag>
      </w:smartTag>
      <w:r w:rsidRPr="004C5EC1">
        <w:rPr>
          <w:sz w:val="18"/>
        </w:rPr>
        <w:t>? : Recsission motion (Cr Paver, ACC)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Land drought a looming crisis (Faulkner, UDIA)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12) – Concerns over vote change (Cr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Barrow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(RE Page 7) – Roy Weston : Brooks Graden Shopping Centre (Shops)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(RE Page 11) – Merrifield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frontage $1.59m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Govt finds extra $20m for centre : Waterfront (Carpenter, MLA)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Powerline shift (Buchanan, Western Power)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Councillor slams decision process : Barry Crt (Cr Paver, ACC)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City in tourism awards (Ausden, GWN)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Cartoon – AGS Weekender (Page 8) – Not the sea change we had in mind …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Mt.Clarence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Island</w:t>
          </w:r>
        </w:smartTag>
      </w:smartTag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Council needs strong resolve (Robertson, Bayonet Head)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Is the Minister really arrogant? : MacTiernan (Elms, Mira Mar)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Taking toll at 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(Austin, Big Grove)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Will time prove proponents right? Waterfront (Tulloch, Mira Mar)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71) – Facility support : Multi sports venue (Weller, Albany CC)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RadioWest (6VA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Rainbow 2000, BANTP06 &amp; Infrastructure WA 2006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ABC Radio (6AL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&amp; Entertainment Centre (Carpenter)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ABC Radio (6AL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Waterfront &amp; Entertainment Centre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Hammond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PIA (WA) – In defense of Urban Sprawl (Bruegmann, University Illinois Chicago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Rates fear as average house hits $450,000 (Druitt, REIWA)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 grain growers to pay $65m : AWB (Brockman, PGA)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Mallard wants ‘proper compensation’ or he will sue State (Quigley)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Drought will cause rural recession (Costello MHR, Treasurer)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Call to end AWB export monopoly (Brockman, PGA)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>’s ecology advisers ‘muzzled’ (Sen Siewert, Greens WA)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Pressure grows on CCC probe (McGinty, Attorney-General)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Native Title appeal racist : Nyoongars (Wilkes, ALS)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Spin aside, title test a political must for State (Native Title)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ECA (WA) – Sustainability on the ground : Can we walk the talk? (McPhail AM, Vic CES)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3) – Premier delivers : Whaleworld $55,000 Marina (Sawers, GSDC)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Extra (Page 13) – Merrifield RE : World Class Goode Beach $1,300,000</w:t>
      </w:r>
      <w:r w:rsidRPr="004C5EC1">
        <w:rPr>
          <w:sz w:val="18"/>
        </w:rPr>
        <w:tab/>
        <w:t>13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Auction – Professionals AJS (Pearson) – The Great Divide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Denman Rd</w:t>
          </w:r>
        </w:smartTag>
      </w:smartTag>
      <w:r w:rsidRPr="004C5EC1">
        <w:rPr>
          <w:sz w:val="18"/>
        </w:rPr>
        <w:t>) &amp; Harbour to Hills (Hare St)</w:t>
      </w:r>
      <w:r w:rsidRPr="004C5EC1">
        <w:rPr>
          <w:sz w:val="18"/>
        </w:rPr>
        <w:tab/>
        <w:t>14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3) – National service fills gap (Nelson MHR, Defence)</w:t>
      </w:r>
      <w:r w:rsidRPr="004C5EC1">
        <w:rPr>
          <w:sz w:val="18"/>
        </w:rPr>
        <w:tab/>
        <w:t>15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4) – Mine jobs lifeline to farmers (Hardwick, WAFF)</w:t>
      </w:r>
      <w:r w:rsidRPr="004C5EC1">
        <w:rPr>
          <w:sz w:val="18"/>
        </w:rPr>
        <w:tab/>
        <w:t>15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63) – Mallard’s lost years deserve redress (McCarthy, ST)</w:t>
      </w:r>
      <w:r w:rsidRPr="004C5EC1">
        <w:rPr>
          <w:sz w:val="18"/>
        </w:rPr>
        <w:tab/>
        <w:t>15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63) – Liberals must uncork change (McCarthy, ST)</w:t>
      </w:r>
      <w:r w:rsidRPr="004C5EC1">
        <w:rPr>
          <w:sz w:val="18"/>
        </w:rPr>
        <w:tab/>
        <w:t>15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Our first N-reactor in 10 years (Macfarlane MHR, Resources)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20) – Ugly culture of self-interest stands exposed : Systemic ‘C’</w:t>
      </w:r>
      <w:r w:rsidRPr="004C5EC1">
        <w:rPr>
          <w:b/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Ed3) – What is? Proclamation Day : WA wins self-rule 21 Oct 1890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‘Birders’ flock to our city : Birds Australia Congress (Barth, DEC)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Architects in design contest : Albany AEC (Hammond, ACC)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Premier’s jumper tops : Royals, GSFL (Carpenter MLA)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Correcting ‘facts’ of Noongar people’s history (Howard,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Arrogance astounds : Waterfront &amp; MacTiernan (Elms,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Sign tribute to past? : Waterfront (</w:t>
      </w:r>
      <w:smartTag w:uri="urn:schemas-microsoft-com:office:smarttags" w:element="City">
        <w:r w:rsidRPr="004C5EC1">
          <w:rPr>
            <w:sz w:val="18"/>
          </w:rPr>
          <w:t>Austin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Oct 2006</w:t>
      </w:r>
    </w:p>
    <w:p w:rsidR="00C17740" w:rsidRPr="004C5EC1" w:rsidRDefault="00C17740" w:rsidP="00C1774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AGM – AAPC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LandCorp Development Program (Shorter &amp; Slater)</w:t>
      </w:r>
      <w:r w:rsidRPr="004C5EC1">
        <w:rPr>
          <w:sz w:val="18"/>
        </w:rPr>
        <w:tab/>
        <w:t>17 Oct 2006</w:t>
      </w:r>
    </w:p>
    <w:p w:rsidR="00C17740" w:rsidRPr="004C5EC1" w:rsidRDefault="00C17740" w:rsidP="00C1774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LandCorp Brief (# 6) : Balanced outcomes in regional land</w:t>
      </w:r>
      <w:r w:rsidRPr="004C5EC1">
        <w:rPr>
          <w:sz w:val="18"/>
        </w:rPr>
        <w:tab/>
        <w:t>17 Oct 2006</w:t>
      </w:r>
    </w:p>
    <w:p w:rsidR="00C17740" w:rsidRPr="004C5EC1" w:rsidRDefault="00C17740" w:rsidP="00C1774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LandCorp Brief (# 6) : Unlocking regional tourism potential</w:t>
      </w:r>
      <w:r w:rsidRPr="004C5EC1">
        <w:rPr>
          <w:sz w:val="18"/>
        </w:rPr>
        <w:tab/>
        <w:t>17 Oct 2006</w:t>
      </w:r>
    </w:p>
    <w:p w:rsidR="00C17740" w:rsidRPr="004C5EC1" w:rsidRDefault="00C17740" w:rsidP="00C1774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LandCorp Brief (# 6) : Industrial opportunities GE&amp;GS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Project &amp; BANTP 2006 Project</w:t>
      </w:r>
      <w:r w:rsidRPr="004C5EC1">
        <w:rPr>
          <w:sz w:val="18"/>
        </w:rPr>
        <w:tab/>
        <w:t>17-18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Rainbow 2000 Project &amp; BANTP 2006 Project</w:t>
      </w:r>
      <w:r w:rsidRPr="004C5EC1">
        <w:rPr>
          <w:sz w:val="18"/>
        </w:rPr>
        <w:tab/>
        <w:t>17-18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Time for some big thinking (Barnett MLA)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New infrastructure : Site exit (Gordon, CSBP)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Chairman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Session A2 : Roads, Water &amp; Ports (Smithson, SP)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Strategic importance of roads (Henneveld, MRWA)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Managing infrastructure assets (Graham, WaterCorp)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Fremantle’s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Outer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</w:smartTag>
      <w:r w:rsidRPr="004C5EC1">
        <w:rPr>
          <w:sz w:val="18"/>
        </w:rPr>
        <w:t xml:space="preserve"> (Banks, FPA)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Public Private Partnerships (Browne-Cooper, Freehills)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Sustainable Infrastructure (Grace, GHD)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Infrastructure WA 2006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Population growth : WA 5 million? (Grace, GHD)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>) – Selected Govertnment Projects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>, Govt Architect)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Australian Marine Complex (Yeates, LandCorp)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Living Quality (Gianoli, Mirvac)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Social Infrastructure (Tranter, Creating Communities)</w:t>
      </w:r>
      <w:r w:rsidRPr="004C5EC1">
        <w:rPr>
          <w:sz w:val="18"/>
        </w:rPr>
        <w:tab/>
        <w:t>17 Oct 2006</w:t>
      </w:r>
    </w:p>
    <w:p w:rsidR="00AB4D60" w:rsidRPr="004C4402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4402">
        <w:rPr>
          <w:b/>
          <w:sz w:val="18"/>
        </w:rPr>
        <w:t>Discussions – Infrastructure WA 2006 (</w:t>
      </w:r>
      <w:smartTag w:uri="urn:schemas-microsoft-com:office:smarttags" w:element="City">
        <w:r w:rsidRPr="004C4402">
          <w:rPr>
            <w:b/>
            <w:sz w:val="18"/>
          </w:rPr>
          <w:t>Perth</w:t>
        </w:r>
      </w:smartTag>
      <w:r w:rsidRPr="004C4402">
        <w:rPr>
          <w:b/>
          <w:sz w:val="18"/>
        </w:rPr>
        <w:t xml:space="preserve">) – </w:t>
      </w:r>
      <w:r w:rsidR="004C4402" w:rsidRPr="004C4402">
        <w:rPr>
          <w:b/>
          <w:color w:val="CC0000"/>
          <w:sz w:val="18"/>
          <w:szCs w:val="18"/>
          <w:highlight w:val="lightGray"/>
          <w:u w:val="single"/>
        </w:rPr>
        <w:t>R</w:t>
      </w:r>
      <w:r w:rsidR="004C4402" w:rsidRPr="004C4402">
        <w:rPr>
          <w:b/>
          <w:color w:val="FF6600"/>
          <w:sz w:val="18"/>
          <w:szCs w:val="18"/>
          <w:highlight w:val="lightGray"/>
          <w:u w:val="single"/>
        </w:rPr>
        <w:t>a</w:t>
      </w:r>
      <w:r w:rsidR="004C4402" w:rsidRPr="004C4402">
        <w:rPr>
          <w:b/>
          <w:color w:val="FFFF00"/>
          <w:sz w:val="18"/>
          <w:szCs w:val="18"/>
          <w:highlight w:val="lightGray"/>
          <w:u w:val="single"/>
        </w:rPr>
        <w:t>i</w:t>
      </w:r>
      <w:r w:rsidR="004C4402" w:rsidRPr="004C4402">
        <w:rPr>
          <w:b/>
          <w:color w:val="008000"/>
          <w:sz w:val="18"/>
          <w:szCs w:val="18"/>
          <w:highlight w:val="lightGray"/>
          <w:u w:val="single"/>
        </w:rPr>
        <w:t>n</w:t>
      </w:r>
      <w:r w:rsidR="004C4402" w:rsidRPr="004C4402">
        <w:rPr>
          <w:b/>
          <w:color w:val="0000FF"/>
          <w:sz w:val="18"/>
          <w:szCs w:val="18"/>
          <w:highlight w:val="lightGray"/>
          <w:u w:val="single"/>
        </w:rPr>
        <w:t>b</w:t>
      </w:r>
      <w:r w:rsidR="004C4402" w:rsidRPr="004C4402">
        <w:rPr>
          <w:b/>
          <w:color w:val="CC00FF"/>
          <w:sz w:val="18"/>
          <w:szCs w:val="18"/>
          <w:highlight w:val="lightGray"/>
          <w:u w:val="single"/>
        </w:rPr>
        <w:t>o</w:t>
      </w:r>
      <w:r w:rsidR="004C4402" w:rsidRPr="004C4402">
        <w:rPr>
          <w:b/>
          <w:color w:val="800080"/>
          <w:sz w:val="18"/>
          <w:szCs w:val="18"/>
          <w:highlight w:val="lightGray"/>
          <w:u w:val="single"/>
        </w:rPr>
        <w:t>w</w:t>
      </w:r>
      <w:r w:rsidR="004C4402" w:rsidRPr="004C4402">
        <w:rPr>
          <w:b/>
          <w:color w:val="003300"/>
          <w:sz w:val="18"/>
          <w:szCs w:val="18"/>
        </w:rPr>
        <w:t xml:space="preserve"> </w:t>
      </w:r>
      <w:r w:rsidR="004C4402" w:rsidRPr="004C4402">
        <w:rPr>
          <w:b/>
          <w:sz w:val="18"/>
          <w:szCs w:val="18"/>
        </w:rPr>
        <w:t>2000</w:t>
      </w:r>
      <w:r w:rsidR="004C4402" w:rsidRPr="004C4402">
        <w:rPr>
          <w:b/>
          <w:sz w:val="18"/>
          <w:szCs w:val="18"/>
          <w:vertAlign w:val="superscript"/>
        </w:rPr>
        <w:t xml:space="preserve">© </w:t>
      </w:r>
      <w:r w:rsidR="004C4402" w:rsidRPr="004C4402">
        <w:rPr>
          <w:b/>
          <w:bCs/>
          <w:sz w:val="18"/>
        </w:rPr>
        <w:t>Regional Strategy</w:t>
      </w:r>
      <w:r w:rsidR="004C4402" w:rsidRPr="004C4402">
        <w:rPr>
          <w:b/>
          <w:sz w:val="18"/>
        </w:rPr>
        <w:t xml:space="preserve"> </w:t>
      </w:r>
      <w:r w:rsidRPr="004C4402">
        <w:rPr>
          <w:b/>
          <w:sz w:val="18"/>
        </w:rPr>
        <w:t>(</w:t>
      </w:r>
      <w:smartTag w:uri="urn:schemas-microsoft-com:office:smarttags" w:element="City">
        <w:smartTag w:uri="urn:schemas-microsoft-com:office:smarttags" w:element="place">
          <w:r w:rsidRPr="004C4402">
            <w:rPr>
              <w:b/>
              <w:sz w:val="18"/>
            </w:rPr>
            <w:t>Rye</w:t>
          </w:r>
        </w:smartTag>
      </w:smartTag>
      <w:r w:rsidRPr="004C4402">
        <w:rPr>
          <w:b/>
          <w:sz w:val="18"/>
        </w:rPr>
        <w:t>, GSDC)</w:t>
      </w:r>
      <w:r w:rsidRPr="004C4402">
        <w:rPr>
          <w:b/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Questions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>) – Rainbow 2000 Project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, GSDC)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Statement – Infrastructure WA 2006 (</w:t>
      </w:r>
      <w:smartTag w:uri="urn:schemas-microsoft-com:office:smarttags" w:element="City">
        <w:r w:rsidRPr="004C5EC1">
          <w:rPr>
            <w:b/>
            <w:sz w:val="18"/>
          </w:rPr>
          <w:t>Perth</w:t>
        </w:r>
      </w:smartTag>
      <w:r w:rsidRPr="004C5EC1">
        <w:rPr>
          <w:b/>
          <w:sz w:val="18"/>
        </w:rPr>
        <w:t>) – All we have to do is get rid of you : SP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Rye</w:t>
          </w:r>
        </w:smartTag>
      </w:smartTag>
      <w:r w:rsidRPr="004C5EC1">
        <w:rPr>
          <w:b/>
          <w:sz w:val="18"/>
        </w:rPr>
        <w:t>, GSDC)</w:t>
      </w:r>
      <w:r w:rsidRPr="004C5EC1">
        <w:rPr>
          <w:b/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 : Consultancy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Retail Strategy (Shrapnel)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13.6.1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: Stage 1 (LATM)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16.1 : Recission Motion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Court</w:t>
          </w:r>
        </w:smartTag>
      </w:smartTag>
      <w:r w:rsidRPr="004C5EC1">
        <w:rPr>
          <w:sz w:val="18"/>
        </w:rPr>
        <w:t xml:space="preserve"> (Cr Paver, Vancouver Ward)</w:t>
      </w:r>
      <w:r w:rsidRPr="004C5EC1">
        <w:rPr>
          <w:sz w:val="18"/>
        </w:rPr>
        <w:tab/>
        <w:t>17 Oct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69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Who runs this mess? (Carpenter MLA,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Premier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Labor pays $12m to buy public servants’ silence (Albert, Education)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Farmers set to get drought aid (Chance MLC, Agriculture)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Wheat growers mutiny over price (Davis, AWB)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Regional WA leads the baby boom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2.12c/w fertility rate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State of disarray as arrogant Premier lowers standard again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23) – Native Title hostility pointless (</w:t>
      </w:r>
      <w:smartTag w:uri="urn:schemas-microsoft-com:office:smarttags" w:element="place">
        <w:r w:rsidRPr="004C5EC1">
          <w:rPr>
            <w:sz w:val="18"/>
          </w:rPr>
          <w:t>Rutherford</w:t>
        </w:r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96) – WA DPI : Perth-Albany Corridor Strategy (Consultancy)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96) – WA DPI : Albany-Bunbury Corridor Strategy (Consultancy)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96) – WA DPI : Mid-West-Goldfields Corridor Strategy (Consultancy)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Coordinating Infrastructure (Dawkins, WAPC)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Tourism Destination Development (Etherton, WATC)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Ningaloo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Development (Nunn, DPI)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Questions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>) – Rainbow 2000 Project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Mortlock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DTF)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Infrastructure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(Ironmonger, Austrade)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Infrastructure in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India</w:t>
          </w:r>
        </w:smartTag>
      </w:smartTag>
      <w:r w:rsidRPr="004C5EC1">
        <w:rPr>
          <w:sz w:val="18"/>
        </w:rPr>
        <w:t xml:space="preserve"> (Paul, Indian High Commission)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Mid-West Square</w:t>
          </w:r>
        </w:smartTag>
      </w:smartTag>
      <w:r w:rsidRPr="004C5EC1">
        <w:rPr>
          <w:sz w:val="18"/>
        </w:rPr>
        <w:t xml:space="preserve"> Kilometre Array (Jackson, CSIRO)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Sustainable Facilities Manangement (Fraser, Multiplex)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’s South-West Infrastructure (Punch, SWDC)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Ravesthorpe Nickel Project (Witham, GEDC)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Mid-West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Minerals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Province</w:t>
          </w:r>
        </w:smartTag>
      </w:smartTag>
      <w:r w:rsidRPr="004C5EC1">
        <w:rPr>
          <w:sz w:val="18"/>
        </w:rPr>
        <w:t xml:space="preserve"> (Douglas, MWDC)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Infrastructure WA 2006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Solar City Project (Pearson, PSCC)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Business After Hours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Ale Works) – Rainbow 2000</w:t>
      </w:r>
      <w:r w:rsidRPr="004C5EC1">
        <w:rPr>
          <w:sz w:val="18"/>
        </w:rPr>
        <w:tab/>
        <w:t>18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Growers in WA ‘too rich’ for drought aid (Crossman, AgWA)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Monopoly costs on WA farmer $1m (Maddock, Mukinbudin)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WA Liberals call for choice in wheat sales (Snook, Sh.Agriculture)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WA property boom keeps tax rolling in (Ripper MLA, Treasurer)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Buck stops but the ducking continues (Ravlich MLC, Education.)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New chief wants AWB to be less self-serving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Davis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MD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24) – New terminal : Albany CBH &amp; ITC (Critch, CBH)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36) – Property rights trampled on (Staley, Institute Public Affairs)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Earl St</w:t>
          </w:r>
        </w:smartTag>
      </w:smartTag>
      <w:r w:rsidRPr="004C5EC1">
        <w:rPr>
          <w:sz w:val="18"/>
        </w:rPr>
        <w:t>’s back : Plowman &amp; 3 Storeys (Hammond, Albany CC)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New-look hotel plans unveiled (Caddy, The Planning Group)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Council slams voting change (Cr Bojcun, Albany CC)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Alcoa choose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as project base (Majer &amp; Stehlik, Curtin Uni)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Sigh of relief : Barry Court &amp; Cr Paver (Smithson, AA)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Angry residents demand answers (Stewart, Plantagenet SC)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Questions remain as firm closes (King, Job Futures)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New City</w:t>
          </w:r>
        </w:smartTag>
      </w:smartTag>
      <w:r w:rsidRPr="004C5EC1">
        <w:rPr>
          <w:sz w:val="18"/>
        </w:rPr>
        <w:t xml:space="preserve"> crest adopted : Expert design consultants refine detail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Figures an issue in retail planning (Crs Emery &amp; Bojcun, ACC)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Sunday trading to end : Farm Fresh (Spanbroek, Brooks Garden)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3) – </w:t>
      </w:r>
      <w:r w:rsidR="00844574" w:rsidRPr="004C5EC1">
        <w:rPr>
          <w:sz w:val="18"/>
        </w:rPr>
        <w:t>Rescission</w:t>
      </w:r>
      <w:r w:rsidRPr="004C5EC1">
        <w:rPr>
          <w:sz w:val="18"/>
        </w:rPr>
        <w:t xml:space="preserve"> effort fails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Court</w:t>
          </w:r>
        </w:smartTag>
      </w:smartTag>
      <w:r w:rsidRPr="004C5EC1">
        <w:rPr>
          <w:sz w:val="18"/>
        </w:rPr>
        <w:t xml:space="preserve"> (Cr Paver, Albany CC)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Infill project progress : Little Grove (WaterCorp)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Fine for sign worse than crime : Lionetti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Rose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Arrogance &amp; unconscionable conduct : ACC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Rose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There’s no need to destroy bush (Mitchell, Spencer Park)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Getting the facts is needed here (Cross, Fletchers International)</w:t>
      </w:r>
      <w:r w:rsidRPr="004C5EC1">
        <w:rPr>
          <w:sz w:val="18"/>
        </w:rPr>
        <w:tab/>
        <w:t>19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Community backlash : Mt.Barker Visitor Information Centre</w:t>
      </w:r>
      <w:r w:rsidRPr="004C5EC1">
        <w:rPr>
          <w:sz w:val="18"/>
        </w:rPr>
        <w:tab/>
        <w:t>20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1) – Trail of history (Traill,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Historical Society)</w:t>
      </w:r>
      <w:r w:rsidRPr="004C5EC1">
        <w:rPr>
          <w:sz w:val="18"/>
        </w:rPr>
        <w:tab/>
        <w:t>20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Webber (ALP WA) – Acknowledge : National Strategy Anzac 2014-18</w:t>
      </w:r>
      <w:r w:rsidRPr="004C5EC1">
        <w:rPr>
          <w:color w:val="CC0000"/>
          <w:sz w:val="18"/>
        </w:rPr>
        <w:tab/>
        <w:t>20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DTF (Mortlock)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1000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20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DTF (Mortlock) – National Strategy Anzac 2014-18 &amp; </w:t>
      </w:r>
      <w:hyperlink r:id="rId1001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Weekend Australian (Australia 2026) – Part 1 : Tomorrow’s World</w:t>
      </w:r>
      <w:r w:rsidRPr="004C5EC1">
        <w:rPr>
          <w:b/>
          <w:color w:val="FF3300"/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A free and prosperous future (Howard MHR, PM)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20 Predictions #06 : Global Warming &amp; Sea Levels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20 Predictions #07 : Private motor fuel source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20 Predictions #09 : Population 20 million in cities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20 Predictions #13 : Anzac Day &amp; the RSL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20 Predictions #17 : Family structure a minority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A nation in numbers : State by State (Big Cities!)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Superhighway Infrastructure : Roads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Wilson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Superhighway Infrastructure : Telcos (Kennedy)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Superhighway Infrastructure : Rail (Bromby)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Superhighway Infrastructure : Ports (Fraser)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(Australia 2026) – Superhighway Infrastructure : Airports (Creedy)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18) – Premier mocks candour in State of suppression</w:t>
      </w:r>
      <w:r w:rsidRPr="004C5EC1">
        <w:rPr>
          <w:b/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Artcle – West Australian (Page 19) – So where is the democracy? Preselections (Smith MHR,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WE3) – Our man of the people : Governor Dr Ken Michael AC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52) – Environment Bill labelled ‘draconian’ (Sen Johnston,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Liberal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72) – Push for FOI Act to hold LG chiefs accountable (Wookey, OIC)</w:t>
      </w:r>
      <w:r w:rsidRPr="004C5EC1">
        <w:rPr>
          <w:sz w:val="18"/>
        </w:rPr>
        <w:tab/>
        <w:t>21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27) – Snapshot 2026 : </w:t>
      </w:r>
      <w:r w:rsidRPr="004C5EC1">
        <w:rPr>
          <w:i/>
          <w:sz w:val="18"/>
        </w:rPr>
        <w:t>The Australian Newspaper Liftout Series</w:t>
      </w:r>
      <w:r w:rsidRPr="004C5EC1">
        <w:rPr>
          <w:sz w:val="18"/>
        </w:rPr>
        <w:tab/>
        <w:t>22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2 : Families &amp; Society</w:t>
      </w:r>
      <w:r w:rsidRPr="004C5EC1">
        <w:rPr>
          <w:b/>
          <w:color w:val="FF3300"/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2) – Change tack on jobs : ALP (Sen. Wong, Workforce Participation)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Institute</w:t>
          </w:r>
        </w:smartTag>
        <w:r w:rsidRPr="004C5EC1">
          <w:rPr>
            <w:sz w:val="18"/>
          </w:rPr>
          <w:t xml:space="preserve"> of </w:t>
        </w:r>
        <w:smartTag w:uri="urn:schemas-microsoft-com:office:smarttags" w:element="PlaceName">
          <w:r w:rsidRPr="004C5EC1">
            <w:rPr>
              <w:sz w:val="18"/>
            </w:rPr>
            <w:t>Public Affairs</w:t>
          </w:r>
        </w:smartTag>
      </w:smartTag>
      <w:r w:rsidRPr="004C5EC1">
        <w:rPr>
          <w:sz w:val="18"/>
        </w:rPr>
        <w:t xml:space="preserve"> (Staley) – </w:t>
      </w:r>
      <w:hyperlink r:id="rId1002" w:history="1">
        <w:r w:rsidRPr="004C5EC1">
          <w:rPr>
            <w:rStyle w:val="Hyperlink"/>
            <w:sz w:val="18"/>
          </w:rPr>
          <w:t>www.ipa.org.au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Stott-Despoja exit deals fatal blow to Democrats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Ferguson</w:t>
          </w:r>
        </w:smartTag>
      </w:smartTag>
      <w:r w:rsidRPr="004C5EC1">
        <w:rPr>
          <w:sz w:val="18"/>
        </w:rPr>
        <w:t xml:space="preserve"> pushes Labor to drop objections to new uranium mines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Burke fronts CCC over council probe : Canal Rocks, Busselton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WA heading for highest road toll in six years (Mitchell, WALGA)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Time for a revolution from the Y generation (Devine, WAN)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Stamp duty cut should be an urgent priority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When working doesn’t mean having a job (Denniss, Aust. Inst.)</w:t>
      </w:r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(Pownall)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1003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Aust IPA (Staley)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1004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(Pownall) – National Strategy Anzac 2014-18 &amp; </w:t>
      </w:r>
      <w:hyperlink r:id="rId1005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Aust IPA (Staley) – National Strategy Anzac 2014-18 &amp; </w:t>
      </w:r>
      <w:hyperlink r:id="rId1006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23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3 : IT &amp; Communications</w:t>
      </w:r>
      <w:r w:rsidRPr="004C5EC1">
        <w:rPr>
          <w:b/>
          <w:color w:val="FF3300"/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5) – States the ‘villains’ in battle of bulge (Sen. Pyne, PS Health)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20) – Toll-road titan revs $2bn US vehicle (Edwards, Transurban)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Wheat war as WA trader attacks AWB (Donges, AWB International)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Probe told of pre-poll payments : Canal Rocks &amp; CCC (Burke)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Boomers face poor retirement (Kelly,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Uni)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Beyond the veil lies threat to values of civility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87) – Talks start on private Esperance desal plant to supply Goldfields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Death trap : Nothing’s changed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 xml:space="preserve"> (Levinson, T2020)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Job agency closure mystery (King, Job Futures)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Slow road-train coming (Smithson, AA)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Destruction (Mitchell,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A great disappointment (Borthwick, Western Power)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City retail strategy delayed (Crs Bojcun &amp; Emery, Albany CC)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Port restoration to take seven years (Williamson, APA)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WA Salvage to close : HouseWorks (Todd, Bunnings)</w:t>
      </w:r>
      <w:r w:rsidRPr="004C5EC1">
        <w:rPr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 (Thom) – Acknowledge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Transport Plan &amp; </w:t>
      </w:r>
      <w:hyperlink r:id="rId1007" w:history="1">
        <w:r w:rsidRPr="004C5EC1">
          <w:rPr>
            <w:rStyle w:val="Hyperlink"/>
            <w:color w:val="CC0000"/>
            <w:sz w:val="18"/>
          </w:rPr>
          <w:t>Albany Draft LPS</w:t>
        </w:r>
      </w:hyperlink>
      <w:r w:rsidRPr="004C5EC1">
        <w:rPr>
          <w:color w:val="CC0000"/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GHD (O’Brien) – Acknowledge :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Transport Plan &amp; </w:t>
      </w:r>
      <w:hyperlink r:id="rId1008" w:history="1">
        <w:r w:rsidRPr="004C5EC1">
          <w:rPr>
            <w:rStyle w:val="Hyperlink"/>
            <w:color w:val="CC0000"/>
            <w:sz w:val="18"/>
          </w:rPr>
          <w:t>Albany Draft LPS</w:t>
        </w:r>
      </w:hyperlink>
      <w:r w:rsidRPr="004C5EC1">
        <w:rPr>
          <w:color w:val="CC0000"/>
          <w:sz w:val="18"/>
        </w:rPr>
        <w:tab/>
        <w:t>24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4 : Civilisations</w:t>
      </w:r>
      <w:r w:rsidRPr="004C5EC1">
        <w:rPr>
          <w:b/>
          <w:color w:val="FF3300"/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Delay, cost blowout spoil tunnel party (MacTiernan MLA)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Reflect aspirations &amp; confidence (Chaney, BCA)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Our lavish lifestyle bankrupts the Earth (Bourne, WWF)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Costello does U-turn over nuclear power (Howard MHR, PM)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Beazley warns unions on IR reform (Opposition Leader, ALP)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Boom blasts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close to top for house costs (Druitt, REIWA)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Fishy smell lingers over Canal Rocks (Crighton-Browne)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Interests of farmers must come first : CBH vs AWB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Shake-up needed in lax taxi industry : MacTiernan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20) – Alannah : the tunnel borer had arrived (Alston)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It’s power to the people : we can all vote for that (Carpenter MLA)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56) – WAN : Planes, plans &amp; profit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Qantas)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GS Farmer (Page 1) – WAFF cries wolf : ‘Secret’ AWB claim shocks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(Iffla, WAFF)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4) – GRDC tours Great Southern (Belford, Western Panel Deputy Chairman)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HIA WA (GreenSmart) – Brett Wood-Gush (TPG) &amp; Mal Washer MP (Sustainable Cities)</w:t>
      </w:r>
      <w:r w:rsidRPr="004C5EC1">
        <w:rPr>
          <w:sz w:val="18"/>
        </w:rPr>
        <w:tab/>
        <w:t>25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Curtin Uni &amp; HURIWA (McKenzie)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1009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Peter Dunne MP (UFNZP) – National Strategy Anzac 2014-18 &amp; </w:t>
      </w:r>
      <w:hyperlink r:id="rId1010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5 : Work, Business &amp; the Economy</w:t>
      </w:r>
      <w:r w:rsidRPr="004C5EC1">
        <w:rPr>
          <w:b/>
          <w:color w:val="FF3300"/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(Page 3) – Davidson Recruitment : CEO Cairns Port Corporation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CBH threatens legal action (Howard MHR, Prime Minister)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Federal Libs abandon AWB to support CBH (Sen. Lightfoot)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A bold vision helped architect to shape city (Parry, RAIA Gold M)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State blamed for land bottleneck (McKenzie, Curtin Uni HURIWA)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105)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Augusta-Margaret River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 xml:space="preserve"> : EM Planning &amp; Development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Tunnel bore euphoria fogs railway cost &amp; timeline (MacTiernan)</w:t>
      </w:r>
      <w:r w:rsidRPr="004C5EC1">
        <w:rPr>
          <w:sz w:val="18"/>
        </w:rPr>
        <w:tab/>
        <w:t>26 Oct 2006</w:t>
      </w:r>
    </w:p>
    <w:p w:rsidR="00B63CBE" w:rsidRPr="00B63CBE" w:rsidRDefault="00B63CBE" w:rsidP="00B63C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63CBE">
        <w:rPr>
          <w:b/>
          <w:sz w:val="18"/>
        </w:rPr>
        <w:t xml:space="preserve">Article – WA Business News (Page 3) – </w:t>
      </w:r>
      <w:hyperlink r:id="rId1011" w:history="1">
        <w:r w:rsidRPr="00B63CBE">
          <w:rPr>
            <w:rStyle w:val="Hyperlink"/>
            <w:b/>
            <w:sz w:val="18"/>
          </w:rPr>
          <w:t>At the State Infrastructure Conference</w:t>
        </w:r>
      </w:hyperlink>
      <w:r w:rsidRPr="00B63CBE">
        <w:rPr>
          <w:b/>
          <w:sz w:val="18"/>
        </w:rPr>
        <w:t xml:space="preserve"> (Dawkins, WAPC)</w:t>
      </w:r>
      <w:r w:rsidRPr="00B63CBE">
        <w:rPr>
          <w:b/>
          <w:sz w:val="18"/>
        </w:rPr>
        <w:tab/>
        <w:t>26 Oct 2006</w:t>
      </w:r>
    </w:p>
    <w:p w:rsidR="00B63CBE" w:rsidRPr="004C5EC1" w:rsidRDefault="00B63CBE" w:rsidP="00B63C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3) – Future vision wins grants for locals : $3.85m (Lignor,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4) – WA plantations grow strongly as Feds downplay local impact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5) – </w:t>
      </w:r>
      <w:smartTag w:uri="urn:schemas-microsoft-com:office:smarttags" w:element="country-region">
        <w:r w:rsidRPr="004C5EC1">
          <w:rPr>
            <w:sz w:val="18"/>
          </w:rPr>
          <w:t>UK</w:t>
        </w:r>
      </w:smartTag>
      <w:r w:rsidRPr="004C5EC1">
        <w:rPr>
          <w:sz w:val="18"/>
        </w:rPr>
        <w:t xml:space="preserve"> stateholder quits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: BAA (Crawford, WAC) 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11) – Book of Lists : Law Firms (Hudson, Henning &amp; Goodman #20)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13) – Developers target holiday market (WA Planning Consultants)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WA Business News (Page ?)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takes off on property boom (Crawford, WAC) 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Sunday trading ends at new store : Brookes Garden (Spanbroek)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Councillors get behind advert : WALGA (Mayor Goode, ACC)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Plantagenet worried about Govt’s vote-changing Bill (Stewart)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Honouring our wartime nurses (Home, WA Museum)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37) – Racing Authority Board visits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(Bowe, RWWA)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(RE 18) – AJS Professionals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78 Wylie Crescent</w:t>
          </w:r>
        </w:smartTag>
      </w:smartTag>
      <w:r w:rsidRPr="004C5EC1">
        <w:rPr>
          <w:sz w:val="18"/>
        </w:rPr>
        <w:t xml:space="preserve"> (Auction 25 Nov 06)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Developers hopeful of Earl St support (Plowman, RidgeCity)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Redevelopment to start : ALAC (Donovan Payne Architects)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Premier rejects centre criticism : AEC (Carpenter, WA Premier)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Group rallies against centre : AEC (Bezard, Price &amp; Cleve, AWAG)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6) – Anonymous Urgent : Your Waterfront needs you now!!!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7) – Albany CC : Waterfront design process under way (Mayor Goode)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Guide pitches nature-based tourism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Berry</w:t>
          </w:r>
        </w:smartTag>
      </w:smartTag>
      <w:r w:rsidRPr="004C5EC1">
        <w:rPr>
          <w:sz w:val="18"/>
        </w:rPr>
        <w:t>, Guille &amp; Rye, GSDC)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Guide pitches nature-based tourism (Carter &amp; Carpenter, Greens’)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v) – Timber companies win export awards (APEC, GSP &amp; NGIS)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v) – Qantas medals for new-look winery (Miller, Wineworx)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v) – Election changes slammed (Cr.Bojcun, Albany CC)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v) – Hotel team appointed : TPGWA, NS Projects &amp; Morris Nunn</w:t>
      </w:r>
      <w:r w:rsidRPr="004C5EC1">
        <w:rPr>
          <w:sz w:val="18"/>
        </w:rPr>
        <w:tab/>
        <w:t>26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6 : Cities</w:t>
      </w:r>
      <w:r w:rsidRPr="004C5EC1">
        <w:rPr>
          <w:b/>
          <w:color w:val="FF3300"/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Esplanade vision (Caddy, TPGWA)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20 &amp; 21) – Bird lovers wing in (</w:t>
      </w:r>
      <w:smartTag w:uri="urn:schemas-microsoft-com:office:smarttags" w:element="City">
        <w:r w:rsidRPr="004C5EC1">
          <w:rPr>
            <w:sz w:val="18"/>
          </w:rPr>
          <w:t>Hamilton</w:t>
        </w:r>
      </w:smartTag>
      <w:r w:rsidRPr="004C5EC1">
        <w:rPr>
          <w:sz w:val="18"/>
        </w:rPr>
        <w:t xml:space="preserve">, Birds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WAPC (Futures Series) – Nexus between planning &amp; health (Giles-Corti, UWA)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MWREDC (Woodman) – Women in Local Government : Seminar Series Qld</w:t>
      </w:r>
      <w:r w:rsidRPr="004C5EC1">
        <w:rPr>
          <w:color w:val="CC0000"/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Hon Peter Dunne MP (UFNZP) – Acknowledge : </w:t>
      </w:r>
      <w:hyperlink r:id="rId1012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(Calverley)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1013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Robyn McSweeney MLC – Copy : Women in Local Government : Seminar Series Qld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Helen Morton MLC – Copy : Women in Local Government : Seminar Series Qld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Katie Hodson-Thomas MLA – Copy : Women in Local Government : Seminar Series Qld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Sue Walker MLA – Copy : Women in Local Government : Seminar Series Qld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GSDC (McKenzie) – E-Business Experts to visit Great Southern</w:t>
      </w:r>
      <w:r w:rsidRPr="004C5EC1">
        <w:rPr>
          <w:color w:val="CC0000"/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Albany CC (Bride) – Rainbow 2000 &amp; WA’s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Great Ocean Road</w:t>
          </w:r>
        </w:smartTag>
      </w:smartTag>
      <w:r w:rsidRPr="004C5EC1">
        <w:rPr>
          <w:sz w:val="18"/>
        </w:rPr>
        <w:t xml:space="preserve"> (Augusta–Esperance)</w:t>
      </w:r>
      <w:r w:rsidRPr="004C5EC1">
        <w:rPr>
          <w:sz w:val="18"/>
        </w:rPr>
        <w:tab/>
        <w:t>27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Weekend Australian (Australia 2026) – Part 7 : Technology</w:t>
      </w:r>
      <w:r w:rsidRPr="004C5EC1">
        <w:rPr>
          <w:b/>
          <w:color w:val="FF3300"/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 xml:space="preserve">Liftout – Weekend Australian (Magazine) – </w:t>
      </w:r>
      <w:r w:rsidRPr="004C5EC1">
        <w:rPr>
          <w:b/>
          <w:i/>
          <w:color w:val="FF3300"/>
          <w:sz w:val="18"/>
        </w:rPr>
        <w:t xml:space="preserve">“Coo-ee-Won’t </w:t>
      </w:r>
      <w:r w:rsidRPr="004C5EC1">
        <w:rPr>
          <w:b/>
          <w:i/>
          <w:color w:val="FF3300"/>
          <w:sz w:val="18"/>
          <w:u w:val="single"/>
        </w:rPr>
        <w:t>YOU</w:t>
      </w:r>
      <w:r w:rsidRPr="004C5EC1">
        <w:rPr>
          <w:b/>
          <w:i/>
          <w:color w:val="FF3300"/>
          <w:sz w:val="18"/>
        </w:rPr>
        <w:t xml:space="preserve"> come?”</w:t>
      </w:r>
      <w:r w:rsidRPr="004C5EC1">
        <w:rPr>
          <w:b/>
          <w:color w:val="FF3300"/>
          <w:sz w:val="18"/>
        </w:rPr>
        <w:t xml:space="preserve"> Anzac Poster 1914</w:t>
      </w:r>
      <w:r w:rsidRPr="004C5EC1">
        <w:rPr>
          <w:b/>
          <w:color w:val="FF3300"/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Weekend Australian (Magazine) – The Thin Khaki Line : The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for Recruitment, RAR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Seven VCs on show for anniversary : Starcevich (Gardner, AWM)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Ex-premiers asked to pool ideas on Federal funding for WA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Albany Waterfront (Price et.al.) – Urgent : Your Waterfront needs you now!!!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(Barton) – History of community opposition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(Woodings) – Cultural heritage &amp; Stirling Terrace Plan 2001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Albany Waterfront (Cleve)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Vancouver</w:t>
          </w:r>
        </w:smartTag>
      </w:smartTag>
      <w:r w:rsidRPr="004C5EC1">
        <w:rPr>
          <w:sz w:val="18"/>
        </w:rPr>
        <w:t xml:space="preserve"> guest house &amp; tourism expectations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Albany Waterfront (Cleve) – How many people expected waterfront to be single storey? 20%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Waterfront (Price) – Definition of ‘Storey’ as per Robert Fenn, EDDS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Albany Waterfront (Price) – Directed to SP : Is there anyone here from Albany Advertiser?</w:t>
      </w:r>
      <w:r w:rsidRPr="004C5EC1">
        <w:rPr>
          <w:sz w:val="18"/>
        </w:rPr>
        <w:tab/>
        <w:t>28 Oct 2006</w:t>
      </w:r>
    </w:p>
    <w:p w:rsidR="00AB4D60" w:rsidRPr="00FC083B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FC083B">
        <w:rPr>
          <w:b/>
          <w:sz w:val="18"/>
        </w:rPr>
        <w:t xml:space="preserve">Statement – </w:t>
      </w:r>
      <w:smartTag w:uri="urn:schemas-microsoft-com:office:smarttags" w:element="place">
        <w:smartTag w:uri="urn:schemas-microsoft-com:office:smarttags" w:element="City">
          <w:r w:rsidRPr="00FC083B">
            <w:rPr>
              <w:b/>
              <w:sz w:val="18"/>
            </w:rPr>
            <w:t>Albany</w:t>
          </w:r>
        </w:smartTag>
      </w:smartTag>
      <w:r w:rsidRPr="00FC083B">
        <w:rPr>
          <w:b/>
          <w:sz w:val="18"/>
        </w:rPr>
        <w:t xml:space="preserve"> Waterfront (Peacock) – </w:t>
      </w:r>
      <w:hyperlink r:id="rId1014" w:history="1">
        <w:r w:rsidRPr="00FC083B">
          <w:rPr>
            <w:rStyle w:val="Hyperlink"/>
            <w:b/>
            <w:sz w:val="18"/>
          </w:rPr>
          <w:t xml:space="preserve">Port viability </w:t>
        </w:r>
        <w:r w:rsidR="00FC083B" w:rsidRPr="00FC083B">
          <w:rPr>
            <w:rStyle w:val="Hyperlink"/>
            <w:b/>
            <w:sz w:val="18"/>
          </w:rPr>
          <w:t xml:space="preserve">: Unacceptable future threat </w:t>
        </w:r>
        <w:r w:rsidRPr="00FC083B">
          <w:rPr>
            <w:rStyle w:val="Hyperlink"/>
            <w:b/>
            <w:sz w:val="18"/>
          </w:rPr>
          <w:t>port access</w:t>
        </w:r>
      </w:hyperlink>
      <w:r w:rsidRPr="00FC083B">
        <w:rPr>
          <w:b/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(Peacock) – Albany CC submission to Commonwealth JSC T&amp;RS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(Austin, Marie) – Alternatives to high-rise development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Statement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Waterfront (Bezard) – </w:t>
      </w:r>
      <w:smartTag w:uri="urn:schemas-microsoft-com:office:smarttags" w:element="City">
        <w:r w:rsidRPr="004C5EC1">
          <w:rPr>
            <w:sz w:val="18"/>
          </w:rPr>
          <w:t>Gladstone</w:t>
        </w:r>
      </w:smartTag>
      <w:r w:rsidRPr="004C5EC1">
        <w:rPr>
          <w:sz w:val="18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Marina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Queensland</w:t>
          </w:r>
        </w:smartTag>
      </w:smartTag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(Phillips) – Conspiracy of governance to defeat community expectation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(Phillips) – 90% vacancy rate at Government marinas around WA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(Phillips) – Dyfken Shed is bleeding hole in Council budget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(Phillips) – AEC will be another bleeding hole in Council budget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(Phillips) – Power of $ - Restrictive trade practice against supporters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Albany Waterfront (Phillips) – Noise &amp; Air Pollution : Traffic safety unacceptable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Mirrambeena Estate (Peacock) – CBH looking to establish $200m Grain Storage Facility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Albany Waterfront (Watson MLA) – So why did CBH build $130m port expansion?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Answer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(Smithson Planning) – Leverage!</w:t>
      </w:r>
      <w:r w:rsidRPr="004C5EC1">
        <w:rPr>
          <w:sz w:val="18"/>
        </w:rPr>
        <w:tab/>
        <w:t>28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Emu Point Development (LandCorp) – Process to pay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capital project </w:t>
      </w:r>
      <w:r w:rsidRPr="004C5EC1">
        <w:rPr>
          <w:sz w:val="18"/>
        </w:rPr>
        <w:tab/>
        <w:t>28 Oct 2006</w:t>
      </w:r>
    </w:p>
    <w:p w:rsidR="00AB4D60" w:rsidRPr="004C5EC1" w:rsidRDefault="009076C6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Activity</w:t>
      </w:r>
      <w:r w:rsidR="00AB4D60" w:rsidRPr="004C5EC1">
        <w:rPr>
          <w:sz w:val="18"/>
        </w:rPr>
        <w:t xml:space="preserve"> – Albany Nurses Memorial Service (Albany RSL) – Rose gardens in Proudlove Parade  </w:t>
      </w:r>
      <w:r w:rsidR="00AB4D60" w:rsidRPr="004C5EC1">
        <w:rPr>
          <w:sz w:val="18"/>
        </w:rPr>
        <w:tab/>
        <w:t>29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8 : Transport</w:t>
      </w:r>
      <w:r w:rsidRPr="004C5EC1">
        <w:rPr>
          <w:b/>
          <w:color w:val="FF3300"/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14) – Beazley bus on road to nowhere (Chaney, BCA)</w:t>
      </w:r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15) – Immigration advice ignored at our peril : Keating &amp; Hilali</w:t>
      </w:r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15) – Less talk &amp; more action : Federal / State reform process</w:t>
      </w:r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Depression warning : Ignore climate change : Back to 1930s</w:t>
      </w:r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CASA (Carmody) – National Strategy Anzac 2014-18 &amp; </w:t>
      </w:r>
      <w:hyperlink r:id="rId1015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(Carter)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Transport Plan &amp; </w:t>
      </w:r>
      <w:hyperlink r:id="rId1016" w:history="1">
        <w:r w:rsidRPr="004C5EC1">
          <w:rPr>
            <w:rStyle w:val="Hyperlink"/>
            <w:sz w:val="18"/>
          </w:rPr>
          <w:t>Albany Draft LPS</w:t>
        </w:r>
      </w:hyperlink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GSDC &amp; Austrade (McKenzie) – E-Business </w:t>
      </w:r>
      <w:r w:rsidRPr="004C5EC1">
        <w:rPr>
          <w:sz w:val="18"/>
        </w:rPr>
        <w:tab/>
        <w:t>30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9 : Environment &amp; Energy</w:t>
      </w:r>
      <w:r w:rsidRPr="004C5EC1">
        <w:rPr>
          <w:b/>
          <w:color w:val="FF3300"/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1) – Howard defiant in the face of global warming warning : Stern Report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2) – More jobless losing eight weeks’ dole (Andrews MP, Min Employment)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3) – Modern urban planning is no child’s play (Stanley, ARACY)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7) – Grassroots idea grows into $90 million scheme (Branch, ACSSO)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7) – Ambitious Lib denies threat talks (Buswell MLA, Vasse &amp; Deputy WA)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10) – Burrup treasure is history in the taking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Casey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Museum)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country-region">
        <w:r w:rsidRPr="004C5EC1">
          <w:rPr>
            <w:sz w:val="18"/>
          </w:rPr>
          <w:t>Britain</w:t>
        </w:r>
      </w:smartTag>
      <w:r w:rsidRPr="004C5EC1">
        <w:rPr>
          <w:sz w:val="18"/>
        </w:rPr>
        <w:t xml:space="preserve"> urges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to join climate action (Stern Report)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PM accused of fialing to prepare for change (Albanese MLA, Env.)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Buswell denies threat made on Canal Rocks : CCC Busselton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Walking on both sides sure way to be flattened (Buswell MLA)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Howard claims mortgage high ground despite rate rises (Beazley MP)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AWB cuts fee, bonus in bid to woo back growers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WA leads nation for cashed-up accounts (Watson, NAB)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Firms hit by ban after exploiting skilled migrants (Rizvi, DIMA)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Chaplain plan not crusade (Howard MHR, Prime Minister)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 xml:space="preserve"> fends off brickbats : Perth Airport &amp; BGC (Min. Environ)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Chaplain plan part of PM’s push on values (Howard MHR)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One law for all, and all for a single legal system (Aboriginal Law)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Pain shared : Bad season to take toll on region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, GSDC)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Another waterfront battle? (Price, Austin, Bezard, AWAG)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Remembering never to forget : WW1 (Smithson, AA)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Remembering the Anzac convoy (Johnson,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18) – Learning Curve : UWA News (Knight &amp; Prince, UWA Friends)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West Regionals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color w:val="FF3300"/>
              <w:sz w:val="18"/>
            </w:rPr>
            <w:t>Albany</w:t>
          </w:r>
        </w:smartTag>
      </w:smartTag>
      <w:r w:rsidRPr="004C5EC1">
        <w:rPr>
          <w:b/>
          <w:color w:val="FF3300"/>
          <w:sz w:val="18"/>
        </w:rPr>
        <w:t xml:space="preserve"> Advertiser) – Employment : Business : Education</w:t>
      </w:r>
      <w:r w:rsidRPr="004C5EC1">
        <w:rPr>
          <w:b/>
          <w:color w:val="FF3300"/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CASA (Carmody) – Acknowledge : </w:t>
      </w:r>
      <w:hyperlink r:id="rId1017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Study –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of </w:t>
      </w:r>
      <w:smartTag w:uri="urn:schemas-microsoft-com:office:smarttags" w:element="PlaceNam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Master of Regional Development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Study –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of </w:t>
      </w:r>
      <w:smartTag w:uri="urn:schemas-microsoft-com:office:smarttags" w:element="PlaceNam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Master of Science : Natural Resource Management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Study –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of </w:t>
      </w:r>
      <w:smartTag w:uri="urn:schemas-microsoft-com:office:smarttags" w:element="PlaceNam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Bachelor of Science : Restoration Ecology</w:t>
      </w:r>
      <w:r w:rsidRPr="004C5EC1">
        <w:rPr>
          <w:sz w:val="18"/>
        </w:rPr>
        <w:tab/>
        <w:t>31 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Report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sz w:val="18"/>
            </w:rPr>
            <w:t>Draft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sz w:val="18"/>
            </w:rPr>
            <w:t>State</w:t>
          </w:r>
        </w:smartTag>
      </w:smartTag>
      <w:r w:rsidRPr="004C5EC1">
        <w:rPr>
          <w:b/>
          <w:sz w:val="18"/>
        </w:rPr>
        <w:t xml:space="preserve"> Infrastructure Strategy – WA Dept Treasury &amp; Finance</w:t>
      </w:r>
      <w:r w:rsidRPr="004C5EC1">
        <w:rPr>
          <w:b/>
          <w:sz w:val="18"/>
        </w:rPr>
        <w:tab/>
        <w:t>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Report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sz w:val="18"/>
            </w:rPr>
            <w:t>Draft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sz w:val="18"/>
            </w:rPr>
            <w:t>State</w:t>
          </w:r>
        </w:smartTag>
      </w:smartTag>
      <w:r w:rsidRPr="004C5EC1">
        <w:rPr>
          <w:b/>
          <w:sz w:val="18"/>
        </w:rPr>
        <w:t xml:space="preserve"> Water Plan – WA Dept Premier &amp; Cabinet</w:t>
      </w:r>
      <w:r w:rsidRPr="004C5EC1">
        <w:rPr>
          <w:b/>
          <w:sz w:val="18"/>
        </w:rPr>
        <w:tab/>
        <w:t>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(Spring Edition) : Murdoch vision (Chortis Hay &amp; Spaseski)</w:t>
      </w:r>
      <w:r w:rsidRPr="004C5EC1">
        <w:rPr>
          <w:sz w:val="18"/>
        </w:rPr>
        <w:tab/>
        <w:t>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(Spring Edition) : Land supply (Stokes &amp; Thompson)</w:t>
      </w:r>
      <w:r w:rsidRPr="004C5EC1">
        <w:rPr>
          <w:sz w:val="18"/>
        </w:rPr>
        <w:tab/>
        <w:t>Oct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DPI – Building Networks (Spring Edition) : Coastal protection (Barr)</w:t>
      </w:r>
      <w:r w:rsidRPr="004C5EC1">
        <w:rPr>
          <w:sz w:val="18"/>
        </w:rPr>
        <w:tab/>
        <w:t>Oct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70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10 : Entertainment</w:t>
      </w:r>
      <w:r w:rsidRPr="004C5EC1">
        <w:rPr>
          <w:b/>
          <w:color w:val="FF3300"/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Australian (Page 1) – PM pushes a new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Kyoto</w:t>
          </w:r>
        </w:smartTag>
      </w:smartTag>
      <w:r w:rsidRPr="004C5EC1">
        <w:rPr>
          <w:sz w:val="18"/>
        </w:rPr>
        <w:t xml:space="preserve"> : Stern Report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Australian (Page 3) – Plane noise will blast top suburbs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Brisbane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(Rudd MHR)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Australian (Page 7) – Heading for extinction : A drought like no other (Mitchell, UQHP)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13) – High price of a future : Cutting carbon emissions will be expensive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14) – Don’t heed stern warning : Australians in danger talking up climate Δ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Literary Review (Page 9) – History : Heroes forged in hell : WW1 (Walters, TA)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Howard wants a new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Kyoto</w:t>
          </w:r>
        </w:smartTag>
      </w:smartTag>
      <w:r w:rsidRPr="004C5EC1">
        <w:rPr>
          <w:sz w:val="18"/>
        </w:rPr>
        <w:t xml:space="preserve"> (Howard MHR, Prime Minister)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Can we wait for PM’s new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Kyoto</w:t>
          </w:r>
        </w:smartTag>
      </w:smartTag>
      <w:r w:rsidRPr="004C5EC1">
        <w:rPr>
          <w:sz w:val="18"/>
        </w:rPr>
        <w:t>? (Howard MHR, Prime Minister)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Mining boom is over (Costello MHR, Treasurer)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Land shortages push buyers out (Chaffer, HIA)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Minister denies losing local council support -18/+41/~80 (Ford)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Report hits credibility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Cambridge</w:t>
          </w:r>
        </w:smartTag>
      </w:smartTag>
      <w:r w:rsidRPr="004C5EC1">
        <w:rPr>
          <w:sz w:val="18"/>
        </w:rPr>
        <w:t xml:space="preserve"> mayor (Cr Anderton)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It’s time for Ripper to face a few home truths (State Treasurer)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24) – Climate change must be global and equitable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24) – Turned Turtle Day-Care : Carpenter MLA (Alston)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35)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shows off muscle : arms race hots up (Yukishio Submarine)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Wheat price edges up as AWB woos growers (Tuckey MHR)</w:t>
      </w:r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Bruce Billson MP (VA) – National Strategy Anzac 2014-18 &amp; </w:t>
      </w:r>
      <w:hyperlink r:id="rId1018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01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Aust Council National Trusts (Treadwell) – Acknowledge : </w:t>
      </w:r>
      <w:hyperlink r:id="rId1019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color w:val="CC0000"/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11 : Agriculture</w:t>
      </w:r>
      <w:r w:rsidRPr="004C5EC1">
        <w:rPr>
          <w:b/>
          <w:color w:val="FF3300"/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Australian (Page 1) – Learn or earn plan for youth (Emerson MHR, Rankin Qld)</w:t>
      </w:r>
      <w:r w:rsidRPr="004C5EC1">
        <w:rPr>
          <w:b/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More reap big salaries as Federal jobs grow (Shergold, DPMC)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PM blocks Tuckey wheat export plan (Tuckey MHR, O’Connor)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</w:t>
      </w:r>
      <w:smartTag w:uri="urn:schemas-microsoft-com:office:smarttags" w:element="City">
        <w:r w:rsidRPr="004C5EC1">
          <w:rPr>
            <w:sz w:val="18"/>
          </w:rPr>
          <w:t>Marina</w:t>
        </w:r>
      </w:smartTag>
      <w:r w:rsidRPr="004C5EC1">
        <w:rPr>
          <w:sz w:val="18"/>
        </w:rPr>
        <w:t xml:space="preserve"> a risk to Sound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Mangles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, Rockingham (Cox, EPA)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Families face ruin as living costs surge (Laker, APRA)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Another big rent rise tipped (Druitt, REIWA)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Government remains firm on stamp duty (Ripper MLA, Treasurer)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14) – $4m rail facelift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William Street</w:t>
          </w:r>
        </w:smartTag>
      </w:smartTag>
      <w:r w:rsidRPr="004C5EC1">
        <w:rPr>
          <w:sz w:val="18"/>
        </w:rPr>
        <w:t xml:space="preserve"> (Monks, Perth CC)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14) – WALGA : State Govt trying to control Local Govt (Mitchell)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WANH Chairman’s Address 2006 (Kent AO)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Templeman’s job is to remake dysfunctional dept : WA DCD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PM’s pastoral care another sacred cow : Religion behind conflict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Move on Bunbury waterfront (Mayor Smith, Bunbury CC)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Business deposits fire St.George profit to $1.05b (Kelly, CEO)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50) – Qantas chief warns of carbon tax effect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CEO)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51) – Wesfarmers ponders equity raising : OAMPS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Goyder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MD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?) – Fix federal / state government relations (Chaney, BCA)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4) – Port access claims dismissed (</w:t>
      </w:r>
      <w:smartTag w:uri="urn:schemas-microsoft-com:office:smarttags" w:element="City">
        <w:r w:rsidRPr="004C5EC1">
          <w:rPr>
            <w:b/>
            <w:sz w:val="18"/>
          </w:rPr>
          <w:t>Hammond</w:t>
        </w:r>
      </w:smartTag>
      <w:r w:rsidRPr="004C5EC1">
        <w:rPr>
          <w:b/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CC)</w:t>
      </w:r>
      <w:r w:rsidRPr="004C5EC1">
        <w:rPr>
          <w:b/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Highway under pressure (Smithson, AA)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Changing spaces : Albany Civic Centre (Smithson, AA)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Stop damage to environment (Harrison, Little Grove)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Advert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21)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sz w:val="18"/>
            </w:rPr>
            <w:t>Albany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sz w:val="18"/>
            </w:rPr>
            <w:t>Port</w:t>
          </w:r>
        </w:smartTag>
      </w:smartTag>
      <w:r w:rsidRPr="004C5EC1">
        <w:rPr>
          <w:b/>
          <w:sz w:val="18"/>
        </w:rPr>
        <w:t xml:space="preserve"> Authority : Visiting Cruise Ships 2007</w:t>
      </w:r>
      <w:r w:rsidRPr="004C5EC1">
        <w:rPr>
          <w:b/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Public get used to futuristic plans (Esplanade Hotel)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Space-age plan for Esplanade Hotel (Caddy, TPGWA)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Highway upgrade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 xml:space="preserve"> (MacTiernan MLA, Min P&amp;I)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Decision welcomed : Albany Waterfront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RAAF display show (38 Sqn RAAF Amberley, DHC-4 Caribou)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Time for wildlife warriors to act (Spurgeon,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Which voting system is better? (Clements, Gledhow)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wall will have restrictions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Dresler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Museum)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PlaceType">
        <w:r w:rsidRPr="004C5EC1">
          <w:rPr>
            <w:sz w:val="18"/>
          </w:rPr>
          <w:t>University</w:t>
        </w:r>
      </w:smartTag>
      <w:r w:rsidRPr="004C5EC1">
        <w:rPr>
          <w:sz w:val="18"/>
        </w:rPr>
        <w:t xml:space="preserve"> of </w:t>
      </w:r>
      <w:smartTag w:uri="urn:schemas-microsoft-com:office:smarttags" w:element="PlaceName">
        <w:r w:rsidRPr="004C5EC1">
          <w:rPr>
            <w:sz w:val="18"/>
          </w:rPr>
          <w:t>Western Australia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Ernest Hodgkin’s Swanland (Brearley, Biology)</w:t>
      </w:r>
      <w:r w:rsidRPr="004C5EC1">
        <w:rPr>
          <w:sz w:val="18"/>
        </w:rPr>
        <w:tab/>
        <w:t>02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12 : Politics &amp; Ideas</w:t>
      </w:r>
      <w:r w:rsidRPr="004C5EC1">
        <w:rPr>
          <w:b/>
          <w:color w:val="FF3300"/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Australian (Wish) – Great Drives : A dozen unforgettable road trips around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FF3300"/>
              <w:sz w:val="18"/>
            </w:rPr>
            <w:t>Australia</w:t>
          </w:r>
        </w:smartTag>
      </w:smartTag>
      <w:r w:rsidRPr="004C5EC1">
        <w:rPr>
          <w:color w:val="FF3300"/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1) – Beazley’s cash carrot for states (Dr Henry, Treasury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Secretary)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9) – Save tax windfall, urge economists (Henry, Richardson, Garnaut)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9) – Danger in taking it all for granted (Wood, TA)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Australian (Page 9) – School and uni dropouts dragging nation down (McGaw,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Uni)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9) – Good enough mindset squanders minerals bonanza (Steketee, TA)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9) – Pay chief defends rise as ‘worth it’ (Harper, Aust Fair Pay Commission)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14) – Leaders tread carefully in the Stern minefield (Shanahan, TA)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14) – British report the last hurrah of warmaholics (Carter, Aust Env. Found.)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Australian (Page 15) – The wrong time for soft options : Reform agenda : Making boom pay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Australian (Page 15) – A sound prescription : Emerson sorts out welfare rights &amp; wrongs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Australian (Page 17) – Victorian Liberals : There will be </w:t>
      </w:r>
      <w:r w:rsidRPr="004C5EC1">
        <w:rPr>
          <w:b/>
          <w:sz w:val="18"/>
          <w:u w:val="single"/>
        </w:rPr>
        <w:t>“no tolls”</w:t>
      </w:r>
      <w:r w:rsidRPr="004C5EC1">
        <w:rPr>
          <w:sz w:val="18"/>
        </w:rPr>
        <w:t xml:space="preserve"> : You can’t trust Labor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Yet another Cabinet crisis for Carpenter (Marlborough MLA)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Direct plea to Howard over WA wheat war (Omodei MLA)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Top Defence job for PM’s policy adviser (Warner, DOD)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17) – Space age plan for landmark site : Esplanade Hotel,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TV mission is to salute legendary PoW hero : Sir Edward Dunlop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Road toll drives NT limit of 130 kmh (Martin, Chief Minister)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Commonwealth Dept Veteran Affairs – </w:t>
      </w:r>
      <w:hyperlink r:id="rId1020" w:history="1">
        <w:r w:rsidRPr="004C5EC1">
          <w:rPr>
            <w:rStyle w:val="Hyperlink"/>
            <w:sz w:val="18"/>
          </w:rPr>
          <w:t>www.dva.gov.au</w:t>
        </w:r>
      </w:hyperlink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Hon Bruce Billson MHR (Veteran Affairs) – Remberance Day 2006 Poster</w:t>
      </w:r>
      <w:r w:rsidRPr="004C5EC1">
        <w:rPr>
          <w:color w:val="CC0000"/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CC (</w:t>
      </w:r>
      <w:smartTag w:uri="urn:schemas-microsoft-com:office:smarttags" w:element="State">
        <w:smartTag w:uri="urn:schemas-microsoft-com:office:smarttags" w:element="place">
          <w:r w:rsidRPr="004C5EC1">
            <w:rPr>
              <w:color w:val="CC0000"/>
              <w:sz w:val="18"/>
            </w:rPr>
            <w:t>Berry</w:t>
          </w:r>
        </w:smartTag>
      </w:smartTag>
      <w:r w:rsidRPr="004C5EC1">
        <w:rPr>
          <w:color w:val="CC0000"/>
          <w:sz w:val="18"/>
        </w:rPr>
        <w:t>) – Establishing a Business Improvement District (West, PRM)</w:t>
      </w:r>
      <w:r w:rsidRPr="004C5EC1">
        <w:rPr>
          <w:color w:val="CC0000"/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City of Philadelphia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 xml:space="preserve"> – </w:t>
      </w:r>
      <w:hyperlink r:id="rId1021" w:history="1">
        <w:r w:rsidRPr="004C5EC1">
          <w:rPr>
            <w:rStyle w:val="Hyperlink"/>
            <w:sz w:val="18"/>
          </w:rPr>
          <w:t>www.centercityphila.org/home/default.aspx</w:t>
        </w:r>
      </w:hyperlink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United Kingdom Business Improvement Districts – </w:t>
      </w:r>
      <w:hyperlink r:id="rId1022" w:history="1">
        <w:r w:rsidRPr="004C5EC1">
          <w:rPr>
            <w:rStyle w:val="Hyperlink"/>
            <w:sz w:val="18"/>
          </w:rPr>
          <w:t>www.ukbids.org</w:t>
        </w:r>
      </w:hyperlink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Extra – It’s Showtime : 111</w:t>
      </w:r>
      <w:r w:rsidRPr="004C5EC1">
        <w:rPr>
          <w:color w:val="FF3300"/>
          <w:sz w:val="18"/>
          <w:vertAlign w:val="superscript"/>
        </w:rPr>
        <w:t>th</w:t>
      </w:r>
      <w:r w:rsidRPr="004C5EC1">
        <w:rPr>
          <w:color w:val="FF3300"/>
          <w:sz w:val="18"/>
        </w:rPr>
        <w:t xml:space="preserve"> Albany Agricultural Show</w:t>
      </w:r>
      <w:r w:rsidRPr="004C5EC1">
        <w:rPr>
          <w:color w:val="FF3300"/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(AAS Page 23) – Is the Army for you? : NZ trip (Sgt Cheong, 11/28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Battalion)</w:t>
      </w:r>
      <w:r w:rsidRPr="004C5EC1">
        <w:rPr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Matt Benson MLC (McBeath) – ACC Community Mapping Workshop (Krempl, CANWA)</w:t>
      </w:r>
      <w:r w:rsidRPr="004C5EC1">
        <w:rPr>
          <w:color w:val="CC0000"/>
          <w:sz w:val="18"/>
        </w:rPr>
        <w:tab/>
        <w:t>03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Liftout – Australian (Australia 2026) – Part 13 : Health</w:t>
      </w:r>
      <w:r w:rsidRPr="004C5EC1">
        <w:rPr>
          <w:b/>
          <w:color w:val="FF3300"/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1) – Green light for PM to go nuclear (Macfarlane MHR, Resources)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7) – Carpenter urged to sack Minister and purge ghosts of WA Inc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Australian (Page 10) – Orion Expedition Cruises : An Invitation to 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Australian (Page 18) – Playing politics with the weather : Radical prescriptions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Australian (Page 19 &amp; 23) – The clean green dream : Stern Report : Still cool 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Kyoto</w:t>
          </w:r>
        </w:smartTag>
      </w:smartTag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24) – Clean air won’t cost the future : Past &amp; Projected future wealth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28) – US Votes 2006 : Seats of Destiny (Senate, House &amp; Governors)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Premier targets duds Cabinet reshuffle (Ravlich, McHale, Marlb’h)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Audit uncovers donations : Canal Rocks CCC (Marlborough MLA)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AWB slashes 40pc off service fee for farmers (Donges, AWB)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State bosses act like old boys’ club (Taylor, EOPE)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Premier’s blues resound in state of everyday political crisis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Schools of thought vary on chaplaincy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For kids’ sake, act Mr Premier : DCD (Carpenter MLA)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Labor branch backs uranium review (Beazley MHR, Northbridge)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59) – Driving force on law road to reform (CJ Martin, Supreme Court)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63) – Local government ‘at crossroads’ (Lumsden,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LGMA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Plan for Halls Head motel site approved (MacTiernan, Min P&amp;I)</w:t>
      </w:r>
      <w:r w:rsidRPr="004C5EC1">
        <w:rPr>
          <w:sz w:val="18"/>
        </w:rPr>
        <w:tab/>
        <w:t>04 Nov 2006</w:t>
      </w:r>
    </w:p>
    <w:p w:rsidR="00447169" w:rsidRPr="004C5EC1" w:rsidRDefault="00447169" w:rsidP="004471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Fremantle Herald (Page 6-7) – We’ll cross that bridge : Fremantle Traffic Upgrade</w:t>
      </w:r>
      <w:r w:rsidRPr="004C5EC1">
        <w:rPr>
          <w:sz w:val="18"/>
        </w:rPr>
        <w:tab/>
        <w:t>04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WA house prices tipped to weather rate increase (Druitt, REIWA)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Home loan up $777 a month in two years : Crushing debt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Seantor clears way for sale of Medibank (Sen Joyce, Qld National)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New push for </w:t>
      </w:r>
      <w:smartTag w:uri="urn:schemas-microsoft-com:office:smarttags" w:element="place">
        <w:r w:rsidRPr="004C5EC1">
          <w:rPr>
            <w:sz w:val="18"/>
          </w:rPr>
          <w:t>Scarborough</w:t>
        </w:r>
      </w:smartTag>
      <w:r w:rsidRPr="004C5EC1">
        <w:rPr>
          <w:sz w:val="18"/>
        </w:rPr>
        <w:t xml:space="preserve"> towers (MacTiernan MLA, Min P&amp;I)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Reports force State to act on problems (OBE &amp; Child abuse)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</w:t>
      </w:r>
      <w:r w:rsidR="00776922">
        <w:rPr>
          <w:rFonts w:ascii="CommercialScript BT" w:hAnsi="CommercialScript BT"/>
          <w:b/>
          <w:sz w:val="20"/>
        </w:rPr>
        <w:t>West Australian</w:t>
      </w:r>
      <w:r w:rsidRPr="004C5EC1">
        <w:rPr>
          <w:sz w:val="18"/>
        </w:rPr>
        <w:t xml:space="preserve">  dominates WA Media Awards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Website – Orion Cruises (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 xml:space="preserve">) – </w:t>
      </w:r>
      <w:hyperlink r:id="rId1023" w:history="1">
        <w:r w:rsidRPr="004C5EC1">
          <w:rPr>
            <w:rStyle w:val="Hyperlink"/>
            <w:sz w:val="18"/>
          </w:rPr>
          <w:t>www.orioncruises.com.au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Orion Cruises (Info) – Schedule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Cruise Line Visits 2007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Flyer – Walton Pietropaolo Real Estate – Prices just keep going up : Free market appraisal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(Batten) – Community Mapping (Krempl, CANWA)</w:t>
      </w:r>
      <w:r w:rsidRPr="004C5EC1">
        <w:rPr>
          <w:sz w:val="18"/>
        </w:rPr>
        <w:tab/>
        <w:t>06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Task force warning over atomic energy cost (McKibbin, RBA)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Church and State debate an opening for Labor (Henderson, TSI)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28) – WALGA : Our communities deserve respect of State Government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Rental hike (Pearson, Professionals AJS)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Last stand for visitor centre : Mt.Barker (Patterson, MBTB)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Going, going … : Albany TC Council Offices,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Marginal seasons (Smithson, AA)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6) – Negative messages (O’Neill, Walton Pietropaolo RE)</w:t>
      </w:r>
      <w:r w:rsidRPr="004C5EC1">
        <w:rPr>
          <w:b/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Too many snouts in the trough : RE boom (Holt,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More on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’s windfarm fiasco (Mortimer, SCLG)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The Anzacs remembered : WW1 (Haynes, Albany Light Horse)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Strategy for City goes on the road : LPS (Fenn, Albany CC)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Albany Advertiser (TV Guide) – Shootout at the 30-minute corral (WIN vs. GWN News)</w:t>
      </w:r>
      <w:r w:rsidRPr="004C5EC1">
        <w:rPr>
          <w:color w:val="FF3300"/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NAB Albany (Wheeler) – Stockland Direct Retail Property Investment </w:t>
      </w:r>
      <w:smartTag w:uri="urn:schemas-microsoft-com:office:smarttags" w:element="place">
        <w:r w:rsidRPr="004C5EC1">
          <w:rPr>
            <w:color w:val="CC0000"/>
            <w:sz w:val="18"/>
          </w:rPr>
          <w:t>Opportunity</w:t>
        </w:r>
      </w:smartTag>
      <w:r w:rsidRPr="004C5EC1">
        <w:rPr>
          <w:color w:val="CC0000"/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Flyer – Peet &amp; Co. – Release 8b : The Sanctuary, McKail (Duck in for a look)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Matt Benson MLC (McBeath) – ACC Community Mapping Workshop (Krempl, CANWA)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(Batten) – ACC Community Mapping Workshop (Krempl, CANWA)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Sandra Krempl Consulting – ACC Community Mapping Workshop</w:t>
      </w:r>
      <w:r w:rsidRPr="004C5EC1">
        <w:rPr>
          <w:sz w:val="18"/>
        </w:rPr>
        <w:tab/>
        <w:t>07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Let States charge income tax : Report (Carling, CIS)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Top US banker for G20 talks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Bernanke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Federal Reserve)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28) – Hillary hails, tugs huff, but all fail to move mighty USS Intrepid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WA loses best-State title in green test (Evatt Foundation)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Westpoint planners axed from FPA site (Bloch, Deputy Chairman)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57) – WIN eyes float, sale of stake in STW9 (Papadopolous, WIN)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101) – WAEC : Geraldton / Greenough Amalgamation Referendum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Workshop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(Batten) – Community Mapping (Krempl, CANWA)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(Batten) – ACC Community Mapping Workshop (Krempl, CANWA)</w:t>
      </w:r>
      <w:r w:rsidRPr="004C5EC1">
        <w:rPr>
          <w:color w:val="CC0000"/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 xml:space="preserve">Email from – WA Dept Treasury &amp; Finance – </w:t>
      </w:r>
      <w:hyperlink r:id="rId1024" w:tooltip="http://www.stateinfrastructurestrategy.wa.gov.au" w:history="1">
        <w:r w:rsidRPr="004C5EC1">
          <w:rPr>
            <w:rStyle w:val="Hyperlink"/>
            <w:sz w:val="18"/>
            <w:szCs w:val="18"/>
          </w:rPr>
          <w:t>http://www.stateinfrastructurestrategy.wa.gov.au</w:t>
        </w:r>
      </w:hyperlink>
      <w:r w:rsidRPr="004C5EC1">
        <w:rPr>
          <w:color w:val="0000FF"/>
          <w:sz w:val="18"/>
          <w:szCs w:val="18"/>
        </w:rPr>
        <w:t> </w:t>
      </w:r>
      <w:r w:rsidRPr="004C5EC1">
        <w:rPr>
          <w:color w:val="CC0000"/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szCs w:val="18"/>
        </w:rPr>
      </w:pPr>
      <w:r w:rsidRPr="004C5EC1">
        <w:rPr>
          <w:sz w:val="18"/>
          <w:szCs w:val="18"/>
        </w:rPr>
        <w:t xml:space="preserve">Website – WA DTF : SIS Framework – </w:t>
      </w:r>
      <w:hyperlink r:id="rId1025" w:tooltip="http://www.stateinfrastructurestrategy.wa.gov.au" w:history="1">
        <w:r w:rsidRPr="004C5EC1">
          <w:rPr>
            <w:rStyle w:val="Hyperlink"/>
            <w:sz w:val="18"/>
            <w:szCs w:val="18"/>
          </w:rPr>
          <w:t>http://www.stateinfrastructurestrategy.wa.gov.au</w:t>
        </w:r>
      </w:hyperlink>
      <w:r w:rsidRPr="004C5EC1">
        <w:rPr>
          <w:color w:val="0000FF"/>
          <w:sz w:val="18"/>
          <w:szCs w:val="18"/>
        </w:rPr>
        <w:t> </w:t>
      </w:r>
      <w:r w:rsidRPr="004C5EC1">
        <w:rPr>
          <w:sz w:val="18"/>
          <w:szCs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szCs w:val="18"/>
        </w:rPr>
      </w:pPr>
      <w:r w:rsidRPr="004C5EC1">
        <w:rPr>
          <w:sz w:val="18"/>
          <w:szCs w:val="18"/>
        </w:rPr>
        <w:t xml:space="preserve">Website – WA DTF : SIS Reference Group – </w:t>
      </w:r>
      <w:hyperlink r:id="rId1026" w:tooltip="http://www.stateinfrastructurestrategy.wa.gov.au" w:history="1">
        <w:r w:rsidRPr="004C5EC1">
          <w:rPr>
            <w:rStyle w:val="Hyperlink"/>
            <w:sz w:val="18"/>
            <w:szCs w:val="18"/>
          </w:rPr>
          <w:t>http://www.stateinfrastructurestrategy.wa.gov.au</w:t>
        </w:r>
      </w:hyperlink>
      <w:r w:rsidRPr="004C5EC1">
        <w:rPr>
          <w:color w:val="0000FF"/>
          <w:sz w:val="18"/>
          <w:szCs w:val="18"/>
        </w:rPr>
        <w:t> </w:t>
      </w:r>
      <w:r w:rsidRPr="004C5EC1">
        <w:rPr>
          <w:sz w:val="18"/>
          <w:szCs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szCs w:val="18"/>
        </w:rPr>
      </w:pPr>
      <w:r w:rsidRPr="004C5EC1">
        <w:rPr>
          <w:sz w:val="18"/>
          <w:szCs w:val="18"/>
        </w:rPr>
        <w:t xml:space="preserve">Report – WA DTF : SIS Green Paper – </w:t>
      </w:r>
      <w:hyperlink r:id="rId1027" w:tooltip="http://www.stateinfrastructurestrategy.wa.gov.au" w:history="1">
        <w:r w:rsidRPr="004C5EC1">
          <w:rPr>
            <w:rStyle w:val="Hyperlink"/>
            <w:sz w:val="18"/>
            <w:szCs w:val="18"/>
          </w:rPr>
          <w:t>http://www.stateinfrastructurestrategy.wa.gov.au</w:t>
        </w:r>
      </w:hyperlink>
      <w:r w:rsidRPr="004C5EC1">
        <w:rPr>
          <w:color w:val="0000FF"/>
          <w:sz w:val="18"/>
          <w:szCs w:val="18"/>
        </w:rPr>
        <w:t> </w:t>
      </w:r>
      <w:r w:rsidRPr="004C5EC1">
        <w:rPr>
          <w:sz w:val="18"/>
          <w:szCs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DTF : State Infrastructure Strategy – </w:t>
      </w:r>
      <w:hyperlink r:id="rId1028" w:history="1">
        <w:r w:rsidRPr="004C5EC1">
          <w:rPr>
            <w:rStyle w:val="Hyperlink"/>
            <w:sz w:val="18"/>
          </w:rPr>
          <w:t>www.dtf.wa.gov.au/cms/tre_content.asp?id=1489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DTF : State Infrastructure Strategy Website – Smithson Planning Part 1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DTF : State Infrastructure Strategy Website – Smithson Planning Part 2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DTF : State Infrastructure Strategy Website – GS Development Commission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DTF : State Infrastructure Strategy Website – GSDC Appendix 1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DTF : State Infrastructure Strategy Website – GSDC Appendix 2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Submission – WA DTF : State Infrastructure Strategy Website – SCRIPT </w:t>
      </w:r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Website – The Smithsonian Associates – </w:t>
      </w:r>
      <w:hyperlink r:id="rId1029" w:history="1">
        <w:r w:rsidRPr="004C5EC1">
          <w:rPr>
            <w:rStyle w:val="Hyperlink"/>
            <w:sz w:val="18"/>
          </w:rPr>
          <w:t>http://smithsonianassociates.org/</w:t>
        </w:r>
      </w:hyperlink>
      <w:r w:rsidRPr="004C5EC1">
        <w:rPr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GSDC (Bishop) – </w:t>
      </w:r>
      <w:smartTag w:uri="urn:schemas-microsoft-com:office:smarttags" w:element="City">
        <w:r w:rsidRPr="004C5EC1">
          <w:rPr>
            <w:color w:val="CC0000"/>
            <w:sz w:val="18"/>
          </w:rPr>
          <w:t>Marlborough</w:t>
        </w:r>
      </w:smartTag>
      <w:r w:rsidRPr="004C5EC1">
        <w:rPr>
          <w:color w:val="CC0000"/>
          <w:sz w:val="18"/>
        </w:rPr>
        <w:t xml:space="preserve"> Dismissed : 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 Job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Summit</w:t>
          </w:r>
        </w:smartTag>
      </w:smartTag>
      <w:r w:rsidRPr="004C5EC1">
        <w:rPr>
          <w:color w:val="CC0000"/>
          <w:sz w:val="18"/>
        </w:rPr>
        <w:t xml:space="preserve"> Cancelled</w:t>
      </w:r>
      <w:r w:rsidRPr="004C5EC1">
        <w:rPr>
          <w:color w:val="CC0000"/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 xml:space="preserve">Dismissal – Norm Marlborough MLA (Minister Small Business) – CCC </w:t>
      </w:r>
      <w:r w:rsidR="00A53F84" w:rsidRPr="004C5EC1">
        <w:rPr>
          <w:color w:val="FF0066"/>
          <w:sz w:val="18"/>
        </w:rPr>
        <w:t>Burke</w:t>
      </w:r>
      <w:r w:rsidRPr="004C5EC1">
        <w:rPr>
          <w:color w:val="FF0066"/>
          <w:sz w:val="18"/>
        </w:rPr>
        <w:t xml:space="preserve"> Investigation</w:t>
      </w:r>
      <w:r w:rsidRPr="004C5EC1">
        <w:rPr>
          <w:color w:val="FF0066"/>
          <w:sz w:val="18"/>
        </w:rPr>
        <w:tab/>
        <w:t>08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I got it wrong, admits besieged Carpenter : Marlborough MLA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Unveiled : WA’s 100 most influential people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The 100 who made a difference : Past &amp; Present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Who are you gonna call?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Marlborough</w:t>
          </w:r>
        </w:smartTag>
      </w:smartTag>
      <w:r w:rsidRPr="004C5EC1">
        <w:rPr>
          <w:sz w:val="18"/>
        </w:rPr>
        <w:t xml:space="preserve"> MLA, Peel)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Premier risked Cabinet integrity (Marlborough MLA, Small Bus.)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Burkie : at least 200 times (Marlborough MLA, Small Bus.)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Land-a-hoist : Fremantle Container Crane (Photo)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Howard : Merchant of misery : Rate rises (Howard MHR, PM)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15) – CBH eyes </w:t>
      </w:r>
      <w:smartTag w:uri="urn:schemas-microsoft-com:office:smarttags" w:element="place">
        <w:r w:rsidRPr="004C5EC1">
          <w:rPr>
            <w:sz w:val="18"/>
          </w:rPr>
          <w:t>Asia</w:t>
        </w:r>
      </w:smartTag>
      <w:r w:rsidRPr="004C5EC1">
        <w:rPr>
          <w:sz w:val="18"/>
        </w:rPr>
        <w:t xml:space="preserve"> sale in face of AWB veto (Ainsworth, CBH)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Stop drowning water debate in delusional propaganda</w:t>
      </w:r>
      <w:r w:rsidRPr="004C5EC1">
        <w:rPr>
          <w:sz w:val="18"/>
        </w:rPr>
        <w:tab/>
        <w:t>09 Nov 2006</w:t>
      </w:r>
    </w:p>
    <w:p w:rsidR="00AB4D60" w:rsidRPr="007A42EF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7A42EF">
        <w:rPr>
          <w:b/>
          <w:sz w:val="18"/>
        </w:rPr>
        <w:t xml:space="preserve">Article – West Australian (Page 48) – </w:t>
      </w:r>
      <w:hyperlink r:id="rId1030" w:history="1">
        <w:r w:rsidRPr="007A42EF">
          <w:rPr>
            <w:rStyle w:val="Hyperlink"/>
            <w:b/>
            <w:sz w:val="18"/>
          </w:rPr>
          <w:t>Big parties will take over, say councils</w:t>
        </w:r>
      </w:hyperlink>
      <w:r w:rsidRPr="007A42EF">
        <w:rPr>
          <w:b/>
          <w:sz w:val="18"/>
        </w:rPr>
        <w:t xml:space="preserve"> (Mitchell, WALGA)</w:t>
      </w:r>
      <w:r w:rsidRPr="007A42EF">
        <w:rPr>
          <w:b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Regions of </w:t>
      </w:r>
      <w:smartTag w:uri="urn:schemas-microsoft-com:office:smarttags" w:element="place">
        <w:smartTag w:uri="urn:schemas-microsoft-com:office:smarttags" w:element="Stat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 xml:space="preserve"> (Down South : SW, GS, &amp; Esperance)</w:t>
      </w:r>
      <w:r w:rsidRPr="004C5EC1">
        <w:rPr>
          <w:color w:val="FF3300"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</w:t>
      </w:r>
      <w:smartTag w:uri="urn:schemas-microsoft-com:office:smarttags" w:element="State">
        <w:r w:rsidRPr="004C5EC1">
          <w:rPr>
            <w:color w:val="FF3300"/>
            <w:sz w:val="18"/>
          </w:rPr>
          <w:t>Western Australia</w:t>
        </w:r>
      </w:smartTag>
      <w:r w:rsidRPr="004C5EC1">
        <w:rPr>
          <w:color w:val="FF3300"/>
          <w:sz w:val="18"/>
        </w:rPr>
        <w:t>’s 100 most influential people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Murray</w:t>
          </w:r>
        </w:smartTag>
      </w:smartTag>
      <w:r w:rsidRPr="004C5EC1">
        <w:rPr>
          <w:color w:val="FF3300"/>
          <w:sz w:val="18"/>
        </w:rPr>
        <w:t>, WAN et.al.)</w:t>
      </w:r>
      <w:r w:rsidRPr="004C5EC1">
        <w:rPr>
          <w:color w:val="FF3300"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3) – Minister dumps waste committee : 3C (McGowan, Environ.)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23) – Burswood project gets green light : SAT (Solomons, Avalon)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36) – People not part of the process : Daylight Saving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Lest we forget (Fraser MBE, Albany RSL)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Learn about wilderness at new info sessions (Roberts, DEC)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Whale World lands cash catch (Bail, WW)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Wrecker’s ball ready to go : Esplanade Hotel (Nunn Architects)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4) – Porongurups driven to despair (Browning, TimberCorp)</w:t>
      </w:r>
      <w:r w:rsidRPr="004C5EC1">
        <w:rPr>
          <w:b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Reality of life and death (Smithson, AA)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Save area from desecration : new Esplanade (Kemp,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To be ugliest building : new Esplanade (Tulloch,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New hotel set to dominate : Esplanade (Lillicrap,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Time to act now : Emu Point (Spurgeon, Porongurups)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Coast under threat : Sandpatch &amp; Verve (Walmsley,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12) – ‘Too early to decide’ :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Council Elections 2007</w:t>
      </w:r>
      <w:r w:rsidRPr="004C5EC1">
        <w:rPr>
          <w:b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15) – WA SBDC : Regional Small Business Awards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Marlborough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(RE Page 25) – </w:t>
      </w:r>
      <w:smartTag w:uri="urn:schemas-microsoft-com:office:smarttags" w:element="place">
        <w:r w:rsidRPr="004C5EC1">
          <w:rPr>
            <w:sz w:val="18"/>
          </w:rPr>
          <w:t>Central Park</w:t>
        </w:r>
      </w:smartTag>
      <w:r w:rsidRPr="004C5EC1">
        <w:rPr>
          <w:sz w:val="18"/>
        </w:rPr>
        <w:t xml:space="preserve"> : 19 Town Houses (Marshall, Merrifield)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Matters (Vol.1 #10 Page 23) – Brand new community to ease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housing strain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Matters (Vol.1 #10 Page 26) – The little track that grew &amp; grew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Matters (Vol.1 #10 Page 34) – Last word on art : Janis Nedela (Smithson, AA)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Frankland community centre to open (Tuckey MHR, O’Connor)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Timber towns move : LG Association (Forbes,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Plantagenet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AGS Weekender (Page 8)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needs strong leaders : Goode (Robertson,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No more wind turbines on coast (Walmsley, Centennial Park)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Middleton design roundly criticised (Kemp,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Question already answered by firm : ADSTC (Cullen, Mt.Nasura)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Advert – AGS Weekender (Page 10)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b/>
              <w:sz w:val="18"/>
            </w:rPr>
            <w:t>Albany</w:t>
          </w:r>
        </w:smartTag>
        <w:r w:rsidRPr="004C5EC1">
          <w:rPr>
            <w:b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b/>
              <w:sz w:val="18"/>
            </w:rPr>
            <w:t>Port</w:t>
          </w:r>
        </w:smartTag>
      </w:smartTag>
      <w:r w:rsidRPr="004C5EC1">
        <w:rPr>
          <w:b/>
          <w:sz w:val="18"/>
        </w:rPr>
        <w:t xml:space="preserve"> Authority : Visiting Cruise Ships 2007</w:t>
      </w:r>
      <w:r w:rsidRPr="004C5EC1">
        <w:rPr>
          <w:b/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11) – APEC : WA Industry &amp; Export Awards 2006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28) – Walton Pietropaolo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Goode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 xml:space="preserve"> House ($1.29m)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28) – Walton Pietropaolo : Lower King Bush Block (Auction)</w:t>
      </w:r>
      <w:r w:rsidRPr="004C5EC1">
        <w:rPr>
          <w:sz w:val="18"/>
        </w:rPr>
        <w:tab/>
        <w:t>09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Conference – Australian ICOMOS 2006 (Fremantle) – Cities &amp; Ports : Heritage management</w:t>
      </w:r>
      <w:r w:rsidRPr="004C5EC1">
        <w:rPr>
          <w:sz w:val="18"/>
        </w:rPr>
        <w:tab/>
        <w:t>09-11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Rejected – Australian ICOMOS 2006 (Fremantle)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Anzac 2014-18</w:t>
      </w:r>
      <w:r w:rsidRPr="004C5EC1">
        <w:rPr>
          <w:b/>
          <w:sz w:val="18"/>
        </w:rPr>
        <w:tab/>
        <w:t>09-11 Nov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71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GSACC &amp; GSTAFE – Best Practice in Workforce Planning Expo (17 Nov 2006)</w:t>
      </w:r>
      <w:r w:rsidRPr="004C5EC1">
        <w:rPr>
          <w:sz w:val="18"/>
        </w:rPr>
        <w:tab/>
        <w:t>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Albany CoCI – CEO’s Message (Hummerston) : Aust Ports &amp; Marine Authorities Conference</w:t>
      </w:r>
      <w:r w:rsidRPr="004C5EC1">
        <w:rPr>
          <w:sz w:val="18"/>
        </w:rPr>
        <w:tab/>
        <w:t>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CoCI – Visiting Cruise Ships 2007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Authority)</w:t>
      </w:r>
      <w:r w:rsidRPr="004C5EC1">
        <w:rPr>
          <w:sz w:val="18"/>
        </w:rPr>
        <w:tab/>
        <w:t>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turmoil as MPs back Burke (Carpenter, Premier WA)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High-rise revamp to transform Leederville (Cr.Catania, Vincent)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Fewer people in work but fewer look for jobs : 497,000 (4.6%)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Business sours for Burke : Hotline becomes wrong number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Council ‘unable to give fair deal’ (Cr. Ryan,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Busselton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But Norm’s the $1m man (Marlborough MLA, Peel)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Burke did the right thing by quitting (Beazley MHR, Opposition)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Costello backs WA grain growers (Senator Ferris, Agriculture)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11) – Remembrance Day public invitation (State Exec., RSLWA)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Reef exposes evidence of 4m ocean rise (McCulloch, CECRS)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US warning for Howard no trigger to quit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 xml:space="preserve"> (McKinley, ANU)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32) – Real Heroes : RSL Poppy Appeal (State Exec., RSLWA)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Domestic violence reports up 35% (S.Sgt Fairman, WA Police)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43) – Govt Notice Board : Proposal to amalgamate Northam TC &amp; SC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43) – Govt Notice Board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Swan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River</w:t>
          </w:r>
        </w:smartTag>
      </w:smartTag>
      <w:r w:rsidRPr="004C5EC1">
        <w:rPr>
          <w:sz w:val="18"/>
        </w:rPr>
        <w:t xml:space="preserve"> Trust Chairman &amp; Members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Flight – RAAF Amberley – 38 Squadron (DHC-4 Caribou)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Reception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RAAF Amberley : 38 Squadron (DHC-4 Caribou)</w:t>
      </w:r>
      <w:r w:rsidRPr="004C5EC1">
        <w:rPr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Resignation – Norm Marlborough MLA (Peel) – CCC Busselton Investigation</w:t>
      </w:r>
      <w:r w:rsidRPr="004C5EC1">
        <w:rPr>
          <w:color w:val="FF0066"/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66"/>
          <w:sz w:val="18"/>
        </w:rPr>
      </w:pPr>
      <w:r w:rsidRPr="004C5EC1">
        <w:rPr>
          <w:color w:val="FF0066"/>
          <w:sz w:val="18"/>
        </w:rPr>
        <w:t>Resignation – Former WA Premier Brian Burke (ALP) – CCC Busselton Investigation</w:t>
      </w:r>
      <w:r w:rsidRPr="004C5EC1">
        <w:rPr>
          <w:color w:val="FF0066"/>
          <w:sz w:val="18"/>
        </w:rPr>
        <w:tab/>
        <w:t>10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Exhibition – 111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Show (Centennial Oval)</w:t>
      </w:r>
      <w:r w:rsidRPr="004C5EC1">
        <w:rPr>
          <w:sz w:val="18"/>
        </w:rPr>
        <w:tab/>
        <w:t>10-11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Survey – 111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Show – Australian Labor Party (Key Issues for 2009)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111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Agricultural Show – Peet &amp; Co.  Ray White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(The Sanctuary, McKail)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Australian (Page 2) – Howard to defy US on N-plant :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&amp;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Canada</w:t>
          </w:r>
        </w:smartTag>
      </w:smartTag>
      <w:r w:rsidRPr="004C5EC1">
        <w:rPr>
          <w:sz w:val="18"/>
        </w:rPr>
        <w:t xml:space="preserve"> uranium plans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Australian (Page 18) – Both parties must prove their worth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Australian (Page 18) – National scandal : Labor coast-to-coast rollcall ministerial dishonour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Australian (Page 18) – I’m feeling a bit crook too, just quietly … (Mad Horse Disease)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19) – Remaking America : How the USA voted in House of Representatives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Australian (Page 31) – Carpenter aching to see back of Burke (CCC Busselton SC)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Australian (Page 31) – AMSA : Differential Global Positioning System (Crib Point, Vic)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punished by Burke tapes fiasco (CCC Busselton)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Marine catastrophe looms for Peel-Harvey as Dawesville Cut fails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Premier could face tough decisions as CCC widens its net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Big unions in clash over ex-MP’s future (Marlborough MLA)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Ravlich admits Burke contact over OBE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Luxury homes add to Peel-Harvey fears (Star, PHCC)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Salute to Gallipoli : the WA Story (Olson, Ordinary Blokes)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terror plots rife (Dame Eliza Manningham-Buller, MI5)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Beware of hard times after 10 years of prosperity (Macfarlane)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56) – Masons cast off ‘cloak and dagger’ (Hibble, GMWA)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78) – Tough balancing act in long search for economic stability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Service – Remembrance Day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2006 – York Street</w:t>
          </w:r>
        </w:smartTag>
      </w:smartTag>
      <w:r w:rsidRPr="004C5EC1">
        <w:rPr>
          <w:sz w:val="18"/>
        </w:rPr>
        <w:t xml:space="preserve"> Memorial,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RSL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Australian ICOMOS 2006 (Fremantle)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Regional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Port</w:t>
          </w:r>
        </w:smartTag>
      </w:smartTag>
      <w:r w:rsidRPr="004C5EC1">
        <w:rPr>
          <w:sz w:val="18"/>
        </w:rPr>
        <w:t xml:space="preserve"> (Williamson, APA)</w:t>
      </w:r>
      <w:r w:rsidRPr="004C5EC1">
        <w:rPr>
          <w:sz w:val="18"/>
        </w:rPr>
        <w:tab/>
        <w:t>11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Australian ICOMOS 2006 (Fremantle)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: Contested Spaces (Traill, AHC)</w:t>
      </w:r>
      <w:r w:rsidRPr="004C5EC1">
        <w:rPr>
          <w:sz w:val="18"/>
        </w:rPr>
        <w:tab/>
        <w:t>11 Nov 2006</w:t>
      </w:r>
    </w:p>
    <w:p w:rsidR="007A42EF" w:rsidRPr="007A42EF" w:rsidRDefault="007A42EF" w:rsidP="007A42E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00FF"/>
          <w:sz w:val="18"/>
        </w:rPr>
      </w:pPr>
      <w:r w:rsidRPr="007A42EF">
        <w:rPr>
          <w:b/>
          <w:color w:val="0000FF"/>
          <w:sz w:val="18"/>
          <w:szCs w:val="18"/>
        </w:rPr>
        <w:t xml:space="preserve">Statement – Neil Smithson (SP) – </w:t>
      </w:r>
      <w:hyperlink r:id="rId1031" w:history="1">
        <w:r w:rsidRPr="007A42EF">
          <w:rPr>
            <w:rStyle w:val="Hyperlink"/>
            <w:b/>
            <w:sz w:val="18"/>
            <w:szCs w:val="18"/>
          </w:rPr>
          <w:t xml:space="preserve">Rainbow 2000 : </w:t>
        </w:r>
        <w:r w:rsidRPr="007A42EF">
          <w:rPr>
            <w:rStyle w:val="Hyperlink"/>
            <w:b/>
            <w:sz w:val="18"/>
          </w:rPr>
          <w:t>10</w:t>
        </w:r>
        <w:r w:rsidRPr="007A42EF">
          <w:rPr>
            <w:rStyle w:val="Hyperlink"/>
            <w:b/>
            <w:sz w:val="18"/>
            <w:vertAlign w:val="superscript"/>
          </w:rPr>
          <w:t>th</w:t>
        </w:r>
        <w:r w:rsidRPr="007A42EF">
          <w:rPr>
            <w:rStyle w:val="Hyperlink"/>
            <w:b/>
            <w:sz w:val="18"/>
          </w:rPr>
          <w:t xml:space="preserve"> Anniversary Project Evaluation</w:t>
        </w:r>
      </w:hyperlink>
      <w:r w:rsidRPr="007A42EF">
        <w:rPr>
          <w:b/>
          <w:color w:val="0000FF"/>
          <w:sz w:val="18"/>
        </w:rPr>
        <w:tab/>
        <w:t>12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Central bank chiefs to take on oil, gas cartels (Bernanke, USFR)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Labor now in damage control (Carpenter, Premier WA)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Ravlich has to go : Majority in survey (Education Minister)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McHale has to go : Majority in survey (Community Dev. Minister)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WA Inc ghost gives Liberals hope in Peel (Marlborough MLA)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Liberals seek top new candidate for Forrest (Reid, CCC Busselton)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Scots on verge of ending a marriage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United Kingdom</w:t>
          </w:r>
        </w:smartTag>
      </w:smartTag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37) – Carey wins more cash for legal fight : Westpoint</w:t>
      </w:r>
      <w:r w:rsidRPr="004C5EC1">
        <w:rPr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3A7883">
        <w:rPr>
          <w:color w:val="FF3300"/>
          <w:sz w:val="18"/>
        </w:rPr>
        <w:t>Liftout – West Australian – Renewable Energy : Partnerships turning wind into water (Emu Downs)</w:t>
      </w:r>
      <w:r w:rsidRPr="003A7883">
        <w:rPr>
          <w:color w:val="FF33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Letter – Hon John Howard MHR (PM) – </w:t>
      </w:r>
      <w:hyperlink r:id="rId1032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 xml:space="preserve">Letter – Hon Kim Beazley MHR (Opposition) – </w:t>
      </w:r>
      <w:hyperlink r:id="rId1033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>Letter – Hon Alan Carpenter MLA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FF0000"/>
              <w:sz w:val="18"/>
              <w:szCs w:val="18"/>
            </w:rPr>
            <w:t>Premier</w:t>
          </w:r>
        </w:smartTag>
        <w:r w:rsidRPr="003A7883">
          <w:rPr>
            <w:color w:val="FF0000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FF0000"/>
              <w:sz w:val="18"/>
              <w:szCs w:val="18"/>
            </w:rPr>
            <w:t>WA</w:t>
          </w:r>
        </w:smartTag>
      </w:smartTag>
      <w:r w:rsidRPr="003A7883">
        <w:rPr>
          <w:color w:val="FF0000"/>
          <w:sz w:val="18"/>
          <w:szCs w:val="18"/>
        </w:rPr>
        <w:t xml:space="preserve">) – </w:t>
      </w:r>
      <w:hyperlink r:id="rId1034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Letter – Hon Paul Omodei MLA (Opposition WA) – </w:t>
      </w:r>
      <w:hyperlink r:id="rId1035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3A7883">
        <w:rPr>
          <w:color w:val="003300"/>
          <w:sz w:val="18"/>
          <w:szCs w:val="18"/>
        </w:rPr>
        <w:t xml:space="preserve">Letter – Hon Brendon Grylls MLA (Nationals WA) – </w:t>
      </w:r>
      <w:hyperlink r:id="rId1036" w:history="1">
        <w:r w:rsidRPr="003A7883">
          <w:rPr>
            <w:rStyle w:val="Hyperlink"/>
            <w:color w:val="0033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003300"/>
            <w:sz w:val="18"/>
          </w:rPr>
          <w:t>10</w:t>
        </w:r>
        <w:r w:rsidRPr="003A7883">
          <w:rPr>
            <w:rStyle w:val="Hyperlink"/>
            <w:color w:val="003300"/>
            <w:sz w:val="18"/>
            <w:vertAlign w:val="superscript"/>
          </w:rPr>
          <w:t>th</w:t>
        </w:r>
        <w:r w:rsidRPr="003A7883">
          <w:rPr>
            <w:rStyle w:val="Hyperlink"/>
            <w:color w:val="003300"/>
            <w:sz w:val="18"/>
          </w:rPr>
          <w:t xml:space="preserve"> Anniversary Evaluation</w:t>
        </w:r>
      </w:hyperlink>
      <w:r w:rsidRPr="003A7883">
        <w:rPr>
          <w:color w:val="0033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3A7883">
        <w:rPr>
          <w:sz w:val="18"/>
        </w:rPr>
        <w:t xml:space="preserve">Website – Geraldton CC – South. Transport Corridor : </w:t>
      </w:r>
      <w:hyperlink r:id="rId1037" w:history="1">
        <w:r w:rsidRPr="003A7883">
          <w:rPr>
            <w:rStyle w:val="Hyperlink"/>
            <w:color w:val="auto"/>
            <w:sz w:val="18"/>
          </w:rPr>
          <w:t>http://www.geraldton.wa.gov.au</w:t>
        </w:r>
      </w:hyperlink>
      <w:r w:rsidRPr="003A7883">
        <w:rPr>
          <w:sz w:val="18"/>
        </w:rPr>
        <w:t xml:space="preserve"> 20020606s.pdf</w:t>
      </w:r>
      <w:r w:rsidRPr="003A7883">
        <w:rPr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Facsimile – Hon Wilson Tuckey MHR (O’Connor) – </w:t>
      </w:r>
      <w:hyperlink r:id="rId1038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>Facsimile – Senator Judith Adams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  <w:szCs w:val="18"/>
            </w:rPr>
            <w:t>Liberal</w:t>
          </w:r>
        </w:smartTag>
        <w:r w:rsidRPr="003A7883">
          <w:rPr>
            <w:color w:val="0000FF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  <w:szCs w:val="18"/>
            </w:rPr>
            <w:t>WA</w:t>
          </w:r>
        </w:smartTag>
      </w:smartTag>
      <w:r w:rsidRPr="003A7883">
        <w:rPr>
          <w:color w:val="0000FF"/>
          <w:sz w:val="18"/>
          <w:szCs w:val="18"/>
        </w:rPr>
        <w:t xml:space="preserve">) – </w:t>
      </w:r>
      <w:hyperlink r:id="rId1039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>Facsimile – Senator Mark Bishop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FF0000"/>
              <w:sz w:val="18"/>
              <w:szCs w:val="18"/>
            </w:rPr>
            <w:t>Liberal</w:t>
          </w:r>
        </w:smartTag>
        <w:r w:rsidRPr="003A7883">
          <w:rPr>
            <w:color w:val="FF0000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FF0000"/>
              <w:sz w:val="18"/>
              <w:szCs w:val="18"/>
            </w:rPr>
            <w:t>WA</w:t>
          </w:r>
        </w:smartTag>
      </w:smartTag>
      <w:r w:rsidRPr="003A7883">
        <w:rPr>
          <w:color w:val="FF0000"/>
          <w:sz w:val="18"/>
          <w:szCs w:val="18"/>
        </w:rPr>
        <w:t xml:space="preserve">) – </w:t>
      </w:r>
      <w:hyperlink r:id="rId1040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>Facsimile – Senator Ian Campbell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  <w:szCs w:val="18"/>
            </w:rPr>
            <w:t>Liberal</w:t>
          </w:r>
        </w:smartTag>
        <w:r w:rsidRPr="003A7883">
          <w:rPr>
            <w:color w:val="0000FF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  <w:szCs w:val="18"/>
            </w:rPr>
            <w:t>WA</w:t>
          </w:r>
        </w:smartTag>
      </w:smartTag>
      <w:r w:rsidRPr="003A7883">
        <w:rPr>
          <w:color w:val="0000FF"/>
          <w:sz w:val="18"/>
          <w:szCs w:val="18"/>
        </w:rPr>
        <w:t xml:space="preserve">) – </w:t>
      </w:r>
      <w:hyperlink r:id="rId1041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>Facsimile – Senator Alan Eggleston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  <w:szCs w:val="18"/>
            </w:rPr>
            <w:t>Liberal</w:t>
          </w:r>
        </w:smartTag>
        <w:r w:rsidRPr="003A7883">
          <w:rPr>
            <w:color w:val="0000FF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  <w:szCs w:val="18"/>
            </w:rPr>
            <w:t>WA</w:t>
          </w:r>
        </w:smartTag>
      </w:smartTag>
      <w:r w:rsidRPr="003A7883">
        <w:rPr>
          <w:color w:val="0000FF"/>
          <w:sz w:val="18"/>
          <w:szCs w:val="18"/>
        </w:rPr>
        <w:t xml:space="preserve">) – </w:t>
      </w:r>
      <w:hyperlink r:id="rId1042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  <w:szCs w:val="18"/>
        </w:rPr>
        <w:tab/>
      </w:r>
      <w:r w:rsidRPr="003A7883">
        <w:rPr>
          <w:color w:val="0000FF"/>
          <w:sz w:val="18"/>
        </w:rPr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>Facsimile – Senator Chris Ellison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  <w:szCs w:val="18"/>
            </w:rPr>
            <w:t>Liberal</w:t>
          </w:r>
        </w:smartTag>
        <w:r w:rsidRPr="003A7883">
          <w:rPr>
            <w:color w:val="0000FF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  <w:szCs w:val="18"/>
            </w:rPr>
            <w:t>WA</w:t>
          </w:r>
        </w:smartTag>
      </w:smartTag>
      <w:r w:rsidRPr="003A7883">
        <w:rPr>
          <w:color w:val="0000FF"/>
          <w:sz w:val="18"/>
          <w:szCs w:val="18"/>
        </w:rPr>
        <w:t xml:space="preserve">) – </w:t>
      </w:r>
      <w:hyperlink r:id="rId1043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>Facsimile – Senator Chris Evans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FF0000"/>
              <w:sz w:val="18"/>
              <w:szCs w:val="18"/>
            </w:rPr>
            <w:t>Liberal</w:t>
          </w:r>
        </w:smartTag>
        <w:r w:rsidRPr="003A7883">
          <w:rPr>
            <w:color w:val="FF0000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FF0000"/>
              <w:sz w:val="18"/>
              <w:szCs w:val="18"/>
            </w:rPr>
            <w:t>WA</w:t>
          </w:r>
        </w:smartTag>
      </w:smartTag>
      <w:r w:rsidRPr="003A7883">
        <w:rPr>
          <w:color w:val="FF0000"/>
          <w:sz w:val="18"/>
          <w:szCs w:val="18"/>
        </w:rPr>
        <w:t xml:space="preserve">) – </w:t>
      </w:r>
      <w:hyperlink r:id="rId1044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>Facsimile – Senator David Johnston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0000FF"/>
              <w:sz w:val="18"/>
              <w:szCs w:val="18"/>
            </w:rPr>
            <w:t>Liberal</w:t>
          </w:r>
        </w:smartTag>
        <w:r w:rsidRPr="003A7883">
          <w:rPr>
            <w:color w:val="0000FF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0000FF"/>
              <w:sz w:val="18"/>
              <w:szCs w:val="18"/>
            </w:rPr>
            <w:t>WA</w:t>
          </w:r>
        </w:smartTag>
      </w:smartTag>
      <w:r w:rsidRPr="003A7883">
        <w:rPr>
          <w:color w:val="0000FF"/>
          <w:sz w:val="18"/>
          <w:szCs w:val="18"/>
        </w:rPr>
        <w:t xml:space="preserve">) – </w:t>
      </w:r>
      <w:hyperlink r:id="rId1045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Facsimile – Senator Ross Lightfoot (Liberal WA) – </w:t>
      </w:r>
      <w:hyperlink r:id="rId1046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3300"/>
          <w:sz w:val="18"/>
        </w:rPr>
      </w:pPr>
      <w:r w:rsidRPr="003A7883">
        <w:rPr>
          <w:color w:val="663300"/>
          <w:sz w:val="18"/>
          <w:szCs w:val="18"/>
        </w:rPr>
        <w:t>Facsimile – Senator Andrew Murray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663300"/>
              <w:sz w:val="18"/>
              <w:szCs w:val="18"/>
            </w:rPr>
            <w:t>Liberal</w:t>
          </w:r>
        </w:smartTag>
        <w:r w:rsidRPr="003A7883">
          <w:rPr>
            <w:color w:val="663300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663300"/>
              <w:sz w:val="18"/>
              <w:szCs w:val="18"/>
            </w:rPr>
            <w:t>WA</w:t>
          </w:r>
        </w:smartTag>
      </w:smartTag>
      <w:r w:rsidRPr="003A7883">
        <w:rPr>
          <w:color w:val="663300"/>
          <w:sz w:val="18"/>
          <w:szCs w:val="18"/>
        </w:rPr>
        <w:t xml:space="preserve">) – </w:t>
      </w:r>
      <w:hyperlink r:id="rId1047" w:history="1">
        <w:r w:rsidRPr="003A7883">
          <w:rPr>
            <w:rStyle w:val="Hyperlink"/>
            <w:color w:val="6633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663300"/>
            <w:sz w:val="18"/>
          </w:rPr>
          <w:t>10</w:t>
        </w:r>
        <w:r w:rsidRPr="003A7883">
          <w:rPr>
            <w:rStyle w:val="Hyperlink"/>
            <w:color w:val="663300"/>
            <w:sz w:val="18"/>
            <w:vertAlign w:val="superscript"/>
          </w:rPr>
          <w:t>th</w:t>
        </w:r>
        <w:r w:rsidRPr="003A7883">
          <w:rPr>
            <w:rStyle w:val="Hyperlink"/>
            <w:color w:val="663300"/>
            <w:sz w:val="18"/>
          </w:rPr>
          <w:t xml:space="preserve"> Anniversary Evaluation</w:t>
        </w:r>
      </w:hyperlink>
      <w:r w:rsidRPr="003A7883">
        <w:rPr>
          <w:color w:val="6633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3A7883">
        <w:rPr>
          <w:color w:val="008000"/>
          <w:sz w:val="18"/>
          <w:szCs w:val="18"/>
        </w:rPr>
        <w:t xml:space="preserve">Facsimile – Senator Rachael Siewert (Greens WA) – </w:t>
      </w:r>
      <w:hyperlink r:id="rId1048" w:history="1">
        <w:r w:rsidRPr="003A7883">
          <w:rPr>
            <w:rStyle w:val="Hyperlink"/>
            <w:color w:val="008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008000"/>
            <w:sz w:val="18"/>
          </w:rPr>
          <w:t>10</w:t>
        </w:r>
        <w:r w:rsidRPr="003A7883">
          <w:rPr>
            <w:rStyle w:val="Hyperlink"/>
            <w:color w:val="008000"/>
            <w:sz w:val="18"/>
            <w:vertAlign w:val="superscript"/>
          </w:rPr>
          <w:t>th</w:t>
        </w:r>
        <w:r w:rsidRPr="003A7883">
          <w:rPr>
            <w:rStyle w:val="Hyperlink"/>
            <w:color w:val="008000"/>
            <w:sz w:val="18"/>
          </w:rPr>
          <w:t xml:space="preserve"> Anniversary Evaluation</w:t>
        </w:r>
      </w:hyperlink>
      <w:r w:rsidRPr="003A7883">
        <w:rPr>
          <w:color w:val="0080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>Facsimile – Senator Glenn Sterle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FF0000"/>
              <w:sz w:val="18"/>
              <w:szCs w:val="18"/>
            </w:rPr>
            <w:t>Labor</w:t>
          </w:r>
        </w:smartTag>
        <w:r w:rsidRPr="003A7883">
          <w:rPr>
            <w:color w:val="FF0000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FF0000"/>
              <w:sz w:val="18"/>
              <w:szCs w:val="18"/>
            </w:rPr>
            <w:t>WA</w:t>
          </w:r>
        </w:smartTag>
      </w:smartTag>
      <w:r w:rsidRPr="003A7883">
        <w:rPr>
          <w:color w:val="FF0000"/>
          <w:sz w:val="18"/>
          <w:szCs w:val="18"/>
        </w:rPr>
        <w:t xml:space="preserve">) – </w:t>
      </w:r>
      <w:hyperlink r:id="rId1049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13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>Facsimile – Senator Ruth Webber (</w:t>
      </w:r>
      <w:smartTag w:uri="urn:schemas-microsoft-com:office:smarttags" w:element="place">
        <w:smartTag w:uri="urn:schemas-microsoft-com:office:smarttags" w:element="City">
          <w:r w:rsidRPr="003A7883">
            <w:rPr>
              <w:color w:val="FF0000"/>
              <w:sz w:val="18"/>
              <w:szCs w:val="18"/>
            </w:rPr>
            <w:t>Labor</w:t>
          </w:r>
        </w:smartTag>
        <w:r w:rsidRPr="003A7883">
          <w:rPr>
            <w:color w:val="FF0000"/>
            <w:sz w:val="18"/>
            <w:szCs w:val="18"/>
          </w:rPr>
          <w:t xml:space="preserve"> </w:t>
        </w:r>
        <w:smartTag w:uri="urn:schemas-microsoft-com:office:smarttags" w:element="State">
          <w:r w:rsidRPr="003A7883">
            <w:rPr>
              <w:color w:val="FF0000"/>
              <w:sz w:val="18"/>
              <w:szCs w:val="18"/>
            </w:rPr>
            <w:t>WA</w:t>
          </w:r>
        </w:smartTag>
      </w:smartTag>
      <w:r w:rsidRPr="003A7883">
        <w:rPr>
          <w:color w:val="FF0000"/>
          <w:sz w:val="18"/>
          <w:szCs w:val="18"/>
        </w:rPr>
        <w:t xml:space="preserve">) – </w:t>
      </w:r>
      <w:hyperlink r:id="rId1050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PIA SA Young Planner (Pullen) – </w:t>
      </w:r>
      <w:hyperlink r:id="rId1051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: Top 10 Issues</w:t>
      </w:r>
      <w:r w:rsidRPr="004C5EC1">
        <w:rPr>
          <w:sz w:val="18"/>
        </w:rPr>
        <w:tab/>
        <w:t>13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Chaney wants Government to get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>, US in carbon pact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Uranium industry told to win public (MacFarlane, Min. Resources)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ountry-region">
        <w:r w:rsidRPr="004C5EC1">
          <w:rPr>
            <w:sz w:val="18"/>
          </w:rPr>
          <w:t>India</w:t>
        </w:r>
      </w:smartTag>
      <w:r w:rsidRPr="004C5EC1">
        <w:rPr>
          <w:sz w:val="18"/>
        </w:rPr>
        <w:t xml:space="preserve"> pips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 xml:space="preserve"> in trade stakes : Reserve Bank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Miners reject pay for water proposal (Llewellyn MLC, Greens SW)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Jack Gregor’s legacy of fairness, equality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Sir Charles at play illustrates a dynasty’s humble roots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49) – Peet raising $90m with an eye to NSW foray (Hemsley, Peet)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Lessons for others on our road to reform (Macfarlane, Ex-RBA)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(ED Page 3) – Maps tell a story : Dutch Exploration (John Curtin Gallery)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</w:t>
      </w:r>
      <w:smartTag w:uri="urn:schemas-microsoft-com:office:smarttags" w:element="City">
        <w:r w:rsidRPr="004C5EC1">
          <w:rPr>
            <w:sz w:val="18"/>
          </w:rPr>
          <w:t>Battle</w:t>
        </w:r>
      </w:smartTag>
      <w:r w:rsidRPr="004C5EC1">
        <w:rPr>
          <w:sz w:val="18"/>
        </w:rPr>
        <w:t xml:space="preserve"> for our waterfront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wins top tourism spot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Berry</w:t>
          </w:r>
        </w:smartTag>
      </w:smartTag>
      <w:r w:rsidRPr="004C5EC1">
        <w:rPr>
          <w:sz w:val="18"/>
        </w:rPr>
        <w:t>, Albany CC)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Easing the housing crisis (Roberts MLA, Min Housing &amp; Works)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5) – Time to remember : Remembrance Day 2006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Apathy not the answer : Albany Waterfront (Smithson, AA)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CBH should be ‘condemned’ (Peacock,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Sad end for Esplanade (Robinson,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Buildings could spoil our natural beauty (Webb,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Happy children (Travers, ABC Mentally Healthy WA)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7) – Albany Plantation Export Company : Industry Export Awards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18) – Learning curve : A French Australia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Bloomfield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Museum)</w:t>
      </w:r>
      <w:r w:rsidRPr="004C5EC1">
        <w:rPr>
          <w:sz w:val="18"/>
        </w:rPr>
        <w:tab/>
        <w:t>14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House prices rise to continue despite interest rise (Hanlan, Westpac)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Power plan hit as Verve chief quits : Lillywhite (Logan, Energy)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Watchdog drops swipe at ALP chief’s plum job (Murray, PSSC)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Both ends of housing market see prices leap (REIWA)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Council to approve $30m tower for Esplanade (Cresp, Colliers Int.)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Pressure mounts on apartment supply (Gilmore, MLG Realty)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French call for carbon tax on Aust exports (de Villepin, PM)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World’s forest making a comeback (National Academy Science)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19)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named and shamed in policy (CAN, Europe &amp;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Germany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74) – Developer presses on with airport strategy (Seward, Jandakot)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Peet &amp; Co. (Lennon) – New Land Syndicate : Melbourne (Botanic Village, Casey CC)</w:t>
      </w:r>
      <w:r w:rsidRPr="004C5EC1">
        <w:rPr>
          <w:color w:val="CC0000"/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Photofile Series – Army, Navy, Airforce (Topmill Pty Ltd) – </w:t>
      </w:r>
      <w:hyperlink r:id="rId1052" w:history="1">
        <w:r w:rsidRPr="004C5EC1">
          <w:rPr>
            <w:rStyle w:val="Hyperlink"/>
            <w:sz w:val="18"/>
          </w:rPr>
          <w:t>www.topmill.com.au</w:t>
        </w:r>
      </w:hyperlink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WA Dept Treasury &amp; Finance (Mortlock) – </w:t>
      </w:r>
      <w:hyperlink r:id="rId1053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West Australian (Murray) – </w:t>
      </w:r>
      <w:hyperlink r:id="rId1054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ELRANZ (Haydon) – </w:t>
      </w:r>
      <w:hyperlink r:id="rId1055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3A7883">
            <w:rPr>
              <w:color w:val="FF0000"/>
              <w:sz w:val="18"/>
              <w:szCs w:val="18"/>
            </w:rPr>
            <w:t>Albany</w:t>
          </w:r>
        </w:smartTag>
      </w:smartTag>
      <w:r w:rsidRPr="003A7883">
        <w:rPr>
          <w:color w:val="FF0000"/>
          <w:sz w:val="18"/>
          <w:szCs w:val="18"/>
        </w:rPr>
        <w:t xml:space="preserve">) – </w:t>
      </w:r>
      <w:hyperlink r:id="rId1056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3300"/>
          <w:sz w:val="18"/>
        </w:rPr>
      </w:pPr>
      <w:r w:rsidRPr="003A7883">
        <w:rPr>
          <w:color w:val="003300"/>
          <w:sz w:val="18"/>
          <w:szCs w:val="18"/>
        </w:rPr>
        <w:t>Email – Terry Redman MLA (</w:t>
      </w:r>
      <w:smartTag w:uri="urn:schemas-microsoft-com:office:smarttags" w:element="place">
        <w:r w:rsidRPr="003A7883">
          <w:rPr>
            <w:color w:val="003300"/>
            <w:sz w:val="18"/>
            <w:szCs w:val="18"/>
          </w:rPr>
          <w:t>Stirling</w:t>
        </w:r>
      </w:smartTag>
      <w:r w:rsidRPr="003A7883">
        <w:rPr>
          <w:color w:val="003300"/>
          <w:sz w:val="18"/>
          <w:szCs w:val="18"/>
        </w:rPr>
        <w:t xml:space="preserve">) – </w:t>
      </w:r>
      <w:hyperlink r:id="rId1057" w:history="1">
        <w:r w:rsidRPr="003A7883">
          <w:rPr>
            <w:rStyle w:val="Hyperlink"/>
            <w:color w:val="0033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003300"/>
            <w:sz w:val="18"/>
          </w:rPr>
          <w:t>10</w:t>
        </w:r>
        <w:r w:rsidRPr="003A7883">
          <w:rPr>
            <w:rStyle w:val="Hyperlink"/>
            <w:color w:val="003300"/>
            <w:sz w:val="18"/>
            <w:vertAlign w:val="superscript"/>
          </w:rPr>
          <w:t>th</w:t>
        </w:r>
        <w:r w:rsidRPr="003A7883">
          <w:rPr>
            <w:rStyle w:val="Hyperlink"/>
            <w:color w:val="003300"/>
            <w:sz w:val="18"/>
          </w:rPr>
          <w:t xml:space="preserve"> Anniversary Evaluation</w:t>
        </w:r>
      </w:hyperlink>
      <w:r w:rsidRPr="003A7883">
        <w:rPr>
          <w:color w:val="003300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8000"/>
          <w:sz w:val="18"/>
        </w:rPr>
      </w:pPr>
      <w:r w:rsidRPr="003A7883">
        <w:rPr>
          <w:color w:val="008000"/>
          <w:sz w:val="18"/>
          <w:szCs w:val="18"/>
        </w:rPr>
        <w:t xml:space="preserve">Email – Hon Paul Llewellyn MLC (South-West) – </w:t>
      </w:r>
      <w:hyperlink r:id="rId1058" w:history="1">
        <w:r w:rsidRPr="003A7883">
          <w:rPr>
            <w:rStyle w:val="Hyperlink"/>
            <w:color w:val="008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008000"/>
            <w:sz w:val="18"/>
          </w:rPr>
          <w:t>10</w:t>
        </w:r>
        <w:r w:rsidRPr="003A7883">
          <w:rPr>
            <w:rStyle w:val="Hyperlink"/>
            <w:color w:val="008000"/>
            <w:sz w:val="18"/>
            <w:vertAlign w:val="superscript"/>
          </w:rPr>
          <w:t>th</w:t>
        </w:r>
        <w:r w:rsidRPr="003A7883">
          <w:rPr>
            <w:rStyle w:val="Hyperlink"/>
            <w:color w:val="008000"/>
            <w:sz w:val="18"/>
          </w:rPr>
          <w:t xml:space="preserve"> Anniversary Evaluation</w:t>
        </w:r>
      </w:hyperlink>
      <w:r w:rsidRPr="003A7883">
        <w:rPr>
          <w:color w:val="008000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Email – Hon Robyn McSweeney MLC (South-West) – </w:t>
      </w:r>
      <w:hyperlink r:id="rId1059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 xml:space="preserve">Email – Hon Matt Benson MLC (South-West) – </w:t>
      </w:r>
      <w:hyperlink r:id="rId1060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 xml:space="preserve">Email – Hon Adele Farina MLC (South-West) – </w:t>
      </w:r>
      <w:hyperlink r:id="rId1061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Email – Hon Barry House MLC (South-West) – </w:t>
      </w:r>
      <w:hyperlink r:id="rId1062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00FF"/>
          <w:sz w:val="18"/>
        </w:rPr>
      </w:pPr>
      <w:r w:rsidRPr="003A7883">
        <w:rPr>
          <w:color w:val="0000FF"/>
          <w:sz w:val="18"/>
          <w:szCs w:val="18"/>
        </w:rPr>
        <w:t xml:space="preserve">Email – Hon Nigel Hallett MLC (South-West) – </w:t>
      </w:r>
      <w:hyperlink r:id="rId1063" w:history="1">
        <w:r w:rsidRPr="003A7883">
          <w:rPr>
            <w:rStyle w:val="Hyperlink"/>
            <w:sz w:val="18"/>
            <w:szCs w:val="18"/>
          </w:rPr>
          <w:t xml:space="preserve">Rainbow 2000 : </w:t>
        </w:r>
        <w:r w:rsidRPr="003A7883">
          <w:rPr>
            <w:rStyle w:val="Hyperlink"/>
            <w:sz w:val="18"/>
          </w:rPr>
          <w:t>10</w:t>
        </w:r>
        <w:r w:rsidRPr="003A7883">
          <w:rPr>
            <w:rStyle w:val="Hyperlink"/>
            <w:sz w:val="18"/>
            <w:vertAlign w:val="superscript"/>
          </w:rPr>
          <w:t>th</w:t>
        </w:r>
        <w:r w:rsidRPr="003A7883">
          <w:rPr>
            <w:rStyle w:val="Hyperlink"/>
            <w:sz w:val="18"/>
          </w:rPr>
          <w:t xml:space="preserve"> Anniversary Evaluation</w:t>
        </w:r>
      </w:hyperlink>
      <w:r w:rsidRPr="003A7883">
        <w:rPr>
          <w:color w:val="0000FF"/>
          <w:sz w:val="18"/>
        </w:rPr>
        <w:tab/>
        <w:t>15 Nov 2006</w:t>
      </w:r>
    </w:p>
    <w:p w:rsidR="00AB4D60" w:rsidRPr="003A7883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0000"/>
          <w:sz w:val="18"/>
        </w:rPr>
      </w:pPr>
      <w:r w:rsidRPr="003A7883">
        <w:rPr>
          <w:color w:val="FF0000"/>
          <w:sz w:val="18"/>
          <w:szCs w:val="18"/>
        </w:rPr>
        <w:t xml:space="preserve">Email – Hon Sally Talbot MLC (South-West) – </w:t>
      </w:r>
      <w:hyperlink r:id="rId1064" w:history="1">
        <w:r w:rsidRPr="003A7883">
          <w:rPr>
            <w:rStyle w:val="Hyperlink"/>
            <w:color w:val="FF0000"/>
            <w:sz w:val="18"/>
            <w:szCs w:val="18"/>
          </w:rPr>
          <w:t xml:space="preserve">Rainbow 2000 : </w:t>
        </w:r>
        <w:r w:rsidRPr="003A7883">
          <w:rPr>
            <w:rStyle w:val="Hyperlink"/>
            <w:color w:val="FF0000"/>
            <w:sz w:val="18"/>
          </w:rPr>
          <w:t>10</w:t>
        </w:r>
        <w:r w:rsidRPr="003A7883">
          <w:rPr>
            <w:rStyle w:val="Hyperlink"/>
            <w:color w:val="FF0000"/>
            <w:sz w:val="18"/>
            <w:vertAlign w:val="superscript"/>
          </w:rPr>
          <w:t>th</w:t>
        </w:r>
        <w:r w:rsidRPr="003A7883">
          <w:rPr>
            <w:rStyle w:val="Hyperlink"/>
            <w:color w:val="FF0000"/>
            <w:sz w:val="18"/>
          </w:rPr>
          <w:t xml:space="preserve"> Anniversary Evaluation</w:t>
        </w:r>
      </w:hyperlink>
      <w:r w:rsidRPr="003A7883">
        <w:rPr>
          <w:color w:val="FF0000"/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Heritage – </w:t>
      </w:r>
      <w:hyperlink r:id="rId1065" w:history="1">
        <w:r w:rsidRPr="004C5EC1">
          <w:rPr>
            <w:rStyle w:val="Hyperlink"/>
            <w:sz w:val="18"/>
          </w:rPr>
          <w:t>http://www.heritageaustralia.com.au</w:t>
        </w:r>
      </w:hyperlink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Exhibition – WA Museum (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) – A French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(Bloomfield, UWA)</w:t>
      </w:r>
      <w:r w:rsidRPr="004C5EC1">
        <w:rPr>
          <w:sz w:val="18"/>
        </w:rPr>
        <w:tab/>
        <w:t>15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(Novada Glass &amp; Aluminium) – Rainbow 2000</w:t>
      </w:r>
      <w:r w:rsidRPr="004C5EC1">
        <w:rPr>
          <w:sz w:val="18"/>
        </w:rPr>
        <w:tab/>
        <w:t>15 Nov 2006</w:t>
      </w:r>
    </w:p>
    <w:p w:rsidR="00AB4D60" w:rsidRPr="004C5EC1" w:rsidRDefault="009076C6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Cs/>
          <w:sz w:val="18"/>
        </w:rPr>
      </w:pPr>
      <w:r w:rsidRPr="004C5EC1">
        <w:rPr>
          <w:bCs/>
          <w:sz w:val="18"/>
        </w:rPr>
        <w:t>Activity</w:t>
      </w:r>
      <w:r w:rsidR="00AB4D60" w:rsidRPr="004C5EC1">
        <w:rPr>
          <w:bCs/>
          <w:sz w:val="18"/>
        </w:rPr>
        <w:t xml:space="preserve"> – Red Bull Air Race Worlkd Series (</w:t>
      </w:r>
      <w:smartTag w:uri="urn:schemas-microsoft-com:office:smarttags" w:element="City">
        <w:r w:rsidR="00AB4D60" w:rsidRPr="004C5EC1">
          <w:rPr>
            <w:bCs/>
            <w:sz w:val="18"/>
          </w:rPr>
          <w:t>Perth</w:t>
        </w:r>
      </w:smartTag>
      <w:r w:rsidR="00AB4D60" w:rsidRPr="004C5EC1">
        <w:rPr>
          <w:bCs/>
          <w:sz w:val="18"/>
        </w:rPr>
        <w:t xml:space="preserve"> Water, </w:t>
      </w:r>
      <w:smartTag w:uri="urn:schemas-microsoft-com:office:smarttags" w:element="PlaceName">
        <w:r w:rsidR="00AB4D60" w:rsidRPr="004C5EC1">
          <w:rPr>
            <w:bCs/>
            <w:sz w:val="18"/>
          </w:rPr>
          <w:t>Swan</w:t>
        </w:r>
      </w:smartTag>
      <w:r w:rsidR="00AB4D60" w:rsidRPr="004C5EC1">
        <w:rPr>
          <w:bCs/>
          <w:sz w:val="18"/>
        </w:rPr>
        <w:t xml:space="preserve"> </w:t>
      </w:r>
      <w:smartTag w:uri="urn:schemas-microsoft-com:office:smarttags" w:element="PlaceType">
        <w:r w:rsidR="00AB4D60" w:rsidRPr="004C5EC1">
          <w:rPr>
            <w:bCs/>
            <w:sz w:val="18"/>
          </w:rPr>
          <w:t>River</w:t>
        </w:r>
      </w:smartTag>
      <w:r w:rsidR="00AB4D60" w:rsidRPr="004C5EC1">
        <w:rPr>
          <w:bCs/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="00AB4D60" w:rsidRPr="004C5EC1">
            <w:rPr>
              <w:bCs/>
              <w:sz w:val="18"/>
            </w:rPr>
            <w:t>Perth</w:t>
          </w:r>
        </w:smartTag>
        <w:r w:rsidR="00AB4D60" w:rsidRPr="004C5EC1">
          <w:rPr>
            <w:bCs/>
            <w:sz w:val="18"/>
          </w:rPr>
          <w:t xml:space="preserve">, </w:t>
        </w:r>
        <w:smartTag w:uri="urn:schemas-microsoft-com:office:smarttags" w:element="State">
          <w:r w:rsidR="00AB4D60" w:rsidRPr="004C5EC1">
            <w:rPr>
              <w:bCs/>
              <w:sz w:val="18"/>
            </w:rPr>
            <w:t>Western Australia</w:t>
          </w:r>
        </w:smartTag>
      </w:smartTag>
      <w:r w:rsidR="00AB4D60" w:rsidRPr="004C5EC1">
        <w:rPr>
          <w:bCs/>
          <w:sz w:val="18"/>
        </w:rPr>
        <w:t>)</w:t>
      </w:r>
      <w:r w:rsidR="00AB4D60" w:rsidRPr="004C5EC1">
        <w:rPr>
          <w:bCs/>
          <w:sz w:val="18"/>
        </w:rPr>
        <w:tab/>
        <w:t>15-20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Murdoch fires a broadside at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 xml:space="preserve"> : IT (News Corporation)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States want summit on Federal power grab (Carpenter, WA Premier)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Council’s $15,000 hidden travel costs : World Energy Cities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Bureaucrats, staffers next in CCC’s sights (Burke &amp; AMT)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Troubled orchestra hit by 30pc fee rise : WASO (McHale, Arts)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20) – Burke-proofing manouvres reflect Labor’s big obsession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20) – My new ticker’s rejecting you (Beazley MHR &amp; Burke)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26)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moves to shake off pacifist role (Abe, PM)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Sego seeks Royal rout in party poll (President, French Socialists)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Red faces as Cabinet shuns green energy (Llewellyn MLC, SW)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Insider trading fears hit Alinta’s mop-up (Browning, AIH)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Institutions submit their opening T3 bids (Cousins, Telstra)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Verve chief to join biodiesel producer ARF (Lillywhite)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47) – Grim Citigroup warns of 1987-style collapse (Wignall &amp; Tarditi)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</w:t>
      </w:r>
      <w:r w:rsidRPr="004C5EC1">
        <w:rPr>
          <w:color w:val="800000"/>
          <w:sz w:val="18"/>
        </w:rPr>
        <w:t>Red Bull</w:t>
      </w:r>
      <w:r w:rsidRPr="004C5EC1">
        <w:rPr>
          <w:color w:val="FF3300"/>
          <w:sz w:val="18"/>
        </w:rPr>
        <w:t xml:space="preserve"> Air Race World Series (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FF3300"/>
              <w:sz w:val="18"/>
            </w:rPr>
            <w:t>Perth</w:t>
          </w:r>
        </w:smartTag>
        <w:r w:rsidRPr="004C5EC1">
          <w:rPr>
            <w:color w:val="FF3300"/>
            <w:sz w:val="18"/>
          </w:rPr>
          <w:t xml:space="preserve">, </w:t>
        </w:r>
        <w:smartTag w:uri="urn:schemas-microsoft-com:office:smarttags" w:element="State">
          <w:r w:rsidRPr="004C5EC1">
            <w:rPr>
              <w:color w:val="FF3300"/>
              <w:sz w:val="18"/>
            </w:rPr>
            <w:t>Western Australia</w:t>
          </w:r>
        </w:smartTag>
      </w:smartTag>
      <w:r w:rsidRPr="004C5EC1">
        <w:rPr>
          <w:color w:val="FF3300"/>
          <w:sz w:val="18"/>
        </w:rPr>
        <w:t>)</w:t>
      </w:r>
      <w:r w:rsidRPr="004C5EC1">
        <w:rPr>
          <w:color w:val="FF3300"/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WA’s top hotels (AHA Aon Hotel Awards for Excellence)</w:t>
      </w:r>
      <w:r w:rsidRPr="004C5EC1">
        <w:rPr>
          <w:color w:val="FF3300"/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18) – Strong airport growth : Perth International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18) – Non-alliance a missed opportunity : Qantas &amp; AirNZ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Teamwork means results (Bowler MLA &amp; Cr Wellington, ACC)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Government does count : Accountability (Smithson, AA)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Disillusionment in world : Lest we forget (Ewen,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Broken promises : Albany Waterfront (Bezard,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Shout them down : Albany Waterfront (McRae,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Let’s get on with it : Albany Waterfront (Johnson,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Drastic action needed : Environment (Harrison, Little Grove)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</w:t>
      </w:r>
      <w:smartTag w:uri="urn:schemas-microsoft-com:office:smarttags" w:element="PlaceName">
        <w:r w:rsidRPr="004C5EC1">
          <w:rPr>
            <w:sz w:val="18"/>
          </w:rPr>
          <w:t>Denmark</w:t>
        </w:r>
      </w:smartTag>
      <w:r w:rsidRPr="004C5EC1">
        <w:rPr>
          <w:sz w:val="18"/>
        </w:rPr>
        <w:t xml:space="preserve"> </w:t>
      </w:r>
      <w:smartTag w:uri="urn:schemas-microsoft-com:office:smarttags" w:element="PlaceType">
        <w:r w:rsidRPr="004C5EC1">
          <w:rPr>
            <w:sz w:val="18"/>
          </w:rPr>
          <w:t>Hospital</w:t>
        </w:r>
      </w:smartTag>
      <w:r w:rsidRPr="004C5EC1">
        <w:rPr>
          <w:sz w:val="18"/>
        </w:rPr>
        <w:t xml:space="preserve"> plans unveiled (Cr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Barrow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SC)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Search for students : LCP (van der Waag, GSACC)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Future of our theatre : 2b or not 2b (Holden,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Visitors horrified : Albany Waterfront (Scadding,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Como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Dumb-ox-racy : Albany Waterfront (Stanton, Little Grove)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11) – WA DHW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Oyster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Harbour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Land</w:t>
          </w:r>
        </w:smartTag>
      </w:smartTag>
      <w:r w:rsidRPr="004C5EC1">
        <w:rPr>
          <w:sz w:val="18"/>
        </w:rPr>
        <w:t xml:space="preserve"> Release (Heath Dev. Co.)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Turks pay tribute to ex-leader : Ataturk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Iscel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Turks)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Clearing bushland for urban development ?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Roberts backs centre : AEC Waterfront (Min. Housing &amp; Works)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Turkish link strengthened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Iscel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Turkish Community)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Saving our way of in the country (Robertson, Bayonet Head)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Character of area should remain : Esplanade H (Lillicrap,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World’s best bush fire lighters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Pedro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iii) – GSDC : Board Member Nominations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News ‘n’ Views (Issue #3) – Liberal Party WA,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Branch (Partington, President)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Exhibition – GSACC (Smith) &amp; GSTAFE (Rozlapa) – Best Practice in Workforce Planning (PCYC)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>Email from – Cr Steve Marshall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  <w:szCs w:val="18"/>
            </w:rPr>
            <w:t>Albany</w:t>
          </w:r>
        </w:smartTag>
      </w:smartTag>
      <w:r w:rsidRPr="004C5EC1">
        <w:rPr>
          <w:color w:val="CC0000"/>
          <w:sz w:val="18"/>
          <w:szCs w:val="18"/>
        </w:rPr>
        <w:t xml:space="preserve"> CC) – International Cities &amp; Town Centres Conference 2007</w:t>
      </w:r>
      <w:r w:rsidRPr="004C5EC1">
        <w:rPr>
          <w:color w:val="CC0000"/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>Email from – Hon Paul Llewellyn MLC (South-West) – Acknowledge R200010thAnniversary</w:t>
      </w:r>
      <w:r w:rsidRPr="004C5EC1">
        <w:rPr>
          <w:color w:val="CC0000"/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Hon Paul Llewellyn MLC (South-West)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  <w:szCs w:val="18"/>
            </w:rPr>
            <w:t>Albany</w:t>
          </w:r>
        </w:smartTag>
      </w:smartTag>
      <w:r w:rsidRPr="004C5EC1">
        <w:rPr>
          <w:sz w:val="18"/>
          <w:szCs w:val="18"/>
        </w:rPr>
        <w:t xml:space="preserve"> Waterfront Special Electors Meeting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Cr Steve Marshall : </w:t>
      </w:r>
      <w:smartTag w:uri="urn:schemas-microsoft-com:office:smarttags" w:element="City">
        <w:r w:rsidRPr="004C5EC1">
          <w:rPr>
            <w:sz w:val="18"/>
          </w:rPr>
          <w:t>Vancouver</w:t>
        </w:r>
      </w:smartTag>
      <w:r w:rsidRPr="004C5EC1">
        <w:rPr>
          <w:sz w:val="18"/>
        </w:rPr>
        <w:t xml:space="preserve"> Ward,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16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Flight – RAAF Pearce – 79 Squadron (Hawk 127 Training Fighter)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bans Burke from all contact (Shorten, ALP)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Upper house colleagues steal Omodei’s spotlight (Moore MLC)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Daylight saving next month (Birney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Kalgoorlie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WA growers up the ante in challenge to AWB (Brockman, PGA)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Doubts over bid to ban Burke from lobby list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>, ALP)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Pariah born as ALP gives MPs edict (Lawrence, Ex-Premier)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PC evident in craven denial of Christmas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Time to draw line on Burke associations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ALP sniffs a change in Federal climate (Beazley MHR, Brand)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Restrict their power : Coastal Planning (Cohen, Nedlands)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Why vote? : Political pay scales (Marshall, Embleton)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Simple solution : Ministerial accountability (</w:t>
      </w:r>
      <w:smartTag w:uri="urn:schemas-microsoft-com:office:smarttags" w:element="City">
        <w:r w:rsidRPr="004C5EC1">
          <w:rPr>
            <w:sz w:val="18"/>
          </w:rPr>
          <w:t>Anderson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Como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34) – State Government Ministerial Offices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38) – WA DHW : Concept plan for Cossack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Roebourne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45) – Damning report on planning approvals (Selby, PIA WA)</w:t>
      </w:r>
      <w:r w:rsidRPr="004C5EC1">
        <w:rPr>
          <w:b/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Property boom lifts Perron to a bumper $191m profit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Institutions push bids for Telstra (Sen. Minchin, Finance)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6) – Cadets take to the skies : 705 Sqn (Carribou, RAAF Amberley)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>Email from – PIA WA (Selby) – PIA National Planning Report Card 2006</w:t>
      </w:r>
      <w:r w:rsidRPr="004C5EC1">
        <w:rPr>
          <w:color w:val="CC0000"/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 xml:space="preserve">Letter from – Hon Paul Omodei MLA (Opposition Leader) – </w:t>
      </w:r>
      <w:hyperlink r:id="rId1066" w:history="1">
        <w:r w:rsidRPr="004C5EC1">
          <w:rPr>
            <w:rStyle w:val="Hyperlink"/>
            <w:color w:val="CC0000"/>
            <w:sz w:val="18"/>
            <w:szCs w:val="18"/>
          </w:rPr>
          <w:t>Acknowledge R200010thAnniversary</w:t>
        </w:r>
      </w:hyperlink>
      <w:r w:rsidRPr="004C5EC1">
        <w:rPr>
          <w:color w:val="CC0000"/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>Letter from – Philp, Newby &amp; Owen Pty Ltd (Bidey) – Professional Indemnity Insurance</w:t>
      </w:r>
      <w:r w:rsidRPr="004C5EC1">
        <w:rPr>
          <w:color w:val="CC0000"/>
          <w:sz w:val="18"/>
        </w:rPr>
        <w:tab/>
        <w:t>17 Nov 2006</w:t>
      </w:r>
    </w:p>
    <w:p w:rsidR="00A93EF2" w:rsidRPr="004C5EC1" w:rsidRDefault="00A93EF2" w:rsidP="00A93EF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UWA Humanities (</w:t>
      </w:r>
      <w:smartTag w:uri="urn:schemas-microsoft-com:office:smarttags" w:element="City">
        <w:r w:rsidRPr="004C5EC1">
          <w:rPr>
            <w:sz w:val="18"/>
          </w:rPr>
          <w:t>Bloomfield</w:t>
        </w:r>
      </w:smartTag>
      <w:r w:rsidRPr="004C5EC1">
        <w:rPr>
          <w:sz w:val="18"/>
        </w:rPr>
        <w:t xml:space="preserve">) – A French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Loius Vatel Dinner 2007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Protecting federalism must be a priority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Cross media ownership reforms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Native Title issue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Addressing the skills shortage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Australian history prize (PM Howard)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Eggleston Report (WA Liberal Senator) – Historic resolution for Local Government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Speech – Sen Alan Eggleston (WA Liberal Senator) –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Western Australia</w:t>
          </w:r>
        </w:smartTag>
      </w:smartTag>
      <w:r w:rsidRPr="004C5EC1">
        <w:rPr>
          <w:sz w:val="18"/>
        </w:rPr>
        <w:t xml:space="preserve">’s Boom : Our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Unique Place</w:t>
          </w:r>
        </w:smartTag>
      </w:smartTag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PIA National (Jay) – Comments on PIA National Planning Report Card 2006 &amp; </w:t>
      </w:r>
      <w:hyperlink r:id="rId1067" w:history="1">
        <w:r w:rsidRPr="004C5EC1">
          <w:rPr>
            <w:rStyle w:val="Hyperlink"/>
            <w:sz w:val="18"/>
            <w:szCs w:val="18"/>
          </w:rPr>
          <w:t xml:space="preserve">R2000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</w:hyperlink>
      <w:r w:rsidRPr="004C5EC1">
        <w:rPr>
          <w:sz w:val="18"/>
        </w:rPr>
        <w:tab/>
        <w:t>17 Nov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szCs w:val="18"/>
          <w:lang w:val="fr-FR"/>
        </w:rPr>
        <w:t>Email – UWA Humanities (Bloomfield) – L’Australie Française? Presque! Merci beaucoup Albany</w:t>
      </w:r>
      <w:r w:rsidRPr="007D1DC9">
        <w:rPr>
          <w:sz w:val="18"/>
          <w:lang w:val="fr-FR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Cr Jan Waterman : Frederickstown Ward,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>Email from – WA Shadow Planning (O’Brien) – Acknowledge PIA National Planning Report Card 2006</w:t>
      </w:r>
      <w:r w:rsidRPr="004C5EC1">
        <w:rPr>
          <w:color w:val="CC0000"/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>Abstract – International Cities &amp; Town Centres Conference 2007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  <w:szCs w:val="18"/>
            </w:rPr>
            <w:t>Auckland</w:t>
          </w:r>
        </w:smartTag>
      </w:smartTag>
      <w:r w:rsidRPr="004C5EC1">
        <w:rPr>
          <w:sz w:val="18"/>
          <w:szCs w:val="18"/>
        </w:rPr>
        <w:t>, NZ) – Rainbow 2000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Job </w:t>
      </w:r>
      <w:smartTag w:uri="urn:schemas-microsoft-com:office:smarttags" w:element="City">
        <w:r w:rsidRPr="004C5EC1">
          <w:rPr>
            <w:sz w:val="18"/>
          </w:rPr>
          <w:t>Summit</w:t>
        </w:r>
      </w:smartTag>
      <w:r w:rsidRPr="004C5EC1">
        <w:rPr>
          <w:sz w:val="18"/>
        </w:rPr>
        <w:t xml:space="preserve"> (Watson MLA) –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Marlborough</w:t>
          </w:r>
        </w:smartTag>
      </w:smartTag>
      <w:r w:rsidRPr="004C5EC1">
        <w:rPr>
          <w:sz w:val="18"/>
        </w:rPr>
        <w:t xml:space="preserve"> MLA : Minister Small Bus. (Cancelled)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AWB blocks wheat export bid, again (Tuckey MHR, O’Connor)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Designs for buildings boring : outside box (Cr Butler, Perth CC)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Council House for heritage protection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(Roberts, Min H&amp;W)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Households bear brunt of boom-bust (Macfarlane, Ex-RBA)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Milton Friedman : champion of free enterprise &amp; liberty dies at 94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8) – Housing blocks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top $300,000 (Fulker, UDIA)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Institutions may pay up to $3.75 for T3 shares ($13Billion)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Best defence for States is competence : High Court IR ruling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</w:t>
      </w:r>
      <w:smartTag w:uri="urn:schemas-microsoft-com:office:smarttags" w:element="PlaceName">
        <w:r w:rsidRPr="004C5EC1">
          <w:rPr>
            <w:sz w:val="18"/>
            <w:szCs w:val="18"/>
          </w:rPr>
          <w:t>International</w:t>
        </w:r>
      </w:smartTag>
      <w:r w:rsidRPr="004C5EC1">
        <w:rPr>
          <w:sz w:val="18"/>
          <w:szCs w:val="18"/>
        </w:rPr>
        <w:t xml:space="preserve"> </w:t>
      </w:r>
      <w:smartTag w:uri="urn:schemas-microsoft-com:office:smarttags" w:element="PlaceType">
        <w:r w:rsidRPr="004C5EC1">
          <w:rPr>
            <w:sz w:val="18"/>
            <w:szCs w:val="18"/>
          </w:rPr>
          <w:t>Cities</w:t>
        </w:r>
      </w:smartTag>
      <w:r w:rsidRPr="004C5EC1">
        <w:rPr>
          <w:sz w:val="18"/>
          <w:szCs w:val="18"/>
        </w:rPr>
        <w:t xml:space="preserve"> </w:t>
      </w:r>
      <w:smartTag w:uri="urn:schemas-microsoft-com:office:smarttags" w:element="PlaceType">
        <w:r w:rsidRPr="004C5EC1">
          <w:rPr>
            <w:sz w:val="18"/>
            <w:szCs w:val="18"/>
          </w:rPr>
          <w:t>Town</w:t>
        </w:r>
      </w:smartTag>
      <w:r w:rsidRPr="004C5EC1">
        <w:rPr>
          <w:sz w:val="18"/>
          <w:szCs w:val="18"/>
        </w:rPr>
        <w:t xml:space="preserve"> Centres Conference 2007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  <w:szCs w:val="18"/>
            </w:rPr>
            <w:t>Auckland</w:t>
          </w:r>
        </w:smartTag>
      </w:smartTag>
      <w:r w:rsidRPr="004C5EC1">
        <w:rPr>
          <w:sz w:val="18"/>
          <w:szCs w:val="18"/>
        </w:rPr>
        <w:t>, NZ) – Rainbow 2000 Abstract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>Email – Cr Steve Marshall (</w:t>
      </w:r>
      <w:smartTag w:uri="urn:schemas-microsoft-com:office:smarttags" w:element="City">
        <w:r w:rsidRPr="004C5EC1">
          <w:rPr>
            <w:sz w:val="18"/>
            <w:szCs w:val="18"/>
          </w:rPr>
          <w:t>Albany</w:t>
        </w:r>
      </w:smartTag>
      <w:r w:rsidRPr="004C5EC1">
        <w:rPr>
          <w:sz w:val="18"/>
          <w:szCs w:val="18"/>
        </w:rPr>
        <w:t xml:space="preserve"> CC) – ICTC 2007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  <w:szCs w:val="18"/>
            </w:rPr>
            <w:t>Auckland</w:t>
          </w:r>
        </w:smartTag>
      </w:smartTag>
      <w:r w:rsidRPr="004C5EC1">
        <w:rPr>
          <w:sz w:val="18"/>
          <w:szCs w:val="18"/>
        </w:rPr>
        <w:t>, NZ) : Rainbow 2000 Abstract</w:t>
      </w:r>
      <w:r w:rsidRPr="004C5EC1">
        <w:rPr>
          <w:sz w:val="18"/>
        </w:rPr>
        <w:tab/>
        <w:t>17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Upper House ‘thin on numbers and talent’ (van Onselen, ECU)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Check on power, water use (Llewellyn MLC, South-West)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Opposition demands ALP return Burke &amp; Grill donations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Woman transit guard bashed : Perth Train Station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Leighton takes new tack in rail costs row (Waldock, PTA)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A whiff of McCarthy in Burke witch-hunt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63) – Female RAAF pilot commands attention (W-Cdr Corbould, C-17)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89) – Timbercorp result rethink (Hartleys Investment Brokers)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Travel Extra Guide : Just Cruising (Cruise Ships)</w:t>
      </w:r>
      <w:r w:rsidRPr="004C5EC1">
        <w:rPr>
          <w:color w:val="FF3300"/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Ultreya – Anglican Cursillistas : Rainbow 2000</w:t>
      </w:r>
      <w:r w:rsidRPr="004C5EC1">
        <w:rPr>
          <w:sz w:val="18"/>
        </w:rPr>
        <w:tab/>
        <w:t>18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Mining giants forecast slump (Parker, WA Chamber M&amp;E)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Tap turned on at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$387 million desalination plant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Flying start for air race as traffic chaos chokes freeway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Beazley rejects talk of leadership challenge (Rudd &amp; Gillard)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Carpenter silent on Ravlich’s future (WA Cabinet Shuffle)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Scientists attack PM’s nuclear review (Prof. Falk,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Melbourne</w:t>
          </w:r>
        </w:smartTag>
      </w:smartTag>
      <w:r w:rsidRPr="004C5EC1">
        <w:rPr>
          <w:sz w:val="18"/>
        </w:rPr>
        <w:t xml:space="preserve"> Uni)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AWB report out this week (Downer MHR, Foreign Affairs)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Sailor Bullimore heads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(Pickthall, Team Bullimore)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38) – Proper level of cover needed for all planners : PI Insurance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(WC Page 43) – Free market advocate shaped economic change (Friedman)</w:t>
      </w:r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West Australian – WA Environment Awards 2006 (McGowan MLA, Min. Environment)</w:t>
      </w:r>
      <w:r w:rsidRPr="004C5EC1">
        <w:rPr>
          <w:color w:val="FF3300"/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The Hon David Hawker MP (Speaker) – </w:t>
      </w:r>
      <w:hyperlink r:id="rId1068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Senator the Hon Paul Calvert MP (President) – </w:t>
      </w:r>
      <w:hyperlink r:id="rId1069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  <w:szCs w:val="18"/>
        </w:rPr>
        <w:t xml:space="preserve">Email – Office of the Governor-General – </w:t>
      </w:r>
      <w:hyperlink r:id="rId1070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  <w:szCs w:val="18"/>
        </w:rPr>
        <w:t>Email from – ICTC Conference 2007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  <w:szCs w:val="18"/>
            </w:rPr>
            <w:t>Auckland</w:t>
          </w:r>
        </w:smartTag>
      </w:smartTag>
      <w:r w:rsidRPr="004C5EC1">
        <w:rPr>
          <w:color w:val="CC0000"/>
          <w:sz w:val="18"/>
          <w:szCs w:val="18"/>
        </w:rPr>
        <w:t>, NZ) – Acknowledge Rainbow 2000 Abstract</w:t>
      </w:r>
      <w:r w:rsidRPr="004C5EC1">
        <w:rPr>
          <w:color w:val="CC0000"/>
          <w:sz w:val="18"/>
        </w:rPr>
        <w:tab/>
        <w:t>20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Ravlich must be sacked : teachers (Keely, SSTU)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MPs plan watchdog to police their own : ICPS (Multi-Partisan)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BP defies oil glut to lift petrol price (Fitzpatrick, MTA)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Real estate whirlwind runs out of puff (McLean, MBA)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Crime fighter ‘ignored duty and helped friend’ (Rayner, CCC)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Christians embrace social justice (Bishop Browning,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CBH offers free wheat storage in row with AWB (Ainsworth, CBH)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Nuclear power viable in 15 years : ‘biased’ inquiry (Albanese MHR)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Warm welcome for Diggers on Tongan patrols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Rescue worry a lot of fuss (Bullimore,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Doha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U2 star and No.2 leader talk poverty (Costello MHR, Treasurer)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I’m best bloke to win poll (Beazley MHR, Opposition Leader)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Howard first PM to visit Long Tan cross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Hanoi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Vietnam</w:t>
          </w:r>
        </w:smartTag>
      </w:smartTag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14) – New China has obligations on carbon, trade,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North Korea</w:t>
          </w:r>
        </w:smartTag>
      </w:smartTag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Fear of inflation genie ignores demon of debt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Taxpayers pay up for US centre (Murdoch, NewsCorp)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32) – Virus wrecks dream cruise : MV Liberty, Carnival Cruises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Telecommuters cause US officials to toss &amp; turn (Charles, Cisco)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Media frenzy in wake of Bullimore’s arrival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Port award coup : </w:t>
      </w:r>
      <w:smartTag w:uri="urn:schemas-microsoft-com:office:smarttags" w:element="PlaceName">
        <w:r w:rsidRPr="004C5EC1">
          <w:rPr>
            <w:sz w:val="18"/>
          </w:rPr>
          <w:t>Lloyds</w:t>
        </w:r>
      </w:smartTag>
      <w:r w:rsidRPr="004C5EC1">
        <w:rPr>
          <w:sz w:val="18"/>
        </w:rPr>
        <w:t xml:space="preserve"> </w:t>
      </w:r>
      <w:smartTag w:uri="urn:schemas-microsoft-com:office:smarttags" w:element="PlaceName">
        <w:r w:rsidRPr="004C5EC1">
          <w:rPr>
            <w:sz w:val="18"/>
          </w:rPr>
          <w:t>Port</w:t>
        </w:r>
      </w:smartTag>
      <w:r w:rsidRPr="004C5EC1">
        <w:rPr>
          <w:sz w:val="18"/>
        </w:rPr>
        <w:t xml:space="preserve"> (Williamson,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5) – </w:t>
      </w:r>
      <w:hyperlink r:id="rId1071" w:history="1">
        <w:r w:rsidRPr="004C5EC1">
          <w:rPr>
            <w:rStyle w:val="Hyperlink"/>
            <w:b/>
            <w:sz w:val="18"/>
          </w:rPr>
          <w:t>Port in ‘conflict’ : Albany (Tuckey MHR, O’Connor)</w:t>
        </w:r>
      </w:hyperlink>
      <w:r w:rsidRPr="004C5EC1">
        <w:rPr>
          <w:b/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More help for families, couples (Evers, Relationships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Parliamentary intelligence (McSweeney MLC, SW)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Not a ‘minority’ : 1700 AWAGs (M&amp;S. Austin,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Tired of waiting : Albany Waterfront (</w:t>
      </w:r>
      <w:smartTag w:uri="urn:schemas-microsoft-com:office:smarttags" w:element="City">
        <w:r w:rsidRPr="004C5EC1">
          <w:rPr>
            <w:sz w:val="18"/>
          </w:rPr>
          <w:t>Holland</w:t>
        </w:r>
      </w:smartTag>
      <w:r w:rsidRPr="004C5EC1">
        <w:rPr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Minority interferes with growth : Waterfront (Eddy,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Heritage kept alive : Caledonians (Porter, Lower King)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</w:t>
      </w:r>
      <w:hyperlink r:id="rId1072" w:history="1">
        <w:r w:rsidRPr="004C5EC1">
          <w:rPr>
            <w:rStyle w:val="Hyperlink"/>
            <w:b/>
            <w:sz w:val="18"/>
          </w:rPr>
          <w:t>Project to compromise the port (Pemberton, Albany)</w:t>
        </w:r>
      </w:hyperlink>
      <w:r w:rsidRPr="004C5EC1">
        <w:rPr>
          <w:b/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Community Planning Visioning Workshop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20)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Annual General Meeting of Electors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30) – Kangas get memento GSFL premiership glory (Smithson, AA)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Discussions – Rotary Club of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– Rainbow 2000 Project &amp; the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Waterfront Project</w:t>
      </w:r>
      <w:r w:rsidRPr="004C5EC1">
        <w:rPr>
          <w:b/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11.1.1 : Holiday Accommodation,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Nullaki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Peninsula</w:t>
          </w:r>
        </w:smartTag>
      </w:smartTag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11.1.4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Albany Ring Road</w:t>
          </w:r>
        </w:smartTag>
      </w:smartTag>
      <w:r w:rsidRPr="004C5EC1">
        <w:rPr>
          <w:sz w:val="18"/>
        </w:rPr>
        <w:t xml:space="preserve"> Naming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Convoy Road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11.1.5 : Environmental Survey, Yakamia Structure Plan Area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11.2.1 : Off Road Vehicles, Cheynes Beach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11.3.1 : Draft Brooks Garden Outline Development Plan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11.3.4 : TPS Amendment, Lot 15 </w:t>
      </w:r>
      <w:smartTag w:uri="urn:schemas-microsoft-com:office:smarttags" w:element="City">
        <w:r w:rsidRPr="004C5EC1">
          <w:rPr>
            <w:sz w:val="18"/>
          </w:rPr>
          <w:t>Frederick</w:t>
        </w:r>
      </w:smartTag>
      <w:r w:rsidRPr="004C5EC1">
        <w:rPr>
          <w:sz w:val="18"/>
        </w:rPr>
        <w:t xml:space="preserve"> Street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 xml:space="preserve"> Club)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11.3.6 : TPS Amendment, Lot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3 Golf Links Road</w:t>
          </w:r>
        </w:smartTag>
      </w:smartTag>
      <w:r w:rsidRPr="004C5EC1">
        <w:rPr>
          <w:sz w:val="18"/>
        </w:rPr>
        <w:t xml:space="preserve"> (Contaminated Land)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11.3.9 : TPS Amendment,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Spinning Mills (Residential)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11.4.3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Public Road</w:t>
          </w:r>
        </w:smartTag>
      </w:smartTag>
      <w:r w:rsidRPr="004C5EC1">
        <w:rPr>
          <w:sz w:val="18"/>
        </w:rPr>
        <w:t xml:space="preserve"> Dedication,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Windfarm, Sandpatch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– Item 12.6.1 : Decommissioned Submarine, HMAS Orion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12.6.2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Classic Motor Event (Financial Assistance)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13.6.1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Construction Material Strategy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– Item 14.3.1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Entertainment Centre (Project Management &amp; Governance)</w:t>
      </w:r>
      <w:r w:rsidRPr="004C5EC1">
        <w:rPr>
          <w:sz w:val="18"/>
        </w:rPr>
        <w:tab/>
        <w:t>21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3) – AWB still carries its big export stick (Mencshelyi, CBH)</w:t>
      </w:r>
      <w:r w:rsidRPr="004C5EC1">
        <w:rPr>
          <w:sz w:val="18"/>
        </w:rPr>
        <w:tab/>
        <w:t>22 Nov 2006</w:t>
      </w:r>
    </w:p>
    <w:p w:rsidR="00AB4D60" w:rsidRPr="00304025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  <w:highlight w:val="cyan"/>
        </w:rPr>
      </w:pPr>
      <w:r w:rsidRPr="00304025">
        <w:rPr>
          <w:color w:val="CC0000"/>
          <w:sz w:val="18"/>
          <w:highlight w:val="cyan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304025">
            <w:rPr>
              <w:color w:val="CC0000"/>
              <w:sz w:val="18"/>
              <w:highlight w:val="cyan"/>
            </w:rPr>
            <w:t>Albany</w:t>
          </w:r>
        </w:smartTag>
        <w:r w:rsidRPr="00304025">
          <w:rPr>
            <w:color w:val="CC0000"/>
            <w:sz w:val="18"/>
            <w:highlight w:val="cyan"/>
          </w:rPr>
          <w:t xml:space="preserve"> </w:t>
        </w:r>
        <w:smartTag w:uri="urn:schemas-microsoft-com:office:smarttags" w:element="PlaceType">
          <w:r w:rsidRPr="00304025">
            <w:rPr>
              <w:color w:val="CC0000"/>
              <w:sz w:val="18"/>
              <w:highlight w:val="cyan"/>
            </w:rPr>
            <w:t>Port</w:t>
          </w:r>
        </w:smartTag>
      </w:smartTag>
      <w:r w:rsidRPr="00304025">
        <w:rPr>
          <w:color w:val="CC0000"/>
          <w:sz w:val="18"/>
          <w:highlight w:val="cyan"/>
        </w:rPr>
        <w:t xml:space="preserve"> Authority (Williamson) – Annual Report 2005-06</w:t>
      </w:r>
      <w:r w:rsidRPr="00304025">
        <w:rPr>
          <w:color w:val="CC0000"/>
          <w:sz w:val="18"/>
          <w:highlight w:val="cyan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Creative Capital (Dorrington) – Design Thinking (Landry) &amp; </w:t>
      </w:r>
      <w:smartTag w:uri="urn:schemas-microsoft-com:office:smarttags" w:element="place">
        <w:smartTag w:uri="urn:schemas-microsoft-com:office:smarttags" w:element="PlaceType">
          <w:r w:rsidRPr="004C5EC1">
            <w:rPr>
              <w:color w:val="CC0000"/>
              <w:sz w:val="18"/>
            </w:rPr>
            <w:t>City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Building</w:t>
          </w:r>
        </w:smartTag>
      </w:smartTag>
      <w:r w:rsidRPr="004C5EC1">
        <w:rPr>
          <w:color w:val="CC0000"/>
          <w:sz w:val="18"/>
        </w:rPr>
        <w:t xml:space="preserve"> (Yom-Tov)</w:t>
      </w:r>
      <w:r w:rsidRPr="004C5EC1">
        <w:rPr>
          <w:color w:val="CC0000"/>
          <w:sz w:val="18"/>
        </w:rPr>
        <w:tab/>
        <w:t>22 Nov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72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PIA : Western Planner (Vol 26 #12) – Impact of new road at Anzac Cove, Gallipoli (Goff)</w:t>
      </w:r>
      <w:r w:rsidRPr="004C5EC1">
        <w:rPr>
          <w:sz w:val="18"/>
        </w:rPr>
        <w:tab/>
        <w:t>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Taxpayers face bill for venue debacle : PCEC (Ripper, Treasury)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1)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Perth</w:t>
          </w:r>
        </w:smartTag>
      </w:smartTag>
      <w:r w:rsidRPr="004C5EC1">
        <w:rPr>
          <w:b/>
          <w:sz w:val="18"/>
        </w:rPr>
        <w:t xml:space="preserve"> could be home to two reactors under nuclear vision</w:t>
      </w:r>
      <w:r w:rsidRPr="004C5EC1">
        <w:rPr>
          <w:b/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Scornful Bullimore arrives with a bang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Doha</w:t>
          </w:r>
        </w:smartTag>
      </w:smartTag>
      <w:r w:rsidRPr="004C5EC1">
        <w:rPr>
          <w:sz w:val="18"/>
        </w:rPr>
        <w:t>, Team Bullimore)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Ministers ‘flout’ ban on pulling job strings (Murray, CPSM)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Former COG head backs watchdog plan (Gregor, Multi-Party)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February 3 date for Peel poll (Marlborough MLA, CCC)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Hope for Aboriginal LNG link (Hammond, ODAC)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AWB boycott leaves some farmers facing fat fees (Bradley, PGA)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Nuclear to boost home power bills (Switkowski, ANTF)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12) – Nuclear review key points (Switkowski, ANTF)</w:t>
      </w:r>
      <w:r w:rsidRPr="004C5EC1">
        <w:rPr>
          <w:b/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Where will 25 reactors &amp; N-waste go (Beazley MHR, Opposition)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Commuters in WA the laziest in the nation (Shilton, Heart)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Housing policies need to change to save the Australian dream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15) – Rates up as coffers overflow : </w:t>
      </w:r>
      <w:smartTag w:uri="urn:schemas-microsoft-com:office:smarttags" w:element="City">
        <w:r w:rsidRPr="004C5EC1">
          <w:rPr>
            <w:b/>
            <w:sz w:val="18"/>
          </w:rPr>
          <w:t>Perth</w:t>
        </w:r>
      </w:smartTag>
      <w:r w:rsidRPr="004C5EC1">
        <w:rPr>
          <w:b/>
          <w:sz w:val="18"/>
        </w:rPr>
        <w:t xml:space="preserve">, </w:t>
      </w:r>
      <w:smartTag w:uri="urn:schemas-microsoft-com:office:smarttags" w:element="place">
        <w:r w:rsidRPr="004C5EC1">
          <w:rPr>
            <w:b/>
            <w:sz w:val="18"/>
          </w:rPr>
          <w:t>Stirling</w:t>
        </w:r>
      </w:smartTag>
      <w:r w:rsidRPr="004C5EC1">
        <w:rPr>
          <w:b/>
          <w:sz w:val="18"/>
        </w:rPr>
        <w:t>, Joondalup CCs</w:t>
      </w:r>
      <w:r w:rsidRPr="004C5EC1">
        <w:rPr>
          <w:b/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Pope and Archbishop in historic private talks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Lambeth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Palace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Water a worry for 73pc : Poll (Clark, UUA)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Proof of need for watchdog is in MP’s conduct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Political convenience in nuclear report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Westpoint web spins out (Carey, Westpoint)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60) – It will take years to untangle Westpoint (McMaster, KordaMentha)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61) – Uranium juniors surge on bullish nuclear news (Hooke, MCA)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63) – Bank’s home ‘on target’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Raine Square</w:t>
          </w:r>
        </w:smartTag>
      </w:smartTag>
      <w:r w:rsidRPr="004C5EC1">
        <w:rPr>
          <w:sz w:val="18"/>
        </w:rPr>
        <w:t xml:space="preserve"> (Saraceni, Saracen)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65) – Retail mix vital for new CBD offerings (Saraceni, Saracen)</w:t>
      </w:r>
      <w:r w:rsidRPr="004C5EC1">
        <w:rPr>
          <w:sz w:val="18"/>
        </w:rPr>
        <w:tab/>
        <w:t>22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3) – Past heroes, politicians, miners on top 10 list of influential</w:t>
      </w:r>
      <w:r w:rsidRPr="004C5EC1">
        <w:rPr>
          <w:b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Article – West Australian (Page 3) – Top 10 influential list : People’s Choice #3 Lord John Forrest</w:t>
      </w:r>
      <w:r w:rsidRPr="004C5EC1">
        <w:rPr>
          <w:color w:val="996600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 xml:space="preserve">Article – West Australian (Page 3) – Top 10 influential list : People’s Choice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996600"/>
              <w:sz w:val="18"/>
            </w:rPr>
            <w:t>#5 Sir Charles Court</w:t>
          </w:r>
        </w:smartTag>
      </w:smartTag>
      <w:r w:rsidRPr="004C5EC1">
        <w:rPr>
          <w:color w:val="996600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996600"/>
          <w:sz w:val="18"/>
        </w:rPr>
      </w:pPr>
      <w:r w:rsidRPr="004C5EC1">
        <w:rPr>
          <w:b/>
          <w:color w:val="996600"/>
          <w:sz w:val="18"/>
        </w:rPr>
        <w:t>Article – West Australian (Page 3) – Top 10 influential list : People’s Choice #6 Gordon Stephenson</w:t>
      </w:r>
      <w:r w:rsidRPr="004C5EC1">
        <w:rPr>
          <w:b/>
          <w:color w:val="996600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Article – West Australian (Page 3) – Top 10 influential list : People’s Choice #10 Capt. James Stirling</w:t>
      </w:r>
      <w:r w:rsidRPr="004C5EC1">
        <w:rPr>
          <w:color w:val="996600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3) – Top 10 influential list : Judge’s Choice #1 Lord John Forrest</w:t>
      </w:r>
      <w:r w:rsidRPr="004C5EC1">
        <w:rPr>
          <w:color w:val="006666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3) – Top 10 influential list : Judge’s Choice #2 Capt. James Stirling</w:t>
      </w:r>
      <w:r w:rsidRPr="004C5EC1">
        <w:rPr>
          <w:color w:val="006666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 xml:space="preserve">Article – West Australian (Page 3) – Top 10 influential list : Judge’s Choice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006666"/>
              <w:sz w:val="18"/>
            </w:rPr>
            <w:t>#4 Sir Charles Court</w:t>
          </w:r>
        </w:smartTag>
      </w:smartTag>
      <w:r w:rsidRPr="004C5EC1">
        <w:rPr>
          <w:color w:val="006666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3) – Top 10 influential list : Judge’s Choice #6 C.Y.O’Connor</w:t>
      </w:r>
      <w:r w:rsidRPr="004C5EC1">
        <w:rPr>
          <w:color w:val="006666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6666"/>
          <w:sz w:val="18"/>
        </w:rPr>
      </w:pPr>
      <w:r w:rsidRPr="004C5EC1">
        <w:rPr>
          <w:b/>
          <w:color w:val="006666"/>
          <w:sz w:val="18"/>
        </w:rPr>
        <w:t>Article – West Australian (Page 3) – Top 10 influential list : Judge’s Choice #10 Gordon Stephenson</w:t>
      </w:r>
      <w:r w:rsidRPr="004C5EC1">
        <w:rPr>
          <w:b/>
          <w:color w:val="006666"/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Qantas bid sparks big flurry : Macquarie Texas Pacific (Sen Joyce)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AWB hit by 68pc profit drop, new pressure on veto power (WAFF)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Welfare penalty plan for parents (Brough MHR, Min Fam &amp; Child)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Cazaly to quiz Premier in court (Bowler &amp; Carpenter MLAs)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Barry House looks to Federal seat : Forrest MHR Pre-selection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Ripper rejects venue buy-back : Perth CEC (Ripper, Treasurer)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Rescue mission would be political / commercial headache for State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State seeks new CCC chief as retirement nears (Hammond, CCC)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Nuclear group revives bid for WA waste dump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Logan</w:t>
          </w:r>
        </w:smartTag>
      </w:smartTag>
      <w:r w:rsidRPr="004C5EC1">
        <w:rPr>
          <w:sz w:val="18"/>
        </w:rPr>
        <w:t>, Energy)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Less than a decade to save Earth (Hansen, NASA GISS)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WA Liberal backs reactor in electorate (Jensen MHR, Tangney)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Aboriginals disadvantaged ‘before Year 1’ (Zubrick, 4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ACHS)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Public interest scrutiny needed in Qantas bid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16) – Boregon : World’s 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largest Carbon Dioxide capture project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bribery storm on AWB’s legal horizon : Senator Johnston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Watchdog in warning of WA Inc trait in ministers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Government continues attack on Buswell : CCC Busselton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42) – Big telescope project may be lost to east (Vagoni, Murchison M)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43) – Executives play lead role in Qantas bid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Dixon</w:t>
          </w:r>
        </w:smartTag>
      </w:smartTag>
      <w:r w:rsidRPr="004C5EC1">
        <w:rPr>
          <w:sz w:val="18"/>
        </w:rPr>
        <w:t>, Gregg, Bhorghetti)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(Travel 7) – Nelson’s Victory lives on : The oldest commissioned warship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15) – Performance key for top earners : Mining $6.6m p.a.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17) – Plenty of reward options : Non-Executive Chairmen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18-19) – Best value CEOs : The Top 100 Club in WA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20) – Judging value for money : Top marks for academic pay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21) – Wesfarmers team reaps the rewards (Robb, Energy Division)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WA Business News (Page 22) – Fong, power executives top public sector (Sanderson, FPA)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Bullimore crashes into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Doha</w:t>
          </w:r>
        </w:smartTag>
      </w:smartTag>
      <w:r w:rsidRPr="004C5EC1">
        <w:rPr>
          <w:sz w:val="18"/>
        </w:rPr>
        <w:t>, Team Bullimore)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A numbers game : Demographic Research (Cr Emery, ACC)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Capacity building : Development boom (Smithson, AA)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Global marketing : Bullimore &amp; Doha (Smithson, AA)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Welcome to my street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Seymour Street</w:t>
          </w:r>
        </w:smartTag>
      </w:smartTag>
      <w:r w:rsidRPr="004C5EC1">
        <w:rPr>
          <w:sz w:val="18"/>
        </w:rPr>
        <w:t xml:space="preserve"> (Denehy,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Incongruous with area (E.Webb, Mt.Melville)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An ugly eyesore : Esplanade Hotel (Dufty,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Jewel to be destroyed (C.</w:t>
      </w:r>
      <w:r w:rsidR="00572D49" w:rsidRPr="004C5EC1">
        <w:rPr>
          <w:sz w:val="18"/>
        </w:rPr>
        <w:t xml:space="preserve"> </w:t>
      </w:r>
      <w:r w:rsidRPr="004C5EC1">
        <w:rPr>
          <w:sz w:val="18"/>
        </w:rPr>
        <w:t>Webb, Mt.</w:t>
      </w:r>
      <w:r w:rsidR="00572D49" w:rsidRPr="004C5EC1">
        <w:rPr>
          <w:sz w:val="18"/>
        </w:rPr>
        <w:t xml:space="preserve"> </w:t>
      </w:r>
      <w:r w:rsidRPr="004C5EC1">
        <w:rPr>
          <w:sz w:val="18"/>
        </w:rPr>
        <w:t>Melville)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Man’s vision to be lost : Esplanade Hotel (Barrett,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Wall will honour new beginnings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Dresler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Museum)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Keeping our CBD alive : West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Berry</w:t>
          </w:r>
        </w:smartTag>
      </w:smartTag>
      <w:r w:rsidRPr="004C5EC1">
        <w:rPr>
          <w:sz w:val="18"/>
        </w:rPr>
        <w:t>, Albany CC)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8) – Pictures tell story for migrants (Stephens, AMG)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11) – Western Power : Muja-Southdown 220kV Transmission Line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23)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: Community Planning Visioning Workshop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30) – a13 : In force : RAAF Amberley DHC-4 (Photos)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32) – Plantall : Bluegum Plantation Harvest, McKail (Wettenhall)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Crunch time as sailor arrives (Bullimore,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Doha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Streetscope : British yachtsman should be rescued (Bullimore)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Port wins award for its innovation : Lloyds (Williamson, APA)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AGS Weekender (Page 8) – … Good thing they haven’t started building the waterfront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Conditions placed on the foreshore (Stone, Manypeaks)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Is “ugly” design a sign of the times? : Esplanade Hotel (Tulloch)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Lignor lauds community supporters : Cr Emery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Denison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MD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UNIC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(Mbamba) – </w:t>
      </w:r>
      <w:hyperlink r:id="rId1073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GHD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(O’Brien) – Muja-Southdown 220kV Transmission Line : Rainbow 2000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Peter Watson MLA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 – Muja-Southdown 220kV Transmission Line : Rainbow 2000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Terry Redman MLA (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 – Muja-Southdown 220kV Transmission Line : Rainbow 2000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Robyn McSweeney MLC (SW) – Muja-Southdown 220kV Transmission Line : Rainbow 2000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Matt Benson MLC (SW) – Muja-Southdown 220kV Transmission Line : Rainbow 2000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Paul Llewellyn MLC (SW) – Muja-Southdown 220kV Transmission Line : Rainbow 2000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(Batten) – RSVP : Community Planning Visioning Workshop (2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Evening)</w:t>
      </w:r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9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Australasian UHPH Conference 2008 – </w:t>
      </w:r>
      <w:hyperlink r:id="rId1074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Minerals Council of Australia – </w:t>
      </w:r>
      <w:hyperlink r:id="rId1075" w:history="1">
        <w:r w:rsidRPr="004C5EC1">
          <w:rPr>
            <w:rStyle w:val="Hyperlink"/>
            <w:sz w:val="18"/>
            <w:szCs w:val="18"/>
          </w:rPr>
          <w:t>www.minerals.org.au</w:t>
        </w:r>
      </w:hyperlink>
      <w:r w:rsidRPr="004C5EC1">
        <w:rPr>
          <w:sz w:val="18"/>
        </w:rPr>
        <w:tab/>
        <w:t>23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Minerals Council of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(Hooke) – </w:t>
      </w:r>
      <w:hyperlink r:id="rId1076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23 Nov 2006</w:t>
      </w:r>
    </w:p>
    <w:p w:rsidR="005A5CBA" w:rsidRPr="004C5EC1" w:rsidRDefault="005A5CBA" w:rsidP="005A5C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Corruption claims over Lib funding, ministers (Carpenter, Premier)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MPs want to bar CCC policing of returns (Guise MLA, Wanneroo)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50 N-sites in coalition plan : Labor (Beazley MHR, Opposition)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Backdown on desal beach sites (Kobelke, Water Resources)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Water to cost 30% more by 2016 (Kobelke, Water Resources)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Set water prices according to levels of use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18) – Donations hypocrisy by MPs is shameless</w:t>
      </w:r>
      <w:r w:rsidRPr="004C5EC1">
        <w:rPr>
          <w:b/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Ponting and I sort out some problems with the English : Howard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Wheat growers hang on post-Cole regime (Gare, PGA)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Why the scare tactics : Nuclear Power (Ruwoldt, Clarkson)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21) – Why the scare tactics : Other solutions (Crook, </w:t>
      </w:r>
      <w:smartTag w:uri="urn:schemas-microsoft-com:office:smarttags" w:element="place">
        <w:r w:rsidRPr="004C5EC1">
          <w:rPr>
            <w:sz w:val="18"/>
          </w:rPr>
          <w:t>Ascot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Why the scare tactics : Core promises? (Morley, Thornlie)</w:t>
      </w:r>
      <w:r w:rsidRPr="004C5EC1">
        <w:rPr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PCC urged to create role of city architect (Dewar, RAIA WA)</w:t>
      </w:r>
      <w:r w:rsidRPr="004C5EC1">
        <w:rPr>
          <w:sz w:val="18"/>
        </w:rPr>
        <w:tab/>
        <w:t>24 Nov 2006</w:t>
      </w:r>
    </w:p>
    <w:p w:rsidR="00AB4D60" w:rsidRPr="007D1DC9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  <w:lang w:val="fr-FR"/>
        </w:rPr>
      </w:pPr>
      <w:r w:rsidRPr="007D1DC9">
        <w:rPr>
          <w:sz w:val="18"/>
          <w:lang w:val="fr-FR"/>
        </w:rPr>
        <w:t>Article – West Australian (Page 53) – Allco joins queue for Qantas : Emirates (Dixon, Qantas)</w:t>
      </w:r>
      <w:r w:rsidRPr="007D1DC9">
        <w:rPr>
          <w:sz w:val="18"/>
          <w:lang w:val="fr-FR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FF3300"/>
              <w:sz w:val="18"/>
            </w:rPr>
            <w:t>Perth</w:t>
          </w:r>
        </w:smartTag>
        <w:r w:rsidRPr="004C5EC1">
          <w:rPr>
            <w:color w:val="FF3300"/>
            <w:sz w:val="18"/>
          </w:rPr>
          <w:t xml:space="preserve"> </w:t>
        </w:r>
        <w:smartTag w:uri="urn:schemas-microsoft-com:office:smarttags" w:element="PlaceName">
          <w:r w:rsidRPr="004C5EC1">
            <w:rPr>
              <w:color w:val="FF3300"/>
              <w:sz w:val="18"/>
            </w:rPr>
            <w:t>International</w:t>
          </w:r>
        </w:smartTag>
        <w:r w:rsidRPr="004C5EC1">
          <w:rPr>
            <w:color w:val="FF33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FF3300"/>
              <w:sz w:val="18"/>
            </w:rPr>
            <w:t>Airport</w:t>
          </w:r>
        </w:smartTag>
      </w:smartTag>
      <w:r w:rsidRPr="004C5EC1">
        <w:rPr>
          <w:color w:val="FF3300"/>
          <w:sz w:val="18"/>
        </w:rPr>
        <w:t xml:space="preserve"> : Celebrating 20 Years for Terminal 1</w:t>
      </w:r>
      <w:r w:rsidRPr="004C5EC1">
        <w:rPr>
          <w:color w:val="FF3300"/>
          <w:sz w:val="18"/>
        </w:rPr>
        <w:tab/>
        <w:t>24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Office of Benson MLC (McBeath)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CC Community Cultural Mapping (Krempl)</w:t>
      </w:r>
      <w:r w:rsidRPr="004C5EC1">
        <w:rPr>
          <w:color w:val="CC0000"/>
          <w:sz w:val="18"/>
        </w:rPr>
        <w:tab/>
        <w:t>24 Nov 2006</w:t>
      </w:r>
    </w:p>
    <w:p w:rsidR="00022E36" w:rsidRPr="004C5EC1" w:rsidRDefault="00022E36" w:rsidP="00022E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20) – PM’s nuclear wedge : eroding Labor’s symbolic ideas</w:t>
      </w:r>
      <w:r w:rsidRPr="004C5EC1">
        <w:rPr>
          <w:sz w:val="18"/>
        </w:rPr>
        <w:tab/>
        <w:t>25 Nov 2006</w:t>
      </w:r>
    </w:p>
    <w:p w:rsidR="00F04C30" w:rsidRPr="004C5EC1" w:rsidRDefault="00F04C30" w:rsidP="00F04C3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20) – Straight talk from an under-rated politican (Tanner, ALP Vic)</w:t>
      </w:r>
      <w:r w:rsidRPr="004C5EC1">
        <w:rPr>
          <w:sz w:val="18"/>
        </w:rPr>
        <w:tab/>
        <w:t>25 Nov 2006</w:t>
      </w:r>
    </w:p>
    <w:p w:rsidR="00F04C30" w:rsidRPr="004C5EC1" w:rsidRDefault="00F04C30" w:rsidP="00F04C3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23) – Nuclear age group : a generational divide (Howard, PM)</w:t>
      </w:r>
      <w:r w:rsidRPr="004C5EC1">
        <w:rPr>
          <w:sz w:val="18"/>
        </w:rPr>
        <w:tab/>
        <w:t>25 Nov 2006</w:t>
      </w:r>
    </w:p>
    <w:p w:rsidR="008B69BA" w:rsidRPr="004C5EC1" w:rsidRDefault="008B69BA" w:rsidP="008B69B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28) – Blueprint for better future : Aboriginal Australia (Rothwell)</w:t>
      </w:r>
      <w:r w:rsidRPr="004C5EC1">
        <w:rPr>
          <w:sz w:val="18"/>
        </w:rPr>
        <w:tab/>
        <w:t>25 Nov 2006</w:t>
      </w:r>
    </w:p>
    <w:p w:rsidR="00022E36" w:rsidRPr="004C5EC1" w:rsidRDefault="00022E36" w:rsidP="00022E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37) – ASIC tells planners to regulate themselves (Lucy, Chairman)</w:t>
      </w:r>
      <w:r w:rsidRPr="004C5EC1">
        <w:rPr>
          <w:sz w:val="18"/>
        </w:rPr>
        <w:tab/>
        <w:t>25 Nov 2006</w:t>
      </w:r>
    </w:p>
    <w:p w:rsidR="00022E36" w:rsidRPr="004C5EC1" w:rsidRDefault="00022E36" w:rsidP="00022E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(Magazine) – The incredible shrinking Governor-General (Maj-G Jeffery)</w:t>
      </w:r>
      <w:r w:rsidRPr="004C5EC1">
        <w:rPr>
          <w:sz w:val="18"/>
        </w:rPr>
        <w:tab/>
        <w:t>25 Nov 2006</w:t>
      </w:r>
    </w:p>
    <w:p w:rsidR="00022E36" w:rsidRPr="004C5EC1" w:rsidRDefault="00022E36" w:rsidP="00022E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Weekend Australian – Special Report Defence : A global commitment (Air Marshall Shepherd)</w:t>
      </w:r>
      <w:r w:rsidRPr="004C5EC1">
        <w:rPr>
          <w:color w:val="FF3300"/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City high life drives up demand for apartment blocks as best address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Port Bouvard defies forecasts with $92m for Point Grey waterfront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Perth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set for $275m facelift (Ticehurst CFO, WAC)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8) – Australian wheat deal sabotaged by the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(Cole Inquiry)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Fast change risk to WA farmers (Oxley, ITS Global)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N-waste likely to end up in weapons : scientists (Dr Green, FoE)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Howard rules out changing takeover rules on Qantas bid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Power ploy may nuke Howard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Where’s the vision? (Francis, Mirrabooka &amp; Coombs, Broome)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47) – WA Corruption &amp; Crime Commission : Commissioner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52) – Expert urges study of Sound water problems (Pattiarartchi, UWA)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62) – Australian Army : Army History Research Grants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68) – Land rush for waterfront life at Port Coogee (Lewis, Australand)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64) – Northam town, shire in merger bid (Cr Llewellyn, Northam SC)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80) – Breaking the shackles of 80s Australian monetary policy (Keating)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86) – </w:t>
      </w:r>
      <w:smartTag w:uri="urn:schemas-microsoft-com:office:smarttags" w:element="City">
        <w:r w:rsidRPr="004C5EC1">
          <w:rPr>
            <w:sz w:val="18"/>
          </w:rPr>
          <w:t>Moscow</w:t>
        </w:r>
      </w:smartTag>
      <w:r w:rsidRPr="004C5EC1">
        <w:rPr>
          <w:sz w:val="18"/>
        </w:rPr>
        <w:t xml:space="preserve">’s iron oligarchs flee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Russia</w:t>
          </w:r>
        </w:smartTag>
      </w:smartTag>
      <w:r w:rsidRPr="004C5EC1">
        <w:rPr>
          <w:sz w:val="18"/>
        </w:rPr>
        <w:t>’s rocky road (Abramovich)</w:t>
      </w:r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West Australian – WA Property Report : Has the market peaked? (Regional Centres </w:t>
      </w:r>
      <w:r w:rsidRPr="004C5EC1">
        <w:rPr>
          <w:color w:val="FF3300"/>
          <w:sz w:val="18"/>
        </w:rPr>
        <w:sym w:font="Wingdings" w:char="F0E1"/>
      </w:r>
      <w:r w:rsidRPr="004C5EC1">
        <w:rPr>
          <w:color w:val="FF3300"/>
          <w:sz w:val="18"/>
        </w:rPr>
        <w:t>30-50%)</w:t>
      </w:r>
      <w:r w:rsidRPr="004C5EC1">
        <w:rPr>
          <w:color w:val="FF3300"/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Auction – AJS Professionals :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78 Wylie Crescent</w:t>
          </w:r>
        </w:smartTag>
      </w:smartTag>
      <w:r w:rsidRPr="004C5EC1">
        <w:rPr>
          <w:sz w:val="18"/>
        </w:rPr>
        <w:t xml:space="preserve"> &amp;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649 Lower King Road</w:t>
          </w:r>
        </w:smartTag>
      </w:smartTag>
      <w:r w:rsidRPr="004C5EC1">
        <w:rPr>
          <w:sz w:val="18"/>
        </w:rPr>
        <w:tab/>
        <w:t>25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8) – Poor people the boom left behind (Baker, WACOSS)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8) – Archbishop slamsd unholy mortgage trap (Hickey, Catholic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13) – Scrap Council : WA MLCs (D’Orazio MLA, Independent)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15) – Hail Nobel fellows : WA Senior Australian 2006 (Ken Collins AM)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18) – Bucket tipped on city : SW aquifer fears (Yarragadee Alliance)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21) – ‘Done deal’ over jobs for mates (Bryce, Taylor, Pearce, ALP WA)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21) – Southern centre lots sold : Cockburn Central (MacTiernan, Min P&amp;I)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(Travel P6) – Steel city builds a reputation : </w:t>
      </w:r>
      <w:smartTag w:uri="urn:schemas-microsoft-com:office:smarttags" w:element="City">
        <w:r w:rsidRPr="004C5EC1">
          <w:rPr>
            <w:sz w:val="18"/>
          </w:rPr>
          <w:t>Newcastle</w:t>
        </w:r>
      </w:smartTag>
      <w:r w:rsidRPr="004C5EC1">
        <w:rPr>
          <w:sz w:val="18"/>
        </w:rPr>
        <w:t>, NSW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Queens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Wharf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62) – Nuclear divide opens a chasm (Price, The Australian)</w:t>
      </w:r>
      <w:r w:rsidRPr="004C5EC1">
        <w:rPr>
          <w:sz w:val="18"/>
        </w:rPr>
        <w:tab/>
        <w:t>26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Sunday Times (Page 63) – Solving our water shortage &amp; Clock change (McCarthy, ST)</w:t>
      </w:r>
      <w:r w:rsidRPr="004C5EC1">
        <w:rPr>
          <w:sz w:val="18"/>
        </w:rPr>
        <w:tab/>
        <w:t>26 Nov 2006</w:t>
      </w:r>
    </w:p>
    <w:p w:rsidR="00FA1254" w:rsidRPr="004C5EC1" w:rsidRDefault="00FA1254" w:rsidP="00FA12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Beazley says AWB inquiry was ‘rorted’ (Vaile MHR, Deputy PM)</w:t>
      </w:r>
      <w:r w:rsidRPr="004C5EC1">
        <w:rPr>
          <w:sz w:val="18"/>
        </w:rPr>
        <w:tab/>
        <w:t>27 Nov 2006</w:t>
      </w:r>
    </w:p>
    <w:p w:rsidR="00FA1254" w:rsidRPr="004C5EC1" w:rsidRDefault="00FA1254" w:rsidP="00FA12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Most Scots and English back British break-up (Salmond, SNP)</w:t>
      </w:r>
      <w:r w:rsidRPr="004C5EC1">
        <w:rPr>
          <w:sz w:val="18"/>
        </w:rPr>
        <w:tab/>
        <w:t>27 Nov 2006</w:t>
      </w:r>
    </w:p>
    <w:p w:rsidR="00FA1254" w:rsidRPr="004C5EC1" w:rsidRDefault="00FA1254" w:rsidP="00FA12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Nuclear power just 10 years off : Switkowski (Howard, PM)</w:t>
      </w:r>
      <w:r w:rsidRPr="004C5EC1">
        <w:rPr>
          <w:sz w:val="18"/>
        </w:rPr>
        <w:tab/>
        <w:t>27 Nov 2006</w:t>
      </w:r>
    </w:p>
    <w:p w:rsidR="00FA1254" w:rsidRPr="004C5EC1" w:rsidRDefault="00FA1254" w:rsidP="00FA12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Liberals left to lick wounds : Baillieu (Premier Bracks, 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Victoria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9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Annual Dr Ken Collins Address – RIPE Wilf Wilkinson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Canada</w:t>
          </w:r>
        </w:smartTag>
      </w:smartTag>
      <w:r w:rsidRPr="004C5EC1">
        <w:rPr>
          <w:sz w:val="18"/>
        </w:rPr>
        <w:t>) : Rainbow 2000</w:t>
      </w:r>
      <w:r w:rsidRPr="004C5EC1">
        <w:rPr>
          <w:sz w:val="18"/>
        </w:rPr>
        <w:tab/>
        <w:t>27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Discussions – 9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Annual Dr Ken Collins Address – PDG Byers 9460 : UNHQ Asian Relocation</w:t>
      </w:r>
      <w:r w:rsidRPr="004C5EC1">
        <w:rPr>
          <w:sz w:val="18"/>
        </w:rPr>
        <w:tab/>
        <w:t>27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The Dirty Dozen (AWB)</w:t>
      </w:r>
      <w:r w:rsidRPr="004C5EC1">
        <w:rPr>
          <w:sz w:val="18"/>
        </w:rPr>
        <w:tab/>
        <w:t>28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Everyone’s in strife except : The Wheat Scandal (AWB)</w:t>
      </w:r>
      <w:r w:rsidRPr="004C5EC1">
        <w:rPr>
          <w:sz w:val="18"/>
        </w:rPr>
        <w:tab/>
        <w:t>28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All the Prime Minister’s Men : The Wheat Scandal (AWB)</w:t>
      </w:r>
      <w:r w:rsidRPr="004C5EC1">
        <w:rPr>
          <w:sz w:val="18"/>
        </w:rPr>
        <w:tab/>
        <w:t>28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Israeli PM offers land for peace to Palestinians (Omert, PM)</w:t>
      </w:r>
      <w:r w:rsidRPr="004C5EC1">
        <w:rPr>
          <w:sz w:val="18"/>
        </w:rPr>
        <w:tab/>
        <w:t>28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MP lashes Wellington Dam snub (Murray MLA, Collie)</w:t>
      </w:r>
      <w:r w:rsidRPr="004C5EC1">
        <w:rPr>
          <w:sz w:val="18"/>
        </w:rPr>
        <w:tab/>
        <w:t>28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Woodside drops opposition to heritage listing of rock art</w:t>
      </w:r>
      <w:r w:rsidRPr="004C5EC1">
        <w:rPr>
          <w:sz w:val="18"/>
        </w:rPr>
        <w:tab/>
        <w:t>28 Nov 2006</w:t>
      </w:r>
    </w:p>
    <w:p w:rsidR="00AB5B69" w:rsidRPr="004C5EC1" w:rsidRDefault="00AB5B69" w:rsidP="00AB5B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State handout urged for heritage homeowners (Green, Cherrita)</w:t>
      </w:r>
      <w:r w:rsidRPr="004C5EC1">
        <w:rPr>
          <w:sz w:val="18"/>
        </w:rPr>
        <w:tab/>
        <w:t>28 Nov 2006</w:t>
      </w:r>
    </w:p>
    <w:p w:rsidR="00AB5B69" w:rsidRPr="004C5EC1" w:rsidRDefault="00AB5B69" w:rsidP="00AB5B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New homes slump drives call for blocks (Dastlik, HIA)</w:t>
      </w:r>
      <w:r w:rsidRPr="004C5EC1">
        <w:rPr>
          <w:sz w:val="18"/>
        </w:rPr>
        <w:tab/>
        <w:t>28 Nov 2006</w:t>
      </w:r>
    </w:p>
    <w:p w:rsidR="00297513" w:rsidRPr="004C5EC1" w:rsidRDefault="00297513" w:rsidP="0029751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Howard still has political case to answer on AWB</w:t>
      </w:r>
      <w:r w:rsidRPr="004C5EC1">
        <w:rPr>
          <w:sz w:val="18"/>
        </w:rPr>
        <w:tab/>
        <w:t>28 Nov 2006</w:t>
      </w:r>
    </w:p>
    <w:p w:rsidR="00111A69" w:rsidRPr="004C5EC1" w:rsidRDefault="00111A69" w:rsidP="00111A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16) – Long, winding road to highway robbery (Clynch,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Bridgetown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SC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2006</w:t>
      </w:r>
    </w:p>
    <w:p w:rsidR="00111A69" w:rsidRPr="004C5EC1" w:rsidRDefault="00111A69" w:rsidP="00111A6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Viceroy’s formal position no match for PM or Queen (GG)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3) – Extra $3m for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 xml:space="preserve"> (MacTiernan, Min P&amp;I)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One lump or two Minister?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Muirs Hwy</w:t>
          </w:r>
        </w:smartTag>
      </w:smartTag>
      <w:r w:rsidRPr="004C5EC1">
        <w:rPr>
          <w:sz w:val="18"/>
        </w:rPr>
        <w:t xml:space="preserve"> (Smithson, AA)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We should have say : AWAG (Jarrett,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Smart suburb : Bayonet Head (Schindler,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Just fine : NAMBAL (Hocking,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Respect our heritage : Anzac (Rasmussen,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2006</w:t>
      </w:r>
    </w:p>
    <w:p w:rsidR="002B7F32" w:rsidRPr="004C5EC1" w:rsidRDefault="002B7F32" w:rsidP="002B7F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Park for the people : AWAG (Davies,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Interview – Radio ABC SW (Unsworth)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Waterfront &amp; High Rise Devt (Smithson, SP)</w:t>
      </w:r>
      <w:r w:rsidRPr="004C5EC1">
        <w:rPr>
          <w:b/>
          <w:sz w:val="18"/>
        </w:rPr>
        <w:tab/>
        <w:t>28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Interview – Radio ABC SW (Unsworth)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&amp; High Rise Devt (Cleve, AWAG)</w:t>
      </w:r>
      <w:r w:rsidRPr="004C5EC1">
        <w:rPr>
          <w:sz w:val="18"/>
        </w:rPr>
        <w:tab/>
        <w:t>28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CEDA WA (Scaffidi) – Economic &amp; Political Outlook 2007 (Carpenter, Marney, Poynton)</w:t>
      </w:r>
      <w:r w:rsidRPr="004C5EC1">
        <w:rPr>
          <w:color w:val="CC0000"/>
          <w:sz w:val="18"/>
        </w:rPr>
        <w:tab/>
        <w:t>28 Nov 2006</w:t>
      </w:r>
    </w:p>
    <w:p w:rsidR="00AB4D60" w:rsidRPr="005F2AED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5F2AED">
        <w:rPr>
          <w:b/>
          <w:color w:val="CC0000"/>
          <w:sz w:val="18"/>
        </w:rPr>
        <w:t xml:space="preserve">Letter from – Office of Premier (Saffioti) – </w:t>
      </w:r>
      <w:hyperlink r:id="rId1077" w:history="1">
        <w:r w:rsidRPr="005F2AED">
          <w:rPr>
            <w:rStyle w:val="Hyperlink"/>
            <w:b/>
            <w:color w:val="CC0000"/>
            <w:sz w:val="18"/>
            <w:szCs w:val="18"/>
          </w:rPr>
          <w:t>Acknowledge R2000</w:t>
        </w:r>
        <w:r w:rsidR="002D31D7" w:rsidRPr="005F2AED">
          <w:rPr>
            <w:rStyle w:val="Hyperlink"/>
            <w:b/>
            <w:color w:val="CC0000"/>
            <w:sz w:val="18"/>
            <w:szCs w:val="18"/>
          </w:rPr>
          <w:t xml:space="preserve"> </w:t>
        </w:r>
        <w:r w:rsidRPr="005F2AED">
          <w:rPr>
            <w:rStyle w:val="Hyperlink"/>
            <w:b/>
            <w:color w:val="CC0000"/>
            <w:sz w:val="18"/>
            <w:szCs w:val="18"/>
          </w:rPr>
          <w:t>10</w:t>
        </w:r>
        <w:r w:rsidRPr="005F2AED">
          <w:rPr>
            <w:rStyle w:val="Hyperlink"/>
            <w:b/>
            <w:color w:val="CC0000"/>
            <w:sz w:val="18"/>
            <w:szCs w:val="18"/>
            <w:vertAlign w:val="superscript"/>
          </w:rPr>
          <w:t>th</w:t>
        </w:r>
        <w:r w:rsidR="002D31D7" w:rsidRPr="005F2AED">
          <w:rPr>
            <w:rStyle w:val="Hyperlink"/>
            <w:b/>
            <w:color w:val="CC0000"/>
            <w:sz w:val="18"/>
            <w:szCs w:val="18"/>
          </w:rPr>
          <w:t xml:space="preserve"> </w:t>
        </w:r>
        <w:r w:rsidR="005F2AED">
          <w:rPr>
            <w:rStyle w:val="Hyperlink"/>
            <w:b/>
            <w:color w:val="CC0000"/>
            <w:sz w:val="18"/>
            <w:szCs w:val="18"/>
          </w:rPr>
          <w:t xml:space="preserve">Project </w:t>
        </w:r>
        <w:r w:rsidRPr="005F2AED">
          <w:rPr>
            <w:rStyle w:val="Hyperlink"/>
            <w:b/>
            <w:color w:val="CC0000"/>
            <w:sz w:val="18"/>
            <w:szCs w:val="18"/>
          </w:rPr>
          <w:t>Anniversary</w:t>
        </w:r>
      </w:hyperlink>
      <w:r w:rsidRPr="005F2AED">
        <w:rPr>
          <w:b/>
          <w:color w:val="CC0000"/>
          <w:sz w:val="18"/>
        </w:rPr>
        <w:tab/>
        <w:t>28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ABC Radio SW (Unsworth) – </w:t>
      </w:r>
      <w:hyperlink r:id="rId1078" w:history="1">
        <w:r w:rsidRPr="004C5EC1">
          <w:rPr>
            <w:rStyle w:val="Hyperlink"/>
            <w:sz w:val="18"/>
            <w:szCs w:val="18"/>
          </w:rPr>
          <w:t xml:space="preserve">Rainbow 2000 :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</w:rPr>
        <w:tab/>
        <w:t>28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(Batten) – Community Planning Visioning Workshop (1</w:t>
      </w:r>
      <w:r w:rsidRPr="004C5EC1">
        <w:rPr>
          <w:sz w:val="18"/>
          <w:vertAlign w:val="superscript"/>
        </w:rPr>
        <w:t>st</w:t>
      </w:r>
      <w:r w:rsidRPr="004C5EC1">
        <w:rPr>
          <w:sz w:val="18"/>
        </w:rPr>
        <w:t xml:space="preserve"> Day)</w:t>
      </w:r>
      <w:r w:rsidRPr="004C5EC1">
        <w:rPr>
          <w:sz w:val="18"/>
        </w:rPr>
        <w:tab/>
        <w:t>28 Nov 2006</w:t>
      </w:r>
    </w:p>
    <w:p w:rsidR="00E33098" w:rsidRPr="004C5EC1" w:rsidRDefault="00E33098" w:rsidP="00E3309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(Batten) – Community Planning Visioning Workshop (2</w:t>
      </w:r>
      <w:r w:rsidRPr="004C5EC1">
        <w:rPr>
          <w:sz w:val="18"/>
          <w:vertAlign w:val="superscript"/>
        </w:rPr>
        <w:t>nd</w:t>
      </w:r>
      <w:r w:rsidRPr="004C5EC1">
        <w:rPr>
          <w:sz w:val="18"/>
        </w:rPr>
        <w:t xml:space="preserve"> Evening)</w:t>
      </w:r>
      <w:r w:rsidRPr="004C5EC1">
        <w:rPr>
          <w:sz w:val="18"/>
        </w:rPr>
        <w:tab/>
        <w:t>28 Nov 2006</w:t>
      </w:r>
    </w:p>
    <w:p w:rsidR="00E33098" w:rsidRPr="004C5EC1" w:rsidRDefault="00E33098" w:rsidP="00E3309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Albany CC (Batten) – Community Planning Visioning Workshop : Who are we? (Krempl)</w:t>
      </w:r>
      <w:r w:rsidRPr="004C5EC1">
        <w:rPr>
          <w:sz w:val="18"/>
        </w:rPr>
        <w:tab/>
        <w:t>28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$370m bill to fix old grain rail network (MacTiernan, Min P&amp;I)</w:t>
      </w:r>
      <w:r w:rsidRPr="004C5EC1">
        <w:rPr>
          <w:sz w:val="18"/>
        </w:rPr>
        <w:tab/>
        <w:t>29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Saleyards crisis fear as cost hits $32m (Medcalf, WALSA)</w:t>
      </w:r>
      <w:r w:rsidRPr="004C5EC1">
        <w:rPr>
          <w:sz w:val="18"/>
        </w:rPr>
        <w:tab/>
        <w:t>29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AWB plan to hand back hold on export powers (Vaile MHR, Trade)</w:t>
      </w:r>
      <w:r w:rsidRPr="004C5EC1">
        <w:rPr>
          <w:sz w:val="18"/>
        </w:rPr>
        <w:tab/>
        <w:t>29 Nov 2006</w:t>
      </w:r>
    </w:p>
    <w:p w:rsidR="00BA7E53" w:rsidRPr="004C5EC1" w:rsidRDefault="00BA7E53" w:rsidP="00BA7E5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Nationals ‘knew about rorts’ (Tuckey MHR, O’Connor)</w:t>
      </w:r>
      <w:r w:rsidRPr="004C5EC1">
        <w:rPr>
          <w:sz w:val="18"/>
        </w:rPr>
        <w:tab/>
        <w:t>29 Nov 2006</w:t>
      </w:r>
    </w:p>
    <w:p w:rsidR="00BA7E53" w:rsidRPr="004C5EC1" w:rsidRDefault="00BA7E53" w:rsidP="00BA7E5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Tuckey doesn’t let sleeping dogs lie (Tuckey MHR, O’Connor)</w:t>
      </w:r>
      <w:r w:rsidRPr="004C5EC1">
        <w:rPr>
          <w:sz w:val="18"/>
        </w:rPr>
        <w:tab/>
        <w:t>29 Nov 2006</w:t>
      </w:r>
    </w:p>
    <w:p w:rsidR="00BA7E53" w:rsidRPr="004C5EC1" w:rsidRDefault="00BA7E53" w:rsidP="00BA7E5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Labor flip on new anti-nuclear laws (Logan MLA, Energy)</w:t>
      </w:r>
      <w:r w:rsidRPr="004C5EC1">
        <w:rPr>
          <w:sz w:val="18"/>
        </w:rPr>
        <w:tab/>
        <w:t>29 Nov 2006</w:t>
      </w:r>
    </w:p>
    <w:p w:rsidR="00BA7E53" w:rsidRPr="004C5EC1" w:rsidRDefault="00BA7E53" w:rsidP="00BA7E5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Out comes a striking N-power side effect – a red herring</w:t>
      </w:r>
      <w:r w:rsidRPr="004C5EC1">
        <w:rPr>
          <w:sz w:val="18"/>
        </w:rPr>
        <w:tab/>
        <w:t>29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Birney ready for front bench return (Omodei MLA, Opposition)</w:t>
      </w:r>
      <w:r w:rsidRPr="004C5EC1">
        <w:rPr>
          <w:sz w:val="18"/>
        </w:rPr>
        <w:tab/>
        <w:t>29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Respect private ownership in heritage rules</w:t>
      </w:r>
      <w:r w:rsidRPr="004C5EC1">
        <w:rPr>
          <w:sz w:val="18"/>
        </w:rPr>
        <w:tab/>
        <w:t>29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Wasted opportunity at Wellington Dam</w:t>
      </w:r>
      <w:r w:rsidRPr="004C5EC1">
        <w:rPr>
          <w:sz w:val="18"/>
        </w:rPr>
        <w:tab/>
        <w:t>29 Nov 2006</w:t>
      </w:r>
    </w:p>
    <w:p w:rsidR="00631F3C" w:rsidRPr="004C5EC1" w:rsidRDefault="00631F3C" w:rsidP="00631F3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Kill off monkey House &amp; stop paying peanuts : Legislative Council</w:t>
      </w:r>
      <w:r w:rsidRPr="004C5EC1">
        <w:rPr>
          <w:sz w:val="18"/>
        </w:rPr>
        <w:tab/>
        <w:t>29 Nov 2006</w:t>
      </w:r>
    </w:p>
    <w:p w:rsidR="001306AE" w:rsidRPr="004C5EC1" w:rsidRDefault="001306AE" w:rsidP="001306A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22) – Quebecers gain nation status (Duceppe, Bloc Quebecois)</w:t>
      </w:r>
      <w:r w:rsidRPr="004C5EC1">
        <w:rPr>
          <w:sz w:val="18"/>
        </w:rPr>
        <w:tab/>
        <w:t>29 Nov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Visiting Ship – MV Pacific Princess (P&amp;O Cruises)</w:t>
      </w:r>
      <w:r w:rsidRPr="004C5EC1">
        <w:rPr>
          <w:sz w:val="18"/>
        </w:rPr>
        <w:tab/>
        <w:t>29 Nov 2006</w:t>
      </w:r>
    </w:p>
    <w:p w:rsidR="00696453" w:rsidRPr="004C5EC1" w:rsidRDefault="00696453" w:rsidP="0069645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Westpoint investors face $334m black hole (Rocke, PPB)</w:t>
      </w:r>
      <w:r w:rsidRPr="004C5EC1">
        <w:rPr>
          <w:sz w:val="18"/>
        </w:rPr>
        <w:tab/>
        <w:t>30 Nov 2006</w:t>
      </w:r>
    </w:p>
    <w:p w:rsidR="00696453" w:rsidRPr="004C5EC1" w:rsidRDefault="00696453" w:rsidP="0069645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49) – EPA stand threatens Mid-West ore mines (Bowler, Min Resources)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4) – Motoring self-control (Smithson, AA)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Think of majority : AWAG (Holden, Lower King)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4) – Think of the young : AWAG (Gorman,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Middleton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Debate not on ‘heritage’ : Esplanade Hotel (Mayor Goode, ACC)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Inland wind power the way to go (Thwaites,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Windfarm debate at new low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Chappelle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CWI)</w:t>
      </w:r>
      <w:r w:rsidRPr="004C5EC1">
        <w:rPr>
          <w:sz w:val="18"/>
        </w:rPr>
        <w:tab/>
        <w:t>30 Nov 2006</w:t>
      </w:r>
    </w:p>
    <w:p w:rsidR="00262A7F" w:rsidRPr="004C5EC1" w:rsidRDefault="00262A7F" w:rsidP="00262A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6)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Energy : Densified Biomass Pellet Plant Mirrambeena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7) – Cruising on in : MV Pacific Princess (Williamson,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PA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Nov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 xml:space="preserve">Liftout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FF3300"/>
              <w:sz w:val="18"/>
            </w:rPr>
            <w:t>Albany</w:t>
          </w:r>
        </w:smartTag>
      </w:smartTag>
      <w:r w:rsidRPr="004C5EC1">
        <w:rPr>
          <w:color w:val="FF3300"/>
          <w:sz w:val="18"/>
        </w:rPr>
        <w:t xml:space="preserve"> Advertiser – Regional Lifestyle (Summer)</w:t>
      </w:r>
      <w:r w:rsidRPr="004C5EC1">
        <w:rPr>
          <w:color w:val="FF3300"/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1) – $12m pellet plant bonus (Allen,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Plantation</w:t>
          </w:r>
        </w:smartTag>
      </w:smartTag>
      <w:r w:rsidRPr="004C5EC1">
        <w:rPr>
          <w:sz w:val="18"/>
        </w:rPr>
        <w:t xml:space="preserve"> Energy)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Land study for housing : ATA Environmental (Cox, EPA)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APEC award chance : Australian Export Awards 2006 (Ito, APEC)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Looking forward to venue opening : AEC (Holden, Lower King)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Another location for centre found : AEC (Brown, Orana)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Centre takes on huge proportions : AEC (Davies,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30 Nov 2006</w:t>
      </w:r>
    </w:p>
    <w:p w:rsidR="004E021B" w:rsidRPr="004C5EC1" w:rsidRDefault="004E021B" w:rsidP="004E02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Bullimore needed less media space (Stanton, Little Grove)</w:t>
      </w:r>
      <w:r w:rsidRPr="004C5EC1">
        <w:rPr>
          <w:sz w:val="18"/>
        </w:rPr>
        <w:tab/>
        <w:t>30 Nov 2006</w:t>
      </w:r>
    </w:p>
    <w:p w:rsidR="002E6A84" w:rsidRPr="004C5EC1" w:rsidRDefault="002E6A84" w:rsidP="002E6A8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SAT WA (Watt) – Development &amp; Resources Decisions Bulletin</w:t>
      </w:r>
      <w:r w:rsidRPr="004C5EC1">
        <w:rPr>
          <w:color w:val="CC0000"/>
          <w:sz w:val="18"/>
        </w:rPr>
        <w:tab/>
        <w:t>30 Nov 2006</w:t>
      </w:r>
    </w:p>
    <w:p w:rsidR="00E33098" w:rsidRPr="004C5EC1" w:rsidRDefault="00E33098" w:rsidP="00E3309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West Australian Symphony Orchestra – </w:t>
      </w:r>
      <w:hyperlink r:id="rId1079" w:history="1">
        <w:r w:rsidR="002E6A84" w:rsidRPr="004C5EC1">
          <w:rPr>
            <w:rStyle w:val="Hyperlink"/>
            <w:sz w:val="18"/>
          </w:rPr>
          <w:t>www.waso.com.au</w:t>
        </w:r>
      </w:hyperlink>
      <w:r w:rsidRPr="004C5EC1">
        <w:rPr>
          <w:sz w:val="18"/>
        </w:rPr>
        <w:t xml:space="preserve"> </w:t>
      </w:r>
      <w:r w:rsidRPr="004C5EC1">
        <w:rPr>
          <w:sz w:val="18"/>
        </w:rPr>
        <w:tab/>
        <w:t>30 Nov 2006</w:t>
      </w:r>
    </w:p>
    <w:p w:rsidR="009168B4" w:rsidRPr="004C5EC1" w:rsidRDefault="009168B4" w:rsidP="009168B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West Australian Symphony Orchestra (Venning) – WASO Plays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October 2007</w:t>
      </w:r>
      <w:r w:rsidRPr="004C5EC1">
        <w:rPr>
          <w:sz w:val="18"/>
        </w:rPr>
        <w:tab/>
        <w:t>30 Nov 2006</w:t>
      </w:r>
    </w:p>
    <w:p w:rsidR="009168B4" w:rsidRPr="004C5EC1" w:rsidRDefault="009168B4" w:rsidP="009168B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West Australian Symphony Orchestra (Venning) – WASO Plays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October 2008</w:t>
      </w:r>
      <w:r w:rsidRPr="004C5EC1">
        <w:rPr>
          <w:color w:val="CC0000"/>
          <w:sz w:val="18"/>
        </w:rPr>
        <w:tab/>
        <w:t>30 Nov 2006</w:t>
      </w:r>
    </w:p>
    <w:p w:rsidR="004D21BD" w:rsidRPr="004C5EC1" w:rsidRDefault="004D21BD" w:rsidP="004D21B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The New Citizen (Vol.5 #12) – CECAust :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Must Enter the Nuclear Age!</w:t>
      </w:r>
      <w:r w:rsidRPr="004C5EC1">
        <w:rPr>
          <w:sz w:val="18"/>
        </w:rPr>
        <w:tab/>
        <w:t>Nov 2006</w:t>
      </w:r>
    </w:p>
    <w:p w:rsidR="004D21BD" w:rsidRPr="004C5EC1" w:rsidRDefault="004D21BD" w:rsidP="004D21B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The New Citizen (Vol.5 #12) – CECAust : The Isotope Economy</w:t>
      </w:r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Peter Watson’s Albany Report – $34m Entertainment Centre for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Peter Watson’s Albany Report – $11m for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Residential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College</w:t>
          </w:r>
        </w:smartTag>
      </w:smartTag>
      <w:r w:rsidRPr="004C5EC1">
        <w:rPr>
          <w:sz w:val="18"/>
        </w:rPr>
        <w:t xml:space="preserve"> upgrade</w:t>
      </w:r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Peter Watson’s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Report – $6.2m for Timber Processing Precinct</w:t>
      </w:r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Peter Watson’s Albany Report – Taskforce to tackle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land supply</w:t>
      </w:r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Peter Watson’s Albany Report – Unemployment slashed : Less than 5% and falling</w:t>
      </w:r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Peter Watson’s Albany Report – New Legal Aid Centre (Payne, Dines &amp; McGinty MLA)</w:t>
      </w:r>
      <w:r w:rsidRPr="004C5EC1">
        <w:rPr>
          <w:sz w:val="18"/>
        </w:rPr>
        <w:tab/>
        <w:t>Nov 2006</w:t>
      </w: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Peter Watson’s Albany Report – New training facilities for Albany Racing Club</w:t>
      </w:r>
      <w:r w:rsidRPr="004C5EC1">
        <w:rPr>
          <w:sz w:val="18"/>
        </w:rPr>
        <w:tab/>
        <w:t>Nov 2006</w:t>
      </w:r>
    </w:p>
    <w:p w:rsidR="00AB4D60" w:rsidRPr="004C5EC1" w:rsidRDefault="00AB4D60" w:rsidP="00AB4D6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506EF8" w:rsidRPr="000C7E9F" w:rsidRDefault="00506EF8" w:rsidP="00506EF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0C7E9F">
        <w:rPr>
          <w:b/>
          <w:sz w:val="18"/>
        </w:rPr>
        <w:t xml:space="preserve">Newsletter – Frederickstown Progress Association (Vol.6#5) – </w:t>
      </w:r>
      <w:hyperlink r:id="rId1080" w:history="1">
        <w:r w:rsidRPr="000C7E9F">
          <w:rPr>
            <w:rStyle w:val="Hyperlink"/>
            <w:b/>
            <w:sz w:val="18"/>
          </w:rPr>
          <w:t>Chairman’s Report : 11.6%</w:t>
        </w:r>
      </w:hyperlink>
      <w:r w:rsidRPr="000C7E9F">
        <w:rPr>
          <w:b/>
          <w:sz w:val="18"/>
        </w:rPr>
        <w:t xml:space="preserve"> (Cuthbert)</w:t>
      </w:r>
      <w:r w:rsidRPr="000C7E9F">
        <w:rPr>
          <w:b/>
          <w:sz w:val="18"/>
        </w:rPr>
        <w:tab/>
        <w:t>Dec 2006</w:t>
      </w:r>
    </w:p>
    <w:p w:rsidR="00E9301A" w:rsidRPr="004C5EC1" w:rsidRDefault="00E9301A" w:rsidP="00E9301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(Vol.6#5) – Focus : Business Improvement Districts</w:t>
      </w:r>
      <w:r w:rsidRPr="004C5EC1">
        <w:rPr>
          <w:sz w:val="18"/>
        </w:rPr>
        <w:tab/>
        <w:t>Dec 2006</w:t>
      </w:r>
    </w:p>
    <w:p w:rsidR="0027499F" w:rsidRPr="004C5EC1" w:rsidRDefault="0027499F" w:rsidP="0027499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(Vol.6#5) – Happy New Year (Cr Waterman, ACC)</w:t>
      </w:r>
      <w:r w:rsidRPr="004C5EC1">
        <w:rPr>
          <w:sz w:val="18"/>
        </w:rPr>
        <w:tab/>
        <w:t>Dec 2006</w:t>
      </w:r>
    </w:p>
    <w:p w:rsidR="0027499F" w:rsidRPr="004C5EC1" w:rsidRDefault="0027499F" w:rsidP="0027499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(Vol.6#5) – Tourism Award (Cr Wellington, ACC)</w:t>
      </w:r>
      <w:r w:rsidRPr="004C5EC1">
        <w:rPr>
          <w:sz w:val="18"/>
        </w:rPr>
        <w:tab/>
        <w:t>Dec 2006</w:t>
      </w:r>
    </w:p>
    <w:p w:rsidR="0027499F" w:rsidRPr="004C5EC1" w:rsidRDefault="0027499F" w:rsidP="0027499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(Vol.6#5) – Community Planning Workshop (Simpson)</w:t>
      </w:r>
      <w:r w:rsidRPr="004C5EC1">
        <w:rPr>
          <w:sz w:val="18"/>
        </w:rPr>
        <w:tab/>
        <w:t>Dec 2006</w:t>
      </w:r>
    </w:p>
    <w:p w:rsidR="0027499F" w:rsidRPr="004C5EC1" w:rsidRDefault="0027499F" w:rsidP="0027499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Frederickstown Progress Association (Vol.6#5) – Let’s claim our public square (Kerruish)</w:t>
      </w:r>
      <w:r w:rsidRPr="004C5EC1">
        <w:rPr>
          <w:sz w:val="18"/>
        </w:rPr>
        <w:tab/>
        <w:t>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$1b nickel blowout blamed on skills crisis : Ravensthorpe NP</w:t>
      </w:r>
      <w:r w:rsidRPr="004C5EC1">
        <w:rPr>
          <w:sz w:val="18"/>
        </w:rPr>
        <w:tab/>
        <w:t>01 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State advocate ‘to find flaws in Federal laws’ (Carpenter, Premier)</w:t>
      </w:r>
      <w:r w:rsidRPr="004C5EC1">
        <w:rPr>
          <w:sz w:val="18"/>
        </w:rPr>
        <w:tab/>
        <w:t>01 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’s rising star among cities to see (Wheeler, Lonely Planet)</w:t>
      </w:r>
      <w:r w:rsidRPr="004C5EC1">
        <w:rPr>
          <w:sz w:val="18"/>
        </w:rPr>
        <w:tab/>
        <w:t>01 Dec 2006</w:t>
      </w:r>
    </w:p>
    <w:p w:rsidR="00A834C1" w:rsidRPr="004C5EC1" w:rsidRDefault="00A834C1" w:rsidP="00A834C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Discounted blocks as real estate boom slows (Fulker, UDIA)</w:t>
      </w:r>
      <w:r w:rsidRPr="004C5EC1">
        <w:rPr>
          <w:sz w:val="18"/>
        </w:rPr>
        <w:tab/>
        <w:t>01 Dec 2006</w:t>
      </w:r>
    </w:p>
    <w:p w:rsidR="00956B91" w:rsidRPr="004C5EC1" w:rsidRDefault="00956B91" w:rsidP="00956B9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Beazley to find out if unions still back him (NSW Right Faction)</w:t>
      </w:r>
      <w:r w:rsidRPr="004C5EC1">
        <w:rPr>
          <w:sz w:val="18"/>
        </w:rPr>
        <w:tab/>
        <w:t>01 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Fat-cats lead race in new State jobs (Buswell MLA, Opposition)</w:t>
      </w:r>
      <w:r w:rsidRPr="004C5EC1">
        <w:rPr>
          <w:sz w:val="18"/>
        </w:rPr>
        <w:tab/>
        <w:t>01 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Protest rallies show dwindling union relevance</w:t>
      </w:r>
      <w:r w:rsidRPr="004C5EC1">
        <w:rPr>
          <w:sz w:val="18"/>
        </w:rPr>
        <w:tab/>
        <w:t>01 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Growers at risk in wheat sales change (Oxley, WAN)</w:t>
      </w:r>
      <w:r w:rsidRPr="004C5EC1">
        <w:rPr>
          <w:sz w:val="18"/>
        </w:rPr>
        <w:tab/>
        <w:t>01 Dec 2006</w:t>
      </w:r>
    </w:p>
    <w:p w:rsidR="00BE05FB" w:rsidRPr="004C5EC1" w:rsidRDefault="00BE05FB" w:rsidP="00BE05F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Beazley has own men to blame for Labor challenge (Rudd MHR)</w:t>
      </w:r>
      <w:r w:rsidRPr="004C5EC1">
        <w:rPr>
          <w:sz w:val="18"/>
        </w:rPr>
        <w:tab/>
        <w:t>01 Dec 2006</w:t>
      </w:r>
    </w:p>
    <w:p w:rsidR="00956B91" w:rsidRPr="004C5EC1" w:rsidRDefault="00956B91" w:rsidP="00956B9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Garden City at heart of civic vision (Mayor Jackson, Melville CC)</w:t>
      </w:r>
      <w:r w:rsidRPr="004C5EC1">
        <w:rPr>
          <w:sz w:val="18"/>
        </w:rPr>
        <w:tab/>
        <w:t>01 Dec 2006</w:t>
      </w:r>
    </w:p>
    <w:p w:rsidR="00956B91" w:rsidRPr="004C5EC1" w:rsidRDefault="00956B91" w:rsidP="00956B9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Space slashed in new plan for Victoria Quay (MacTiernan, P&amp;I)</w:t>
      </w:r>
      <w:r w:rsidRPr="004C5EC1">
        <w:rPr>
          <w:sz w:val="18"/>
        </w:rPr>
        <w:tab/>
        <w:t>01 Dec 2006</w:t>
      </w:r>
    </w:p>
    <w:p w:rsidR="00C50846" w:rsidRPr="004C5EC1" w:rsidRDefault="00C50846" w:rsidP="00C5084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51) – </w:t>
      </w:r>
      <w:smartTag w:uri="urn:schemas-microsoft-com:office:smarttags" w:element="State">
        <w:r w:rsidRPr="004C5EC1">
          <w:rPr>
            <w:sz w:val="18"/>
          </w:rPr>
          <w:t>Ore</w:t>
        </w:r>
      </w:smartTag>
      <w:r w:rsidRPr="004C5EC1">
        <w:rPr>
          <w:sz w:val="18"/>
        </w:rPr>
        <w:t xml:space="preserve"> alliance crisis talks to fight EPA (</w:t>
      </w:r>
      <w:smartTag w:uri="urn:schemas-microsoft-com:office:smarttags" w:element="place">
        <w:r w:rsidRPr="004C5EC1">
          <w:rPr>
            <w:sz w:val="18"/>
          </w:rPr>
          <w:t>Tonkin</w:t>
        </w:r>
      </w:smartTag>
      <w:r w:rsidRPr="004C5EC1">
        <w:rPr>
          <w:sz w:val="18"/>
        </w:rPr>
        <w:t>, Mt.Gibson)</w:t>
      </w:r>
      <w:r w:rsidRPr="004C5EC1">
        <w:rPr>
          <w:sz w:val="18"/>
        </w:rPr>
        <w:tab/>
        <w:t>01 Dec 2006</w:t>
      </w:r>
    </w:p>
    <w:p w:rsidR="00506EF8" w:rsidRPr="004C5EC1" w:rsidRDefault="00506EF8" w:rsidP="00506EF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Smithson Planning – </w:t>
      </w:r>
      <w:hyperlink r:id="rId1081" w:history="1">
        <w:r w:rsidRPr="004C5EC1">
          <w:rPr>
            <w:rStyle w:val="Hyperlink"/>
            <w:sz w:val="18"/>
          </w:rPr>
          <w:t>Significant Statements on the Rainbow 2000 Project</w:t>
        </w:r>
      </w:hyperlink>
      <w:r w:rsidRPr="004C5EC1">
        <w:rPr>
          <w:sz w:val="18"/>
        </w:rPr>
        <w:tab/>
        <w:t>01 Dec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20"/>
          <w:highlight w:val="yellow"/>
        </w:rPr>
      </w:pPr>
      <w:r w:rsidRPr="004C5EC1">
        <w:rPr>
          <w:b/>
          <w:sz w:val="20"/>
          <w:highlight w:val="yellow"/>
        </w:rPr>
        <w:t>Legislation – Western Australian Contaminated Sites Act 2003 (Commences)</w:t>
      </w:r>
      <w:r w:rsidRPr="004C5EC1">
        <w:rPr>
          <w:b/>
          <w:sz w:val="20"/>
          <w:highlight w:val="yellow"/>
        </w:rPr>
        <w:tab/>
        <w:t>01 Dec 2006</w:t>
      </w:r>
    </w:p>
    <w:p w:rsidR="00F037B5" w:rsidRPr="004C5EC1" w:rsidRDefault="00F037B5" w:rsidP="00F037B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Brochure – SEGRA (Charters) – Speaking up for Regional Australia : the best of the decade CD-Rom</w:t>
      </w:r>
      <w:r w:rsidRPr="004C5EC1">
        <w:rPr>
          <w:sz w:val="18"/>
        </w:rPr>
        <w:tab/>
        <w:t>01 Dec 2006</w:t>
      </w:r>
    </w:p>
    <w:p w:rsidR="00F037B5" w:rsidRPr="00A80FBC" w:rsidRDefault="00F037B5" w:rsidP="00F037B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A80FBC">
        <w:rPr>
          <w:b/>
          <w:sz w:val="18"/>
        </w:rPr>
        <w:t>Brochure – 11</w:t>
      </w:r>
      <w:r w:rsidRPr="00A80FBC">
        <w:rPr>
          <w:b/>
          <w:sz w:val="18"/>
          <w:vertAlign w:val="superscript"/>
        </w:rPr>
        <w:t>th</w:t>
      </w:r>
      <w:r w:rsidRPr="00A80FBC">
        <w:rPr>
          <w:b/>
          <w:sz w:val="18"/>
        </w:rPr>
        <w:t xml:space="preserve"> National SEGRA 2007 (</w:t>
      </w:r>
      <w:smartTag w:uri="urn:schemas-microsoft-com:office:smarttags" w:element="City">
        <w:smartTag w:uri="urn:schemas-microsoft-com:office:smarttags" w:element="place">
          <w:r w:rsidRPr="00A80FBC">
            <w:rPr>
              <w:b/>
              <w:sz w:val="18"/>
            </w:rPr>
            <w:t>Wollongong</w:t>
          </w:r>
        </w:smartTag>
      </w:smartTag>
      <w:r w:rsidRPr="00A80FBC">
        <w:rPr>
          <w:b/>
          <w:sz w:val="18"/>
        </w:rPr>
        <w:t>, NSW) – Changing regions : the road to success</w:t>
      </w:r>
      <w:r w:rsidRPr="00A80FBC">
        <w:rPr>
          <w:b/>
          <w:sz w:val="18"/>
        </w:rPr>
        <w:tab/>
        <w:t>01 Dec 2006</w:t>
      </w:r>
    </w:p>
    <w:p w:rsidR="00D55552" w:rsidRPr="004C5EC1" w:rsidRDefault="00D55552" w:rsidP="00D555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Peet &amp; Co. (Lennon) : New land syndicate (</w:t>
      </w:r>
      <w:smartTag w:uri="urn:schemas-microsoft-com:office:smarttags" w:element="PlaceName">
        <w:r w:rsidRPr="004C5EC1">
          <w:rPr>
            <w:color w:val="CC0000"/>
            <w:sz w:val="18"/>
          </w:rPr>
          <w:t>Botanic</w:t>
        </w:r>
      </w:smartTag>
      <w:r w:rsidRPr="004C5EC1">
        <w:rPr>
          <w:color w:val="CC0000"/>
          <w:sz w:val="18"/>
        </w:rPr>
        <w:t xml:space="preserve"> </w:t>
      </w:r>
      <w:smartTag w:uri="urn:schemas-microsoft-com:office:smarttags" w:element="PlaceType">
        <w:r w:rsidRPr="004C5EC1">
          <w:rPr>
            <w:color w:val="CC0000"/>
            <w:sz w:val="18"/>
          </w:rPr>
          <w:t>Village</w:t>
        </w:r>
      </w:smartTag>
      <w:r w:rsidRPr="004C5EC1">
        <w:rPr>
          <w:color w:val="CC0000"/>
          <w:sz w:val="18"/>
        </w:rPr>
        <w:t xml:space="preserve">, </w:t>
      </w:r>
      <w:smartTag w:uri="urn:schemas-microsoft-com:office:smarttags" w:element="place">
        <w:smartTag w:uri="urn:schemas-microsoft-com:office:smarttags" w:element="City">
          <w:r w:rsidRPr="004C5EC1">
            <w:rPr>
              <w:color w:val="CC0000"/>
              <w:sz w:val="18"/>
            </w:rPr>
            <w:t>Melbourne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01 Dec 2006</w:t>
      </w:r>
    </w:p>
    <w:p w:rsidR="005139AE" w:rsidRPr="004C5EC1" w:rsidRDefault="005139AE" w:rsidP="005139A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Tasmanian Dept Economic Dev’t : </w:t>
      </w:r>
      <w:hyperlink r:id="rId1082" w:history="1">
        <w:r w:rsidRPr="004C5EC1">
          <w:rPr>
            <w:rStyle w:val="Hyperlink"/>
            <w:sz w:val="18"/>
          </w:rPr>
          <w:t>Seven Mile Peninsula Study</w:t>
        </w:r>
      </w:hyperlink>
      <w:r w:rsidRPr="004C5EC1">
        <w:rPr>
          <w:sz w:val="18"/>
        </w:rPr>
        <w:tab/>
        <w:t>09 Dec 2006</w:t>
      </w:r>
    </w:p>
    <w:p w:rsidR="006C3483" w:rsidRPr="004C5EC1" w:rsidRDefault="006C3483" w:rsidP="006C348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Green city office-shop tower 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first (MacTiernan, Min P&amp;I)</w:t>
      </w:r>
      <w:r w:rsidRPr="004C5EC1">
        <w:rPr>
          <w:sz w:val="18"/>
        </w:rPr>
        <w:tab/>
        <w:t>02 Dec 2006</w:t>
      </w:r>
    </w:p>
    <w:p w:rsidR="006C3483" w:rsidRPr="004C5EC1" w:rsidRDefault="006C3483" w:rsidP="006C348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Scitech dome out, urban village in (McAlpine, Knight Frank)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Arena set to host 50 events a year (Coles,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Arena)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It’s Beazley’s ‘experience’ : Labor leadership (Rudd Gillard)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Against Rudd’s ‘new ideas’: Labor leadership (Beazley Macklin)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Citizen Ric speaks of taxing time (Stowe, Collie Coal)</w:t>
      </w:r>
      <w:r w:rsidRPr="004C5EC1">
        <w:rPr>
          <w:sz w:val="18"/>
        </w:rPr>
        <w:tab/>
        <w:t>02 Dec 2006</w:t>
      </w:r>
    </w:p>
    <w:p w:rsidR="00591BFD" w:rsidRPr="004C5EC1" w:rsidRDefault="00591BFD" w:rsidP="00591BF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18) – Convincing win by Beazley best result for ALP</w:t>
      </w:r>
      <w:r w:rsidRPr="004C5EC1">
        <w:rPr>
          <w:b/>
          <w:sz w:val="18"/>
        </w:rPr>
        <w:tab/>
        <w:t>02 Dec 2006</w:t>
      </w:r>
    </w:p>
    <w:p w:rsidR="00E33A4E" w:rsidRPr="004C5EC1" w:rsidRDefault="00E33A4E" w:rsidP="00E33A4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Here’s what to do with your viewpoint … (Mackay, Moral Maze)</w:t>
      </w:r>
      <w:r w:rsidRPr="004C5EC1">
        <w:rPr>
          <w:sz w:val="18"/>
        </w:rPr>
        <w:tab/>
        <w:t>02 Dec 2006</w:t>
      </w:r>
    </w:p>
    <w:p w:rsidR="00E33A4E" w:rsidRPr="004C5EC1" w:rsidRDefault="00E33A4E" w:rsidP="00E33A4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The amazing adventures of Nuclear Man … (Howard, PM)</w:t>
      </w:r>
      <w:r w:rsidRPr="004C5EC1">
        <w:rPr>
          <w:sz w:val="18"/>
        </w:rPr>
        <w:tab/>
        <w:t>02 Dec 2006</w:t>
      </w:r>
    </w:p>
    <w:p w:rsidR="00E33A4E" w:rsidRPr="004C5EC1" w:rsidRDefault="00E33A4E" w:rsidP="00E33A4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Lazy Labor puts new messiah ahead of policy and hard work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79) – Environment laws linked to N-dumps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Campbell</w:t>
          </w:r>
        </w:smartTag>
      </w:smartTag>
      <w:r w:rsidRPr="004C5EC1">
        <w:rPr>
          <w:sz w:val="18"/>
        </w:rPr>
        <w:t>, Environment)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80) – Why the recession of 90s was inevitable (Keating, Former PM)</w:t>
      </w:r>
      <w:r w:rsidRPr="004C5EC1">
        <w:rPr>
          <w:sz w:val="18"/>
        </w:rPr>
        <w:tab/>
        <w:t>02 Dec 2006</w:t>
      </w:r>
    </w:p>
    <w:p w:rsidR="00CD2CE8" w:rsidRPr="004C5EC1" w:rsidRDefault="00CD2CE8" w:rsidP="00CD2C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82) – Boom in WA millionaires (Poli, </w:t>
      </w:r>
      <w:smartTag w:uri="urn:schemas-microsoft-com:office:smarttags" w:element="place">
        <w:r w:rsidRPr="004C5EC1">
          <w:rPr>
            <w:sz w:val="18"/>
          </w:rPr>
          <w:t>Aquila</w:t>
        </w:r>
      </w:smartTag>
      <w:r w:rsidRPr="004C5EC1">
        <w:rPr>
          <w:sz w:val="18"/>
        </w:rPr>
        <w:t xml:space="preserve"> Resources)</w:t>
      </w:r>
      <w:r w:rsidRPr="004C5EC1">
        <w:rPr>
          <w:sz w:val="18"/>
        </w:rPr>
        <w:tab/>
        <w:t>02 Dec 2006</w:t>
      </w:r>
    </w:p>
    <w:p w:rsidR="00C86E66" w:rsidRPr="004C5EC1" w:rsidRDefault="00C86E66" w:rsidP="00C86E6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83) – Refinanced Stowe plans to broaden energy base (Stowe,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Griffin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Dec 2006</w:t>
      </w:r>
    </w:p>
    <w:p w:rsidR="00C86E66" w:rsidRPr="004C5EC1" w:rsidRDefault="00C86E66" w:rsidP="00C86E6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84) – Qantas surprises with 30pc upgrade (Babich, BBY)</w:t>
      </w:r>
      <w:r w:rsidRPr="004C5EC1">
        <w:rPr>
          <w:sz w:val="18"/>
        </w:rPr>
        <w:tab/>
        <w:t>02 Dec 2006</w:t>
      </w:r>
    </w:p>
    <w:p w:rsidR="00A3208B" w:rsidRPr="004C5EC1" w:rsidRDefault="00A3208B" w:rsidP="00A320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85) – Executives cashing in on Budget super changes (Kyriakacis)</w:t>
      </w:r>
      <w:r w:rsidRPr="004C5EC1">
        <w:rPr>
          <w:sz w:val="18"/>
        </w:rPr>
        <w:tab/>
        <w:t>02 Dec 2006</w:t>
      </w:r>
    </w:p>
    <w:p w:rsidR="002F212E" w:rsidRPr="004C5EC1" w:rsidRDefault="002F212E" w:rsidP="002F21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86) – LPTs reaching giddy heights (Thorpe-Apps, Pengana PSF)</w:t>
      </w:r>
      <w:r w:rsidRPr="004C5EC1">
        <w:rPr>
          <w:sz w:val="18"/>
        </w:rPr>
        <w:tab/>
        <w:t>02 Dec 2006</w:t>
      </w:r>
    </w:p>
    <w:p w:rsidR="002F212E" w:rsidRPr="004C5EC1" w:rsidRDefault="002F212E" w:rsidP="002F21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86) – Old hand Satterley alarm bells on property (Coppin,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Patersons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02 Dec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Referendum – WA Electoral Commission – Geraldton / Greenough Amalgamation</w:t>
      </w:r>
      <w:r w:rsidRPr="004C5EC1">
        <w:rPr>
          <w:sz w:val="18"/>
        </w:rPr>
        <w:tab/>
        <w:t>02 Dec 2006</w:t>
      </w:r>
    </w:p>
    <w:p w:rsidR="00756E5D" w:rsidRPr="004C5EC1" w:rsidRDefault="00756E5D" w:rsidP="00756E5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Paul Omodei MLA (Opposition) – </w:t>
      </w:r>
      <w:hyperlink r:id="rId1083" w:history="1">
        <w:r w:rsidRPr="004C5EC1">
          <w:rPr>
            <w:rStyle w:val="Hyperlink"/>
            <w:sz w:val="18"/>
            <w:szCs w:val="18"/>
          </w:rPr>
          <w:t>Rainbow 2000 Major Statements</w:t>
        </w:r>
      </w:hyperlink>
      <w:r w:rsidRPr="004C5EC1">
        <w:rPr>
          <w:sz w:val="18"/>
          <w:szCs w:val="18"/>
        </w:rPr>
        <w:tab/>
        <w:t>02 De</w:t>
      </w:r>
      <w:r w:rsidRPr="004C5EC1">
        <w:rPr>
          <w:sz w:val="18"/>
        </w:rPr>
        <w:t>c 2006</w:t>
      </w:r>
    </w:p>
    <w:p w:rsidR="00756E5D" w:rsidRPr="004C5EC1" w:rsidRDefault="00756E5D" w:rsidP="00756E5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Simon O’Brien MLC (Shadow P&amp;I) – </w:t>
      </w:r>
      <w:hyperlink r:id="rId1084" w:history="1">
        <w:r w:rsidRPr="004C5EC1">
          <w:rPr>
            <w:rStyle w:val="Hyperlink"/>
            <w:sz w:val="18"/>
            <w:szCs w:val="18"/>
          </w:rPr>
          <w:t>Rainbow 2000 Major Statements</w:t>
        </w:r>
      </w:hyperlink>
      <w:r w:rsidRPr="004C5EC1">
        <w:rPr>
          <w:sz w:val="18"/>
          <w:szCs w:val="18"/>
        </w:rPr>
        <w:tab/>
        <w:t>02 De</w:t>
      </w:r>
      <w:r w:rsidRPr="004C5EC1">
        <w:rPr>
          <w:sz w:val="18"/>
        </w:rPr>
        <w:t>c 2006</w:t>
      </w:r>
    </w:p>
    <w:p w:rsidR="00756E5D" w:rsidRPr="004C5EC1" w:rsidRDefault="00756E5D" w:rsidP="00756E5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Hon </w:t>
      </w:r>
      <w:r w:rsidR="003A7883">
        <w:rPr>
          <w:sz w:val="18"/>
        </w:rPr>
        <w:t>Robyn McSweeney</w:t>
      </w:r>
      <w:r w:rsidRPr="004C5EC1">
        <w:rPr>
          <w:sz w:val="18"/>
        </w:rPr>
        <w:t xml:space="preserve"> ML</w:t>
      </w:r>
      <w:r w:rsidR="003A7883">
        <w:rPr>
          <w:sz w:val="18"/>
        </w:rPr>
        <w:t>C</w:t>
      </w:r>
      <w:r w:rsidRPr="004C5EC1">
        <w:rPr>
          <w:sz w:val="18"/>
        </w:rPr>
        <w:t xml:space="preserve"> (South West &amp; Shadow LG) – </w:t>
      </w:r>
      <w:hyperlink r:id="rId1085" w:history="1">
        <w:r w:rsidRPr="004C5EC1">
          <w:rPr>
            <w:rStyle w:val="Hyperlink"/>
            <w:sz w:val="18"/>
            <w:szCs w:val="18"/>
          </w:rPr>
          <w:t>Rainbow 2000 Major Statements</w:t>
        </w:r>
      </w:hyperlink>
      <w:r w:rsidRPr="004C5EC1">
        <w:rPr>
          <w:sz w:val="18"/>
          <w:szCs w:val="18"/>
        </w:rPr>
        <w:tab/>
        <w:t>02 De</w:t>
      </w:r>
      <w:r w:rsidRPr="004C5EC1">
        <w:rPr>
          <w:sz w:val="18"/>
        </w:rPr>
        <w:t>c 2006</w:t>
      </w:r>
    </w:p>
    <w:p w:rsidR="00C70906" w:rsidRPr="004C5EC1" w:rsidRDefault="00C70906" w:rsidP="00C7090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is divided on leader : Beazley vs Rudd contest down to wire</w:t>
      </w:r>
      <w:r w:rsidRPr="004C5EC1">
        <w:rPr>
          <w:sz w:val="18"/>
        </w:rPr>
        <w:tab/>
        <w:t>04 Dec 2006</w:t>
      </w:r>
    </w:p>
    <w:p w:rsidR="004F6E3D" w:rsidRPr="004C5EC1" w:rsidRDefault="004F6E3D" w:rsidP="004F6E3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AWB likely to lose veto on exports (Tuckey MHR, O’Connor)</w:t>
      </w:r>
      <w:r w:rsidRPr="004C5EC1">
        <w:rPr>
          <w:sz w:val="18"/>
        </w:rPr>
        <w:tab/>
        <w:t>04 Dec 2006</w:t>
      </w:r>
    </w:p>
    <w:p w:rsidR="004F6E3D" w:rsidRPr="004C5EC1" w:rsidRDefault="004F6E3D" w:rsidP="004F6E3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Labor rolls the dice as … (Team Beazley vs Team Rudd)</w:t>
      </w:r>
      <w:r w:rsidRPr="004C5EC1">
        <w:rPr>
          <w:sz w:val="18"/>
        </w:rPr>
        <w:tab/>
        <w:t>04 Dec 2006</w:t>
      </w:r>
    </w:p>
    <w:p w:rsidR="00C70906" w:rsidRPr="004C5EC1" w:rsidRDefault="00C70906" w:rsidP="00C7090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Poll puts party in front : Beazley needs big win to end doubt</w:t>
      </w:r>
      <w:r w:rsidRPr="004C5EC1">
        <w:rPr>
          <w:sz w:val="18"/>
        </w:rPr>
        <w:tab/>
        <w:t>04 Dec 2006</w:t>
      </w:r>
    </w:p>
    <w:p w:rsidR="005F56B3" w:rsidRPr="004C5EC1" w:rsidRDefault="005F56B3" w:rsidP="005F56B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Liberals opt for older candidate (Marino, Preselect Forrest MHR)</w:t>
      </w:r>
      <w:r w:rsidRPr="004C5EC1">
        <w:rPr>
          <w:sz w:val="18"/>
        </w:rPr>
        <w:tab/>
        <w:t>04 Dec 2006</w:t>
      </w:r>
    </w:p>
    <w:p w:rsidR="005F56B3" w:rsidRPr="004C5EC1" w:rsidRDefault="005F56B3" w:rsidP="005F56B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Government urged to look at Yarragadee alternatives (Llewellyn)</w:t>
      </w:r>
      <w:r w:rsidRPr="004C5EC1">
        <w:rPr>
          <w:sz w:val="18"/>
        </w:rPr>
        <w:tab/>
        <w:t>04 Dec 2006</w:t>
      </w:r>
    </w:p>
    <w:p w:rsidR="00E704D2" w:rsidRPr="004C5EC1" w:rsidRDefault="00E704D2" w:rsidP="00E704D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Numbers should reflect service in public sector</w:t>
      </w:r>
      <w:r w:rsidRPr="004C5EC1">
        <w:rPr>
          <w:sz w:val="18"/>
        </w:rPr>
        <w:tab/>
        <w:t>04 Dec 2006</w:t>
      </w:r>
    </w:p>
    <w:p w:rsidR="00E704D2" w:rsidRPr="004C5EC1" w:rsidRDefault="00E704D2" w:rsidP="00E704D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16) – … Christmas Menu … roast Beazley (á la Rudd &amp; Gillard)</w:t>
      </w:r>
      <w:r w:rsidRPr="004C5EC1">
        <w:rPr>
          <w:sz w:val="18"/>
        </w:rPr>
        <w:tab/>
        <w:t>04 Dec 2006</w:t>
      </w:r>
    </w:p>
    <w:p w:rsidR="00E704D2" w:rsidRPr="004C5EC1" w:rsidRDefault="00E704D2" w:rsidP="00E704D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Lament for the States misses central player (Pendal, Ex-SP MLA)</w:t>
      </w:r>
      <w:r w:rsidRPr="004C5EC1">
        <w:rPr>
          <w:sz w:val="18"/>
        </w:rPr>
        <w:tab/>
        <w:t>04 Dec 2006</w:t>
      </w:r>
    </w:p>
    <w:p w:rsidR="005F56B3" w:rsidRPr="004C5EC1" w:rsidRDefault="005F56B3" w:rsidP="005F56B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Best hope for Labor is stumble by Howard (Rudd vs Beazley)</w:t>
      </w:r>
      <w:r w:rsidRPr="004C5EC1">
        <w:rPr>
          <w:sz w:val="18"/>
        </w:rPr>
        <w:tab/>
        <w:t>04 Dec 2006</w:t>
      </w:r>
    </w:p>
    <w:p w:rsidR="005F56B3" w:rsidRPr="004C5EC1" w:rsidRDefault="005F56B3" w:rsidP="005F56B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28) – </w:t>
      </w:r>
      <w:smartTag w:uri="urn:schemas-microsoft-com:office:smarttags" w:element="City">
        <w:r w:rsidRPr="004C5EC1">
          <w:rPr>
            <w:sz w:val="18"/>
          </w:rPr>
          <w:t>Clinton</w:t>
        </w:r>
      </w:smartTag>
      <w:r w:rsidRPr="004C5EC1">
        <w:rPr>
          <w:sz w:val="18"/>
        </w:rPr>
        <w:t xml:space="preserve"> upbeat on tsunami recovery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Banda Aceh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Indonesia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04 Dec 2006</w:t>
      </w:r>
    </w:p>
    <w:p w:rsidR="00D24A50" w:rsidRPr="004C5EC1" w:rsidRDefault="00D24A50" w:rsidP="00D24A5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3300"/>
          <w:sz w:val="18"/>
        </w:rPr>
      </w:pPr>
      <w:r w:rsidRPr="004C5EC1">
        <w:rPr>
          <w:b/>
          <w:color w:val="FF3300"/>
          <w:sz w:val="18"/>
        </w:rPr>
        <w:t>Event – Rudd / Gillard defeat Beazley / Macklin for Labor Federal Parliamentary Leadership</w:t>
      </w:r>
      <w:r w:rsidRPr="004C5EC1">
        <w:rPr>
          <w:b/>
          <w:color w:val="FF3300"/>
          <w:sz w:val="18"/>
        </w:rPr>
        <w:tab/>
        <w:t>04 Dec 2006</w:t>
      </w:r>
    </w:p>
    <w:p w:rsidR="006F0DDD" w:rsidRPr="004C5EC1" w:rsidRDefault="006F0DDD" w:rsidP="006F0DD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Hon Simon O’Brien MLC (Shadow </w:t>
      </w:r>
      <w:r w:rsidR="00756E5D" w:rsidRPr="004C5EC1">
        <w:rPr>
          <w:color w:val="CC0000"/>
          <w:sz w:val="18"/>
        </w:rPr>
        <w:t>P</w:t>
      </w:r>
      <w:r w:rsidRPr="004C5EC1">
        <w:rPr>
          <w:color w:val="CC0000"/>
          <w:sz w:val="18"/>
        </w:rPr>
        <w:t xml:space="preserve">&amp;I) – </w:t>
      </w:r>
      <w:hyperlink r:id="rId1086" w:history="1">
        <w:r w:rsidRPr="004C5EC1">
          <w:rPr>
            <w:rStyle w:val="Hyperlink"/>
            <w:color w:val="CC0000"/>
            <w:sz w:val="18"/>
            <w:szCs w:val="18"/>
          </w:rPr>
          <w:t>Acknowledge R2000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</w:t>
        </w:r>
        <w:r w:rsidRPr="004C5EC1">
          <w:rPr>
            <w:rStyle w:val="Hyperlink"/>
            <w:color w:val="CC0000"/>
            <w:sz w:val="18"/>
            <w:szCs w:val="18"/>
          </w:rPr>
          <w:t>10</w:t>
        </w:r>
        <w:r w:rsidRPr="004C5EC1">
          <w:rPr>
            <w:rStyle w:val="Hyperlink"/>
            <w:color w:val="CC0000"/>
            <w:sz w:val="18"/>
            <w:szCs w:val="18"/>
            <w:vertAlign w:val="superscript"/>
          </w:rPr>
          <w:t>th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</w:t>
        </w:r>
        <w:r w:rsidRPr="004C5EC1">
          <w:rPr>
            <w:rStyle w:val="Hyperlink"/>
            <w:color w:val="CC0000"/>
            <w:sz w:val="18"/>
            <w:szCs w:val="18"/>
          </w:rPr>
          <w:t>Anniversary</w:t>
        </w:r>
      </w:hyperlink>
      <w:r w:rsidRPr="004C5EC1">
        <w:rPr>
          <w:color w:val="CC0000"/>
          <w:sz w:val="18"/>
        </w:rPr>
        <w:tab/>
        <w:t>04 Dec 2006</w:t>
      </w:r>
    </w:p>
    <w:p w:rsidR="00887ED4" w:rsidRPr="004C5EC1" w:rsidRDefault="00887ED4" w:rsidP="00887E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(Pownall) – </w:t>
      </w:r>
      <w:hyperlink r:id="rId1087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088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887ED4" w:rsidRPr="004C5EC1" w:rsidRDefault="00887ED4" w:rsidP="00887E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(Poprzeczny) – </w:t>
      </w:r>
      <w:hyperlink r:id="rId1089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090" w:history="1">
        <w:r w:rsidR="00756E5D"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887ED4" w:rsidRPr="004C5EC1" w:rsidRDefault="00887ED4" w:rsidP="00887E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(Beyer) – </w:t>
      </w:r>
      <w:hyperlink r:id="rId1091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092" w:history="1">
        <w:r w:rsidR="00756E5D"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887ED4" w:rsidRPr="004C5EC1" w:rsidRDefault="00887ED4" w:rsidP="00887E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(Carter) – </w:t>
      </w:r>
      <w:hyperlink r:id="rId1093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094" w:history="1">
        <w:r w:rsidR="00756E5D"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887ED4" w:rsidRPr="004C5EC1" w:rsidRDefault="00887ED4" w:rsidP="00887E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(Jacoby) – </w:t>
      </w:r>
      <w:hyperlink r:id="rId1095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096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887ED4" w:rsidRPr="004C5EC1" w:rsidRDefault="00887ED4" w:rsidP="00887ED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WA Business News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Hobbs</w:t>
          </w:r>
        </w:smartTag>
      </w:smartTag>
      <w:r w:rsidRPr="004C5EC1">
        <w:rPr>
          <w:sz w:val="18"/>
        </w:rPr>
        <w:t xml:space="preserve">) – </w:t>
      </w:r>
      <w:hyperlink r:id="rId1097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098" w:history="1">
        <w:r w:rsidR="00756E5D"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C54EA2" w:rsidRPr="004C5EC1" w:rsidRDefault="00C54EA2" w:rsidP="00C54E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Business News (Piesse) – </w:t>
      </w:r>
      <w:hyperlink r:id="rId1099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00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04 Dec 2006</w:t>
      </w:r>
    </w:p>
    <w:p w:rsidR="009A59E8" w:rsidRPr="004C5EC1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Dept LG&amp;RD – </w:t>
      </w:r>
      <w:hyperlink r:id="rId1101" w:history="1">
        <w:r w:rsidRPr="004C5EC1">
          <w:rPr>
            <w:rStyle w:val="Hyperlink"/>
            <w:sz w:val="18"/>
            <w:szCs w:val="18"/>
          </w:rPr>
          <w:t>SEGRA 2007</w:t>
        </w:r>
      </w:hyperlink>
      <w:r w:rsidRPr="004C5EC1">
        <w:rPr>
          <w:sz w:val="18"/>
          <w:szCs w:val="18"/>
        </w:rPr>
        <w:t xml:space="preserve"> &amp; </w:t>
      </w:r>
      <w:hyperlink r:id="rId1102" w:history="1">
        <w:r w:rsidRPr="004C5EC1">
          <w:rPr>
            <w:rStyle w:val="Hyperlink"/>
            <w:sz w:val="18"/>
            <w:szCs w:val="18"/>
          </w:rPr>
          <w:t>Speaking up for Regional Australia</w:t>
        </w:r>
      </w:hyperlink>
      <w:r w:rsidRPr="004C5EC1">
        <w:rPr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Great Southern Development Commission – </w:t>
      </w:r>
      <w:hyperlink r:id="rId1103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04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Gascoyne Development Commission – </w:t>
      </w:r>
      <w:hyperlink r:id="rId1105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06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Goldfields Development Commission – </w:t>
      </w:r>
      <w:hyperlink r:id="rId1107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08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Kimberley Development Commission – </w:t>
      </w:r>
      <w:hyperlink r:id="rId1109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10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Mid West Development Commission – </w:t>
      </w:r>
      <w:hyperlink r:id="rId1111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12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Peel Development Commission – </w:t>
      </w:r>
      <w:hyperlink r:id="rId1113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14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Pilbara Development Commission – </w:t>
      </w:r>
      <w:hyperlink r:id="rId1115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16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South West Development Commission – </w:t>
      </w:r>
      <w:hyperlink r:id="rId1117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18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9A59E8" w:rsidRPr="003A7883" w:rsidRDefault="009A59E8" w:rsidP="009A59E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CC"/>
          <w:sz w:val="18"/>
        </w:rPr>
      </w:pPr>
      <w:r w:rsidRPr="003A7883">
        <w:rPr>
          <w:color w:val="0066CC"/>
          <w:sz w:val="18"/>
        </w:rPr>
        <w:t xml:space="preserve">Email – Wheatbelt Development Commission – </w:t>
      </w:r>
      <w:hyperlink r:id="rId1119" w:history="1">
        <w:r w:rsidRPr="003A7883">
          <w:rPr>
            <w:rStyle w:val="Hyperlink"/>
            <w:color w:val="0066CC"/>
            <w:sz w:val="18"/>
            <w:szCs w:val="18"/>
          </w:rPr>
          <w:t>SEGRA 2007</w:t>
        </w:r>
      </w:hyperlink>
      <w:r w:rsidRPr="003A7883">
        <w:rPr>
          <w:color w:val="0066CC"/>
          <w:sz w:val="18"/>
          <w:szCs w:val="18"/>
        </w:rPr>
        <w:t xml:space="preserve"> &amp; </w:t>
      </w:r>
      <w:hyperlink r:id="rId1120" w:history="1">
        <w:r w:rsidRPr="003A7883">
          <w:rPr>
            <w:rStyle w:val="Hyperlink"/>
            <w:color w:val="0066CC"/>
            <w:sz w:val="18"/>
            <w:szCs w:val="18"/>
          </w:rPr>
          <w:t>Speaking up for Regional Australia</w:t>
        </w:r>
      </w:hyperlink>
      <w:r w:rsidRPr="003A7883">
        <w:rPr>
          <w:color w:val="0066CC"/>
          <w:sz w:val="18"/>
        </w:rPr>
        <w:tab/>
        <w:t>04 Dec 2006</w:t>
      </w:r>
    </w:p>
    <w:p w:rsidR="008D2152" w:rsidRPr="004C5EC1" w:rsidRDefault="008D2152" w:rsidP="008D21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SEGRA 2007 (Charters) – </w:t>
      </w:r>
      <w:hyperlink r:id="rId1121" w:history="1">
        <w:r w:rsidR="002D31D7" w:rsidRPr="004C5EC1">
          <w:rPr>
            <w:rStyle w:val="Hyperlink"/>
            <w:color w:val="CC0000"/>
            <w:sz w:val="18"/>
            <w:szCs w:val="18"/>
          </w:rPr>
          <w:t>Acknowledge R2000 10</w:t>
        </w:r>
        <w:r w:rsidR="002D31D7" w:rsidRPr="004C5EC1">
          <w:rPr>
            <w:rStyle w:val="Hyperlink"/>
            <w:color w:val="CC0000"/>
            <w:sz w:val="18"/>
            <w:szCs w:val="18"/>
            <w:vertAlign w:val="superscript"/>
          </w:rPr>
          <w:t>th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Anniversary</w:t>
        </w:r>
      </w:hyperlink>
      <w:r w:rsidR="002D31D7" w:rsidRPr="004C5EC1">
        <w:rPr>
          <w:color w:val="CC0000"/>
          <w:sz w:val="18"/>
          <w:szCs w:val="18"/>
        </w:rPr>
        <w:t xml:space="preserve"> &amp; </w:t>
      </w:r>
      <w:hyperlink r:id="rId1122" w:history="1">
        <w:r w:rsidR="002D31D7" w:rsidRPr="004C5EC1">
          <w:rPr>
            <w:rStyle w:val="Hyperlink"/>
            <w:color w:val="CC0000"/>
            <w:sz w:val="18"/>
            <w:szCs w:val="18"/>
          </w:rPr>
          <w:t>Major Statements</w:t>
        </w:r>
      </w:hyperlink>
      <w:r w:rsidRPr="004C5EC1">
        <w:rPr>
          <w:color w:val="CC0000"/>
          <w:sz w:val="18"/>
        </w:rPr>
        <w:tab/>
        <w:t>04 Dec 2006</w:t>
      </w:r>
    </w:p>
    <w:p w:rsidR="008D2152" w:rsidRPr="004C5EC1" w:rsidRDefault="008D2152" w:rsidP="008D215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UHPH 2008 (McConville) – </w:t>
      </w:r>
      <w:hyperlink r:id="rId1123" w:history="1">
        <w:r w:rsidR="002D31D7" w:rsidRPr="004C5EC1">
          <w:rPr>
            <w:rStyle w:val="Hyperlink"/>
            <w:color w:val="CC0000"/>
            <w:sz w:val="18"/>
            <w:szCs w:val="18"/>
          </w:rPr>
          <w:t>Acknowledge R2000 10</w:t>
        </w:r>
        <w:r w:rsidR="002D31D7" w:rsidRPr="004C5EC1">
          <w:rPr>
            <w:rStyle w:val="Hyperlink"/>
            <w:color w:val="CC0000"/>
            <w:sz w:val="18"/>
            <w:szCs w:val="18"/>
            <w:vertAlign w:val="superscript"/>
          </w:rPr>
          <w:t>th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Anniversary</w:t>
        </w:r>
      </w:hyperlink>
      <w:r w:rsidR="002D31D7" w:rsidRPr="004C5EC1">
        <w:rPr>
          <w:color w:val="CC0000"/>
          <w:sz w:val="18"/>
          <w:szCs w:val="18"/>
        </w:rPr>
        <w:t xml:space="preserve"> &amp; </w:t>
      </w:r>
      <w:hyperlink r:id="rId1124" w:history="1">
        <w:r w:rsidR="002D31D7" w:rsidRPr="004C5EC1">
          <w:rPr>
            <w:rStyle w:val="Hyperlink"/>
            <w:color w:val="CC0000"/>
            <w:sz w:val="18"/>
            <w:szCs w:val="18"/>
          </w:rPr>
          <w:t>Major Statements</w:t>
        </w:r>
      </w:hyperlink>
      <w:r w:rsidRPr="004C5EC1">
        <w:rPr>
          <w:color w:val="CC0000"/>
          <w:sz w:val="18"/>
        </w:rPr>
        <w:tab/>
        <w:t>04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(Mayor Goode) – Special Electors Meeting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Project (250-300)</w:t>
      </w:r>
      <w:r w:rsidRPr="004C5EC1">
        <w:rPr>
          <w:sz w:val="18"/>
        </w:rPr>
        <w:tab/>
        <w:t>04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(Hill) – SEM : ACC Rescind Structure Plan &amp; Development Plan (Carried)</w:t>
      </w:r>
      <w:r w:rsidRPr="004C5EC1">
        <w:rPr>
          <w:sz w:val="18"/>
        </w:rPr>
        <w:tab/>
        <w:t>04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(Bezard) – SEM : ACC Discontinue AWP process pending consultation (Carried)</w:t>
      </w:r>
      <w:r w:rsidRPr="004C5EC1">
        <w:rPr>
          <w:sz w:val="18"/>
        </w:rPr>
        <w:tab/>
        <w:t>04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Motion – AWAG (Phillips) – SEM : No confidence in ACC </w:t>
      </w:r>
      <w:r w:rsidR="00E51CA5" w:rsidRPr="004C5EC1">
        <w:rPr>
          <w:sz w:val="18"/>
        </w:rPr>
        <w:t>i</w:t>
      </w:r>
      <w:r w:rsidRPr="004C5EC1">
        <w:rPr>
          <w:sz w:val="18"/>
        </w:rPr>
        <w:t>f AWP continues (Carried)</w:t>
      </w:r>
      <w:r w:rsidRPr="004C5EC1">
        <w:rPr>
          <w:sz w:val="18"/>
        </w:rPr>
        <w:tab/>
        <w:t>04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(Bezard) – SEM : ACC continue marina and exclude entertainment centre (Carried)</w:t>
      </w:r>
      <w:r w:rsidRPr="004C5EC1">
        <w:rPr>
          <w:sz w:val="18"/>
        </w:rPr>
        <w:tab/>
        <w:t>04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(Lindsay) – SEM : ACC not use sale of Emu Point bushland to fund AWP (Carried)</w:t>
      </w:r>
      <w:r w:rsidRPr="004C5EC1">
        <w:rPr>
          <w:sz w:val="18"/>
        </w:rPr>
        <w:tab/>
        <w:t>04 Dec 2006</w:t>
      </w:r>
    </w:p>
    <w:p w:rsidR="00B5167D" w:rsidRPr="004C5EC1" w:rsidRDefault="00B5167D" w:rsidP="00B51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(Cleve) – SEM : ACC revoke the AWP Memorandum of Understanding (Carried)</w:t>
      </w:r>
      <w:r w:rsidRPr="004C5EC1">
        <w:rPr>
          <w:sz w:val="18"/>
        </w:rPr>
        <w:tab/>
        <w:t>04 Dec 2006</w:t>
      </w:r>
    </w:p>
    <w:p w:rsidR="00B5167D" w:rsidRPr="004C5EC1" w:rsidRDefault="00B5167D" w:rsidP="00B51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Garland</w:t>
          </w:r>
        </w:smartTag>
      </w:smartTag>
      <w:r w:rsidRPr="004C5EC1">
        <w:rPr>
          <w:sz w:val="18"/>
        </w:rPr>
        <w:t>) – SEM : ACC require AWP Development Plans &amp; Photomontage (Carried)</w:t>
      </w:r>
      <w:r w:rsidRPr="004C5EC1">
        <w:rPr>
          <w:sz w:val="18"/>
        </w:rPr>
        <w:tab/>
        <w:t>04 Dec 2006</w:t>
      </w:r>
    </w:p>
    <w:p w:rsidR="00B5167D" w:rsidRPr="004C5EC1" w:rsidRDefault="00B5167D" w:rsidP="00B51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(Westwood) – SEM : ACC investigate Entertainment Centre away from AWP (Lost)</w:t>
      </w:r>
      <w:r w:rsidRPr="004C5EC1">
        <w:rPr>
          <w:sz w:val="18"/>
        </w:rPr>
        <w:tab/>
        <w:t>04 Dec 2006</w:t>
      </w:r>
    </w:p>
    <w:p w:rsidR="00B5167D" w:rsidRPr="004C5EC1" w:rsidRDefault="00B5167D" w:rsidP="00B51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Statement – APULG (Johnston) – SEM : AWP grave concern to transport industry : Extreme danger</w:t>
      </w:r>
      <w:r w:rsidRPr="004C5EC1">
        <w:rPr>
          <w:sz w:val="18"/>
        </w:rPr>
        <w:tab/>
        <w:t>04 Dec 2006</w:t>
      </w:r>
    </w:p>
    <w:p w:rsidR="00B5167D" w:rsidRPr="004C5EC1" w:rsidRDefault="00B5167D" w:rsidP="00B51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(Jarrett) – SEM : ACC remove Entertainment Centre from AWP (Carried)</w:t>
      </w:r>
      <w:r w:rsidRPr="004C5EC1">
        <w:rPr>
          <w:sz w:val="18"/>
        </w:rPr>
        <w:tab/>
        <w:t>04 Dec 2006</w:t>
      </w:r>
    </w:p>
    <w:p w:rsidR="00B5167D" w:rsidRPr="004C5EC1" w:rsidRDefault="00B5167D" w:rsidP="00B5167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Motion – AWAG (Bezard) – SEM : ACC request no Freehold AWP but insist on Leasehold (Carried)</w:t>
      </w:r>
      <w:r w:rsidRPr="004C5EC1">
        <w:rPr>
          <w:sz w:val="18"/>
        </w:rPr>
        <w:tab/>
        <w:t>04 Dec 2006</w:t>
      </w:r>
    </w:p>
    <w:p w:rsidR="00ED058B" w:rsidRPr="004C5EC1" w:rsidRDefault="00ED058B" w:rsidP="00ED05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Flyer – Albany Waterfront Action Group (Hill) – 3D Graphic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Waterfront Proposal</w:t>
      </w:r>
      <w:r w:rsidRPr="004C5EC1">
        <w:rPr>
          <w:sz w:val="18"/>
        </w:rPr>
        <w:tab/>
        <w:t>04 Dec 2006</w:t>
      </w:r>
    </w:p>
    <w:p w:rsidR="00C40B51" w:rsidRPr="004C5EC1" w:rsidRDefault="00C40B51" w:rsidP="00C40B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ABC Online – Geraldton Greenough merger to go ahead (Ford MLC, Local Government)</w:t>
      </w:r>
      <w:r w:rsidRPr="004C5EC1">
        <w:rPr>
          <w:sz w:val="18"/>
        </w:rPr>
        <w:tab/>
        <w:t>04 Dec 2006</w:t>
      </w:r>
    </w:p>
    <w:p w:rsidR="00C40B51" w:rsidRPr="004C5EC1" w:rsidRDefault="00C40B51" w:rsidP="00C40B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LGRD – </w:t>
      </w:r>
      <w:hyperlink r:id="rId1125" w:history="1">
        <w:r w:rsidRPr="004C5EC1">
          <w:rPr>
            <w:rStyle w:val="Hyperlink"/>
            <w:sz w:val="18"/>
          </w:rPr>
          <w:t>www.dlgrd.wa.gov.au</w:t>
        </w:r>
      </w:hyperlink>
      <w:r w:rsidRPr="004C5EC1">
        <w:rPr>
          <w:sz w:val="18"/>
        </w:rPr>
        <w:t xml:space="preserve"> : Geraldton Greenough Amalgamation (Yes / No)</w:t>
      </w:r>
      <w:r w:rsidRPr="004C5EC1">
        <w:rPr>
          <w:sz w:val="18"/>
        </w:rPr>
        <w:tab/>
        <w:t>04 Dec 2006</w:t>
      </w:r>
    </w:p>
    <w:p w:rsidR="00E51CA5" w:rsidRPr="004C5EC1" w:rsidRDefault="00E51CA5" w:rsidP="00E51CA5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E51CA5" w:rsidRPr="004C5EC1" w:rsidRDefault="00E51CA5" w:rsidP="00E51CA5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73</w:t>
      </w:r>
    </w:p>
    <w:p w:rsidR="00E51CA5" w:rsidRPr="004C5EC1" w:rsidRDefault="00E51CA5" w:rsidP="00E51CA5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471B70" w:rsidRPr="004C5EC1" w:rsidRDefault="00471B70" w:rsidP="00471B7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</w:t>
      </w:r>
      <w:r w:rsidR="0028104A" w:rsidRPr="004C5EC1">
        <w:rPr>
          <w:sz w:val="18"/>
        </w:rPr>
        <w:t>Senate Snapshot (</w:t>
      </w:r>
      <w:smartTag w:uri="urn:schemas-microsoft-com:office:smarttags" w:element="place">
        <w:r w:rsidR="0028104A" w:rsidRPr="004C5EC1">
          <w:rPr>
            <w:sz w:val="18"/>
          </w:rPr>
          <w:t>Adams</w:t>
        </w:r>
      </w:smartTag>
      <w:r w:rsidR="0028104A" w:rsidRPr="004C5EC1">
        <w:rPr>
          <w:sz w:val="18"/>
        </w:rPr>
        <w:t>)</w:t>
      </w:r>
      <w:r w:rsidRPr="004C5EC1">
        <w:rPr>
          <w:sz w:val="18"/>
        </w:rPr>
        <w:t xml:space="preserve"> </w:t>
      </w:r>
      <w:r w:rsidR="0028104A" w:rsidRPr="004C5EC1">
        <w:rPr>
          <w:sz w:val="18"/>
        </w:rPr>
        <w:t>–</w:t>
      </w:r>
      <w:r w:rsidRPr="004C5EC1">
        <w:rPr>
          <w:sz w:val="18"/>
        </w:rPr>
        <w:t xml:space="preserve"> </w:t>
      </w:r>
      <w:r w:rsidR="0028104A" w:rsidRPr="004C5EC1">
        <w:rPr>
          <w:sz w:val="18"/>
        </w:rPr>
        <w:t>Minister’s visit highlights WA Fishing &amp; Forestry (Abetz)</w:t>
      </w:r>
      <w:r w:rsidRPr="004C5EC1">
        <w:rPr>
          <w:sz w:val="18"/>
        </w:rPr>
        <w:tab/>
      </w:r>
      <w:r w:rsidR="0028104A" w:rsidRPr="004C5EC1">
        <w:rPr>
          <w:sz w:val="18"/>
        </w:rPr>
        <w:t>Dec</w:t>
      </w:r>
      <w:r w:rsidRPr="004C5EC1">
        <w:rPr>
          <w:sz w:val="18"/>
        </w:rPr>
        <w:t xml:space="preserve">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It’s Rudd v Howard (Howard, Beazley, Rudd MHRs)</w:t>
      </w:r>
      <w:r w:rsidRPr="004C5EC1">
        <w:rPr>
          <w:sz w:val="18"/>
        </w:rPr>
        <w:tab/>
        <w:t>05 Dec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Water Corp wants to remove desal safety triggers (Tallentire, CC)</w:t>
      </w:r>
      <w:r w:rsidRPr="004C5EC1">
        <w:rPr>
          <w:sz w:val="18"/>
        </w:rPr>
        <w:tab/>
        <w:t>05 Dec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Mates turn on Beazley as : One gaff too many saw allies jump ship</w:t>
      </w:r>
      <w:r w:rsidRPr="004C5EC1">
        <w:rPr>
          <w:sz w:val="18"/>
        </w:rPr>
        <w:tab/>
        <w:t>05 Dec 2006</w:t>
      </w:r>
    </w:p>
    <w:p w:rsidR="0081044F" w:rsidRPr="004C5EC1" w:rsidRDefault="0081044F" w:rsidP="008104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Smooth Rudd seizes day : Meteoric rise of a poor Qld farm boy</w:t>
      </w:r>
      <w:r w:rsidRPr="004C5EC1">
        <w:rPr>
          <w:sz w:val="18"/>
        </w:rPr>
        <w:tab/>
        <w:t>05 Dec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Welsh-born contender shows her ambition (Gillard MHR, Lalor)</w:t>
      </w:r>
      <w:r w:rsidRPr="004C5EC1">
        <w:rPr>
          <w:sz w:val="18"/>
        </w:rPr>
        <w:tab/>
        <w:t>05 Dec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Wannabes out of the shadows : Unions rally to support Rudd</w:t>
      </w:r>
      <w:r w:rsidRPr="004C5EC1">
        <w:rPr>
          <w:sz w:val="18"/>
        </w:rPr>
        <w:tab/>
        <w:t>05 Dec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Howard’s record points to an Oct-Nov election : Liberal cybermen</w:t>
      </w:r>
      <w:r w:rsidRPr="004C5EC1">
        <w:rPr>
          <w:sz w:val="18"/>
        </w:rPr>
        <w:tab/>
        <w:t>05 Dec 2006</w:t>
      </w:r>
    </w:p>
    <w:p w:rsidR="0081044F" w:rsidRPr="004C5EC1" w:rsidRDefault="0081044F" w:rsidP="008104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Burke tells of toll on family, job : CCC Busselton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Marlborough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437FDA" w:rsidRPr="004C5EC1" w:rsidRDefault="00437FDA" w:rsidP="00437FD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Sound too valuable to gamble with (Thomas MLA, Sh.Environ)</w:t>
      </w:r>
      <w:r w:rsidRPr="004C5EC1">
        <w:rPr>
          <w:sz w:val="18"/>
        </w:rPr>
        <w:tab/>
        <w:t>05 Dec 2006</w:t>
      </w:r>
    </w:p>
    <w:p w:rsidR="0081044F" w:rsidRPr="004C5EC1" w:rsidRDefault="0081044F" w:rsidP="008104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States under attack over nuclear stance (Carpenter, Premier WA)</w:t>
      </w:r>
      <w:r w:rsidRPr="004C5EC1">
        <w:rPr>
          <w:sz w:val="18"/>
        </w:rPr>
        <w:tab/>
        <w:t>05 Dec 2006</w:t>
      </w:r>
    </w:p>
    <w:p w:rsidR="0072446A" w:rsidRPr="004C5EC1" w:rsidRDefault="0072446A" w:rsidP="007244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Faith groups make moral plea for climate change (Ecumenical)</w:t>
      </w:r>
      <w:r w:rsidRPr="004C5EC1">
        <w:rPr>
          <w:sz w:val="18"/>
        </w:rPr>
        <w:tab/>
        <w:t>05 Dec 2006</w:t>
      </w:r>
    </w:p>
    <w:p w:rsidR="0072446A" w:rsidRPr="004C5EC1" w:rsidRDefault="0072446A" w:rsidP="007244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AWB raises price, warns on monopoly (Johnson, AWB)</w:t>
      </w:r>
      <w:r w:rsidRPr="004C5EC1">
        <w:rPr>
          <w:sz w:val="18"/>
        </w:rPr>
        <w:tab/>
        <w:t>05 Dec 2006</w:t>
      </w:r>
    </w:p>
    <w:p w:rsidR="00DC5D9C" w:rsidRPr="004C5EC1" w:rsidRDefault="00DC5D9C" w:rsidP="00DC5D9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$40m Swan clean-up can’t stop blooms (McGowan, Environment)</w:t>
      </w:r>
      <w:r w:rsidRPr="004C5EC1">
        <w:rPr>
          <w:sz w:val="18"/>
        </w:rPr>
        <w:tab/>
        <w:t>05 Dec 2006</w:t>
      </w:r>
    </w:p>
    <w:p w:rsidR="00561697" w:rsidRPr="004C5EC1" w:rsidRDefault="00561697" w:rsidP="0056169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Labor has all but conceded next election : Federal 2007</w:t>
      </w:r>
      <w:r w:rsidRPr="004C5EC1">
        <w:rPr>
          <w:sz w:val="18"/>
        </w:rPr>
        <w:tab/>
        <w:t>05 Dec 2006</w:t>
      </w:r>
    </w:p>
    <w:p w:rsidR="00561697" w:rsidRPr="004C5EC1" w:rsidRDefault="00561697" w:rsidP="0056169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18) – Ambitous, cut throat, ruthlessness !!! (Howard, Rudd, Gillard)</w:t>
      </w:r>
      <w:r w:rsidRPr="004C5EC1">
        <w:rPr>
          <w:sz w:val="18"/>
        </w:rPr>
        <w:tab/>
        <w:t>05 Dec 2006</w:t>
      </w:r>
    </w:p>
    <w:p w:rsidR="00561697" w:rsidRPr="004C5EC1" w:rsidRDefault="00561697" w:rsidP="0056169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Rudd vote highlights Labor’s internal strife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05 Dec 2006</w:t>
      </w:r>
    </w:p>
    <w:p w:rsidR="00DC5D9C" w:rsidRPr="004C5EC1" w:rsidRDefault="00DC5D9C" w:rsidP="00DC5D9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Dream team set for 2007 poll (Rudd &amp; Gillard, Federal ALP)</w:t>
      </w:r>
      <w:r w:rsidRPr="004C5EC1">
        <w:rPr>
          <w:sz w:val="18"/>
        </w:rPr>
        <w:tab/>
        <w:t>05 Dec 2006</w:t>
      </w:r>
    </w:p>
    <w:p w:rsidR="00DC5D9C" w:rsidRPr="004C5EC1" w:rsidRDefault="00DC5D9C" w:rsidP="00DC5D9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27) – Blair nuclear option opens rift in Labour : Trident Submarines</w:t>
      </w:r>
      <w:r w:rsidRPr="004C5EC1">
        <w:rPr>
          <w:sz w:val="18"/>
        </w:rPr>
        <w:tab/>
        <w:t>05 Dec 2006</w:t>
      </w:r>
    </w:p>
    <w:p w:rsidR="00B56CE2" w:rsidRPr="004C5EC1" w:rsidRDefault="00B56CE2" w:rsidP="00B56CE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Power crisis (Redman MLA, </w:t>
      </w:r>
      <w:smartTag w:uri="urn:schemas-microsoft-com:office:smarttags" w:element="place">
        <w:r w:rsidRPr="004C5EC1">
          <w:rPr>
            <w:sz w:val="18"/>
          </w:rPr>
          <w:t>Stirling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B56CE2" w:rsidRPr="004C5EC1" w:rsidRDefault="00B56CE2" w:rsidP="00B56CE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Family’s plans stymied (Ferrier,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C93F3A" w:rsidRPr="004C5EC1" w:rsidRDefault="00C93F3A" w:rsidP="00C93F3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Our region affluent : economist (Manning, National Economics)</w:t>
      </w:r>
      <w:r w:rsidRPr="004C5EC1">
        <w:rPr>
          <w:sz w:val="18"/>
        </w:rPr>
        <w:tab/>
        <w:t>05 Dec 2006</w:t>
      </w:r>
    </w:p>
    <w:p w:rsidR="00C93F3A" w:rsidRPr="004C5EC1" w:rsidRDefault="00C93F3A" w:rsidP="00C93F3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5) – Workers rally against IR laws (Wroth, </w:t>
      </w:r>
      <w:r w:rsidR="00EF194E" w:rsidRPr="004C5EC1">
        <w:rPr>
          <w:sz w:val="18"/>
        </w:rPr>
        <w:t>Gaines, Purlinson</w:t>
      </w:r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B56CE2" w:rsidRPr="004C5EC1" w:rsidRDefault="00B56CE2" w:rsidP="00B56CE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Power down the line (Smithson, AA)</w:t>
      </w:r>
      <w:r w:rsidRPr="004C5EC1">
        <w:rPr>
          <w:sz w:val="18"/>
        </w:rPr>
        <w:tab/>
        <w:t>05 Dec 2006</w:t>
      </w:r>
    </w:p>
    <w:p w:rsidR="00B56CE2" w:rsidRPr="004C5EC1" w:rsidRDefault="00B56CE2" w:rsidP="00B56CE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Cartoon – Albany Advertiser (Page 6) – Who killed Kimmy? : Apologies to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(Broelman)</w:t>
      </w:r>
      <w:r w:rsidRPr="004C5EC1">
        <w:rPr>
          <w:sz w:val="18"/>
        </w:rPr>
        <w:tab/>
        <w:t>05 Dec 2006</w:t>
      </w:r>
    </w:p>
    <w:p w:rsidR="007B556A" w:rsidRPr="004C5EC1" w:rsidRDefault="007B556A" w:rsidP="007B55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No to concrete jungle : Albany Waterfront (Bassan,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7B556A" w:rsidRPr="004C5EC1" w:rsidRDefault="007B556A" w:rsidP="007B556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Feedback on voting welcomed (Mitchell, WALGA)</w:t>
      </w:r>
      <w:r w:rsidRPr="004C5EC1">
        <w:rPr>
          <w:sz w:val="18"/>
        </w:rPr>
        <w:tab/>
        <w:t>05 Dec 2006</w:t>
      </w:r>
    </w:p>
    <w:p w:rsidR="00B56CE2" w:rsidRPr="004C5EC1" w:rsidRDefault="00B56CE2" w:rsidP="00B56CE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9) – Top effort for Landmark sales team (Tutt, Landmark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D25978" w:rsidRPr="004C5EC1" w:rsidRDefault="00D25978" w:rsidP="00D2597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Call for nominations : SBDC (Quirk MLA, Small Business)</w:t>
      </w:r>
      <w:r w:rsidRPr="004C5EC1">
        <w:rPr>
          <w:sz w:val="18"/>
        </w:rPr>
        <w:tab/>
        <w:t>05 Dec 2006</w:t>
      </w:r>
    </w:p>
    <w:p w:rsidR="00D25978" w:rsidRPr="004C5EC1" w:rsidRDefault="00D25978" w:rsidP="00D2597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13) – Learning curve : Class of ’32 (</w:t>
      </w:r>
      <w:smartTag w:uri="urn:schemas-microsoft-com:office:smarttags" w:element="City">
        <w:r w:rsidRPr="004C5EC1">
          <w:rPr>
            <w:sz w:val="18"/>
          </w:rPr>
          <w:t>Austin</w:t>
        </w:r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Primary School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05 Dec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Forum – PIA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 – Climate Change Adaptation (Com DEH &amp; Aust Greenhouse Office)</w:t>
      </w:r>
      <w:r w:rsidRPr="004C5EC1">
        <w:rPr>
          <w:sz w:val="18"/>
        </w:rPr>
        <w:tab/>
        <w:t>05 Dec 2006</w:t>
      </w:r>
    </w:p>
    <w:p w:rsidR="0098007B" w:rsidRPr="004C5EC1" w:rsidRDefault="0098007B" w:rsidP="009800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CC0000"/>
              <w:sz w:val="18"/>
            </w:rPr>
            <w:t>UWA</w:t>
          </w:r>
        </w:smartTag>
        <w:r w:rsidRPr="004C5EC1">
          <w:rPr>
            <w:color w:val="CC0000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CC0000"/>
              <w:sz w:val="18"/>
            </w:rPr>
            <w:t>School</w:t>
          </w:r>
        </w:smartTag>
      </w:smartTag>
      <w:r w:rsidRPr="004C5EC1">
        <w:rPr>
          <w:color w:val="CC0000"/>
          <w:sz w:val="18"/>
        </w:rPr>
        <w:t xml:space="preserve"> E&amp;GS (Tonts) – </w:t>
      </w:r>
      <w:r w:rsidRPr="004C5EC1">
        <w:rPr>
          <w:color w:val="CC0000"/>
          <w:sz w:val="18"/>
          <w:szCs w:val="18"/>
        </w:rPr>
        <w:t>Post Graduate Courses : Urban &amp; Regional Planning</w:t>
      </w:r>
      <w:r w:rsidRPr="004C5EC1">
        <w:rPr>
          <w:color w:val="CC0000"/>
          <w:sz w:val="18"/>
        </w:rPr>
        <w:tab/>
        <w:t>05 Dec 2006</w:t>
      </w:r>
    </w:p>
    <w:p w:rsidR="0098007B" w:rsidRPr="004C5EC1" w:rsidRDefault="0098007B" w:rsidP="009800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UWA Planning (Tonts) – </w:t>
      </w:r>
      <w:hyperlink r:id="rId1126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27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05 Dec 2006</w:t>
      </w:r>
    </w:p>
    <w:p w:rsidR="00111FE0" w:rsidRPr="004C5EC1" w:rsidRDefault="00111FE0" w:rsidP="00111F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Kevin Rudd MHR (Federal Opposition) – </w:t>
      </w:r>
      <w:hyperlink r:id="rId1128" w:history="1">
        <w:r w:rsidRPr="004C5EC1">
          <w:rPr>
            <w:rStyle w:val="Hyperlink"/>
            <w:sz w:val="18"/>
            <w:szCs w:val="18"/>
          </w:rPr>
          <w:t>SEGRA 2007</w:t>
        </w:r>
      </w:hyperlink>
      <w:r w:rsidRPr="004C5EC1">
        <w:rPr>
          <w:sz w:val="18"/>
          <w:szCs w:val="18"/>
        </w:rPr>
        <w:t xml:space="preserve"> &amp; </w:t>
      </w:r>
      <w:hyperlink r:id="rId1129" w:history="1">
        <w:r w:rsidRPr="004C5EC1">
          <w:rPr>
            <w:rStyle w:val="Hyperlink"/>
            <w:sz w:val="18"/>
            <w:szCs w:val="18"/>
          </w:rPr>
          <w:t>Speaking up for Regional Australia</w:t>
        </w:r>
      </w:hyperlink>
      <w:r w:rsidRPr="004C5EC1">
        <w:rPr>
          <w:sz w:val="18"/>
        </w:rPr>
        <w:tab/>
        <w:t>05 Dec 2006</w:t>
      </w:r>
    </w:p>
    <w:p w:rsidR="002561CA" w:rsidRPr="004C5EC1" w:rsidRDefault="002561CA" w:rsidP="002561C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National Economics – </w:t>
      </w:r>
      <w:hyperlink r:id="rId1130" w:history="1">
        <w:r w:rsidRPr="004C5EC1">
          <w:rPr>
            <w:rStyle w:val="Hyperlink"/>
            <w:sz w:val="18"/>
            <w:szCs w:val="18"/>
          </w:rPr>
          <w:t>http://www.nieir.com.au/code/state_of_the_regions/</w:t>
        </w:r>
      </w:hyperlink>
      <w:r w:rsidRPr="004C5EC1">
        <w:rPr>
          <w:sz w:val="18"/>
          <w:szCs w:val="18"/>
        </w:rPr>
        <w:t xml:space="preserve"> </w:t>
      </w:r>
      <w:r w:rsidRPr="004C5EC1">
        <w:rPr>
          <w:sz w:val="18"/>
        </w:rPr>
        <w:tab/>
        <w:t>05 Dec 2006</w:t>
      </w:r>
    </w:p>
    <w:p w:rsidR="0098007B" w:rsidRPr="004C5EC1" w:rsidRDefault="0098007B" w:rsidP="0098007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National Economics (Manning) – </w:t>
      </w:r>
      <w:hyperlink r:id="rId1131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32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05 Dec 2006</w:t>
      </w:r>
    </w:p>
    <w:p w:rsidR="00C97EF7" w:rsidRPr="004C5EC1" w:rsidRDefault="00C97EF7" w:rsidP="00C97EF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Australian Local Government Association – </w:t>
      </w:r>
      <w:hyperlink r:id="rId1133" w:history="1">
        <w:r w:rsidRPr="004C5EC1">
          <w:rPr>
            <w:rStyle w:val="Hyperlink"/>
            <w:sz w:val="18"/>
            <w:szCs w:val="18"/>
          </w:rPr>
          <w:t>http://www.alga.asn.au/sor/2006/</w:t>
        </w:r>
      </w:hyperlink>
      <w:r w:rsidRPr="004C5EC1">
        <w:rPr>
          <w:sz w:val="18"/>
          <w:szCs w:val="18"/>
        </w:rPr>
        <w:t xml:space="preserve"> </w:t>
      </w:r>
      <w:r w:rsidRPr="004C5EC1">
        <w:rPr>
          <w:sz w:val="18"/>
        </w:rPr>
        <w:tab/>
        <w:t>05 Dec 2006</w:t>
      </w:r>
    </w:p>
    <w:p w:rsidR="00C97EF7" w:rsidRPr="004C5EC1" w:rsidRDefault="00C97EF7" w:rsidP="00C97EF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Report – ALGA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) – State of the Regions Report 2006-07 (Manning, National Economics)</w:t>
      </w:r>
      <w:r w:rsidRPr="004C5EC1">
        <w:rPr>
          <w:sz w:val="18"/>
        </w:rPr>
        <w:tab/>
        <w:t>05 Dec 2006</w:t>
      </w:r>
    </w:p>
    <w:p w:rsidR="00CB03D7" w:rsidRPr="004C5EC1" w:rsidRDefault="00CB03D7" w:rsidP="00CB03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ALGA (Fenner) – </w:t>
      </w:r>
      <w:hyperlink r:id="rId1134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35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05 Dec 2006</w:t>
      </w:r>
    </w:p>
    <w:p w:rsidR="00C97EF7" w:rsidRPr="004C5EC1" w:rsidRDefault="00C97EF7" w:rsidP="00C97EF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Presentation – PIA (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) – Climate Change Adaptation : Regional Practitioner (Fenn,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05 Dec 2006</w:t>
      </w:r>
    </w:p>
    <w:p w:rsidR="002031CB" w:rsidRPr="004C5EC1" w:rsidRDefault="002031CB" w:rsidP="002031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CC – </w:t>
      </w:r>
      <w:r w:rsidR="007C49B3" w:rsidRPr="004C5EC1">
        <w:rPr>
          <w:b/>
          <w:sz w:val="18"/>
        </w:rPr>
        <w:t>Special Meeting</w:t>
      </w:r>
      <w:r w:rsidR="00D45DD8" w:rsidRPr="004C5EC1">
        <w:rPr>
          <w:b/>
          <w:sz w:val="18"/>
        </w:rPr>
        <w:t xml:space="preserve"> : Endorse AEC </w:t>
      </w:r>
      <w:r w:rsidRPr="004C5EC1">
        <w:rPr>
          <w:b/>
          <w:sz w:val="18"/>
        </w:rPr>
        <w:t>Project Architect</w:t>
      </w:r>
      <w:r w:rsidR="00D45DD8" w:rsidRPr="004C5EC1">
        <w:rPr>
          <w:b/>
          <w:sz w:val="18"/>
        </w:rPr>
        <w:t xml:space="preserve"> (CHBW&amp;RG)</w:t>
      </w:r>
      <w:r w:rsidRPr="004C5EC1">
        <w:rPr>
          <w:b/>
          <w:sz w:val="18"/>
        </w:rPr>
        <w:tab/>
        <w:t xml:space="preserve">05 </w:t>
      </w:r>
      <w:r w:rsidR="003F3318" w:rsidRPr="004C5EC1">
        <w:rPr>
          <w:b/>
          <w:sz w:val="18"/>
        </w:rPr>
        <w:t>Dec</w:t>
      </w:r>
      <w:r w:rsidRPr="004C5EC1">
        <w:rPr>
          <w:b/>
          <w:sz w:val="18"/>
        </w:rPr>
        <w:t xml:space="preserve">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Forum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(Mayor Goode) – AGM of Electors : Annual Report 2005-06</w:t>
      </w:r>
      <w:r w:rsidRPr="004C5EC1">
        <w:rPr>
          <w:sz w:val="18"/>
        </w:rPr>
        <w:tab/>
        <w:t>05 Dec 2006</w:t>
      </w:r>
    </w:p>
    <w:p w:rsidR="00FE1F36" w:rsidRPr="004C5EC1" w:rsidRDefault="00FE1F36" w:rsidP="00FE1F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Farmers in limbo as AWB loses veto (McGauran, Agriculture)</w:t>
      </w:r>
      <w:r w:rsidRPr="004C5EC1">
        <w:rPr>
          <w:sz w:val="18"/>
        </w:rPr>
        <w:tab/>
        <w:t>0</w:t>
      </w:r>
      <w:r w:rsidR="00B53732" w:rsidRPr="004C5EC1">
        <w:rPr>
          <w:sz w:val="18"/>
        </w:rPr>
        <w:t>6</w:t>
      </w:r>
      <w:r w:rsidRPr="004C5EC1">
        <w:rPr>
          <w:sz w:val="18"/>
        </w:rPr>
        <w:t xml:space="preserve"> Dec 2006</w:t>
      </w:r>
    </w:p>
    <w:p w:rsidR="004F1DE9" w:rsidRPr="004C5EC1" w:rsidRDefault="004F1DE9" w:rsidP="004F1DE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Labor to rip up AWAs (Gillard MHR, Shadow Industrial Relations)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Water seen as good business (Rowe, ERA)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Critic clears desal plant cutting O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in Cockburn Sound (Imberger)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$32m saleyards get nod : Muchea (Chance, Agriculture)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Climate change inaction risks blackouts (CSIRO &amp; Energy Co.)</w:t>
      </w:r>
      <w:r w:rsidRPr="004C5EC1">
        <w:rPr>
          <w:sz w:val="18"/>
        </w:rPr>
        <w:tab/>
        <w:t>06 Dec 2006</w:t>
      </w:r>
    </w:p>
    <w:p w:rsidR="004F1DE9" w:rsidRPr="004C5EC1" w:rsidRDefault="004F1DE9" w:rsidP="004F1DE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Household debt fuels recession warning (Keen, Uni West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Sydney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Burrup emergency listing infuriates (Sen. Campbell, Environment)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7) – CCC turns up heat on Burke-linked bureaucrats (Allen, DPI)</w:t>
      </w:r>
      <w:r w:rsidRPr="004C5EC1">
        <w:rPr>
          <w:b/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Western Power fails key boom towns (de Laeter, WP)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Leader outlines Labor’s vision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(Rudd, Opposition)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13) – Few fresh faces when Rudd reshuffles pack (Garrett &amp; Emerson)</w:t>
      </w:r>
      <w:r w:rsidRPr="004C5EC1">
        <w:rPr>
          <w:sz w:val="18"/>
        </w:rPr>
        <w:tab/>
        <w:t>06 Dec 2006</w:t>
      </w:r>
    </w:p>
    <w:p w:rsidR="004F1DE9" w:rsidRPr="004C5EC1" w:rsidRDefault="004F1DE9" w:rsidP="004F1DE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Rowe points to way ahead on water supply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Smart moves mean no WA water crisis (Rowe, ERA)</w:t>
      </w:r>
      <w:r w:rsidRPr="004C5EC1">
        <w:rPr>
          <w:sz w:val="18"/>
        </w:rPr>
        <w:tab/>
        <w:t>06 Dec 2006</w:t>
      </w:r>
    </w:p>
    <w:p w:rsidR="00E40BE5" w:rsidRPr="004C5EC1" w:rsidRDefault="00E40BE5" w:rsidP="00E40BE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Secret’s in the middle ground, Mr Rudd (</w:t>
      </w:r>
      <w:smartTag w:uri="urn:schemas-microsoft-com:office:smarttags" w:element="place">
        <w:r w:rsidRPr="004C5EC1">
          <w:rPr>
            <w:sz w:val="18"/>
          </w:rPr>
          <w:t>Rutherford</w:t>
        </w:r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06 Dec 2006</w:t>
      </w:r>
    </w:p>
    <w:p w:rsidR="00B53732" w:rsidRPr="004C5EC1" w:rsidRDefault="00B53732" w:rsidP="00B537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Advert – West Australian (Page 60)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Chamber of Commerce &amp; Industry : CEO</w:t>
      </w:r>
      <w:r w:rsidRPr="004C5EC1">
        <w:rPr>
          <w:b/>
          <w:sz w:val="18"/>
        </w:rPr>
        <w:tab/>
        <w:t>06 Dec 2006</w:t>
      </w:r>
    </w:p>
    <w:p w:rsidR="00B53732" w:rsidRPr="004C5EC1" w:rsidRDefault="00B53732" w:rsidP="00B537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64) – </w:t>
      </w:r>
      <w:smartTag w:uri="urn:schemas-microsoft-com:office:smarttags" w:element="place">
        <w:r w:rsidRPr="004C5EC1">
          <w:rPr>
            <w:sz w:val="18"/>
          </w:rPr>
          <w:t>East Perth</w:t>
        </w:r>
      </w:smartTag>
      <w:r w:rsidRPr="004C5EC1">
        <w:rPr>
          <w:sz w:val="18"/>
        </w:rPr>
        <w:t>’s latest precinct set to roll (Stokes, Frasers Queens)</w:t>
      </w:r>
      <w:r w:rsidRPr="004C5EC1">
        <w:rPr>
          <w:sz w:val="18"/>
        </w:rPr>
        <w:tab/>
        <w:t>06 Dec 2006</w:t>
      </w:r>
    </w:p>
    <w:p w:rsidR="006F0854" w:rsidRPr="004C5EC1" w:rsidRDefault="006F0854" w:rsidP="006F08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4-5) – AWB in chaos : Clapin, Marshall, Wilson, Wise, Bradford (Mole, AA)</w:t>
      </w:r>
      <w:r w:rsidRPr="004C5EC1">
        <w:rPr>
          <w:sz w:val="18"/>
        </w:rPr>
        <w:tab/>
        <w:t>06 Dec 2006</w:t>
      </w:r>
    </w:p>
    <w:p w:rsidR="001930D0" w:rsidRPr="004C5EC1" w:rsidRDefault="001930D0" w:rsidP="001930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Email from – UWA Planning (Tonts) – </w:t>
      </w:r>
      <w:hyperlink r:id="rId1136" w:history="1">
        <w:r w:rsidR="002D31D7" w:rsidRPr="004C5EC1">
          <w:rPr>
            <w:rStyle w:val="Hyperlink"/>
            <w:color w:val="CC0000"/>
            <w:sz w:val="18"/>
            <w:szCs w:val="18"/>
          </w:rPr>
          <w:t>Acknowledge R2000 10</w:t>
        </w:r>
        <w:r w:rsidR="002D31D7" w:rsidRPr="004C5EC1">
          <w:rPr>
            <w:rStyle w:val="Hyperlink"/>
            <w:color w:val="CC0000"/>
            <w:sz w:val="18"/>
            <w:szCs w:val="18"/>
            <w:vertAlign w:val="superscript"/>
          </w:rPr>
          <w:t>th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Anniversary</w:t>
        </w:r>
      </w:hyperlink>
      <w:r w:rsidR="002D31D7" w:rsidRPr="004C5EC1">
        <w:rPr>
          <w:color w:val="CC0000"/>
          <w:sz w:val="18"/>
          <w:szCs w:val="18"/>
        </w:rPr>
        <w:t xml:space="preserve"> &amp; </w:t>
      </w:r>
      <w:hyperlink r:id="rId1137" w:history="1">
        <w:r w:rsidR="002D31D7" w:rsidRPr="004C5EC1">
          <w:rPr>
            <w:rStyle w:val="Hyperlink"/>
            <w:color w:val="CC0000"/>
            <w:sz w:val="18"/>
            <w:szCs w:val="18"/>
          </w:rPr>
          <w:t>Major Statements</w:t>
        </w:r>
      </w:hyperlink>
      <w:r w:rsidRPr="004C5EC1">
        <w:rPr>
          <w:color w:val="CC0000"/>
          <w:sz w:val="18"/>
        </w:rPr>
        <w:tab/>
        <w:t>06 Dec 2006</w:t>
      </w:r>
    </w:p>
    <w:p w:rsidR="00613E2A" w:rsidRPr="004C5EC1" w:rsidRDefault="00613E2A" w:rsidP="00613E2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The Australian (Rothwell) – </w:t>
      </w:r>
      <w:hyperlink r:id="rId1138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39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06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Property prices will fall (Costello MHR, Treasurer)</w:t>
      </w:r>
      <w:r w:rsidRPr="004C5EC1">
        <w:rPr>
          <w:sz w:val="18"/>
        </w:rPr>
        <w:tab/>
        <w:t>07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Fairfax</w:t>
          </w:r>
        </w:smartTag>
      </w:smartTag>
      <w:r w:rsidRPr="004C5EC1">
        <w:rPr>
          <w:sz w:val="18"/>
        </w:rPr>
        <w:t xml:space="preserve"> takeover of Rural Press restores family ties (McCarthy)</w:t>
      </w:r>
      <w:r w:rsidRPr="004C5EC1">
        <w:rPr>
          <w:sz w:val="18"/>
        </w:rPr>
        <w:tab/>
        <w:t>07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Leighton deal clears Bunbury highway : $511m (MacTiernan MLA)</w:t>
      </w:r>
      <w:r w:rsidRPr="004C5EC1">
        <w:rPr>
          <w:sz w:val="18"/>
        </w:rPr>
        <w:tab/>
        <w:t>07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Ripper rejects $8b wish list : We’re not cash cow (State Treasurer)</w:t>
      </w:r>
      <w:r w:rsidRPr="004C5EC1">
        <w:rPr>
          <w:sz w:val="18"/>
        </w:rPr>
        <w:tab/>
        <w:t>07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Services agenda in trouble (Ripper MLA, Treasurer)</w:t>
      </w:r>
      <w:r w:rsidRPr="004C5EC1">
        <w:rPr>
          <w:sz w:val="18"/>
        </w:rPr>
        <w:tab/>
        <w:t>07 Dec 2006</w:t>
      </w:r>
    </w:p>
    <w:p w:rsidR="00E7262D" w:rsidRPr="004C5EC1" w:rsidRDefault="00E7262D" w:rsidP="00E726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 no longer the economic powerhouse (Ripper MLA, Treasurer)</w:t>
      </w:r>
      <w:r w:rsidRPr="004C5EC1">
        <w:rPr>
          <w:sz w:val="18"/>
        </w:rPr>
        <w:tab/>
        <w:t>07 Dec 2006</w:t>
      </w:r>
    </w:p>
    <w:p w:rsidR="00E7262D" w:rsidRPr="004C5EC1" w:rsidRDefault="00E7262D" w:rsidP="00E726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Fears toxic algae will ruin Yarragadee plan (Price, Augusta)</w:t>
      </w:r>
      <w:r w:rsidRPr="004C5EC1">
        <w:rPr>
          <w:sz w:val="18"/>
        </w:rPr>
        <w:tab/>
        <w:t>07 Dec 2006</w:t>
      </w:r>
    </w:p>
    <w:p w:rsidR="00E7262D" w:rsidRPr="004C5EC1" w:rsidRDefault="00E7262D" w:rsidP="00E726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water suppies down 50% (Beeton, Commonwealth SoER)</w:t>
      </w:r>
      <w:r w:rsidRPr="004C5EC1">
        <w:rPr>
          <w:sz w:val="18"/>
        </w:rPr>
        <w:tab/>
        <w:t>07 Dec 2006</w:t>
      </w:r>
    </w:p>
    <w:p w:rsidR="00895876" w:rsidRPr="004C5EC1" w:rsidRDefault="00895876" w:rsidP="008958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Labor MP says Burke tried to blackmail her (Farina MLC, SW)</w:t>
      </w:r>
      <w:r w:rsidRPr="004C5EC1">
        <w:rPr>
          <w:sz w:val="18"/>
        </w:rPr>
        <w:tab/>
        <w:t>07 Dec 2006</w:t>
      </w:r>
    </w:p>
    <w:p w:rsidR="00895876" w:rsidRPr="004C5EC1" w:rsidRDefault="00895876" w:rsidP="008958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Threat of charges hangs as probe ends : Busselton CCC (Hall)</w:t>
      </w:r>
      <w:r w:rsidRPr="004C5EC1">
        <w:rPr>
          <w:sz w:val="18"/>
        </w:rPr>
        <w:tab/>
        <w:t>07 Dec 2006</w:t>
      </w:r>
    </w:p>
    <w:p w:rsidR="002B0E3E" w:rsidRPr="004C5EC1" w:rsidRDefault="002B0E3E" w:rsidP="002B0E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9) – Power shortage switches off booming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Jurien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Bay</w:t>
          </w:r>
        </w:smartTag>
      </w:smartTag>
      <w:r w:rsidRPr="004C5EC1">
        <w:rPr>
          <w:sz w:val="18"/>
        </w:rPr>
        <w:t>’s growth (Ardross)</w:t>
      </w:r>
      <w:r w:rsidRPr="004C5EC1">
        <w:rPr>
          <w:sz w:val="18"/>
        </w:rPr>
        <w:tab/>
        <w:t>07 Dec 2006</w:t>
      </w:r>
    </w:p>
    <w:p w:rsidR="002B0E3E" w:rsidRPr="004C5EC1" w:rsidRDefault="002B0E3E" w:rsidP="002B0E3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Alarm at adults losing immunity to child diseases (Sedgman, GPs)</w:t>
      </w:r>
      <w:r w:rsidRPr="004C5EC1">
        <w:rPr>
          <w:sz w:val="18"/>
        </w:rPr>
        <w:tab/>
        <w:t>07 Dec 2006</w:t>
      </w:r>
    </w:p>
    <w:p w:rsidR="00E7262D" w:rsidRPr="004C5EC1" w:rsidRDefault="00E7262D" w:rsidP="00E726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Rudd faces down factions to reform Labor’s front bench</w:t>
      </w:r>
      <w:r w:rsidRPr="004C5EC1">
        <w:rPr>
          <w:sz w:val="18"/>
        </w:rPr>
        <w:tab/>
        <w:t>07 Dec 2006</w:t>
      </w:r>
    </w:p>
    <w:p w:rsidR="00E7262D" w:rsidRPr="004C5EC1" w:rsidRDefault="00E7262D" w:rsidP="00E726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I’m in for the long haul (Senator Ian Campell, Min. Environment)</w:t>
      </w:r>
      <w:r w:rsidRPr="004C5EC1">
        <w:rPr>
          <w:sz w:val="18"/>
        </w:rPr>
        <w:tab/>
        <w:t>07 Dec 2006</w:t>
      </w:r>
    </w:p>
    <w:p w:rsidR="00315E55" w:rsidRPr="004C5EC1" w:rsidRDefault="00315E55" w:rsidP="00315E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West Australian (Page 18) – Armed response no solution to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Fiji</w:t>
          </w:r>
        </w:smartTag>
      </w:smartTag>
      <w:r w:rsidRPr="004C5EC1">
        <w:rPr>
          <w:sz w:val="18"/>
        </w:rPr>
        <w:t xml:space="preserve"> problems &amp; SW Power</w:t>
      </w:r>
      <w:r w:rsidRPr="004C5EC1">
        <w:rPr>
          <w:sz w:val="18"/>
        </w:rPr>
        <w:tab/>
        <w:t>07 Dec 2006</w:t>
      </w:r>
    </w:p>
    <w:p w:rsidR="00895876" w:rsidRPr="004C5EC1" w:rsidRDefault="00895876" w:rsidP="008958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18) – Why nuclear power beats renewables (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Murray</w:t>
          </w:r>
        </w:smartTag>
      </w:smartTag>
      <w:r w:rsidRPr="004C5EC1">
        <w:rPr>
          <w:b/>
          <w:sz w:val="18"/>
        </w:rPr>
        <w:t>, WAN)</w:t>
      </w:r>
      <w:r w:rsidRPr="004C5EC1">
        <w:rPr>
          <w:b/>
          <w:sz w:val="18"/>
        </w:rPr>
        <w:tab/>
        <w:t>07 Dec 2006</w:t>
      </w:r>
    </w:p>
    <w:p w:rsidR="00895876" w:rsidRPr="004C5EC1" w:rsidRDefault="00895876" w:rsidP="008958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19) – Backroom deals with Burke now in the open (DEC &amp; DPI)</w:t>
      </w:r>
      <w:r w:rsidRPr="004C5EC1">
        <w:rPr>
          <w:b/>
          <w:sz w:val="18"/>
        </w:rPr>
        <w:tab/>
        <w:t>07 Dec 2006</w:t>
      </w:r>
    </w:p>
    <w:p w:rsidR="00895876" w:rsidRPr="004C5EC1" w:rsidRDefault="00895876" w:rsidP="008958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37) – Intrepid effort finally moves giant (USS Intrepid,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New York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895876" w:rsidRPr="004C5EC1" w:rsidRDefault="00895876" w:rsidP="008958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Deal sets a higher price on Fairfax (Stokes &amp; Murdoch)</w:t>
      </w:r>
      <w:r w:rsidRPr="004C5EC1">
        <w:rPr>
          <w:sz w:val="18"/>
        </w:rPr>
        <w:tab/>
        <w:t>07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Big link-up no defence against takeover (Fairfax &amp; Rural Press)</w:t>
      </w:r>
      <w:r w:rsidRPr="004C5EC1">
        <w:rPr>
          <w:sz w:val="18"/>
        </w:rPr>
        <w:tab/>
        <w:t>07 Dec 2006</w:t>
      </w:r>
    </w:p>
    <w:p w:rsidR="00D11ECE" w:rsidRPr="004C5EC1" w:rsidRDefault="00D11ECE" w:rsidP="00D11E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Bouyant Fairfax share price paved way for long-sought merger</w:t>
      </w:r>
      <w:r w:rsidRPr="004C5EC1">
        <w:rPr>
          <w:sz w:val="18"/>
        </w:rPr>
        <w:tab/>
        <w:t>07 Dec 2006</w:t>
      </w:r>
    </w:p>
    <w:p w:rsidR="00BC43F0" w:rsidRPr="004C5EC1" w:rsidRDefault="00BC43F0" w:rsidP="00BC43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City moves forward : Albany Waterfront (Roberts, Min H&amp;W)</w:t>
      </w:r>
      <w:r w:rsidRPr="004C5EC1">
        <w:rPr>
          <w:sz w:val="18"/>
        </w:rPr>
        <w:tab/>
        <w:t>07 Dec 2006</w:t>
      </w:r>
    </w:p>
    <w:p w:rsidR="00BC43F0" w:rsidRPr="004C5EC1" w:rsidRDefault="00BC43F0" w:rsidP="00BC43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Architects named for Albany EC (Cox Howlett Bailey Woo</w:t>
      </w:r>
      <w:r w:rsidR="00900C4D" w:rsidRPr="004C5EC1">
        <w:rPr>
          <w:sz w:val="18"/>
        </w:rPr>
        <w:t>d</w:t>
      </w:r>
      <w:r w:rsidRPr="004C5EC1">
        <w:rPr>
          <w:sz w:val="18"/>
        </w:rPr>
        <w:t>land)</w:t>
      </w:r>
      <w:r w:rsidRPr="004C5EC1">
        <w:rPr>
          <w:sz w:val="18"/>
        </w:rPr>
        <w:tab/>
        <w:t>07 Dec 2006</w:t>
      </w:r>
    </w:p>
    <w:p w:rsidR="00B80F54" w:rsidRPr="004C5EC1" w:rsidRDefault="00B80F54" w:rsidP="00B80F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Our Nicola best recruit (Mercado, 11/28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Battalion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B80F54" w:rsidRPr="004C5EC1" w:rsidRDefault="00B80F54" w:rsidP="00B80F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Bid to derail waterfront : Calls to sack Council (Bezard, AWAG)</w:t>
      </w:r>
      <w:r w:rsidRPr="004C5EC1">
        <w:rPr>
          <w:sz w:val="18"/>
        </w:rPr>
        <w:tab/>
        <w:t>07 Dec 2006</w:t>
      </w:r>
    </w:p>
    <w:p w:rsidR="00B80F54" w:rsidRPr="004C5EC1" w:rsidRDefault="00B80F54" w:rsidP="00B80F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Western Power slammed : Tenterden (Day MLA, Sh.Energy)</w:t>
      </w:r>
      <w:r w:rsidRPr="004C5EC1">
        <w:rPr>
          <w:sz w:val="18"/>
        </w:rPr>
        <w:tab/>
        <w:t>07 Dec 2006</w:t>
      </w:r>
    </w:p>
    <w:p w:rsidR="00D613AB" w:rsidRPr="004C5EC1" w:rsidRDefault="00D613AB" w:rsidP="00D613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Majority’s wishes : AWAG outcomes (Smithson, AA)</w:t>
      </w:r>
      <w:r w:rsidRPr="004C5EC1">
        <w:rPr>
          <w:sz w:val="18"/>
        </w:rPr>
        <w:tab/>
        <w:t>07 Dec 2006</w:t>
      </w:r>
    </w:p>
    <w:p w:rsidR="00D613AB" w:rsidRPr="004C5EC1" w:rsidRDefault="00D613AB" w:rsidP="00D613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Albany Advertiser (Page 6) – News item : Rudd calls for new policy ideas (Broelman)</w:t>
      </w:r>
      <w:r w:rsidRPr="004C5EC1">
        <w:rPr>
          <w:sz w:val="18"/>
        </w:rPr>
        <w:tab/>
        <w:t>07 Dec 2006</w:t>
      </w:r>
    </w:p>
    <w:p w:rsidR="001178AD" w:rsidRPr="004C5EC1" w:rsidRDefault="001178AD" w:rsidP="001178A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Mayor lacks understanding : Heritage (Lillicrap,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374177" w:rsidRPr="004C5EC1" w:rsidRDefault="00374177" w:rsidP="0037417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It’s all about the ‘right’ location : AEC (Franich,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374177" w:rsidRPr="004C5EC1" w:rsidRDefault="00374177" w:rsidP="0037417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7) – More to do before I bow out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1178AD" w:rsidRPr="004C5EC1" w:rsidRDefault="001178AD" w:rsidP="001178A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10) – </w:t>
      </w:r>
      <w:hyperlink r:id="rId1140" w:history="1">
        <w:r w:rsidRPr="00910EC8">
          <w:rPr>
            <w:rStyle w:val="Hyperlink"/>
            <w:b/>
            <w:sz w:val="18"/>
          </w:rPr>
          <w:t>Woodchip trade still rising : &gt;1mtpa</w:t>
        </w:r>
      </w:hyperlink>
      <w:r w:rsidRPr="004C5EC1">
        <w:rPr>
          <w:b/>
          <w:sz w:val="18"/>
        </w:rPr>
        <w:t xml:space="preserve"> (Birchmore, APA)</w:t>
      </w:r>
      <w:r w:rsidRPr="004C5EC1">
        <w:rPr>
          <w:b/>
          <w:sz w:val="18"/>
        </w:rPr>
        <w:tab/>
        <w:t>07 Dec 2006</w:t>
      </w:r>
    </w:p>
    <w:p w:rsidR="001178AD" w:rsidRPr="004C5EC1" w:rsidRDefault="001178AD" w:rsidP="001178A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Coastal conservation (Gleave, SCRIPT)</w:t>
      </w:r>
      <w:r w:rsidRPr="004C5EC1">
        <w:rPr>
          <w:sz w:val="18"/>
        </w:rPr>
        <w:tab/>
        <w:t>07 Dec 2006</w:t>
      </w:r>
    </w:p>
    <w:p w:rsidR="00374177" w:rsidRPr="004C5EC1" w:rsidRDefault="00374177" w:rsidP="0037417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12) – Timber’s steady growth (Levinson, Timber 2020)</w:t>
      </w:r>
      <w:r w:rsidRPr="004C5EC1">
        <w:rPr>
          <w:sz w:val="18"/>
        </w:rPr>
        <w:tab/>
        <w:t>07 Dec 2006</w:t>
      </w:r>
    </w:p>
    <w:p w:rsidR="00B80F54" w:rsidRPr="004C5EC1" w:rsidRDefault="00B80F54" w:rsidP="00B80F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14) – Rudd, Gillard stronger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EF76BB" w:rsidRPr="004C5EC1" w:rsidRDefault="00EF76BB" w:rsidP="00EF76B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1) – Protest too late : Albany Waterfront (Mayor Goode, Albany CC)</w:t>
      </w:r>
      <w:r w:rsidRPr="004C5EC1">
        <w:rPr>
          <w:sz w:val="18"/>
        </w:rPr>
        <w:tab/>
        <w:t>07 Dec 2006</w:t>
      </w:r>
    </w:p>
    <w:p w:rsidR="008F45EE" w:rsidRPr="004C5EC1" w:rsidRDefault="008F45EE" w:rsidP="008F45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History needs to be considered : Esplanade (K.Dufty,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EF76BB" w:rsidRPr="004C5EC1" w:rsidRDefault="00EF76BB" w:rsidP="00EF76B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Futuristic design out of place : Esplanade (Hurne, Bayonet Head)</w:t>
      </w:r>
      <w:r w:rsidRPr="004C5EC1">
        <w:rPr>
          <w:sz w:val="18"/>
        </w:rPr>
        <w:tab/>
        <w:t>07 Dec 2006</w:t>
      </w:r>
    </w:p>
    <w:p w:rsidR="00EF76BB" w:rsidRPr="004C5EC1" w:rsidRDefault="00EF76BB" w:rsidP="00EF76B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8) – Visitor’s views on the waterfront (Scadding,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Como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8F45EE" w:rsidRPr="004C5EC1" w:rsidRDefault="008F45EE" w:rsidP="008F45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10) – Environmental minds combine (Lambeck, Greening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8F45EE" w:rsidRPr="004C5EC1" w:rsidRDefault="008F45EE" w:rsidP="008F45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Brig Amity renovation : $100,000 (Tuckey MHR, O’Connor)</w:t>
      </w:r>
      <w:r w:rsidRPr="004C5EC1">
        <w:rPr>
          <w:sz w:val="18"/>
        </w:rPr>
        <w:tab/>
        <w:t>07 Dec 2006</w:t>
      </w:r>
    </w:p>
    <w:p w:rsidR="008F45EE" w:rsidRPr="004C5EC1" w:rsidRDefault="008F45EE" w:rsidP="008F45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18) – Awards a highlight at march-out parade (Albany Cadets)</w:t>
      </w:r>
      <w:r w:rsidRPr="004C5EC1">
        <w:rPr>
          <w:sz w:val="18"/>
        </w:rPr>
        <w:tab/>
        <w:t>07 Dec 2006</w:t>
      </w:r>
    </w:p>
    <w:p w:rsidR="00AB6301" w:rsidRPr="004C5EC1" w:rsidRDefault="00AB6301" w:rsidP="00AB630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56) – Ray White Albany : Piece of rare earth (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Middleton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07 Dec 2006</w:t>
      </w:r>
    </w:p>
    <w:p w:rsidR="00AB6301" w:rsidRPr="004C5EC1" w:rsidRDefault="00AB6301" w:rsidP="00AB630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Catholic Diocese Bunbury (Simpson) – </w:t>
      </w:r>
      <w:hyperlink r:id="rId1141" w:history="1">
        <w:r w:rsidRPr="004C5EC1">
          <w:rPr>
            <w:rStyle w:val="Hyperlink"/>
            <w:sz w:val="18"/>
            <w:szCs w:val="18"/>
          </w:rPr>
          <w:t>Rainbow 2000 Regional Planning Strategy</w:t>
        </w:r>
      </w:hyperlink>
      <w:r w:rsidRPr="004C5EC1">
        <w:rPr>
          <w:sz w:val="18"/>
        </w:rPr>
        <w:tab/>
        <w:t>07 Dec 2006</w:t>
      </w:r>
    </w:p>
    <w:p w:rsidR="00602A90" w:rsidRPr="004C5EC1" w:rsidRDefault="00602A90" w:rsidP="00602A9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Peet &amp; Co. (Lennon) : New land syndicate (Mundijong,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Perth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07 Dec 2006</w:t>
      </w:r>
    </w:p>
    <w:p w:rsidR="00117004" w:rsidRPr="004C5EC1" w:rsidRDefault="00117004" w:rsidP="0011700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Albany Extra (Page 6) – Cr Steve Marshall : The true meaning of Christmas</w:t>
      </w:r>
      <w:r w:rsidRPr="004C5EC1">
        <w:rPr>
          <w:sz w:val="18"/>
        </w:rPr>
        <w:tab/>
        <w:t>08 Dec 2006</w:t>
      </w:r>
    </w:p>
    <w:p w:rsidR="00E40F2B" w:rsidRPr="004C5EC1" w:rsidRDefault="00E40F2B" w:rsidP="00E40F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8-9) – Out on parade : Albany Cadets (Albany Forts Parade Ground)</w:t>
      </w:r>
      <w:r w:rsidRPr="004C5EC1">
        <w:rPr>
          <w:sz w:val="18"/>
        </w:rPr>
        <w:tab/>
        <w:t>08 Dec 2006</w:t>
      </w:r>
    </w:p>
    <w:p w:rsidR="00E40F2B" w:rsidRPr="004C5EC1" w:rsidRDefault="00E40F2B" w:rsidP="00E40F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Meeting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(Neil)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Airport</w:t>
          </w:r>
        </w:smartTag>
      </w:smartTag>
      <w:r w:rsidRPr="004C5EC1">
        <w:rPr>
          <w:sz w:val="18"/>
        </w:rPr>
        <w:t xml:space="preserve"> Advisory Committee (Cr Marshall, Chairman)</w:t>
      </w:r>
      <w:r w:rsidRPr="004C5EC1">
        <w:rPr>
          <w:sz w:val="18"/>
        </w:rPr>
        <w:tab/>
        <w:t>08 Dec 2006</w:t>
      </w:r>
    </w:p>
    <w:p w:rsidR="00EC0E14" w:rsidRPr="004C5EC1" w:rsidRDefault="00EC0E14" w:rsidP="00EC0E1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(Holidays 7) – Sun Princess Cruises :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ab/>
        <w:t>09 Dec 2006</w:t>
      </w:r>
    </w:p>
    <w:p w:rsidR="00EC0E14" w:rsidRPr="004C5EC1" w:rsidRDefault="00EC0E14" w:rsidP="00EC0E1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Weekend Australian – Thuringowa CC : </w:t>
      </w:r>
      <w:hyperlink r:id="rId1142" w:history="1">
        <w:r w:rsidRPr="004C5EC1">
          <w:rPr>
            <w:rStyle w:val="Hyperlink"/>
            <w:sz w:val="18"/>
          </w:rPr>
          <w:t>Vision 2030 Future Scenario Planning</w:t>
        </w:r>
      </w:hyperlink>
      <w:r w:rsidRPr="004C5EC1">
        <w:rPr>
          <w:sz w:val="18"/>
        </w:rPr>
        <w:tab/>
        <w:t>09 Dec 2006</w:t>
      </w:r>
    </w:p>
    <w:p w:rsidR="00DF5A9A" w:rsidRPr="004C5EC1" w:rsidRDefault="00DF5A9A" w:rsidP="00DF5A9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Rudd pledges new deal for the States (Federal ALP, Opposition)</w:t>
      </w:r>
      <w:r w:rsidRPr="004C5EC1">
        <w:rPr>
          <w:sz w:val="18"/>
        </w:rPr>
        <w:tab/>
        <w:t>09 Dec 2006</w:t>
      </w:r>
    </w:p>
    <w:p w:rsidR="00DF5A9A" w:rsidRPr="004C5EC1" w:rsidRDefault="00DF5A9A" w:rsidP="00DF5A9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Yarragadee risks cut off of supply (Gill, WaterCorp)</w:t>
      </w:r>
      <w:r w:rsidRPr="004C5EC1">
        <w:rPr>
          <w:sz w:val="18"/>
        </w:rPr>
        <w:tab/>
        <w:t>09 Dec 2006</w:t>
      </w:r>
    </w:p>
    <w:p w:rsidR="00FD0AB2" w:rsidRPr="004C5EC1" w:rsidRDefault="00FD0AB2" w:rsidP="00FD0AB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State passes buck on heritage : Cherita (Walker MLA, Nedlands)</w:t>
      </w:r>
      <w:r w:rsidRPr="004C5EC1">
        <w:rPr>
          <w:sz w:val="18"/>
        </w:rPr>
        <w:tab/>
        <w:t>09 Dec 2006</w:t>
      </w:r>
    </w:p>
    <w:p w:rsidR="00FD0AB2" w:rsidRPr="004C5EC1" w:rsidRDefault="00FD0AB2" w:rsidP="00FD0AB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14) – New player in wheat export row (GrainCorp, NSW)</w:t>
      </w:r>
      <w:r w:rsidRPr="004C5EC1">
        <w:rPr>
          <w:b/>
          <w:sz w:val="18"/>
        </w:rPr>
        <w:tab/>
        <w:t>09 Dec 2006</w:t>
      </w:r>
    </w:p>
    <w:p w:rsidR="00FD0AB2" w:rsidRPr="004C5EC1" w:rsidRDefault="00FD0AB2" w:rsidP="00FD0AB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Rudd’s start an impressive challenge to the coalition</w:t>
      </w:r>
      <w:r w:rsidRPr="004C5EC1">
        <w:rPr>
          <w:sz w:val="18"/>
        </w:rPr>
        <w:tab/>
        <w:t>09 Dec 2006</w:t>
      </w:r>
    </w:p>
    <w:p w:rsidR="00FD0AB2" w:rsidRPr="004C5EC1" w:rsidRDefault="00FD0AB2" w:rsidP="00FD0AB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Rudd’s start an impressive challenge to the coalition</w:t>
      </w:r>
      <w:r w:rsidRPr="004C5EC1">
        <w:rPr>
          <w:sz w:val="18"/>
        </w:rPr>
        <w:tab/>
        <w:t>09 Dec 2006</w:t>
      </w:r>
    </w:p>
    <w:p w:rsidR="00FD0AB2" w:rsidRPr="004C5EC1" w:rsidRDefault="00FD0AB2" w:rsidP="00FD0AB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(WExtra Page</w:t>
      </w:r>
      <w:r w:rsidR="006747C7" w:rsidRPr="004C5EC1">
        <w:rPr>
          <w:sz w:val="18"/>
        </w:rPr>
        <w:t>s</w:t>
      </w:r>
      <w:r w:rsidRPr="004C5EC1">
        <w:rPr>
          <w:sz w:val="18"/>
        </w:rPr>
        <w:t xml:space="preserve"> 4&amp;5) – Gillard : The woman who wants to be PM</w:t>
      </w:r>
      <w:r w:rsidRPr="004C5EC1">
        <w:rPr>
          <w:sz w:val="18"/>
        </w:rPr>
        <w:tab/>
        <w:t>09 Dec 2006</w:t>
      </w:r>
    </w:p>
    <w:p w:rsidR="00C52760" w:rsidRPr="004C5EC1" w:rsidRDefault="00C52760" w:rsidP="00C527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Advert – West Australian (Page 161) – Swan CC : EoI Statutory &amp; Strategic Planning Services</w:t>
      </w:r>
      <w:r w:rsidRPr="004C5EC1">
        <w:rPr>
          <w:b/>
          <w:sz w:val="18"/>
        </w:rPr>
        <w:tab/>
        <w:t>09 Dec 2006</w:t>
      </w:r>
    </w:p>
    <w:p w:rsidR="00ED058B" w:rsidRPr="004C5EC1" w:rsidRDefault="00ED058B" w:rsidP="00ED05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Meeting – Albany Waterfront Action Group (Masonic Hall) – What we want (marina, parkland, shops)</w:t>
      </w:r>
      <w:r w:rsidRPr="004C5EC1">
        <w:rPr>
          <w:sz w:val="18"/>
        </w:rPr>
        <w:tab/>
        <w:t>09 Dec 2006</w:t>
      </w:r>
    </w:p>
    <w:p w:rsidR="006C6893" w:rsidRPr="004C5EC1" w:rsidRDefault="006C6893" w:rsidP="006C68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Soroptimist International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 2014-18</w:t>
      </w:r>
      <w:r w:rsidRPr="004C5EC1">
        <w:rPr>
          <w:sz w:val="18"/>
        </w:rPr>
        <w:tab/>
        <w:t>10 Dec 2006</w:t>
      </w:r>
    </w:p>
    <w:p w:rsidR="006C6893" w:rsidRPr="004C5EC1" w:rsidRDefault="006C6893" w:rsidP="006C689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Rethink blame for warming : Humanity 25% (Barttarbee,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11 Dec 2006</w:t>
      </w:r>
    </w:p>
    <w:p w:rsidR="00802A16" w:rsidRPr="004C5EC1" w:rsidRDefault="00802A16" w:rsidP="00802A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Plan to halt acid sludge choking river (McGowan, Environment)</w:t>
      </w:r>
      <w:r w:rsidRPr="004C5EC1">
        <w:rPr>
          <w:sz w:val="18"/>
        </w:rPr>
        <w:tab/>
        <w:t>11 Dec 2006</w:t>
      </w:r>
    </w:p>
    <w:p w:rsidR="00802A16" w:rsidRPr="004C5EC1" w:rsidRDefault="00802A16" w:rsidP="00802A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New faces &amp; roles as Rudd takes aim at Howard (Garrett MHR)</w:t>
      </w:r>
      <w:r w:rsidRPr="004C5EC1">
        <w:rPr>
          <w:sz w:val="18"/>
        </w:rPr>
        <w:tab/>
        <w:t>11 Dec 2006</w:t>
      </w:r>
    </w:p>
    <w:p w:rsidR="00802A16" w:rsidRPr="004C5EC1" w:rsidRDefault="00802A16" w:rsidP="00802A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WA Labor Senator to bow out (Mark Bishop, ALP)</w:t>
      </w:r>
      <w:r w:rsidRPr="004C5EC1">
        <w:rPr>
          <w:sz w:val="18"/>
        </w:rPr>
        <w:tab/>
        <w:t>11 Dec 2006</w:t>
      </w:r>
    </w:p>
    <w:p w:rsidR="007213BF" w:rsidRPr="004C5EC1" w:rsidRDefault="007213BF" w:rsidP="007213B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Libs to scale back Yarragadee : Wellington Dam (Thomas, Env.)</w:t>
      </w:r>
      <w:r w:rsidRPr="004C5EC1">
        <w:rPr>
          <w:sz w:val="18"/>
        </w:rPr>
        <w:tab/>
        <w:t>11 Dec 2006</w:t>
      </w:r>
    </w:p>
    <w:p w:rsidR="00802A16" w:rsidRPr="004C5EC1" w:rsidRDefault="00802A16" w:rsidP="00802A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Pearce denies helping Burke (Murray MLA &amp; Farina MLC, SW)</w:t>
      </w:r>
      <w:r w:rsidRPr="004C5EC1">
        <w:rPr>
          <w:sz w:val="18"/>
        </w:rPr>
        <w:tab/>
        <w:t>11 Dec 2006</w:t>
      </w:r>
    </w:p>
    <w:p w:rsidR="00802A16" w:rsidRPr="004C5EC1" w:rsidRDefault="00802A16" w:rsidP="00802A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Rudd poses real threat to PM : Election 2007</w:t>
      </w:r>
      <w:r w:rsidRPr="004C5EC1">
        <w:rPr>
          <w:sz w:val="18"/>
        </w:rPr>
        <w:tab/>
        <w:t>11 Dec 2006</w:t>
      </w:r>
    </w:p>
    <w:p w:rsidR="00802A16" w:rsidRPr="004C5EC1" w:rsidRDefault="00802A16" w:rsidP="00802A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20) – Blair ends migrant experiment : Multiculturalism UK</w:t>
      </w:r>
      <w:r w:rsidRPr="004C5EC1">
        <w:rPr>
          <w:sz w:val="18"/>
        </w:rPr>
        <w:tab/>
        <w:t>11 Dec 2006</w:t>
      </w:r>
    </w:p>
    <w:p w:rsidR="008674D7" w:rsidRPr="004C5EC1" w:rsidRDefault="008674D7" w:rsidP="008674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Tasmanian Dept Economic Dev’t (Ringrose) – </w:t>
      </w:r>
      <w:hyperlink r:id="rId1143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44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11 Dec 2006</w:t>
      </w:r>
    </w:p>
    <w:p w:rsidR="008674D7" w:rsidRPr="004C5EC1" w:rsidRDefault="008674D7" w:rsidP="008674D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Thuringowa CC (Foster) – </w:t>
      </w:r>
      <w:hyperlink r:id="rId1145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46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11 Dec 2006</w:t>
      </w:r>
    </w:p>
    <w:p w:rsidR="00F925BC" w:rsidRPr="004C5EC1" w:rsidRDefault="00F925BC" w:rsidP="00F92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Reshuffle puts pressure on McGowan to rule on Gorgon fears</w:t>
      </w:r>
      <w:r w:rsidRPr="004C5EC1">
        <w:rPr>
          <w:sz w:val="18"/>
        </w:rPr>
        <w:tab/>
        <w:t>12 Dec 2006</w:t>
      </w:r>
    </w:p>
    <w:p w:rsidR="00F925BC" w:rsidRPr="004C5EC1" w:rsidRDefault="00F925BC" w:rsidP="00F92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Labor making up lost ground after CCC woes (Carpenter, Premier)</w:t>
      </w:r>
      <w:r w:rsidRPr="004C5EC1">
        <w:rPr>
          <w:sz w:val="18"/>
        </w:rPr>
        <w:tab/>
        <w:t>12 Dec 2006</w:t>
      </w:r>
    </w:p>
    <w:p w:rsidR="00F925BC" w:rsidRPr="004C5EC1" w:rsidRDefault="00F925BC" w:rsidP="00F92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Difference on U-mining healthy debate (Rudd MHR, Opposition)</w:t>
      </w:r>
      <w:r w:rsidRPr="004C5EC1">
        <w:rPr>
          <w:sz w:val="18"/>
        </w:rPr>
        <w:tab/>
        <w:t>12 Dec 2006</w:t>
      </w:r>
    </w:p>
    <w:p w:rsidR="00F925BC" w:rsidRPr="004C5EC1" w:rsidRDefault="00F925BC" w:rsidP="00F92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AWB cuts price paid to growers (McGauran MHR, Agriculture)</w:t>
      </w:r>
      <w:r w:rsidRPr="004C5EC1">
        <w:rPr>
          <w:sz w:val="18"/>
        </w:rPr>
        <w:tab/>
        <w:t>12 Dec 2006</w:t>
      </w:r>
    </w:p>
    <w:p w:rsidR="006542CE" w:rsidRPr="004C5EC1" w:rsidRDefault="006542CE" w:rsidP="006542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Plans for Esplanade apartments lodged (Caddy, TPGWA)</w:t>
      </w:r>
      <w:r w:rsidRPr="004C5EC1">
        <w:rPr>
          <w:sz w:val="18"/>
        </w:rPr>
        <w:tab/>
        <w:t>12 Dec 2006</w:t>
      </w:r>
    </w:p>
    <w:p w:rsidR="006542CE" w:rsidRPr="004C5EC1" w:rsidRDefault="006542CE" w:rsidP="006542C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Name change premature : SCRIPT (Woodward, Narrikup)</w:t>
      </w:r>
      <w:r w:rsidRPr="004C5EC1">
        <w:rPr>
          <w:sz w:val="18"/>
        </w:rPr>
        <w:tab/>
        <w:t>12 Dec 2006</w:t>
      </w:r>
    </w:p>
    <w:p w:rsidR="00815BA1" w:rsidRPr="004C5EC1" w:rsidRDefault="00815BA1" w:rsidP="00815BA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9) – United push on for stamp duty reform (</w:t>
      </w:r>
      <w:r w:rsidR="00F57EF6" w:rsidRPr="004C5EC1">
        <w:rPr>
          <w:sz w:val="18"/>
        </w:rPr>
        <w:t>Benson MLC, South-West</w:t>
      </w:r>
      <w:r w:rsidRPr="004C5EC1">
        <w:rPr>
          <w:sz w:val="18"/>
        </w:rPr>
        <w:t>)</w:t>
      </w:r>
      <w:r w:rsidRPr="004C5EC1">
        <w:rPr>
          <w:sz w:val="18"/>
        </w:rPr>
        <w:tab/>
        <w:t>12 Dec 2006</w:t>
      </w:r>
    </w:p>
    <w:p w:rsidR="002D424A" w:rsidRPr="004C5EC1" w:rsidRDefault="002D424A" w:rsidP="002D424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Senator Ruth Webber – </w:t>
      </w:r>
      <w:hyperlink r:id="rId1147" w:history="1">
        <w:r w:rsidRPr="004C5EC1">
          <w:rPr>
            <w:rStyle w:val="Hyperlink"/>
            <w:color w:val="CC0000"/>
            <w:sz w:val="18"/>
            <w:szCs w:val="18"/>
          </w:rPr>
          <w:t>Acknowledge R2000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</w:t>
        </w:r>
        <w:r w:rsidRPr="004C5EC1">
          <w:rPr>
            <w:rStyle w:val="Hyperlink"/>
            <w:color w:val="CC0000"/>
            <w:sz w:val="18"/>
            <w:szCs w:val="18"/>
          </w:rPr>
          <w:t>10</w:t>
        </w:r>
        <w:r w:rsidRPr="004C5EC1">
          <w:rPr>
            <w:rStyle w:val="Hyperlink"/>
            <w:color w:val="CC0000"/>
            <w:sz w:val="18"/>
            <w:szCs w:val="18"/>
            <w:vertAlign w:val="superscript"/>
          </w:rPr>
          <w:t>th</w:t>
        </w:r>
        <w:r w:rsidR="002D31D7" w:rsidRPr="004C5EC1">
          <w:rPr>
            <w:rStyle w:val="Hyperlink"/>
            <w:color w:val="CC0000"/>
            <w:sz w:val="18"/>
            <w:szCs w:val="18"/>
          </w:rPr>
          <w:t xml:space="preserve"> </w:t>
        </w:r>
        <w:r w:rsidRPr="004C5EC1">
          <w:rPr>
            <w:rStyle w:val="Hyperlink"/>
            <w:color w:val="CC0000"/>
            <w:sz w:val="18"/>
            <w:szCs w:val="18"/>
          </w:rPr>
          <w:t>Anniversary</w:t>
        </w:r>
      </w:hyperlink>
      <w:r w:rsidRPr="004C5EC1">
        <w:rPr>
          <w:color w:val="CC0000"/>
          <w:sz w:val="18"/>
          <w:szCs w:val="18"/>
        </w:rPr>
        <w:t xml:space="preserve"> &amp; </w:t>
      </w:r>
      <w:hyperlink r:id="rId1148" w:history="1">
        <w:r w:rsidRPr="004C5EC1">
          <w:rPr>
            <w:rStyle w:val="Hyperlink"/>
            <w:color w:val="CC0000"/>
            <w:sz w:val="18"/>
            <w:szCs w:val="18"/>
          </w:rPr>
          <w:t>Major Statements</w:t>
        </w:r>
      </w:hyperlink>
      <w:r w:rsidRPr="004C5EC1">
        <w:rPr>
          <w:color w:val="CC0000"/>
          <w:sz w:val="18"/>
        </w:rPr>
        <w:tab/>
        <w:t>12 Dec 2006</w:t>
      </w:r>
    </w:p>
    <w:p w:rsidR="00311FF1" w:rsidRPr="004C5EC1" w:rsidRDefault="00311FF1" w:rsidP="00311FF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Senator Ruth Webber (ALP WA) – </w:t>
      </w:r>
      <w:hyperlink r:id="rId1149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50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="004E7C45" w:rsidRPr="004C5EC1">
        <w:rPr>
          <w:sz w:val="18"/>
          <w:szCs w:val="18"/>
        </w:rPr>
        <w:t xml:space="preserve"> (</w:t>
      </w:r>
      <w:smartTag w:uri="urn:schemas-microsoft-com:office:smarttags" w:element="place">
        <w:smartTag w:uri="urn:schemas-microsoft-com:office:smarttags" w:element="City">
          <w:r w:rsidR="004B1E12" w:rsidRPr="004C5EC1">
            <w:rPr>
              <w:sz w:val="18"/>
              <w:szCs w:val="18"/>
            </w:rPr>
            <w:t>Rudd</w:t>
          </w:r>
        </w:smartTag>
        <w:r w:rsidR="004E7C45" w:rsidRPr="004C5EC1">
          <w:rPr>
            <w:sz w:val="18"/>
            <w:szCs w:val="18"/>
          </w:rPr>
          <w:t xml:space="preserve"> </w:t>
        </w:r>
        <w:smartTag w:uri="urn:schemas-microsoft-com:office:smarttags" w:element="State">
          <w:r w:rsidR="004E7C45" w:rsidRPr="004C5EC1">
            <w:rPr>
              <w:sz w:val="18"/>
              <w:szCs w:val="18"/>
            </w:rPr>
            <w:t>WA</w:t>
          </w:r>
        </w:smartTag>
      </w:smartTag>
      <w:r w:rsidR="004E7C45" w:rsidRPr="004C5EC1">
        <w:rPr>
          <w:sz w:val="18"/>
          <w:szCs w:val="18"/>
        </w:rPr>
        <w:t>)</w:t>
      </w:r>
      <w:r w:rsidRPr="004C5EC1">
        <w:rPr>
          <w:sz w:val="18"/>
        </w:rPr>
        <w:tab/>
        <w:t>12 Dec 2006</w:t>
      </w:r>
    </w:p>
    <w:p w:rsidR="00EA1824" w:rsidRPr="004C5EC1" w:rsidRDefault="00EA1824" w:rsidP="00EA18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Labor talks of sharing Federal Gorgon royalties (Swan MHR, Sh.T)</w:t>
      </w:r>
      <w:r w:rsidRPr="004C5EC1">
        <w:rPr>
          <w:sz w:val="18"/>
        </w:rPr>
        <w:tab/>
        <w:t>13 Dec 2006</w:t>
      </w:r>
    </w:p>
    <w:p w:rsidR="00EA1824" w:rsidRPr="004C5EC1" w:rsidRDefault="00EA1824" w:rsidP="00EA18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What is geosequestration? : Down under CO</w:t>
      </w:r>
      <w:r w:rsidRPr="004C5EC1">
        <w:rPr>
          <w:sz w:val="18"/>
          <w:szCs w:val="18"/>
          <w:vertAlign w:val="superscript"/>
        </w:rPr>
        <w:t>2</w:t>
      </w:r>
      <w:r w:rsidRPr="004C5EC1">
        <w:rPr>
          <w:sz w:val="18"/>
        </w:rPr>
        <w:t xml:space="preserve"> store world’s biggest</w:t>
      </w:r>
      <w:r w:rsidRPr="004C5EC1">
        <w:rPr>
          <w:sz w:val="18"/>
        </w:rPr>
        <w:tab/>
        <w:t>13 Dec 2006</w:t>
      </w:r>
    </w:p>
    <w:p w:rsidR="00B2342A" w:rsidRPr="004C5EC1" w:rsidRDefault="00B2342A" w:rsidP="00B2342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poised for free-trade talks (Shinzo Abe, PM)</w:t>
      </w:r>
      <w:r w:rsidRPr="004C5EC1">
        <w:rPr>
          <w:sz w:val="18"/>
        </w:rPr>
        <w:tab/>
        <w:t>13 Dec 2006</w:t>
      </w:r>
    </w:p>
    <w:p w:rsidR="00B2342A" w:rsidRPr="004C5EC1" w:rsidRDefault="00B2342A" w:rsidP="00B2342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Roberts lets Court house fall : Cherita (Roberts MLA, Heritage)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State land grab is madness : Police Complex (Hardie, Northbridge)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Rudd drops Beazley’s pledge for ‘mateship’ (Opposition Leader)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Culture change as multi gets integrated (Howard MHR, PM)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Party president sides with Garrett against Rudd over U (Faulkner)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Nuclear power out of favour in WA : Westpoll (Carpenter MLA)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Museum’s $2m leak in roof : Fremantle Maritime (Coles, DHW)</w:t>
      </w:r>
      <w:r w:rsidRPr="004C5EC1">
        <w:rPr>
          <w:sz w:val="18"/>
        </w:rPr>
        <w:tab/>
        <w:t>13 Dec 2006</w:t>
      </w:r>
    </w:p>
    <w:p w:rsidR="00EC3980" w:rsidRPr="004C5EC1" w:rsidRDefault="00EC3980" w:rsidP="00EC39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WA farmers told to send wheat or lose single desk (Grylls, Nats)</w:t>
      </w:r>
      <w:r w:rsidRPr="004C5EC1">
        <w:rPr>
          <w:sz w:val="18"/>
        </w:rPr>
        <w:tab/>
        <w:t>13 Dec 2006</w:t>
      </w:r>
    </w:p>
    <w:p w:rsidR="00B633CB" w:rsidRPr="004C5EC1" w:rsidRDefault="00B633CB" w:rsidP="00B633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Editor to defend contempt counts (Armstrong, WAN)</w:t>
      </w:r>
      <w:r w:rsidRPr="004C5EC1">
        <w:rPr>
          <w:sz w:val="18"/>
        </w:rPr>
        <w:tab/>
        <w:t>13 Dec 2006</w:t>
      </w:r>
    </w:p>
    <w:p w:rsidR="00B633CB" w:rsidRPr="004C5EC1" w:rsidRDefault="00B633CB" w:rsidP="00B633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Gorgon OK is in public interest, despite some uncertainties</w:t>
      </w:r>
      <w:r w:rsidRPr="004C5EC1">
        <w:rPr>
          <w:sz w:val="18"/>
        </w:rPr>
        <w:tab/>
        <w:t>13 Dec 2006</w:t>
      </w:r>
    </w:p>
    <w:p w:rsidR="00B633CB" w:rsidRPr="004C5EC1" w:rsidRDefault="00B633CB" w:rsidP="00B633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Federal debate reverses Labor, Liberal roles (</w:t>
      </w:r>
      <w:smartTag w:uri="urn:schemas-microsoft-com:office:smarttags" w:element="place">
        <w:r w:rsidRPr="004C5EC1">
          <w:rPr>
            <w:sz w:val="18"/>
          </w:rPr>
          <w:t>Rutherford</w:t>
        </w:r>
      </w:smartTag>
      <w:r w:rsidRPr="004C5EC1">
        <w:rPr>
          <w:sz w:val="18"/>
        </w:rPr>
        <w:t>, WAN)</w:t>
      </w:r>
      <w:r w:rsidRPr="004C5EC1">
        <w:rPr>
          <w:sz w:val="18"/>
        </w:rPr>
        <w:tab/>
        <w:t>13 Dec 2006</w:t>
      </w:r>
    </w:p>
    <w:p w:rsidR="00EA1824" w:rsidRPr="004C5EC1" w:rsidRDefault="00EA1824" w:rsidP="00EA18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28) – Aceh rebel sweeps to power (Pak Irwandi Yusuf, Governor)</w:t>
      </w:r>
      <w:r w:rsidRPr="004C5EC1">
        <w:rPr>
          <w:b/>
          <w:sz w:val="18"/>
        </w:rPr>
        <w:tab/>
        <w:t>13 Dec 2006</w:t>
      </w:r>
    </w:p>
    <w:p w:rsidR="00B633CB" w:rsidRPr="004C5EC1" w:rsidRDefault="00B633CB" w:rsidP="00B633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65) – Market success seen as brake on WA economy (Saraceni, PCA)</w:t>
      </w:r>
      <w:r w:rsidRPr="004C5EC1">
        <w:rPr>
          <w:sz w:val="18"/>
        </w:rPr>
        <w:tab/>
        <w:t>13 Dec 2006</w:t>
      </w:r>
    </w:p>
    <w:p w:rsidR="00B633CB" w:rsidRPr="004C5EC1" w:rsidRDefault="00B633CB" w:rsidP="00B633C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Obituary – West Australian (Page 76) – Brutal dictator oversaw massive reforms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Pinochet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Chile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13 Dec 2006</w:t>
      </w:r>
    </w:p>
    <w:p w:rsidR="0040665E" w:rsidRPr="004C5EC1" w:rsidRDefault="0040665E" w:rsidP="0040665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Sharus &amp; Afforestation (Wandgee Resort Hotel) – Rainbow 2000 &amp;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Anzac</w:t>
      </w:r>
      <w:r w:rsidRPr="004C5EC1">
        <w:rPr>
          <w:sz w:val="18"/>
        </w:rPr>
        <w:tab/>
        <w:t>13 Dec 2006</w:t>
      </w:r>
    </w:p>
    <w:p w:rsidR="0040665E" w:rsidRPr="004C5EC1" w:rsidRDefault="0040665E" w:rsidP="0040665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Presentation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(Hammond, Fenn &amp; Bride) – Wandgee Resort Hotel,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Green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</w:t>
          </w:r>
        </w:smartTag>
      </w:smartTag>
      <w:r w:rsidRPr="004C5EC1">
        <w:rPr>
          <w:sz w:val="18"/>
        </w:rPr>
        <w:t xml:space="preserve"> (Sharus)</w:t>
      </w:r>
      <w:r w:rsidRPr="004C5EC1">
        <w:rPr>
          <w:sz w:val="18"/>
        </w:rPr>
        <w:tab/>
        <w:t>13 Dec 2006</w:t>
      </w:r>
    </w:p>
    <w:p w:rsidR="00B70563" w:rsidRPr="004C5EC1" w:rsidRDefault="00B70563" w:rsidP="00B7056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Discussions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CoCI – Business After Hours (Xmas Function) – Rainbow 2000</w:t>
      </w:r>
      <w:r w:rsidRPr="004C5EC1">
        <w:rPr>
          <w:sz w:val="18"/>
        </w:rPr>
        <w:tab/>
        <w:t>13 Dec 2006</w:t>
      </w:r>
    </w:p>
    <w:p w:rsidR="00B70563" w:rsidRPr="004C5EC1" w:rsidRDefault="00B70563" w:rsidP="00B7056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Question – Albany CoCI – Business After Hours (Xmas Function) : Who writes the AA editorials?</w:t>
      </w:r>
      <w:r w:rsidRPr="004C5EC1">
        <w:rPr>
          <w:sz w:val="18"/>
        </w:rPr>
        <w:tab/>
        <w:t>13 Dec 2006</w:t>
      </w:r>
    </w:p>
    <w:p w:rsidR="00BF29EA" w:rsidRPr="004C5EC1" w:rsidRDefault="00BF29EA" w:rsidP="00BF29E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No new blood in Ravlich reshuffle (Carpenter, Premier)</w:t>
      </w:r>
      <w:r w:rsidRPr="004C5EC1">
        <w:rPr>
          <w:sz w:val="18"/>
        </w:rPr>
        <w:tab/>
        <w:t>14 Dec 2006</w:t>
      </w:r>
    </w:p>
    <w:p w:rsidR="00053202" w:rsidRPr="004C5EC1" w:rsidRDefault="00053202" w:rsidP="0005320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Qantas as good as sold in $11b takeover (Costello, Treasurer)</w:t>
      </w:r>
      <w:r w:rsidRPr="004C5EC1">
        <w:rPr>
          <w:sz w:val="18"/>
        </w:rPr>
        <w:tab/>
        <w:t>14 Dec 2006</w:t>
      </w:r>
    </w:p>
    <w:p w:rsidR="006C4F8E" w:rsidRPr="004C5EC1" w:rsidRDefault="006C4F8E" w:rsidP="006C4F8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Private school fees outsrip inflation (#1 CCGS, $14,500pa)</w:t>
      </w:r>
      <w:r w:rsidRPr="004C5EC1">
        <w:rPr>
          <w:sz w:val="18"/>
        </w:rPr>
        <w:tab/>
        <w:t>14 Dec 2006</w:t>
      </w:r>
    </w:p>
    <w:p w:rsidR="00683726" w:rsidRPr="004C5EC1" w:rsidRDefault="00683726" w:rsidP="0068372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Japan</w:t>
          </w:r>
        </w:smartTag>
      </w:smartTag>
      <w:r w:rsidRPr="004C5EC1">
        <w:rPr>
          <w:sz w:val="18"/>
        </w:rPr>
        <w:t xml:space="preserve"> may keep agriculture out of free trade agreement (Truss)</w:t>
      </w:r>
      <w:r w:rsidRPr="004C5EC1">
        <w:rPr>
          <w:sz w:val="18"/>
        </w:rPr>
        <w:tab/>
        <w:t>14 Dec 2006</w:t>
      </w:r>
    </w:p>
    <w:p w:rsidR="00431016" w:rsidRPr="004C5EC1" w:rsidRDefault="00431016" w:rsidP="004310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Boom ‘will continue’ as </w:t>
      </w:r>
      <w:smartTag w:uri="urn:schemas-microsoft-com:office:smarttags" w:element="country-region">
        <w:r w:rsidRPr="004C5EC1">
          <w:rPr>
            <w:sz w:val="18"/>
          </w:rPr>
          <w:t>China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India</w:t>
          </w:r>
        </w:smartTag>
      </w:smartTag>
      <w:r w:rsidRPr="004C5EC1">
        <w:rPr>
          <w:sz w:val="18"/>
        </w:rPr>
        <w:t xml:space="preserve"> surge (Hooke, MCA)</w:t>
      </w:r>
      <w:r w:rsidRPr="004C5EC1">
        <w:rPr>
          <w:sz w:val="18"/>
        </w:rPr>
        <w:tab/>
        <w:t>14 Dec 2006</w:t>
      </w:r>
    </w:p>
    <w:p w:rsidR="007A59E7" w:rsidRPr="004C5EC1" w:rsidRDefault="007A59E7" w:rsidP="007A59E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Academia beckons fallen leader (Beazley MHR, Ex-Fed.Opp.)</w:t>
      </w:r>
      <w:r w:rsidRPr="004C5EC1">
        <w:rPr>
          <w:sz w:val="18"/>
        </w:rPr>
        <w:tab/>
        <w:t>14 Dec 2006</w:t>
      </w:r>
    </w:p>
    <w:p w:rsidR="007A59E7" w:rsidRPr="004C5EC1" w:rsidRDefault="007A59E7" w:rsidP="007A59E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Troops home in six months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 xml:space="preserve"> (Rudd MHR, Federal Opposition)</w:t>
      </w:r>
      <w:r w:rsidRPr="004C5EC1">
        <w:rPr>
          <w:sz w:val="18"/>
        </w:rPr>
        <w:tab/>
        <w:t>14 Dec 2006</w:t>
      </w:r>
    </w:p>
    <w:p w:rsidR="00BF29EA" w:rsidRPr="004C5EC1" w:rsidRDefault="00BF29EA" w:rsidP="00BF29E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Cabinet reshuffle winners … Ripper, McGowan, McRae, Roberts</w:t>
      </w:r>
      <w:r w:rsidRPr="004C5EC1">
        <w:rPr>
          <w:sz w:val="18"/>
        </w:rPr>
        <w:tab/>
        <w:t>14 Dec 2006</w:t>
      </w:r>
    </w:p>
    <w:p w:rsidR="004034EE" w:rsidRPr="004C5EC1" w:rsidRDefault="004034EE" w:rsidP="004034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Carpenter rolls dice on his Cabinet duds : Bowler, McHale, Ravlich</w:t>
      </w:r>
      <w:r w:rsidRPr="004C5EC1">
        <w:rPr>
          <w:sz w:val="18"/>
        </w:rPr>
        <w:tab/>
        <w:t>14 Dec 2006</w:t>
      </w:r>
    </w:p>
    <w:p w:rsidR="004034EE" w:rsidRPr="005E0D12" w:rsidRDefault="004034EE" w:rsidP="004034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5E0D12">
        <w:rPr>
          <w:b/>
          <w:sz w:val="18"/>
        </w:rPr>
        <w:t>Article – West Austra</w:t>
      </w:r>
      <w:r w:rsidR="005E0D12">
        <w:rPr>
          <w:b/>
          <w:sz w:val="18"/>
        </w:rPr>
        <w:t xml:space="preserve">lian (Page 7) – </w:t>
      </w:r>
      <w:hyperlink r:id="rId1151" w:history="1">
        <w:r w:rsidR="005E0D12" w:rsidRPr="005E0D12">
          <w:rPr>
            <w:rStyle w:val="Hyperlink"/>
            <w:b/>
            <w:sz w:val="18"/>
          </w:rPr>
          <w:t>Land grab plan throws rights out the window</w:t>
        </w:r>
      </w:hyperlink>
      <w:r w:rsidRPr="005E0D12">
        <w:rPr>
          <w:b/>
          <w:sz w:val="18"/>
        </w:rPr>
        <w:t xml:space="preserve"> (</w:t>
      </w:r>
      <w:r w:rsidR="005E0D12">
        <w:rPr>
          <w:b/>
          <w:sz w:val="18"/>
        </w:rPr>
        <w:t>Lenzo, PCA</w:t>
      </w:r>
      <w:r w:rsidRPr="005E0D12">
        <w:rPr>
          <w:b/>
          <w:sz w:val="18"/>
        </w:rPr>
        <w:t>)</w:t>
      </w:r>
      <w:r w:rsidRPr="005E0D12">
        <w:rPr>
          <w:b/>
          <w:sz w:val="18"/>
        </w:rPr>
        <w:tab/>
        <w:t>14 Dec 2006</w:t>
      </w:r>
    </w:p>
    <w:p w:rsidR="004034EE" w:rsidRPr="004C5EC1" w:rsidRDefault="004034EE" w:rsidP="004034E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Rethink over Old Treasury’s new look (Roberts, Min. Works)</w:t>
      </w:r>
      <w:r w:rsidRPr="004C5EC1">
        <w:rPr>
          <w:sz w:val="18"/>
        </w:rPr>
        <w:tab/>
        <w:t>14 Dec 2006</w:t>
      </w:r>
    </w:p>
    <w:p w:rsidR="00062438" w:rsidRPr="004C5EC1" w:rsidRDefault="00062438" w:rsidP="0006243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Cabinet shuffle underscores ministerial talent famine</w:t>
      </w:r>
      <w:r w:rsidRPr="004C5EC1">
        <w:rPr>
          <w:sz w:val="18"/>
        </w:rPr>
        <w:tab/>
        <w:t>14 Dec 2006</w:t>
      </w:r>
    </w:p>
    <w:p w:rsidR="00664283" w:rsidRPr="004C5EC1" w:rsidRDefault="00664283" w:rsidP="0066428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Wild ride a steep curve of learning for Premier (Carpenter MLA)</w:t>
      </w:r>
      <w:r w:rsidRPr="004C5EC1">
        <w:rPr>
          <w:sz w:val="18"/>
        </w:rPr>
        <w:tab/>
        <w:t>14 Dec 2006</w:t>
      </w:r>
    </w:p>
    <w:p w:rsidR="00664283" w:rsidRPr="004C5EC1" w:rsidRDefault="00664283" w:rsidP="0066428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22)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Malaysia</w:t>
          </w:r>
        </w:smartTag>
      </w:smartTag>
      <w:r w:rsidRPr="004C5EC1">
        <w:rPr>
          <w:sz w:val="18"/>
        </w:rPr>
        <w:t xml:space="preserve"> crown 13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King : Mizan Zainal Abidin (Terengganu)</w:t>
      </w:r>
      <w:r w:rsidRPr="004C5EC1">
        <w:rPr>
          <w:sz w:val="18"/>
        </w:rPr>
        <w:tab/>
        <w:t>14 Dec 2006</w:t>
      </w:r>
    </w:p>
    <w:p w:rsidR="00664283" w:rsidRPr="004C5EC1" w:rsidRDefault="00664283" w:rsidP="0066428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36) – Replica sail of the 17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century ends (The Duyfken, Sydney)</w:t>
      </w:r>
      <w:r w:rsidRPr="004C5EC1">
        <w:rPr>
          <w:sz w:val="18"/>
        </w:rPr>
        <w:tab/>
        <w:t>14 Dec 2006</w:t>
      </w:r>
    </w:p>
    <w:p w:rsidR="00C761A8" w:rsidRPr="004C5EC1" w:rsidRDefault="00C761A8" w:rsidP="00C761A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WA’s new chief scientist talks up GM crops (Beazley, SAC)</w:t>
      </w:r>
      <w:r w:rsidRPr="004C5EC1">
        <w:rPr>
          <w:sz w:val="18"/>
        </w:rPr>
        <w:tab/>
        <w:t>14 Dec 2006</w:t>
      </w:r>
    </w:p>
    <w:p w:rsidR="00C761A8" w:rsidRPr="004C5EC1" w:rsidRDefault="00C761A8" w:rsidP="00C761A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Truck driver arrested over Ghan train crash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BanBan Springs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State">
          <w:r w:rsidRPr="004C5EC1">
            <w:rPr>
              <w:sz w:val="18"/>
            </w:rPr>
            <w:t>NT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Dec 2006</w:t>
      </w:r>
    </w:p>
    <w:p w:rsidR="0028072E" w:rsidRPr="004C5EC1" w:rsidRDefault="0028072E" w:rsidP="002807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48) – Ex-WA stats man to figure in nation (Pink, Chief Statistician)</w:t>
      </w:r>
      <w:r w:rsidRPr="004C5EC1">
        <w:rPr>
          <w:sz w:val="18"/>
        </w:rPr>
        <w:tab/>
        <w:t>14 Dec 2006</w:t>
      </w:r>
    </w:p>
    <w:p w:rsidR="0028072E" w:rsidRPr="004C5EC1" w:rsidRDefault="0028072E" w:rsidP="0028072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Toll split leads huge transport shake-up (</w:t>
      </w:r>
      <w:r w:rsidR="00C761A8" w:rsidRPr="004C5EC1">
        <w:rPr>
          <w:sz w:val="18"/>
        </w:rPr>
        <w:t>Transurban &amp; Sydney</w:t>
      </w:r>
      <w:r w:rsidRPr="004C5EC1">
        <w:rPr>
          <w:sz w:val="18"/>
        </w:rPr>
        <w:t>)</w:t>
      </w:r>
      <w:r w:rsidRPr="004C5EC1">
        <w:rPr>
          <w:sz w:val="18"/>
        </w:rPr>
        <w:tab/>
        <w:t>14 Dec 2006</w:t>
      </w:r>
    </w:p>
    <w:p w:rsidR="00433F1A" w:rsidRPr="004C5EC1" w:rsidRDefault="00433F1A" w:rsidP="00433F1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(Screen Scene P2)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 get digital movies (Coonan, Communications)</w:t>
      </w:r>
      <w:r w:rsidRPr="004C5EC1">
        <w:rPr>
          <w:sz w:val="18"/>
        </w:rPr>
        <w:tab/>
        <w:t>14 Dec 2006</w:t>
      </w:r>
    </w:p>
    <w:p w:rsidR="00C93407" w:rsidRPr="004C5EC1" w:rsidRDefault="00C93407" w:rsidP="00C9340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1) – Told to get out : Oyster Hbr CP (Pirie,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National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Lifestyle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Villages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Dec 2006</w:t>
      </w:r>
    </w:p>
    <w:p w:rsidR="00C93407" w:rsidRPr="004C5EC1" w:rsidRDefault="00C93407" w:rsidP="00C9340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Farm Fresh trading decision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Walker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State">
          <w:r w:rsidRPr="004C5EC1">
            <w:rPr>
              <w:sz w:val="18"/>
            </w:rPr>
            <w:t>WA</w:t>
          </w:r>
        </w:smartTag>
      </w:smartTag>
      <w:r w:rsidRPr="004C5EC1">
        <w:rPr>
          <w:sz w:val="18"/>
        </w:rPr>
        <w:t xml:space="preserve"> Consumer Protection)</w:t>
      </w:r>
      <w:r w:rsidRPr="004C5EC1">
        <w:rPr>
          <w:sz w:val="18"/>
        </w:rPr>
        <w:tab/>
        <w:t>14 Dec 2006</w:t>
      </w:r>
    </w:p>
    <w:p w:rsidR="00C93407" w:rsidRPr="004C5EC1" w:rsidRDefault="00C93407" w:rsidP="00C9340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4) – Stoush over Emu Point proposal (Carter, Albany Env. Centre)</w:t>
      </w:r>
      <w:r w:rsidRPr="004C5EC1">
        <w:rPr>
          <w:sz w:val="18"/>
        </w:rPr>
        <w:tab/>
        <w:t>14 Dec 2006</w:t>
      </w:r>
    </w:p>
    <w:p w:rsidR="00C93407" w:rsidRPr="004C5EC1" w:rsidRDefault="00C93407" w:rsidP="00C9340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Advertiser (Page 5) – Chamber chief to say adieu (Hummerston, ACoCI)</w:t>
      </w:r>
      <w:r w:rsidRPr="004C5EC1">
        <w:rPr>
          <w:b/>
          <w:sz w:val="18"/>
        </w:rPr>
        <w:tab/>
        <w:t>14 Dec 2006</w:t>
      </w:r>
    </w:p>
    <w:p w:rsidR="006F3311" w:rsidRPr="004C5EC1" w:rsidRDefault="006F3311" w:rsidP="006F33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Stamp duty : more to it (Smithson, AA)</w:t>
      </w:r>
      <w:r w:rsidRPr="004C5EC1">
        <w:rPr>
          <w:sz w:val="18"/>
        </w:rPr>
        <w:tab/>
        <w:t>14 Dec 2006</w:t>
      </w:r>
    </w:p>
    <w:p w:rsidR="006F3311" w:rsidRPr="004C5EC1" w:rsidRDefault="006F3311" w:rsidP="006F33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Advertiser (Page 6) – </w:t>
      </w:r>
      <w:hyperlink r:id="rId1152" w:history="1">
        <w:r w:rsidRPr="002F6AF4">
          <w:rPr>
            <w:rStyle w:val="Hyperlink"/>
            <w:b/>
            <w:sz w:val="18"/>
          </w:rPr>
          <w:t>Albany people treated with contempt again</w:t>
        </w:r>
      </w:hyperlink>
      <w:r w:rsidRPr="004C5EC1">
        <w:rPr>
          <w:b/>
          <w:sz w:val="18"/>
        </w:rPr>
        <w:t xml:space="preserve"> (Addis, 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14 Dec 2006</w:t>
      </w:r>
    </w:p>
    <w:p w:rsidR="006F3311" w:rsidRPr="004C5EC1" w:rsidRDefault="006F3311" w:rsidP="006F33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Ratepayers discontented : AWP &amp; AEC (Brown,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14 Dec 2006</w:t>
      </w:r>
    </w:p>
    <w:p w:rsidR="006F3311" w:rsidRPr="004C5EC1" w:rsidRDefault="006F3311" w:rsidP="006F33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Important points lost in energy debate (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Chappelle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Denmark</w:t>
          </w:r>
        </w:smartTag>
      </w:smartTag>
      <w:r w:rsidRPr="004C5EC1">
        <w:rPr>
          <w:sz w:val="18"/>
        </w:rPr>
        <w:t xml:space="preserve"> CW)</w:t>
      </w:r>
      <w:r w:rsidRPr="004C5EC1">
        <w:rPr>
          <w:sz w:val="18"/>
        </w:rPr>
        <w:tab/>
        <w:t>14 Dec 2006</w:t>
      </w:r>
    </w:p>
    <w:p w:rsidR="006F3311" w:rsidRPr="004C5EC1" w:rsidRDefault="006F3311" w:rsidP="006F33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Photo – Albany Advertiser (Page 10) – Out into the blue : Shelley Beach (Benson, AA)</w:t>
      </w:r>
      <w:r w:rsidRPr="004C5EC1">
        <w:rPr>
          <w:sz w:val="18"/>
        </w:rPr>
        <w:tab/>
        <w:t>14 Dec 2006</w:t>
      </w:r>
    </w:p>
    <w:p w:rsidR="00755CCD" w:rsidRPr="004C5EC1" w:rsidRDefault="00755CCD" w:rsidP="00755CC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$128m to counter power line threat (Aberle, Western Power)</w:t>
      </w:r>
      <w:r w:rsidRPr="004C5EC1">
        <w:rPr>
          <w:sz w:val="18"/>
        </w:rPr>
        <w:tab/>
        <w:t>14 Dec 2006</w:t>
      </w:r>
    </w:p>
    <w:p w:rsidR="00755CCD" w:rsidRPr="004C5EC1" w:rsidRDefault="00755CCD" w:rsidP="00755CC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Sand closing in on boat pontoon (Bail, Whaleworld)</w:t>
      </w:r>
      <w:r w:rsidRPr="004C5EC1">
        <w:rPr>
          <w:sz w:val="18"/>
        </w:rPr>
        <w:tab/>
        <w:t>14 Dec 2006</w:t>
      </w:r>
    </w:p>
    <w:p w:rsidR="00755CCD" w:rsidRPr="004C5EC1" w:rsidRDefault="00755CCD" w:rsidP="00755CC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6) – Harbour Master appointed (Young,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Port Authority)</w:t>
      </w:r>
      <w:r w:rsidRPr="004C5EC1">
        <w:rPr>
          <w:sz w:val="18"/>
        </w:rPr>
        <w:tab/>
        <w:t>14 Dec 2006</w:t>
      </w:r>
    </w:p>
    <w:p w:rsidR="00900C4D" w:rsidRPr="004C5EC1" w:rsidRDefault="00900C4D" w:rsidP="00900C4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Plan lodged : Esplanade Hotel (Caddy, TPGWA)</w:t>
      </w:r>
      <w:r w:rsidRPr="004C5EC1">
        <w:rPr>
          <w:sz w:val="18"/>
        </w:rPr>
        <w:tab/>
        <w:t>14 Dec 2006</w:t>
      </w:r>
    </w:p>
    <w:p w:rsidR="00900C4D" w:rsidRPr="004C5EC1" w:rsidRDefault="00900C4D" w:rsidP="00900C4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Waterfront architect appointed (Roberts MLA, Works Minister)</w:t>
      </w:r>
      <w:r w:rsidRPr="004C5EC1">
        <w:rPr>
          <w:sz w:val="18"/>
        </w:rPr>
        <w:tab/>
        <w:t>14 Dec 2006</w:t>
      </w:r>
    </w:p>
    <w:p w:rsidR="00900C4D" w:rsidRPr="004C5EC1" w:rsidRDefault="00900C4D" w:rsidP="00900C4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Bushland concerns : Emu Point (Watson, Bush Carers</w:t>
      </w:r>
      <w:r w:rsidR="007B0B9B" w:rsidRPr="004C5EC1">
        <w:rPr>
          <w:sz w:val="18"/>
        </w:rPr>
        <w:t>’</w:t>
      </w:r>
      <w:r w:rsidRPr="004C5EC1">
        <w:rPr>
          <w:sz w:val="18"/>
        </w:rPr>
        <w:t xml:space="preserve"> Group)</w:t>
      </w:r>
      <w:r w:rsidRPr="004C5EC1">
        <w:rPr>
          <w:sz w:val="18"/>
        </w:rPr>
        <w:tab/>
        <w:t>14 Dec 2006</w:t>
      </w:r>
    </w:p>
    <w:p w:rsidR="00900C4D" w:rsidRPr="004C5EC1" w:rsidRDefault="00900C4D" w:rsidP="00900C4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12) – Final chapter in Wollaston tales (Prof. Geoffrey Bolton, UWA)</w:t>
      </w:r>
      <w:r w:rsidRPr="004C5EC1">
        <w:rPr>
          <w:sz w:val="18"/>
        </w:rPr>
        <w:tab/>
        <w:t>14 Dec 2006</w:t>
      </w:r>
    </w:p>
    <w:p w:rsidR="00900C4D" w:rsidRPr="004C5EC1" w:rsidRDefault="00900C4D" w:rsidP="00900C4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85) – Skiff launch a milestone for AMF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Rye</w:t>
          </w:r>
        </w:smartTag>
      </w:smartTag>
      <w:r w:rsidRPr="004C5EC1">
        <w:rPr>
          <w:sz w:val="18"/>
        </w:rPr>
        <w:t>, GSDC)</w:t>
      </w:r>
      <w:r w:rsidRPr="004C5EC1">
        <w:rPr>
          <w:sz w:val="18"/>
        </w:rPr>
        <w:tab/>
        <w:t>14 Dec 2006</w:t>
      </w:r>
    </w:p>
    <w:p w:rsidR="00755CCD" w:rsidRPr="004C5EC1" w:rsidRDefault="00755CCD" w:rsidP="00755CC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95) – State honour for young Viv (Paver, WA U17 Cricket Captain)</w:t>
      </w:r>
      <w:r w:rsidRPr="004C5EC1">
        <w:rPr>
          <w:sz w:val="18"/>
        </w:rPr>
        <w:tab/>
        <w:t>14 Dec 2006</w:t>
      </w:r>
    </w:p>
    <w:p w:rsidR="00755CCD" w:rsidRPr="004C5EC1" w:rsidRDefault="00755CCD" w:rsidP="00755CC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vii) – Dibble : City of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 Off-Road Vehicle Ban</w:t>
          </w:r>
        </w:smartTag>
      </w:smartTag>
      <w:r w:rsidRPr="004C5EC1">
        <w:rPr>
          <w:sz w:val="18"/>
        </w:rPr>
        <w:tab/>
        <w:t>14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New owner pledges not to split Qantas amid fears for jobs</w:t>
      </w:r>
      <w:r w:rsidRPr="004C5EC1">
        <w:rPr>
          <w:sz w:val="18"/>
        </w:rPr>
        <w:tab/>
        <w:t>15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Unions fear jobs will go in takeover of Qantas (Mijatov, FAA)</w:t>
      </w:r>
      <w:r w:rsidRPr="004C5EC1">
        <w:rPr>
          <w:sz w:val="18"/>
        </w:rPr>
        <w:tab/>
        <w:t>15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Investors’ trust gives Geoff Dixon $60m for his trust</w:t>
      </w:r>
      <w:r w:rsidRPr="004C5EC1">
        <w:rPr>
          <w:sz w:val="18"/>
        </w:rPr>
        <w:tab/>
        <w:t>15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Pressure to open up lucrative Pacific route (Howard MHR, PM)</w:t>
      </w:r>
      <w:r w:rsidRPr="004C5EC1">
        <w:rPr>
          <w:sz w:val="18"/>
        </w:rPr>
        <w:tab/>
        <w:t>15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8) – Iconic air as carrier stretched wings : Qantas history in brief</w:t>
      </w:r>
      <w:r w:rsidRPr="004C5EC1">
        <w:rPr>
          <w:sz w:val="18"/>
        </w:rPr>
        <w:tab/>
        <w:t>15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Multiplicity known by any other name (Howard MHR, PM)</w:t>
      </w:r>
      <w:r w:rsidRPr="004C5EC1">
        <w:rPr>
          <w:sz w:val="18"/>
        </w:rPr>
        <w:tab/>
        <w:t>15 Dec 2006</w:t>
      </w:r>
    </w:p>
    <w:p w:rsidR="006775F5" w:rsidRPr="004C5EC1" w:rsidRDefault="006775F5" w:rsidP="006775F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49) – Drought-hit farms record lowest yields : Regional WA Grain mt</w:t>
      </w:r>
      <w:r w:rsidRPr="004C5EC1">
        <w:rPr>
          <w:sz w:val="18"/>
        </w:rPr>
        <w:tab/>
        <w:t>15 Dec 2006</w:t>
      </w:r>
    </w:p>
    <w:p w:rsidR="00AB4D60" w:rsidRPr="004C5EC1" w:rsidRDefault="00AB4D60" w:rsidP="00AB4D6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Exhibition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CC (Fenn) – </w:t>
      </w:r>
      <w:r w:rsidR="00CC2264" w:rsidRPr="004C5EC1">
        <w:rPr>
          <w:b/>
          <w:sz w:val="18"/>
        </w:rPr>
        <w:t xml:space="preserve">Draft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Local Planning Strategy (</w:t>
      </w:r>
      <w:r w:rsidR="003C23A0" w:rsidRPr="004C5EC1">
        <w:rPr>
          <w:b/>
          <w:sz w:val="18"/>
        </w:rPr>
        <w:t xml:space="preserve">Submissions </w:t>
      </w:r>
      <w:r w:rsidRPr="004C5EC1">
        <w:rPr>
          <w:b/>
          <w:sz w:val="18"/>
        </w:rPr>
        <w:t>Close)</w:t>
      </w:r>
      <w:r w:rsidRPr="004C5EC1">
        <w:rPr>
          <w:b/>
          <w:sz w:val="18"/>
        </w:rPr>
        <w:tab/>
        <w:t>15 Dec 2006</w:t>
      </w:r>
    </w:p>
    <w:p w:rsidR="008940FC" w:rsidRPr="004C5EC1" w:rsidRDefault="008940FC" w:rsidP="008940F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18) – Dangers lurking in the cult of the deal : Private equity</w:t>
      </w:r>
      <w:r w:rsidRPr="004C5EC1">
        <w:rPr>
          <w:sz w:val="18"/>
        </w:rPr>
        <w:tab/>
        <w:t>16 Dec 2006</w:t>
      </w:r>
    </w:p>
    <w:p w:rsidR="008940FC" w:rsidRPr="00827F1B" w:rsidRDefault="008940FC" w:rsidP="008940F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FF9900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827F1B">
        <w:rPr>
          <w:b/>
          <w:color w:val="FF9900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Cartoon – Weekend Australian (Page 18) – The political spectrum (Rainbow) : Howard &amp; Rudd</w:t>
      </w:r>
      <w:r w:rsidRPr="00827F1B">
        <w:rPr>
          <w:b/>
          <w:color w:val="FF9900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  <w:t>16 Dec 2006</w:t>
      </w:r>
    </w:p>
    <w:p w:rsidR="00832AD3" w:rsidRPr="004C5EC1" w:rsidRDefault="00832AD3" w:rsidP="00832AD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19) – Election 2007 : Success endangers greens (Garrett &amp; Brown)</w:t>
      </w:r>
      <w:r w:rsidRPr="004C5EC1">
        <w:rPr>
          <w:sz w:val="18"/>
        </w:rPr>
        <w:tab/>
        <w:t>16 Dec 2006</w:t>
      </w:r>
    </w:p>
    <w:p w:rsidR="00832AD3" w:rsidRPr="004C5EC1" w:rsidRDefault="00832AD3" w:rsidP="00832AD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23) – Election 2007 : All the same, only different (Ethnic Australia)</w:t>
      </w:r>
      <w:r w:rsidRPr="004C5EC1">
        <w:rPr>
          <w:sz w:val="18"/>
        </w:rPr>
        <w:tab/>
        <w:t>16 Dec 2006</w:t>
      </w:r>
    </w:p>
    <w:p w:rsidR="00832AD3" w:rsidRPr="004C5EC1" w:rsidRDefault="00832AD3" w:rsidP="00832AD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35) – BHP caves in to 16% coal price cut : Rush for yellowcake</w:t>
      </w:r>
      <w:r w:rsidRPr="004C5EC1">
        <w:rPr>
          <w:sz w:val="18"/>
        </w:rPr>
        <w:tab/>
        <w:t>16 Dec 2006</w:t>
      </w:r>
    </w:p>
    <w:p w:rsidR="008940FC" w:rsidRPr="004C5EC1" w:rsidRDefault="008940FC" w:rsidP="008940F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FF3300"/>
          <w:sz w:val="18"/>
        </w:rPr>
      </w:pPr>
      <w:r w:rsidRPr="004C5EC1">
        <w:rPr>
          <w:color w:val="FF3300"/>
          <w:sz w:val="18"/>
        </w:rPr>
        <w:t>Liftout – Weekend Australian (Advance 100) – Global Australians Summit : Reversing the diaspora</w:t>
      </w:r>
      <w:r w:rsidRPr="004C5EC1">
        <w:rPr>
          <w:color w:val="FF3300"/>
          <w:sz w:val="18"/>
        </w:rPr>
        <w:tab/>
        <w:t>16 Dec 2006</w:t>
      </w:r>
    </w:p>
    <w:p w:rsidR="00BE5F98" w:rsidRPr="004C5EC1" w:rsidRDefault="00BE5F98" w:rsidP="00BE5F9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Magazine – Weekend Australian (Page 44) – 2006 A-list : Geoff Gallop (the freedom of possibility)</w:t>
      </w:r>
      <w:r w:rsidRPr="004C5EC1">
        <w:rPr>
          <w:sz w:val="18"/>
        </w:rPr>
        <w:tab/>
        <w:t>16 Dec 2006</w:t>
      </w:r>
    </w:p>
    <w:p w:rsidR="00F87D1C" w:rsidRPr="004C5EC1" w:rsidRDefault="00F87D1C" w:rsidP="00F87D1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Weekend Australian (Career One P1) – Hon Kevin Rudd MHR : Chief of Staff, etc.</w:t>
      </w:r>
      <w:r w:rsidRPr="004C5EC1">
        <w:rPr>
          <w:sz w:val="18"/>
        </w:rPr>
        <w:tab/>
        <w:t>16 Dec 2006</w:t>
      </w:r>
    </w:p>
    <w:p w:rsidR="0057191E" w:rsidRPr="004C5EC1" w:rsidRDefault="0057191E" w:rsidP="0057191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Packer’s plan for giant Burswood sports arena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Bowler faces corruption probe over link to Burke in land deal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Costello puts condition on Qantas sale (Samuel, ACCC)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Rudd promises to cut small business red tape : GST</w:t>
      </w:r>
      <w:r w:rsidRPr="004C5EC1">
        <w:rPr>
          <w:sz w:val="18"/>
        </w:rPr>
        <w:tab/>
        <w:t>16 Dec 2006</w:t>
      </w:r>
    </w:p>
    <w:p w:rsidR="00BC4D80" w:rsidRPr="004C5EC1" w:rsidRDefault="00BC4D80" w:rsidP="00BC4D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6) – Ex-defence chiefs blast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 xml:space="preserve"> strategy (VAdm MacDougall, Ex-RAN)</w:t>
      </w:r>
      <w:r w:rsidRPr="004C5EC1">
        <w:rPr>
          <w:sz w:val="18"/>
        </w:rPr>
        <w:tab/>
        <w:t>16 Dec 2006</w:t>
      </w:r>
    </w:p>
    <w:p w:rsidR="00BC4D80" w:rsidRPr="004C5EC1" w:rsidRDefault="00BC4D80" w:rsidP="00BC4D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Scandal over arms theft, missing rocket launchers : ADF</w:t>
      </w:r>
      <w:r w:rsidRPr="004C5EC1">
        <w:rPr>
          <w:sz w:val="18"/>
        </w:rPr>
        <w:tab/>
        <w:t>16 Dec 2006</w:t>
      </w:r>
    </w:p>
    <w:p w:rsidR="00307B09" w:rsidRPr="004C5EC1" w:rsidRDefault="00307B09" w:rsidP="00307B0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$8000 a week for SW holiday : Wealthy tourists interstate &amp; os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property prices up but correction looms (Edwards, Residex)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9) – New bump on stadium road (Langoulant, CCIWA)</w:t>
      </w:r>
      <w:r w:rsidRPr="004C5EC1">
        <w:rPr>
          <w:sz w:val="18"/>
        </w:rPr>
        <w:tab/>
        <w:t>16 Dec 2006</w:t>
      </w:r>
    </w:p>
    <w:p w:rsidR="00267CF7" w:rsidRPr="004C5EC1" w:rsidRDefault="00267CF7" w:rsidP="00267CF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Contempt cases lack respect for trial jurors (McGinty MLA, AG)</w:t>
      </w:r>
      <w:r w:rsidRPr="004C5EC1">
        <w:rPr>
          <w:sz w:val="18"/>
        </w:rPr>
        <w:tab/>
        <w:t>16 Dec 2006</w:t>
      </w:r>
    </w:p>
    <w:p w:rsidR="00267CF7" w:rsidRPr="004C5EC1" w:rsidRDefault="00267CF7" w:rsidP="00267CF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Time to consider all alternatives to N-power (Edwards, Madd’n)</w:t>
      </w:r>
      <w:r w:rsidRPr="004C5EC1">
        <w:rPr>
          <w:sz w:val="18"/>
        </w:rPr>
        <w:tab/>
        <w:t>16 Dec 2006</w:t>
      </w:r>
    </w:p>
    <w:p w:rsidR="00BC4D80" w:rsidRPr="004C5EC1" w:rsidRDefault="00BC4D80" w:rsidP="00BC4D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21) – Qantas raid spells death of an icon (Bain, Bunbury)</w:t>
      </w:r>
      <w:r w:rsidRPr="004C5EC1">
        <w:rPr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46) – Platitudes not solutions from new UN boss (Ban, UNSG)</w:t>
      </w:r>
      <w:r w:rsidRPr="004C5EC1">
        <w:rPr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65) – Local Government Amendment Bill (#2) 2006 : Elections 2007</w:t>
      </w:r>
      <w:r w:rsidRPr="004C5EC1">
        <w:rPr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 xml:space="preserve">Article – West Australian (Page 68)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6666"/>
              <w:sz w:val="18"/>
            </w:rPr>
            <w:t>Stirling</w:t>
          </w:r>
        </w:smartTag>
        <w:r w:rsidRPr="004C5EC1">
          <w:rPr>
            <w:color w:val="006666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6666"/>
              <w:sz w:val="18"/>
            </w:rPr>
            <w:t>Range</w:t>
          </w:r>
        </w:smartTag>
      </w:smartTag>
      <w:r w:rsidRPr="004C5EC1">
        <w:rPr>
          <w:color w:val="006666"/>
          <w:sz w:val="18"/>
        </w:rPr>
        <w:t xml:space="preserve"> put on heritage list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 xml:space="preserve">Article – West Australian (Page 68) – </w:t>
      </w:r>
      <w:smartTag w:uri="urn:schemas-microsoft-com:office:smarttags" w:element="City">
        <w:r w:rsidRPr="004C5EC1">
          <w:rPr>
            <w:color w:val="006666"/>
            <w:sz w:val="18"/>
          </w:rPr>
          <w:t>Sydney</w:t>
        </w:r>
      </w:smartTag>
      <w:r w:rsidRPr="004C5EC1">
        <w:rPr>
          <w:color w:val="006666"/>
          <w:sz w:val="18"/>
        </w:rPr>
        <w:t xml:space="preserve">’s </w:t>
      </w:r>
      <w:smartTag w:uri="urn:schemas-microsoft-com:office:smarttags" w:element="place">
        <w:smartTag w:uri="urn:schemas-microsoft-com:office:smarttags" w:element="PlaceName">
          <w:r w:rsidRPr="004C5EC1">
            <w:rPr>
              <w:color w:val="006666"/>
              <w:sz w:val="18"/>
            </w:rPr>
            <w:t>Royal</w:t>
          </w:r>
        </w:smartTag>
        <w:r w:rsidRPr="004C5EC1">
          <w:rPr>
            <w:color w:val="006666"/>
            <w:sz w:val="18"/>
          </w:rPr>
          <w:t xml:space="preserve"> </w:t>
        </w:r>
        <w:smartTag w:uri="urn:schemas-microsoft-com:office:smarttags" w:element="PlaceType">
          <w:r w:rsidRPr="004C5EC1">
            <w:rPr>
              <w:color w:val="006666"/>
              <w:sz w:val="18"/>
            </w:rPr>
            <w:t>National Park</w:t>
          </w:r>
        </w:smartTag>
      </w:smartTag>
      <w:r w:rsidRPr="004C5EC1">
        <w:rPr>
          <w:color w:val="006666"/>
          <w:sz w:val="18"/>
        </w:rPr>
        <w:t>, NSW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68) – Warrumbungles NP, NSW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68) – Ku-ring-gai Chase NP, NSW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68) – Grampians NP, Vic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 xml:space="preserve">Article – West Australian (Page 68)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6666"/>
              <w:sz w:val="18"/>
            </w:rPr>
            <w:t>Sydney</w:t>
          </w:r>
        </w:smartTag>
      </w:smartTag>
      <w:r w:rsidRPr="004C5EC1">
        <w:rPr>
          <w:color w:val="006666"/>
          <w:sz w:val="18"/>
        </w:rPr>
        <w:t xml:space="preserve"> Opera House, NSW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68) – Australian War Memorial, ACT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 xml:space="preserve">Article – West Australian (Page 68) –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6666"/>
              <w:sz w:val="18"/>
            </w:rPr>
            <w:t>Eureka</w:t>
          </w:r>
        </w:smartTag>
      </w:smartTag>
      <w:r w:rsidRPr="004C5EC1">
        <w:rPr>
          <w:color w:val="006666"/>
          <w:sz w:val="18"/>
        </w:rPr>
        <w:t xml:space="preserve"> Stockade, Vic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68) – Captain Cook’s Landing Site, NSW : Federal NES (Campbell)</w:t>
      </w:r>
      <w:r w:rsidRPr="004C5EC1">
        <w:rPr>
          <w:color w:val="006666"/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72) – Reserve faces new headache : Boyer (Macfarlane, Ex-RBA)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73) – Threat of financial instability : Boyer (Macfarlane, Ex-RBA)</w:t>
      </w:r>
      <w:r w:rsidRPr="004C5EC1">
        <w:rPr>
          <w:sz w:val="18"/>
        </w:rPr>
        <w:tab/>
        <w:t>16 Dec 2006</w:t>
      </w:r>
    </w:p>
    <w:p w:rsidR="007D1B8B" w:rsidRPr="004C5EC1" w:rsidRDefault="007D1B8B" w:rsidP="007D1B8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75) – Mayor rues heritage loss : Cherrita (Cr Taylor, Nedlands CC)</w:t>
      </w:r>
      <w:r w:rsidRPr="004C5EC1">
        <w:rPr>
          <w:sz w:val="18"/>
        </w:rPr>
        <w:tab/>
        <w:t>16 Dec 2006</w:t>
      </w:r>
    </w:p>
    <w:p w:rsidR="003B35BC" w:rsidRPr="004C5EC1" w:rsidRDefault="003B35BC" w:rsidP="003B35B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140) – Geraldton CC : Consultant PM : Geraldton Foreshore &amp; CBD</w:t>
      </w:r>
      <w:r w:rsidRPr="004C5EC1">
        <w:rPr>
          <w:sz w:val="18"/>
        </w:rPr>
        <w:tab/>
        <w:t>16 Dec 2006</w:t>
      </w:r>
    </w:p>
    <w:p w:rsidR="006F416B" w:rsidRPr="004C5EC1" w:rsidRDefault="006F416B" w:rsidP="006F416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7) – War vets dumped : Surf lifesavers reign on Anzac Day (Gaynor, RSL)</w:t>
      </w:r>
      <w:r w:rsidRPr="004C5EC1">
        <w:rPr>
          <w:sz w:val="18"/>
        </w:rPr>
        <w:tab/>
        <w:t>17 Dec 2006</w:t>
      </w:r>
    </w:p>
    <w:p w:rsidR="006F416B" w:rsidRPr="004C5EC1" w:rsidRDefault="006F416B" w:rsidP="006F416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8) – Burswood site ‘boggy’ (Langoulant, CCIWA)</w:t>
      </w:r>
      <w:r w:rsidRPr="004C5EC1">
        <w:rPr>
          <w:sz w:val="18"/>
        </w:rPr>
        <w:tab/>
        <w:t>17 Dec 2006</w:t>
      </w:r>
    </w:p>
    <w:p w:rsidR="00CF3AB4" w:rsidRPr="004C5EC1" w:rsidRDefault="00CF3AB4" w:rsidP="00CF3AB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16) – PM holds fire on reshuffle (Howard MHR)</w:t>
      </w:r>
      <w:r w:rsidRPr="004C5EC1">
        <w:rPr>
          <w:sz w:val="18"/>
        </w:rPr>
        <w:tab/>
        <w:t>17 Dec 2006</w:t>
      </w:r>
    </w:p>
    <w:p w:rsidR="00BC4631" w:rsidRPr="005E0D12" w:rsidRDefault="00BC4631" w:rsidP="00BC463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CC0000"/>
          <w:sz w:val="18"/>
        </w:rPr>
      </w:pPr>
      <w:r w:rsidRPr="005E0D12">
        <w:rPr>
          <w:b/>
          <w:color w:val="CC0000"/>
          <w:sz w:val="18"/>
        </w:rPr>
        <w:t xml:space="preserve">Article – Sunday Times (Page 16) – </w:t>
      </w:r>
      <w:hyperlink r:id="rId1153" w:history="1">
        <w:r w:rsidRPr="005E0D12">
          <w:rPr>
            <w:rStyle w:val="Hyperlink"/>
            <w:b/>
            <w:color w:val="CC0000"/>
            <w:sz w:val="18"/>
          </w:rPr>
          <w:t>Nuclear fuels debate</w:t>
        </w:r>
      </w:hyperlink>
      <w:r w:rsidRPr="005E0D12">
        <w:rPr>
          <w:b/>
          <w:color w:val="CC0000"/>
          <w:sz w:val="18"/>
        </w:rPr>
        <w:t xml:space="preserve"> (Carpenter MLA &amp; Rudd MHR)</w:t>
      </w:r>
      <w:r w:rsidRPr="005E0D12">
        <w:rPr>
          <w:b/>
          <w:color w:val="CC0000"/>
          <w:sz w:val="18"/>
        </w:rPr>
        <w:tab/>
        <w:t>17 Dec 2006</w:t>
      </w:r>
    </w:p>
    <w:p w:rsidR="00BC4631" w:rsidRPr="004C5EC1" w:rsidRDefault="00BC4631" w:rsidP="00BC463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39) – First test flight of </w:t>
      </w:r>
      <w:smartTag w:uri="urn:schemas-microsoft-com:office:smarttags" w:element="place">
        <w:smartTag w:uri="urn:schemas-microsoft-com:office:smarttags" w:element="country-region">
          <w:r w:rsidRPr="004C5EC1">
            <w:rPr>
              <w:sz w:val="18"/>
            </w:rPr>
            <w:t>US</w:t>
          </w:r>
        </w:smartTag>
      </w:smartTag>
      <w:r w:rsidRPr="004C5EC1">
        <w:rPr>
          <w:sz w:val="18"/>
        </w:rPr>
        <w:t xml:space="preserve"> stealth fighter : F-35 Lightning (Lockheed)</w:t>
      </w:r>
      <w:r w:rsidRPr="004C5EC1">
        <w:rPr>
          <w:sz w:val="18"/>
        </w:rPr>
        <w:tab/>
        <w:t>17 Dec 2006</w:t>
      </w:r>
    </w:p>
    <w:p w:rsidR="00BC4631" w:rsidRPr="004C5EC1" w:rsidRDefault="00BC4631" w:rsidP="00BC463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39) – Passengers in limbo : Air </w:t>
      </w:r>
      <w:smartTag w:uri="urn:schemas-microsoft-com:office:smarttags" w:element="State">
        <w:r w:rsidRPr="004C5EC1">
          <w:rPr>
            <w:sz w:val="18"/>
          </w:rPr>
          <w:t>Madrid</w:t>
        </w:r>
      </w:smartTag>
      <w:r w:rsidRPr="004C5EC1">
        <w:rPr>
          <w:sz w:val="18"/>
        </w:rPr>
        <w:t xml:space="preserve"> suspend flights (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Spain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17 Dec 2006</w:t>
      </w:r>
    </w:p>
    <w:p w:rsidR="00CF3AB4" w:rsidRPr="004C5EC1" w:rsidRDefault="00CF3AB4" w:rsidP="00CF3AB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Big business anger grows at tax take (Langoulant, CCIWA)</w:t>
      </w:r>
      <w:r w:rsidRPr="004C5EC1">
        <w:rPr>
          <w:sz w:val="18"/>
        </w:rPr>
        <w:tab/>
        <w:t>18 Dec 2006</w:t>
      </w:r>
    </w:p>
    <w:p w:rsidR="004E25CA" w:rsidRPr="004C5EC1" w:rsidRDefault="004E25CA" w:rsidP="004E25C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13) – Country crisis as water gets carted in (Brennan,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York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18 Dec 2006</w:t>
      </w:r>
    </w:p>
    <w:p w:rsidR="004E25CA" w:rsidRPr="004C5EC1" w:rsidRDefault="004E25CA" w:rsidP="004E25C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Private equities, public pain? (Toohey, WAN)</w:t>
      </w:r>
      <w:r w:rsidRPr="004C5EC1">
        <w:rPr>
          <w:sz w:val="18"/>
        </w:rPr>
        <w:tab/>
        <w:t>18 Dec 2006</w:t>
      </w:r>
    </w:p>
    <w:p w:rsidR="00C40B51" w:rsidRPr="004C5EC1" w:rsidRDefault="00C40B51" w:rsidP="00C40B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Better-off retirees should pay more for nursing care (Santoro)</w:t>
      </w:r>
      <w:r w:rsidRPr="004C5EC1">
        <w:rPr>
          <w:sz w:val="18"/>
        </w:rPr>
        <w:tab/>
        <w:t>18 Dec 2006</w:t>
      </w:r>
    </w:p>
    <w:p w:rsidR="00C40B51" w:rsidRPr="004C5EC1" w:rsidRDefault="00C40B51" w:rsidP="00C40B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ABC Online – Greenough Shire resident considers merger challenge (Perry, Greenough SC)</w:t>
      </w:r>
      <w:r w:rsidRPr="004C5EC1">
        <w:rPr>
          <w:sz w:val="18"/>
        </w:rPr>
        <w:tab/>
        <w:t>18 Dec 2006</w:t>
      </w:r>
    </w:p>
    <w:p w:rsidR="00D9388D" w:rsidRPr="004C5EC1" w:rsidRDefault="00D9388D" w:rsidP="00D9388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Wanneroo council in CCC sights : Burke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Fiona Stanley hospital hits $1b (McGinty, Health Minister)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Demand to push up iron ore, gold prices (ABARE)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</w:t>
      </w:r>
      <w:smartTag w:uri="urn:schemas-microsoft-com:office:smarttags" w:element="City">
        <w:r w:rsidRPr="004C5EC1">
          <w:rPr>
            <w:sz w:val="18"/>
          </w:rPr>
          <w:t>Perth</w:t>
        </w:r>
      </w:smartTag>
      <w:r w:rsidRPr="004C5EC1">
        <w:rPr>
          <w:sz w:val="18"/>
        </w:rPr>
        <w:t xml:space="preserve"> gets ‘worst service’ tag in </w:t>
      </w:r>
      <w:smartTag w:uri="urn:schemas-microsoft-com:office:smarttags" w:element="country-region">
        <w:r w:rsidRPr="004C5EC1">
          <w:rPr>
            <w:sz w:val="18"/>
          </w:rPr>
          <w:t>UK</w:t>
        </w:r>
      </w:smartTag>
      <w:r w:rsidRPr="004C5EC1">
        <w:rPr>
          <w:sz w:val="18"/>
        </w:rPr>
        <w:t xml:space="preserve"> (Dickson,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London</w:t>
          </w:r>
        </w:smartTag>
      </w:smartTag>
      <w:r w:rsidRPr="004C5EC1">
        <w:rPr>
          <w:sz w:val="18"/>
        </w:rPr>
        <w:t xml:space="preserve"> Daily Mail)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Interest rates hit new home sales (Dale, HIA)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Probity auditor at odds with ‘dual’ consultant’s claim (Logan MLA)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Workers look at share plan to block sale of Qantas (Prosser MHR)</w:t>
      </w:r>
      <w:r w:rsidRPr="004C5EC1">
        <w:rPr>
          <w:sz w:val="18"/>
        </w:rPr>
        <w:tab/>
        <w:t>19 Dec 2006</w:t>
      </w:r>
    </w:p>
    <w:p w:rsidR="00AA76D0" w:rsidRPr="004C5EC1" w:rsidRDefault="00AA76D0" w:rsidP="00AA76D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Heavies join rush to export wheat (McGauran MHR, Agriculture)</w:t>
      </w:r>
      <w:r w:rsidRPr="004C5EC1">
        <w:rPr>
          <w:sz w:val="18"/>
        </w:rPr>
        <w:tab/>
        <w:t>19 Dec 2006</w:t>
      </w:r>
    </w:p>
    <w:p w:rsidR="00500FCC" w:rsidRPr="004C5EC1" w:rsidRDefault="00500FCC" w:rsidP="00500F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Corruption spotlight turns on Wanneroo : Burke (Hammond, CCC)</w:t>
      </w:r>
      <w:r w:rsidRPr="004C5EC1">
        <w:rPr>
          <w:sz w:val="18"/>
        </w:rPr>
        <w:tab/>
      </w:r>
      <w:r w:rsidR="00D9388D" w:rsidRPr="004C5EC1">
        <w:rPr>
          <w:sz w:val="18"/>
        </w:rPr>
        <w:t>19</w:t>
      </w:r>
      <w:r w:rsidRPr="004C5EC1">
        <w:rPr>
          <w:sz w:val="18"/>
        </w:rPr>
        <w:t xml:space="preserve"> Dec 2006</w:t>
      </w:r>
    </w:p>
    <w:p w:rsidR="00500FCC" w:rsidRPr="004C5EC1" w:rsidRDefault="00500FCC" w:rsidP="00500F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Planner faces charges over Westpoint deals (Owen-Conway, ASIC)</w:t>
      </w:r>
      <w:r w:rsidRPr="004C5EC1">
        <w:rPr>
          <w:sz w:val="18"/>
        </w:rPr>
        <w:tab/>
      </w:r>
      <w:r w:rsidR="00D9388D" w:rsidRPr="004C5EC1">
        <w:rPr>
          <w:sz w:val="18"/>
        </w:rPr>
        <w:t xml:space="preserve">19 </w:t>
      </w:r>
      <w:r w:rsidRPr="004C5EC1">
        <w:rPr>
          <w:sz w:val="18"/>
        </w:rPr>
        <w:t>Dec 2006</w:t>
      </w:r>
    </w:p>
    <w:p w:rsidR="00500FCC" w:rsidRPr="004C5EC1" w:rsidRDefault="00500FCC" w:rsidP="00500F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Rudd ready to ditch old-growth forest rescue (</w:t>
      </w:r>
      <w:smartTag w:uri="urn:schemas-microsoft-com:office:smarttags" w:element="State">
        <w:smartTag w:uri="urn:schemas-microsoft-com:office:smarttags" w:element="place">
          <w:r w:rsidRPr="004C5EC1">
            <w:rPr>
              <w:sz w:val="18"/>
            </w:rPr>
            <w:t>Tasmania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</w:r>
      <w:r w:rsidR="00D9388D" w:rsidRPr="004C5EC1">
        <w:rPr>
          <w:sz w:val="18"/>
        </w:rPr>
        <w:t xml:space="preserve">19 </w:t>
      </w:r>
      <w:r w:rsidRPr="004C5EC1">
        <w:rPr>
          <w:sz w:val="18"/>
        </w:rPr>
        <w:t>Dec 2006</w:t>
      </w:r>
    </w:p>
    <w:p w:rsidR="00D9388D" w:rsidRPr="004C5EC1" w:rsidRDefault="00D9388D" w:rsidP="00D9388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Fortescue derails iron ore duopoly (Rio Tinto, BHP Billiton, FMG)</w:t>
      </w:r>
      <w:r w:rsidRPr="004C5EC1">
        <w:rPr>
          <w:sz w:val="18"/>
        </w:rPr>
        <w:tab/>
        <w:t>19 Dec 2006</w:t>
      </w:r>
    </w:p>
    <w:p w:rsidR="00D9388D" w:rsidRPr="004C5EC1" w:rsidRDefault="00D9388D" w:rsidP="00D9388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West Australian (Page 8) – Meat &amp; Livestock Australia : Following in a father’s footsteps</w:t>
      </w:r>
      <w:r w:rsidRPr="004C5EC1">
        <w:rPr>
          <w:sz w:val="18"/>
        </w:rPr>
        <w:tab/>
        <w:t>19 Dec 2006</w:t>
      </w:r>
    </w:p>
    <w:p w:rsidR="005851AB" w:rsidRPr="004C5EC1" w:rsidRDefault="005851AB" w:rsidP="005851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10) – Fears for villagers as quake strikes </w:t>
      </w:r>
      <w:smartTag w:uri="urn:schemas-microsoft-com:office:smarttags" w:element="place">
        <w:r w:rsidRPr="004C5EC1">
          <w:rPr>
            <w:sz w:val="18"/>
          </w:rPr>
          <w:t>Sumatra</w:t>
        </w:r>
      </w:smartTag>
      <w:r w:rsidRPr="004C5EC1">
        <w:rPr>
          <w:sz w:val="18"/>
        </w:rPr>
        <w:t xml:space="preserve"> : Sibolga 5.7</w:t>
      </w:r>
      <w:r w:rsidRPr="004C5EC1">
        <w:rPr>
          <w:sz w:val="18"/>
        </w:rPr>
        <w:tab/>
        <w:t>19 Dec 2006</w:t>
      </w:r>
    </w:p>
    <w:p w:rsidR="005851AB" w:rsidRPr="004C5EC1" w:rsidRDefault="005851AB" w:rsidP="005851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Burswood proposal ‘exciting vision’ (Stanton, Adams, Hopkins)</w:t>
      </w:r>
      <w:r w:rsidRPr="004C5EC1">
        <w:rPr>
          <w:sz w:val="18"/>
        </w:rPr>
        <w:tab/>
        <w:t>19 Dec 2006</w:t>
      </w:r>
    </w:p>
    <w:p w:rsidR="005851AB" w:rsidRPr="004C5EC1" w:rsidRDefault="005851AB" w:rsidP="005851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Anglicans vote for split over gay issues : Fairfax (</w:t>
      </w:r>
      <w:smartTag w:uri="urn:schemas-microsoft-com:office:smarttags" w:element="State">
        <w:r w:rsidRPr="004C5EC1">
          <w:rPr>
            <w:sz w:val="18"/>
          </w:rPr>
          <w:t>Virginia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Dec 2006</w:t>
      </w:r>
    </w:p>
    <w:p w:rsidR="0048557F" w:rsidRPr="004C5EC1" w:rsidRDefault="0048557F" w:rsidP="004855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Rocky art of politics could soon lose Barnett (Omodei, Opposition)</w:t>
      </w:r>
      <w:r w:rsidRPr="004C5EC1">
        <w:rPr>
          <w:sz w:val="18"/>
        </w:rPr>
        <w:tab/>
        <w:t>19 Dec 2006</w:t>
      </w:r>
    </w:p>
    <w:p w:rsidR="0048557F" w:rsidRPr="004C5EC1" w:rsidRDefault="0048557F" w:rsidP="004855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16) – State faces big job to regain business trust &amp; Keep Ashes here</w:t>
      </w:r>
      <w:r w:rsidRPr="004C5EC1">
        <w:rPr>
          <w:sz w:val="18"/>
        </w:rPr>
        <w:tab/>
        <w:t>19 Dec 2006</w:t>
      </w:r>
    </w:p>
    <w:p w:rsidR="00992EA5" w:rsidRPr="004C5EC1" w:rsidRDefault="00992EA5" w:rsidP="00992EA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16) – Qantas bid may hurt when we pay piper (Combet, ACTU)</w:t>
      </w:r>
      <w:r w:rsidRPr="004C5EC1">
        <w:rPr>
          <w:sz w:val="18"/>
        </w:rPr>
        <w:tab/>
        <w:t>19 Dec 2006</w:t>
      </w:r>
    </w:p>
    <w:p w:rsidR="00992EA5" w:rsidRPr="004C5EC1" w:rsidRDefault="00992EA5" w:rsidP="00992EA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Firm line on private morality legitimate (Rudd vs. Abbott MHRs)</w:t>
      </w:r>
      <w:r w:rsidRPr="004C5EC1">
        <w:rPr>
          <w:sz w:val="18"/>
        </w:rPr>
        <w:tab/>
        <w:t>19 Dec 2006</w:t>
      </w:r>
    </w:p>
    <w:p w:rsidR="005851AB" w:rsidRPr="004C5EC1" w:rsidRDefault="005851AB" w:rsidP="005851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00"/>
          <w:sz w:val="18"/>
        </w:rPr>
      </w:pPr>
      <w:r w:rsidRPr="004C5EC1">
        <w:rPr>
          <w:color w:val="006600"/>
          <w:sz w:val="18"/>
        </w:rPr>
        <w:t>Article – West Australian (Page 21) – UN brought to book on costly vanity project : UNDP, a better way</w:t>
      </w:r>
      <w:r w:rsidRPr="004C5EC1">
        <w:rPr>
          <w:color w:val="006600"/>
          <w:sz w:val="18"/>
        </w:rPr>
        <w:tab/>
        <w:t>19 Dec 2006</w:t>
      </w:r>
    </w:p>
    <w:p w:rsidR="005851AB" w:rsidRPr="004C5EC1" w:rsidRDefault="005851AB" w:rsidP="005851A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31) – Countries queue up to join Commonwealth (McKinnon)</w:t>
      </w:r>
      <w:r w:rsidRPr="004C5EC1">
        <w:rPr>
          <w:sz w:val="18"/>
        </w:rPr>
        <w:tab/>
        <w:t>19 Dec 2006</w:t>
      </w:r>
    </w:p>
    <w:p w:rsidR="00852D34" w:rsidRPr="004C5EC1" w:rsidRDefault="00852D34" w:rsidP="00852D3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3) – New impression of waterfront’s impact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19 Dec 2006</w:t>
      </w:r>
    </w:p>
    <w:p w:rsidR="00852D34" w:rsidRPr="004C5EC1" w:rsidRDefault="00852D34" w:rsidP="00852D3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Strikes spark park blaze : Fitgerald NP : 50 DEC staff battle fire</w:t>
      </w:r>
      <w:r w:rsidRPr="004C5EC1">
        <w:rPr>
          <w:sz w:val="18"/>
        </w:rPr>
        <w:tab/>
        <w:t>19 Dec 2006</w:t>
      </w:r>
    </w:p>
    <w:p w:rsidR="00852D34" w:rsidRPr="004C5EC1" w:rsidRDefault="00852D34" w:rsidP="00852D3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Albany Advertiser (Page 6) – Who cares in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Canberra</w:t>
          </w:r>
        </w:smartTag>
      </w:smartTag>
      <w:r w:rsidRPr="004C5EC1">
        <w:rPr>
          <w:sz w:val="18"/>
        </w:rPr>
        <w:t>? ; Rudd listening tour (Smithson, AA)</w:t>
      </w:r>
      <w:r w:rsidRPr="004C5EC1">
        <w:rPr>
          <w:sz w:val="18"/>
        </w:rPr>
        <w:tab/>
        <w:t>19 Dec 2006</w:t>
      </w:r>
    </w:p>
    <w:p w:rsidR="007B64C7" w:rsidRPr="004C5EC1" w:rsidRDefault="007B64C7" w:rsidP="007B64C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Facts twisted to suit AWAG (Holden, Lower King)</w:t>
      </w:r>
      <w:r w:rsidRPr="004C5EC1">
        <w:rPr>
          <w:sz w:val="18"/>
        </w:rPr>
        <w:tab/>
        <w:t>19 Dec 2006</w:t>
      </w:r>
    </w:p>
    <w:p w:rsidR="007B64C7" w:rsidRPr="004C5EC1" w:rsidRDefault="007B64C7" w:rsidP="007B64C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Students enjoyed visit to the ‘old school’ (Austin, Big Grove)</w:t>
      </w:r>
      <w:r w:rsidRPr="004C5EC1">
        <w:rPr>
          <w:sz w:val="18"/>
        </w:rPr>
        <w:tab/>
        <w:t>19 Dec 2006</w:t>
      </w:r>
    </w:p>
    <w:p w:rsidR="007B64C7" w:rsidRPr="004C5EC1" w:rsidRDefault="007B64C7" w:rsidP="007B64C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Change with clear vision (Rorison, Little Grove)</w:t>
      </w:r>
      <w:r w:rsidRPr="004C5EC1">
        <w:rPr>
          <w:sz w:val="18"/>
        </w:rPr>
        <w:tab/>
        <w:t>19 Dec 2006</w:t>
      </w:r>
    </w:p>
    <w:p w:rsidR="00031ECA" w:rsidRPr="004C5EC1" w:rsidRDefault="00031ECA" w:rsidP="00031EC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City chief in call for more Federal road funds (Hammond, ACC)</w:t>
      </w:r>
      <w:r w:rsidRPr="004C5EC1">
        <w:rPr>
          <w:sz w:val="18"/>
        </w:rPr>
        <w:tab/>
        <w:t>19 Dec 2006</w:t>
      </w:r>
    </w:p>
    <w:p w:rsidR="00F60016" w:rsidRPr="004C5EC1" w:rsidRDefault="00F60016" w:rsidP="00F600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10) – UWA Albany Centre celebrates another successful year (Photos)</w:t>
      </w:r>
      <w:r w:rsidRPr="004C5EC1">
        <w:rPr>
          <w:sz w:val="18"/>
        </w:rPr>
        <w:tab/>
        <w:t>19 Dec 2006</w:t>
      </w:r>
    </w:p>
    <w:p w:rsidR="00F60016" w:rsidRPr="004C5EC1" w:rsidRDefault="00F60016" w:rsidP="00F6001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996600"/>
          <w:sz w:val="18"/>
        </w:rPr>
      </w:pPr>
      <w:r w:rsidRPr="004C5EC1">
        <w:rPr>
          <w:color w:val="996600"/>
          <w:sz w:val="18"/>
        </w:rPr>
        <w:t>Forum – Global Australians Summit (Sydney Opera House) – Advance 100 : Reversing the diaspora</w:t>
      </w:r>
      <w:r w:rsidRPr="004C5EC1">
        <w:rPr>
          <w:color w:val="996600"/>
          <w:sz w:val="18"/>
        </w:rPr>
        <w:tab/>
        <w:t>19 Dec 2006</w:t>
      </w:r>
    </w:p>
    <w:p w:rsidR="003F3318" w:rsidRPr="004C5EC1" w:rsidRDefault="003F3318" w:rsidP="003F33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11.1.1) – DA : Esplanade Hotel, Flinders Parade,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Middleton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Beach</w:t>
          </w:r>
        </w:smartTag>
      </w:smartTag>
      <w:r w:rsidRPr="004C5EC1">
        <w:rPr>
          <w:sz w:val="18"/>
        </w:rPr>
        <w:tab/>
        <w:t>19 Dec 2006</w:t>
      </w:r>
    </w:p>
    <w:p w:rsidR="003F3318" w:rsidRPr="004C5EC1" w:rsidRDefault="003F3318" w:rsidP="003F33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11.1.2) – DA : Multiple Dwellings, 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Barry Court</w:t>
          </w:r>
        </w:smartTag>
      </w:smartTag>
      <w:r w:rsidRPr="004C5EC1">
        <w:rPr>
          <w:sz w:val="18"/>
        </w:rPr>
        <w:t xml:space="preserve">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Collingwood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ab/>
        <w:t>19 Dec 2006</w:t>
      </w:r>
    </w:p>
    <w:p w:rsidR="003F3318" w:rsidRPr="004C5EC1" w:rsidRDefault="003F3318" w:rsidP="003F33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11.1.3) – DA : Holiday Accommodation,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Nullaki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Peninsula</w:t>
          </w:r>
        </w:smartTag>
      </w:smartTag>
      <w:r w:rsidRPr="004C5EC1">
        <w:rPr>
          <w:sz w:val="18"/>
        </w:rPr>
        <w:tab/>
        <w:t>19 Dec 2006</w:t>
      </w:r>
    </w:p>
    <w:p w:rsidR="003F3318" w:rsidRPr="004C5EC1" w:rsidRDefault="003F3318" w:rsidP="003F33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11.1.5) – DA : Multiple Dwellings, </w:t>
      </w:r>
      <w:smartTag w:uri="urn:schemas-microsoft-com:office:smarttags" w:element="address">
        <w:smartTag w:uri="urn:schemas-microsoft-com:office:smarttags" w:element="Street">
          <w:r w:rsidRPr="004C5EC1">
            <w:rPr>
              <w:sz w:val="18"/>
            </w:rPr>
            <w:t>Earl Street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ity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19 Dec 2006</w:t>
      </w:r>
    </w:p>
    <w:p w:rsidR="003F3318" w:rsidRPr="004C5EC1" w:rsidRDefault="003F3318" w:rsidP="003F33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 xml:space="preserve"> CC (Item 11.3.1) – </w:t>
      </w:r>
      <w:r w:rsidR="009A441C" w:rsidRPr="004C5EC1">
        <w:rPr>
          <w:b/>
          <w:sz w:val="18"/>
        </w:rPr>
        <w:t>Subdivision</w:t>
      </w:r>
      <w:r w:rsidRPr="004C5EC1">
        <w:rPr>
          <w:b/>
          <w:sz w:val="18"/>
        </w:rPr>
        <w:t xml:space="preserve">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Link Road</w:t>
          </w:r>
        </w:smartTag>
      </w:smartTag>
      <w:r w:rsidRPr="004C5EC1">
        <w:rPr>
          <w:b/>
          <w:sz w:val="18"/>
        </w:rPr>
        <w:t>, Marbellup (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Albany Ring Road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19 Dec 2006</w:t>
      </w:r>
    </w:p>
    <w:p w:rsidR="003F3318" w:rsidRPr="004C5EC1" w:rsidRDefault="003F3318" w:rsidP="003F331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11.3.2) – </w:t>
      </w:r>
      <w:r w:rsidR="009A441C" w:rsidRPr="004C5EC1">
        <w:rPr>
          <w:sz w:val="18"/>
        </w:rPr>
        <w:t>Subdivision</w:t>
      </w:r>
      <w:r w:rsidRPr="004C5EC1">
        <w:rPr>
          <w:sz w:val="18"/>
        </w:rPr>
        <w:t>: Lockyer Structure Plan (CSBP)</w:t>
      </w:r>
      <w:r w:rsidRPr="004C5EC1">
        <w:rPr>
          <w:sz w:val="18"/>
        </w:rPr>
        <w:tab/>
        <w:t>19 Dec 2006</w:t>
      </w:r>
    </w:p>
    <w:p w:rsidR="009A441C" w:rsidRPr="004C5EC1" w:rsidRDefault="009A441C" w:rsidP="009A441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Minutes – </w:t>
      </w:r>
      <w:smartTag w:uri="urn:schemas-microsoft-com:office:smarttags" w:element="City">
        <w:r w:rsidRPr="004C5EC1">
          <w:rPr>
            <w:b/>
            <w:sz w:val="18"/>
          </w:rPr>
          <w:t>Albany</w:t>
        </w:r>
      </w:smartTag>
      <w:r w:rsidRPr="004C5EC1">
        <w:rPr>
          <w:b/>
          <w:sz w:val="18"/>
        </w:rPr>
        <w:t xml:space="preserve"> CC (Item 11.3.5) – Subdivision : 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Mead Road</w:t>
          </w:r>
        </w:smartTag>
      </w:smartTag>
      <w:r w:rsidRPr="004C5EC1">
        <w:rPr>
          <w:b/>
          <w:sz w:val="18"/>
        </w:rPr>
        <w:t xml:space="preserve">, </w:t>
      </w:r>
      <w:smartTag w:uri="urn:schemas-microsoft-com:office:smarttags" w:element="place">
        <w:r w:rsidRPr="004C5EC1">
          <w:rPr>
            <w:b/>
            <w:sz w:val="18"/>
          </w:rPr>
          <w:t>Kalgan</w:t>
        </w:r>
      </w:smartTag>
      <w:r w:rsidRPr="004C5EC1">
        <w:rPr>
          <w:b/>
          <w:sz w:val="18"/>
        </w:rPr>
        <w:t xml:space="preserve"> (</w:t>
      </w:r>
      <w:smartTag w:uri="urn:schemas-microsoft-com:office:smarttags" w:element="Street">
        <w:smartTag w:uri="urn:schemas-microsoft-com:office:smarttags" w:element="address">
          <w:r w:rsidRPr="004C5EC1">
            <w:rPr>
              <w:b/>
              <w:sz w:val="18"/>
            </w:rPr>
            <w:t>Albany Ring Road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19 Dec 2006</w:t>
      </w:r>
    </w:p>
    <w:p w:rsidR="009A441C" w:rsidRPr="004C5EC1" w:rsidRDefault="009A441C" w:rsidP="009A441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Albany CC (Item 12.1.3) – Survey : Demographic analysis </w:t>
      </w:r>
      <w:r w:rsidR="00964A19" w:rsidRPr="004C5EC1">
        <w:rPr>
          <w:sz w:val="18"/>
        </w:rPr>
        <w:t>&amp;</w:t>
      </w:r>
      <w:r w:rsidRPr="004C5EC1">
        <w:rPr>
          <w:sz w:val="18"/>
        </w:rPr>
        <w:t xml:space="preserve"> forecast projections</w:t>
      </w:r>
      <w:r w:rsidR="00964A19" w:rsidRPr="004C5EC1">
        <w:rPr>
          <w:sz w:val="18"/>
        </w:rPr>
        <w:t xml:space="preserve"> (Deferral)</w:t>
      </w:r>
      <w:r w:rsidRPr="004C5EC1">
        <w:rPr>
          <w:sz w:val="18"/>
        </w:rPr>
        <w:tab/>
        <w:t>19 Dec 2006</w:t>
      </w:r>
    </w:p>
    <w:p w:rsidR="003441CC" w:rsidRPr="004C5EC1" w:rsidRDefault="003441CC" w:rsidP="003441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12.1.4) – Funding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Cemetery</w:t>
          </w:r>
        </w:smartTag>
      </w:smartTag>
      <w:r w:rsidRPr="004C5EC1">
        <w:rPr>
          <w:sz w:val="18"/>
        </w:rPr>
        <w:t xml:space="preserve"> Board (Capital &amp; Recurrent)</w:t>
      </w:r>
      <w:r w:rsidRPr="004C5EC1">
        <w:rPr>
          <w:sz w:val="18"/>
        </w:rPr>
        <w:tab/>
        <w:t>19 Dec 2006</w:t>
      </w:r>
    </w:p>
    <w:p w:rsidR="00130B61" w:rsidRPr="004C5EC1" w:rsidRDefault="00130B61" w:rsidP="00130B6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CC (Item 14.4.1)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Tourism Committee : Endorse Airport Design Concept</w:t>
      </w:r>
      <w:r w:rsidRPr="004C5EC1">
        <w:rPr>
          <w:sz w:val="18"/>
        </w:rPr>
        <w:tab/>
        <w:t>19 Dec 2006</w:t>
      </w:r>
    </w:p>
    <w:p w:rsidR="00CF16FD" w:rsidRPr="004C5EC1" w:rsidRDefault="00CF16FD" w:rsidP="00CF16F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 (Item 14.4.2) – AWAG Special Electors Meeting (04 Dec 06) : Receive &amp; Note</w:t>
      </w:r>
      <w:r w:rsidRPr="004C5EC1">
        <w:rPr>
          <w:sz w:val="18"/>
        </w:rPr>
        <w:tab/>
        <w:t>19 Dec 2006</w:t>
      </w:r>
    </w:p>
    <w:p w:rsidR="00CF16FD" w:rsidRPr="004C5EC1" w:rsidRDefault="00CF16FD" w:rsidP="00CF16F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Minutes – Albany CC (Item 16.1) – </w:t>
      </w:r>
      <w:r w:rsidR="00844574" w:rsidRPr="004C5EC1">
        <w:rPr>
          <w:sz w:val="18"/>
        </w:rPr>
        <w:t>Rescission</w:t>
      </w:r>
      <w:r w:rsidRPr="004C5EC1">
        <w:rPr>
          <w:sz w:val="18"/>
        </w:rPr>
        <w:t xml:space="preserve"> motion : Cheynes Beach ORV access management</w:t>
      </w:r>
      <w:r w:rsidRPr="004C5EC1">
        <w:rPr>
          <w:sz w:val="18"/>
        </w:rPr>
        <w:tab/>
        <w:t>19 Dec 2006</w:t>
      </w:r>
    </w:p>
    <w:p w:rsidR="00040A59" w:rsidRPr="004C5EC1" w:rsidRDefault="00040A59" w:rsidP="00040A5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Dye test clears desal plant (Imberger, UWA)</w:t>
      </w:r>
      <w:r w:rsidRPr="004C5EC1">
        <w:rPr>
          <w:sz w:val="18"/>
        </w:rPr>
        <w:tab/>
        <w:t>20 Dec 2006</w:t>
      </w:r>
    </w:p>
    <w:p w:rsidR="00040A59" w:rsidRPr="004C5EC1" w:rsidRDefault="00040A59" w:rsidP="00040A5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3) – Threat to close Kokoda Trail as PNG landowners fight for funds</w:t>
      </w:r>
      <w:r w:rsidRPr="004C5EC1">
        <w:rPr>
          <w:sz w:val="18"/>
        </w:rPr>
        <w:tab/>
        <w:t>20 Dec 2006</w:t>
      </w:r>
    </w:p>
    <w:p w:rsidR="00844574" w:rsidRPr="004C5EC1" w:rsidRDefault="00844574" w:rsidP="0084457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</w:t>
      </w:r>
      <w:r w:rsidR="00040A59" w:rsidRPr="004C5EC1">
        <w:rPr>
          <w:sz w:val="18"/>
        </w:rPr>
        <w:t>4</w:t>
      </w:r>
      <w:r w:rsidRPr="004C5EC1">
        <w:rPr>
          <w:sz w:val="18"/>
        </w:rPr>
        <w:t>) – Gray drafted for Beazley seat : Brand MHR (Woodside Petroleum)</w:t>
      </w:r>
      <w:r w:rsidRPr="004C5EC1">
        <w:rPr>
          <w:sz w:val="18"/>
        </w:rPr>
        <w:tab/>
        <w:t>20 Dec 2006</w:t>
      </w:r>
    </w:p>
    <w:p w:rsidR="00283E72" w:rsidRPr="004C5EC1" w:rsidRDefault="00283E72" w:rsidP="00283E7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</w:t>
      </w:r>
      <w:r w:rsidR="00040A59" w:rsidRPr="004C5EC1">
        <w:rPr>
          <w:sz w:val="18"/>
        </w:rPr>
        <w:t>4</w:t>
      </w:r>
      <w:r w:rsidRPr="004C5EC1">
        <w:rPr>
          <w:sz w:val="18"/>
        </w:rPr>
        <w:t>) – Competition would cut sky-high Qantas airfares to US (Ryan, GSW)</w:t>
      </w:r>
      <w:r w:rsidRPr="004C5EC1">
        <w:rPr>
          <w:sz w:val="18"/>
        </w:rPr>
        <w:tab/>
        <w:t>20 Dec 2006</w:t>
      </w:r>
    </w:p>
    <w:p w:rsidR="00040A59" w:rsidRPr="004C5EC1" w:rsidRDefault="00040A59" w:rsidP="00040A5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Rail key to mineral wealth : Pilbara (Loftus, AMEC)</w:t>
      </w:r>
      <w:r w:rsidRPr="004C5EC1">
        <w:rPr>
          <w:sz w:val="18"/>
        </w:rPr>
        <w:tab/>
        <w:t>20 Dec 2006</w:t>
      </w:r>
    </w:p>
    <w:p w:rsidR="00040A59" w:rsidRPr="004C5EC1" w:rsidRDefault="00040A59" w:rsidP="00040A5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WA logging at risk after court backs rare wildlife (Senator Brown)</w:t>
      </w:r>
      <w:r w:rsidRPr="004C5EC1">
        <w:rPr>
          <w:sz w:val="18"/>
        </w:rPr>
        <w:tab/>
        <w:t>20 Dec 2006</w:t>
      </w:r>
    </w:p>
    <w:p w:rsidR="00DE0245" w:rsidRPr="004C5EC1" w:rsidRDefault="00DE0245" w:rsidP="00DE02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Wheatbelt turmoil after AWB warning (Iffla, WGA)</w:t>
      </w:r>
      <w:r w:rsidRPr="004C5EC1">
        <w:rPr>
          <w:sz w:val="18"/>
        </w:rPr>
        <w:tab/>
        <w:t>20 Dec 2006</w:t>
      </w:r>
    </w:p>
    <w:p w:rsidR="00DE0245" w:rsidRPr="004C5EC1" w:rsidRDefault="00DE0245" w:rsidP="00DE02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Farmers divided as single desk fractures (Critch, CBH)</w:t>
      </w:r>
      <w:r w:rsidRPr="004C5EC1">
        <w:rPr>
          <w:sz w:val="18"/>
        </w:rPr>
        <w:tab/>
        <w:t>20 Dec 2006</w:t>
      </w:r>
    </w:p>
    <w:p w:rsidR="0040764A" w:rsidRPr="004C5EC1" w:rsidRDefault="0040764A" w:rsidP="0040764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Grower’s must no be punished for AWB’s sins</w:t>
      </w:r>
      <w:r w:rsidRPr="004C5EC1">
        <w:rPr>
          <w:sz w:val="18"/>
        </w:rPr>
        <w:tab/>
        <w:t>20 Dec 2006</w:t>
      </w:r>
    </w:p>
    <w:p w:rsidR="0040764A" w:rsidRPr="004C5EC1" w:rsidRDefault="0040764A" w:rsidP="0040764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Competition solution to taxi industry problems (MacTiernan)</w:t>
      </w:r>
      <w:r w:rsidRPr="004C5EC1">
        <w:rPr>
          <w:sz w:val="18"/>
        </w:rPr>
        <w:tab/>
        <w:t>20 Dec 2006</w:t>
      </w:r>
    </w:p>
    <w:p w:rsidR="00DB706B" w:rsidRPr="004C5EC1" w:rsidRDefault="00DB706B" w:rsidP="00DB706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The intelligent voter : a win for Howard (Bracks MLA, Victoria)</w:t>
      </w:r>
      <w:r w:rsidRPr="004C5EC1">
        <w:rPr>
          <w:sz w:val="18"/>
        </w:rPr>
        <w:tab/>
        <w:t>20 Dec 2006</w:t>
      </w:r>
    </w:p>
    <w:p w:rsidR="004B1DD9" w:rsidRPr="004C5EC1" w:rsidRDefault="004B1DD9" w:rsidP="004B1DD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29) – US ends nuclear embargo on </w:t>
      </w:r>
      <w:smartTag w:uri="urn:schemas-microsoft-com:office:smarttags" w:element="country-region">
        <w:r w:rsidRPr="004C5EC1">
          <w:rPr>
            <w:sz w:val="18"/>
          </w:rPr>
          <w:t>India</w:t>
        </w:r>
      </w:smartTag>
      <w:r w:rsidRPr="004C5EC1">
        <w:rPr>
          <w:sz w:val="18"/>
        </w:rPr>
        <w:t xml:space="preserve"> (President Bush,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Dec 2006</w:t>
      </w:r>
    </w:p>
    <w:p w:rsidR="004B1DD9" w:rsidRPr="004C5EC1" w:rsidRDefault="004B1DD9" w:rsidP="004B1DD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29) – Talks to lift fund blockade : </w:t>
      </w:r>
      <w:smartTag w:uri="urn:schemas-microsoft-com:office:smarttags" w:element="country-region">
        <w:r w:rsidRPr="004C5EC1">
          <w:rPr>
            <w:sz w:val="18"/>
          </w:rPr>
          <w:t>North Korea</w:t>
        </w:r>
      </w:smartTag>
      <w:r w:rsidRPr="004C5EC1">
        <w:rPr>
          <w:sz w:val="18"/>
        </w:rPr>
        <w:t xml:space="preserve"> (President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Bush</w:t>
          </w:r>
        </w:smartTag>
        <w:r w:rsidRPr="004C5EC1">
          <w:rPr>
            <w:sz w:val="18"/>
          </w:rPr>
          <w:t xml:space="preserve">, </w:t>
        </w:r>
        <w:smartTag w:uri="urn:schemas-microsoft-com:office:smarttags" w:element="country-region">
          <w:r w:rsidRPr="004C5EC1">
            <w:rPr>
              <w:sz w:val="18"/>
            </w:rPr>
            <w:t>USA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Dec 2006</w:t>
      </w:r>
    </w:p>
    <w:p w:rsidR="00AE652B" w:rsidRPr="004C5EC1" w:rsidRDefault="00AE652B" w:rsidP="00AE65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32) – Happy birthday Leonid (President Brezhnev, Former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USSR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20 Dec 2006</w:t>
      </w:r>
    </w:p>
    <w:p w:rsidR="00AE652B" w:rsidRPr="004C5EC1" w:rsidRDefault="00AE652B" w:rsidP="00AE652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42) – Cool facts shield Mawson legacy (WA Museum, </w:t>
      </w:r>
      <w:smartTag w:uri="urn:schemas-microsoft-com:office:smarttags" w:element="place">
        <w:r w:rsidRPr="004C5EC1">
          <w:rPr>
            <w:sz w:val="18"/>
          </w:rPr>
          <w:t>Antarctica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20 Dec 2006</w:t>
      </w:r>
    </w:p>
    <w:p w:rsidR="00BA368A" w:rsidRPr="004C5EC1" w:rsidRDefault="00BA368A" w:rsidP="00BA368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West Australian (Page 46) – WA DEC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Regional Marine Strategic Plan (PAG)</w:t>
      </w:r>
      <w:r w:rsidRPr="004C5EC1">
        <w:rPr>
          <w:sz w:val="18"/>
        </w:rPr>
        <w:tab/>
        <w:t>20 Dec 2006</w:t>
      </w:r>
    </w:p>
    <w:p w:rsidR="00167A2D" w:rsidRPr="004C5EC1" w:rsidRDefault="00167A2D" w:rsidP="00167A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Dream year for landlords : Perth CBD (Edwards, Frank Knight)</w:t>
      </w:r>
      <w:r w:rsidRPr="004C5EC1">
        <w:rPr>
          <w:sz w:val="18"/>
        </w:rPr>
        <w:tab/>
        <w:t>20 Dec 2006</w:t>
      </w:r>
    </w:p>
    <w:p w:rsidR="00167A2D" w:rsidRPr="004C5EC1" w:rsidRDefault="00167A2D" w:rsidP="00167A2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53) – Canal stage all but sold : Busselton (Axiom, Saraceni &amp; Laurance)</w:t>
      </w:r>
      <w:r w:rsidRPr="004C5EC1">
        <w:rPr>
          <w:sz w:val="18"/>
        </w:rPr>
        <w:tab/>
        <w:t>20 Dec 2006</w:t>
      </w:r>
    </w:p>
    <w:p w:rsidR="00DF6711" w:rsidRPr="004C5EC1" w:rsidRDefault="00DF6711" w:rsidP="00DF67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4) – The year that could have been : GS Grain Receivals 2002-07 Graph</w:t>
      </w:r>
      <w:r w:rsidRPr="004C5EC1">
        <w:rPr>
          <w:sz w:val="18"/>
        </w:rPr>
        <w:tab/>
        <w:t>20 Dec 2006</w:t>
      </w:r>
    </w:p>
    <w:p w:rsidR="00DF6711" w:rsidRPr="004C5EC1" w:rsidRDefault="00DF6711" w:rsidP="00DF67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5) – And the season to come (Gooding, CBH WAF Grains Council)</w:t>
      </w:r>
      <w:r w:rsidRPr="004C5EC1">
        <w:rPr>
          <w:sz w:val="18"/>
        </w:rPr>
        <w:tab/>
        <w:t>20 Dec 2006</w:t>
      </w:r>
    </w:p>
    <w:p w:rsidR="00DF6711" w:rsidRPr="004C5EC1" w:rsidRDefault="00DF6711" w:rsidP="00DF671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GS Farmer (Page 5) – Single desk vital says WAFF (De Landgrafft, WAFF)</w:t>
      </w:r>
      <w:r w:rsidRPr="004C5EC1">
        <w:rPr>
          <w:sz w:val="18"/>
        </w:rPr>
        <w:tab/>
        <w:t>20 Dec 2006</w:t>
      </w:r>
    </w:p>
    <w:p w:rsidR="00024315" w:rsidRPr="004C5EC1" w:rsidRDefault="00024315" w:rsidP="0002431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Office Science, Technology &amp; Innovation – State of the Future : WA the logical choice</w:t>
      </w:r>
      <w:r w:rsidRPr="004C5EC1">
        <w:rPr>
          <w:sz w:val="18"/>
        </w:rPr>
        <w:tab/>
        <w:t>Dec 2006</w:t>
      </w:r>
    </w:p>
    <w:p w:rsidR="00024315" w:rsidRPr="004C5EC1" w:rsidRDefault="00024315" w:rsidP="0002431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Office Science, Technology &amp; Innovation – Oil &amp; Gas scales tipped in WA’s favour</w:t>
      </w:r>
      <w:r w:rsidRPr="004C5EC1">
        <w:rPr>
          <w:sz w:val="18"/>
        </w:rPr>
        <w:tab/>
        <w:t>Dec 2006</w:t>
      </w:r>
    </w:p>
    <w:p w:rsidR="00024315" w:rsidRPr="004C5EC1" w:rsidRDefault="00024315" w:rsidP="0002431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Office Science, Technology &amp; Innovation – WA fine furniture finishes first</w:t>
      </w:r>
      <w:r w:rsidRPr="004C5EC1">
        <w:rPr>
          <w:sz w:val="18"/>
        </w:rPr>
        <w:tab/>
        <w:t>Dec 2006</w:t>
      </w:r>
    </w:p>
    <w:p w:rsidR="00CF6EBE" w:rsidRPr="004C5EC1" w:rsidRDefault="00CF6EBE" w:rsidP="00CF6EBE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CF6EBE" w:rsidRPr="004C5EC1" w:rsidRDefault="00CF6EBE" w:rsidP="00CF6EBE">
      <w:pPr>
        <w:pStyle w:val="Heading7"/>
        <w:tabs>
          <w:tab w:val="clear" w:pos="540"/>
          <w:tab w:val="clear" w:pos="9090"/>
          <w:tab w:val="left" w:pos="709"/>
          <w:tab w:val="right" w:pos="9356"/>
        </w:tabs>
        <w:ind w:left="709" w:hanging="709"/>
        <w:rPr>
          <w:color w:val="FF0000"/>
          <w:sz w:val="20"/>
        </w:rPr>
      </w:pPr>
      <w:r w:rsidRPr="004C5EC1">
        <w:rPr>
          <w:color w:val="FF0000"/>
          <w:sz w:val="20"/>
        </w:rPr>
        <w:t>VOLUME 74</w:t>
      </w:r>
    </w:p>
    <w:p w:rsidR="00CF6EBE" w:rsidRPr="004C5EC1" w:rsidRDefault="00CF6EBE" w:rsidP="00CF6EBE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C01F10" w:rsidRPr="004C5EC1" w:rsidRDefault="00C01F10" w:rsidP="00C01F1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Newsletter – WA Dept Water (Frewer) – Water solutions : </w:t>
      </w:r>
      <w:smartTag w:uri="urn:schemas-microsoft-com:office:smarttags" w:element="place">
        <w:r w:rsidRPr="004C5EC1">
          <w:rPr>
            <w:sz w:val="18"/>
          </w:rPr>
          <w:t>Torbay</w:t>
        </w:r>
      </w:smartTag>
      <w:r w:rsidRPr="004C5EC1">
        <w:rPr>
          <w:sz w:val="18"/>
        </w:rPr>
        <w:t xml:space="preserve"> in national spotlight (Arrowsmith)</w:t>
      </w:r>
      <w:r w:rsidRPr="004C5EC1">
        <w:rPr>
          <w:sz w:val="18"/>
        </w:rPr>
        <w:tab/>
        <w:t>Dec 2006</w:t>
      </w:r>
    </w:p>
    <w:p w:rsidR="00C01F10" w:rsidRPr="004C5EC1" w:rsidRDefault="00C01F10" w:rsidP="00C01F1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Newsletter – WA Dept Water (Frewer) – Water solutions : Securing south coast’s future (Arrowsmith)</w:t>
      </w:r>
      <w:r w:rsidRPr="004C5EC1">
        <w:rPr>
          <w:sz w:val="18"/>
        </w:rPr>
        <w:tab/>
        <w:t>Dec 2006</w:t>
      </w:r>
    </w:p>
    <w:p w:rsidR="004C5594" w:rsidRPr="00B2597F" w:rsidRDefault="00593940" w:rsidP="004C55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2597F">
        <w:rPr>
          <w:b/>
          <w:sz w:val="18"/>
        </w:rPr>
        <w:t xml:space="preserve">Journal </w:t>
      </w:r>
      <w:r w:rsidR="004C5594" w:rsidRPr="00B2597F">
        <w:rPr>
          <w:b/>
          <w:sz w:val="18"/>
        </w:rPr>
        <w:t xml:space="preserve">– Australian Planner (Vol.43 #4) – </w:t>
      </w:r>
      <w:hyperlink r:id="rId1154" w:history="1">
        <w:r w:rsidR="004C5594" w:rsidRPr="00B2597F">
          <w:rPr>
            <w:rStyle w:val="Hyperlink"/>
            <w:b/>
            <w:sz w:val="18"/>
          </w:rPr>
          <w:t xml:space="preserve">Planner profile : Mike Scott </w:t>
        </w:r>
        <w:r w:rsidR="00D956C4" w:rsidRPr="00B2597F">
          <w:rPr>
            <w:rStyle w:val="Hyperlink"/>
            <w:b/>
            <w:sz w:val="18"/>
          </w:rPr>
          <w:t>&amp;</w:t>
        </w:r>
        <w:r w:rsidR="004C5594" w:rsidRPr="00B2597F">
          <w:rPr>
            <w:rStyle w:val="Hyperlink"/>
            <w:b/>
            <w:sz w:val="18"/>
          </w:rPr>
          <w:t xml:space="preserve"> Specialisation</w:t>
        </w:r>
      </w:hyperlink>
      <w:r w:rsidR="004C5594" w:rsidRPr="00B2597F">
        <w:rPr>
          <w:b/>
          <w:sz w:val="18"/>
        </w:rPr>
        <w:t xml:space="preserve"> (Real Power)</w:t>
      </w:r>
      <w:r w:rsidR="004C5594" w:rsidRPr="00B2597F">
        <w:rPr>
          <w:b/>
          <w:sz w:val="18"/>
        </w:rPr>
        <w:tab/>
        <w:t>Dec 2006</w:t>
      </w:r>
    </w:p>
    <w:p w:rsidR="004C5594" w:rsidRPr="004C5EC1" w:rsidRDefault="00593940" w:rsidP="004C55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4C5594" w:rsidRPr="004C5EC1">
        <w:rPr>
          <w:sz w:val="18"/>
        </w:rPr>
        <w:t>– Australian Planner (Vol.43 #4) – Kyoto Protocol : Energy security Pacific (McGoldrick, UN)</w:t>
      </w:r>
      <w:r w:rsidR="004C5594" w:rsidRPr="004C5EC1">
        <w:rPr>
          <w:sz w:val="18"/>
        </w:rPr>
        <w:tab/>
        <w:t>Dec 2006</w:t>
      </w:r>
    </w:p>
    <w:p w:rsidR="004C5594" w:rsidRPr="004C5EC1" w:rsidRDefault="00593940" w:rsidP="004C55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4C5594" w:rsidRPr="004C5EC1">
        <w:rPr>
          <w:sz w:val="18"/>
        </w:rPr>
        <w:t>– Australian Planner (Vol.43 #4) – Urban energyscapes : Renewable-based cities (</w:t>
      </w:r>
      <w:smartTag w:uri="urn:schemas-microsoft-com:office:smarttags" w:element="place">
        <w:smartTag w:uri="urn:schemas-microsoft-com:office:smarttags" w:element="City">
          <w:r w:rsidR="004C5594" w:rsidRPr="004C5EC1">
            <w:rPr>
              <w:sz w:val="18"/>
            </w:rPr>
            <w:t>Newton</w:t>
          </w:r>
        </w:smartTag>
        <w:r w:rsidR="004C5594" w:rsidRPr="004C5EC1">
          <w:rPr>
            <w:sz w:val="18"/>
          </w:rPr>
          <w:t xml:space="preserve"> </w:t>
        </w:r>
        <w:smartTag w:uri="urn:schemas-microsoft-com:office:smarttags" w:element="State">
          <w:r w:rsidR="004C5594" w:rsidRPr="004C5EC1">
            <w:rPr>
              <w:sz w:val="18"/>
            </w:rPr>
            <w:t>Mo</w:t>
          </w:r>
        </w:smartTag>
      </w:smartTag>
      <w:r w:rsidR="004C5594" w:rsidRPr="004C5EC1">
        <w:rPr>
          <w:sz w:val="18"/>
        </w:rPr>
        <w:t>)</w:t>
      </w:r>
      <w:r w:rsidR="004C5594" w:rsidRPr="004C5EC1">
        <w:rPr>
          <w:sz w:val="18"/>
        </w:rPr>
        <w:tab/>
        <w:t>Dec 2006</w:t>
      </w:r>
    </w:p>
    <w:p w:rsidR="004C5594" w:rsidRPr="004C5EC1" w:rsidRDefault="00593940" w:rsidP="004C55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4C5594" w:rsidRPr="004C5EC1">
        <w:rPr>
          <w:sz w:val="18"/>
        </w:rPr>
        <w:t>– Australian Planner (Vol.43 #4) – Future energy : Free range children (Whitzman, Melbourne</w:t>
      </w:r>
      <w:r w:rsidR="0035509D" w:rsidRPr="004C5EC1">
        <w:rPr>
          <w:sz w:val="18"/>
        </w:rPr>
        <w:t xml:space="preserve"> U</w:t>
      </w:r>
      <w:r w:rsidR="004C5594" w:rsidRPr="004C5EC1">
        <w:rPr>
          <w:sz w:val="18"/>
        </w:rPr>
        <w:t>)</w:t>
      </w:r>
      <w:r w:rsidR="004C5594" w:rsidRPr="004C5EC1">
        <w:rPr>
          <w:sz w:val="18"/>
        </w:rPr>
        <w:tab/>
        <w:t>Dec 2006</w:t>
      </w:r>
    </w:p>
    <w:p w:rsidR="004C5594" w:rsidRPr="004C5EC1" w:rsidRDefault="00593940" w:rsidP="004C55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4C5594" w:rsidRPr="004C5EC1">
        <w:rPr>
          <w:sz w:val="18"/>
        </w:rPr>
        <w:t>– Australian Planner (Vol.43 #4) – Residential density &amp; non-transport energy use (Wright)</w:t>
      </w:r>
      <w:r w:rsidR="004C5594" w:rsidRPr="004C5EC1">
        <w:rPr>
          <w:sz w:val="18"/>
        </w:rPr>
        <w:tab/>
        <w:t>Dec 2006</w:t>
      </w:r>
    </w:p>
    <w:p w:rsidR="00565142" w:rsidRPr="004C5EC1" w:rsidRDefault="00593940" w:rsidP="0056514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565142" w:rsidRPr="004C5EC1">
        <w:rPr>
          <w:sz w:val="18"/>
        </w:rPr>
        <w:t xml:space="preserve">– Australian Planner (Vol.43 #4) – SE Queensland &amp; Peak Oil (Taygfeld, </w:t>
      </w:r>
      <w:smartTag w:uri="urn:schemas-microsoft-com:office:smarttags" w:element="City">
        <w:smartTag w:uri="urn:schemas-microsoft-com:office:smarttags" w:element="place">
          <w:r w:rsidR="00565142" w:rsidRPr="004C5EC1">
            <w:rPr>
              <w:sz w:val="18"/>
            </w:rPr>
            <w:t>Griffith</w:t>
          </w:r>
        </w:smartTag>
      </w:smartTag>
      <w:r w:rsidR="00565142" w:rsidRPr="004C5EC1">
        <w:rPr>
          <w:sz w:val="18"/>
        </w:rPr>
        <w:t xml:space="preserve"> Uni)</w:t>
      </w:r>
      <w:r w:rsidR="00565142" w:rsidRPr="004C5EC1">
        <w:rPr>
          <w:sz w:val="18"/>
        </w:rPr>
        <w:tab/>
        <w:t>Dec 2006</w:t>
      </w:r>
    </w:p>
    <w:p w:rsidR="0035509D" w:rsidRPr="004C5EC1" w:rsidRDefault="00593940" w:rsidP="0035509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35509D" w:rsidRPr="004C5EC1">
        <w:rPr>
          <w:sz w:val="18"/>
        </w:rPr>
        <w:t>– Australian Planner (Vol.43 #4) – Biodiversity space in urban environments (Jones, Griffith U)</w:t>
      </w:r>
      <w:r w:rsidR="0035509D" w:rsidRPr="004C5EC1">
        <w:rPr>
          <w:sz w:val="18"/>
        </w:rPr>
        <w:tab/>
        <w:t>Dec 2006</w:t>
      </w:r>
    </w:p>
    <w:p w:rsidR="0035509D" w:rsidRPr="004C5EC1" w:rsidRDefault="00593940" w:rsidP="0035509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35509D" w:rsidRPr="004C5EC1">
        <w:rPr>
          <w:sz w:val="18"/>
        </w:rPr>
        <w:t>– Australian Planner (Vol.43 #4) – Educating Australia’s future planners (Heywood)</w:t>
      </w:r>
      <w:r w:rsidR="0035509D" w:rsidRPr="004C5EC1">
        <w:rPr>
          <w:sz w:val="18"/>
        </w:rPr>
        <w:tab/>
        <w:t>Dec 2006</w:t>
      </w:r>
    </w:p>
    <w:p w:rsidR="00706D64" w:rsidRPr="004C5EC1" w:rsidRDefault="00593940" w:rsidP="00706D6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706D64" w:rsidRPr="004C5EC1">
        <w:rPr>
          <w:sz w:val="18"/>
        </w:rPr>
        <w:t>– Australian Planner (Vol.43 #4) – Global focus : Scottish 10% on site from renewable energy</w:t>
      </w:r>
      <w:r w:rsidR="00706D64" w:rsidRPr="004C5EC1">
        <w:rPr>
          <w:sz w:val="18"/>
        </w:rPr>
        <w:tab/>
        <w:t>Dec 2006</w:t>
      </w:r>
    </w:p>
    <w:p w:rsidR="00706D64" w:rsidRPr="004C5EC1" w:rsidRDefault="00593940" w:rsidP="00706D6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Journal </w:t>
      </w:r>
      <w:r w:rsidR="00706D64" w:rsidRPr="004C5EC1">
        <w:rPr>
          <w:sz w:val="18"/>
        </w:rPr>
        <w:t>– Australian Planner (Vol.43 #4) – Future matters : Public vs. Private Us &amp; Them (Wagner)</w:t>
      </w:r>
      <w:r w:rsidR="00706D64" w:rsidRPr="004C5EC1">
        <w:rPr>
          <w:sz w:val="18"/>
        </w:rPr>
        <w:tab/>
        <w:t>Dec 2006</w:t>
      </w:r>
    </w:p>
    <w:p w:rsidR="004C5594" w:rsidRPr="004C5EC1" w:rsidRDefault="004C5594" w:rsidP="004C559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Brochure – PIA National (Jay)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color w:val="CC0000"/>
              <w:sz w:val="18"/>
            </w:rPr>
            <w:t>Australia</w:t>
          </w:r>
        </w:smartTag>
      </w:smartTag>
      <w:r w:rsidRPr="004C5EC1">
        <w:rPr>
          <w:color w:val="CC0000"/>
          <w:sz w:val="18"/>
        </w:rPr>
        <w:t>’s Planning Report Card : Planners telling it like it is</w:t>
      </w:r>
      <w:r w:rsidRPr="004C5EC1">
        <w:rPr>
          <w:color w:val="CC0000"/>
          <w:sz w:val="18"/>
        </w:rPr>
        <w:tab/>
        <w:t>Dec 2006</w:t>
      </w:r>
    </w:p>
    <w:p w:rsidR="00D11A1B" w:rsidRPr="004C5EC1" w:rsidRDefault="00D11A1B" w:rsidP="00D11A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Farmers eye multi-million dollar package to off-set wheat fees</w:t>
      </w:r>
      <w:r w:rsidRPr="004C5EC1">
        <w:rPr>
          <w:sz w:val="18"/>
        </w:rPr>
        <w:tab/>
      </w:r>
      <w:r w:rsidR="00F40CD8" w:rsidRPr="004C5EC1">
        <w:rPr>
          <w:sz w:val="18"/>
        </w:rPr>
        <w:t>21</w:t>
      </w:r>
      <w:r w:rsidRPr="004C5EC1">
        <w:rPr>
          <w:sz w:val="18"/>
        </w:rPr>
        <w:t xml:space="preserve"> Dec 2006</w:t>
      </w:r>
    </w:p>
    <w:p w:rsidR="003E4FA2" w:rsidRPr="004C5EC1" w:rsidRDefault="003E4FA2" w:rsidP="003E4F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4) – AWB wins hefty tax relief for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Iraq</w:t>
          </w:r>
        </w:smartTag>
      </w:smartTag>
      <w:r w:rsidRPr="004C5EC1">
        <w:rPr>
          <w:sz w:val="18"/>
        </w:rPr>
        <w:t xml:space="preserve"> bribes (Greco, Taxpayers Aust)</w:t>
      </w:r>
      <w:r w:rsidRPr="004C5EC1">
        <w:rPr>
          <w:sz w:val="18"/>
        </w:rPr>
        <w:tab/>
        <w:t>21 Dec 2006</w:t>
      </w:r>
    </w:p>
    <w:p w:rsidR="003E4FA2" w:rsidRPr="004C5EC1" w:rsidRDefault="003E4FA2" w:rsidP="003E4F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Reputation battered by law that’s an ass : AWB (Costello, Treasurer)</w:t>
      </w:r>
      <w:r w:rsidRPr="004C5EC1">
        <w:rPr>
          <w:sz w:val="18"/>
        </w:rPr>
        <w:tab/>
        <w:t>21 Dec 2006</w:t>
      </w:r>
    </w:p>
    <w:p w:rsidR="003E4FA2" w:rsidRPr="004C5EC1" w:rsidRDefault="003E4FA2" w:rsidP="003E4F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7) – </w:t>
      </w:r>
      <w:hyperlink r:id="rId1155" w:history="1">
        <w:r w:rsidRPr="005E0D12">
          <w:rPr>
            <w:rStyle w:val="Hyperlink"/>
            <w:b/>
            <w:sz w:val="18"/>
          </w:rPr>
          <w:t>Convention cen</w:t>
        </w:r>
        <w:r w:rsidR="00963A0F" w:rsidRPr="005E0D12">
          <w:rPr>
            <w:rStyle w:val="Hyperlink"/>
            <w:b/>
            <w:sz w:val="18"/>
          </w:rPr>
          <w:t>tre to get push for customers</w:t>
        </w:r>
      </w:hyperlink>
      <w:r w:rsidR="00963A0F" w:rsidRPr="004C5EC1">
        <w:rPr>
          <w:b/>
          <w:sz w:val="18"/>
        </w:rPr>
        <w:t xml:space="preserve"> (D’Arcy, </w:t>
      </w:r>
      <w:r w:rsidRPr="004C5EC1">
        <w:rPr>
          <w:b/>
          <w:sz w:val="18"/>
        </w:rPr>
        <w:t>PC</w:t>
      </w:r>
      <w:r w:rsidR="00963A0F" w:rsidRPr="004C5EC1">
        <w:rPr>
          <w:b/>
          <w:sz w:val="18"/>
        </w:rPr>
        <w:t>EC</w:t>
      </w:r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21 Dec 2006</w:t>
      </w:r>
    </w:p>
    <w:p w:rsidR="003E4FA2" w:rsidRPr="004C5EC1" w:rsidRDefault="003E4FA2" w:rsidP="003E4F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Costello’s pork barrel bulges : </w:t>
      </w:r>
      <w:r w:rsidR="009B39BE" w:rsidRPr="004C5EC1">
        <w:rPr>
          <w:sz w:val="18"/>
        </w:rPr>
        <w:t>$</w:t>
      </w:r>
      <w:r w:rsidRPr="004C5EC1">
        <w:rPr>
          <w:sz w:val="18"/>
        </w:rPr>
        <w:t>11.8b surplus (Federal Treasury)</w:t>
      </w:r>
      <w:r w:rsidRPr="004C5EC1">
        <w:rPr>
          <w:sz w:val="18"/>
        </w:rPr>
        <w:tab/>
        <w:t>21 Dec 2006</w:t>
      </w:r>
    </w:p>
    <w:p w:rsidR="003E3F50" w:rsidRPr="004C5EC1" w:rsidRDefault="003E3F50" w:rsidP="003E3F5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15) – Anti-loggers will act on fauna ruling (Woollard MLA, Alfred Cove)</w:t>
      </w:r>
      <w:r w:rsidRPr="004C5EC1">
        <w:rPr>
          <w:sz w:val="18"/>
        </w:rPr>
        <w:tab/>
        <w:t>21 Dec 2006</w:t>
      </w:r>
    </w:p>
    <w:p w:rsidR="009B39BE" w:rsidRPr="004C5EC1" w:rsidRDefault="009B39BE" w:rsidP="009B39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19) – Winners of the 2006 State pollie awards …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006666"/>
              <w:sz w:val="18"/>
            </w:rPr>
            <w:t>Taylor</w:t>
          </w:r>
        </w:smartTag>
      </w:smartTag>
      <w:r w:rsidRPr="004C5EC1">
        <w:rPr>
          <w:color w:val="006666"/>
          <w:sz w:val="18"/>
        </w:rPr>
        <w:t>, WAN)</w:t>
      </w:r>
      <w:r w:rsidRPr="004C5EC1">
        <w:rPr>
          <w:color w:val="006666"/>
          <w:sz w:val="18"/>
        </w:rPr>
        <w:tab/>
        <w:t>21 Dec 2006</w:t>
      </w:r>
    </w:p>
    <w:p w:rsidR="009B39BE" w:rsidRPr="004C5EC1" w:rsidRDefault="009B39BE" w:rsidP="009B39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19) – Jim McGinty, Fremantle : We think your slip is showing</w:t>
      </w:r>
      <w:r w:rsidRPr="004C5EC1">
        <w:rPr>
          <w:color w:val="006666"/>
          <w:sz w:val="18"/>
        </w:rPr>
        <w:tab/>
        <w:t>21 Dec 2006</w:t>
      </w:r>
    </w:p>
    <w:p w:rsidR="009B39BE" w:rsidRPr="004C5EC1" w:rsidRDefault="009B39BE" w:rsidP="009B39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19) – John D’Orazio, Bayswater : Best performance in a mini-series</w:t>
      </w:r>
      <w:r w:rsidRPr="004C5EC1">
        <w:rPr>
          <w:color w:val="006666"/>
          <w:sz w:val="18"/>
        </w:rPr>
        <w:tab/>
        <w:t>21 Dec 2006</w:t>
      </w:r>
    </w:p>
    <w:p w:rsidR="009B39BE" w:rsidRPr="004C5EC1" w:rsidRDefault="009B39BE" w:rsidP="009B39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19) – Ljiljanna Ravlich, East Metro : Marie Antoinette long goodbye</w:t>
      </w:r>
      <w:r w:rsidRPr="004C5EC1">
        <w:rPr>
          <w:color w:val="006666"/>
          <w:sz w:val="18"/>
        </w:rPr>
        <w:tab/>
        <w:t>21 Dec 2006</w:t>
      </w:r>
    </w:p>
    <w:p w:rsidR="009B39BE" w:rsidRPr="004C5EC1" w:rsidRDefault="009B39BE" w:rsidP="009B39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19) – Troy Buswell, Vasse : Best backstab in a feature event</w:t>
      </w:r>
      <w:r w:rsidRPr="004C5EC1">
        <w:rPr>
          <w:color w:val="006666"/>
          <w:sz w:val="18"/>
        </w:rPr>
        <w:tab/>
        <w:t>21 Dec 2006</w:t>
      </w:r>
    </w:p>
    <w:p w:rsidR="009B39BE" w:rsidRPr="004C5EC1" w:rsidRDefault="009B39BE" w:rsidP="009B39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 xml:space="preserve">Article – West Australian (Page 19) – </w:t>
      </w:r>
      <w:r w:rsidR="003E3F50" w:rsidRPr="004C5EC1">
        <w:rPr>
          <w:color w:val="006666"/>
          <w:sz w:val="18"/>
        </w:rPr>
        <w:t>Matt Birney</w:t>
      </w:r>
      <w:r w:rsidRPr="004C5EC1">
        <w:rPr>
          <w:color w:val="006666"/>
          <w:sz w:val="18"/>
        </w:rPr>
        <w:t xml:space="preserve">, </w:t>
      </w:r>
      <w:smartTag w:uri="urn:schemas-microsoft-com:office:smarttags" w:element="City">
        <w:smartTag w:uri="urn:schemas-microsoft-com:office:smarttags" w:element="place">
          <w:r w:rsidR="003E3F50" w:rsidRPr="004C5EC1">
            <w:rPr>
              <w:color w:val="006666"/>
              <w:sz w:val="18"/>
            </w:rPr>
            <w:t>Kalgoorlie</w:t>
          </w:r>
        </w:smartTag>
      </w:smartTag>
      <w:r w:rsidRPr="004C5EC1">
        <w:rPr>
          <w:color w:val="006666"/>
          <w:sz w:val="18"/>
        </w:rPr>
        <w:t xml:space="preserve"> : </w:t>
      </w:r>
      <w:r w:rsidR="003E3F50" w:rsidRPr="004C5EC1">
        <w:rPr>
          <w:color w:val="006666"/>
          <w:sz w:val="18"/>
        </w:rPr>
        <w:t>Fastest disappearance in Opposition</w:t>
      </w:r>
      <w:r w:rsidRPr="004C5EC1">
        <w:rPr>
          <w:color w:val="006666"/>
          <w:sz w:val="18"/>
        </w:rPr>
        <w:tab/>
        <w:t>21 Dec 2006</w:t>
      </w:r>
    </w:p>
    <w:p w:rsidR="003E3F50" w:rsidRPr="004C5EC1" w:rsidRDefault="003E3F50" w:rsidP="003E3F5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006666"/>
          <w:sz w:val="18"/>
        </w:rPr>
      </w:pPr>
      <w:r w:rsidRPr="004C5EC1">
        <w:rPr>
          <w:color w:val="006666"/>
          <w:sz w:val="18"/>
        </w:rPr>
        <w:t>Article – West Australian (Page 19) – Norm Marlborough, Peel : Don’t mention the Spanish Inquisition</w:t>
      </w:r>
      <w:r w:rsidRPr="004C5EC1">
        <w:rPr>
          <w:color w:val="006666"/>
          <w:sz w:val="18"/>
        </w:rPr>
        <w:tab/>
        <w:t>21 Dec 2006</w:t>
      </w:r>
    </w:p>
    <w:p w:rsidR="003E3F50" w:rsidRPr="004C5EC1" w:rsidRDefault="003E3F50" w:rsidP="003E3F5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color w:val="006666"/>
          <w:sz w:val="18"/>
        </w:rPr>
      </w:pPr>
      <w:r w:rsidRPr="004C5EC1">
        <w:rPr>
          <w:b/>
          <w:color w:val="006666"/>
          <w:sz w:val="18"/>
        </w:rPr>
        <w:t>Article – West Australian (Page 19) – Alan Carpenter, Premier : Best supporting act in a lead role</w:t>
      </w:r>
      <w:r w:rsidRPr="004C5EC1">
        <w:rPr>
          <w:b/>
          <w:color w:val="006666"/>
          <w:sz w:val="18"/>
        </w:rPr>
        <w:tab/>
        <w:t>21 Dec 2006</w:t>
      </w:r>
    </w:p>
    <w:p w:rsidR="00531032" w:rsidRPr="004C5EC1" w:rsidRDefault="00531032" w:rsidP="005310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35) – Tsunami millions ‘not used’ (Schmale, British Red Cross)</w:t>
      </w:r>
      <w:r w:rsidRPr="004C5EC1">
        <w:rPr>
          <w:sz w:val="18"/>
        </w:rPr>
        <w:tab/>
        <w:t>21 Dec 2006</w:t>
      </w:r>
    </w:p>
    <w:p w:rsidR="00531032" w:rsidRPr="004C5EC1" w:rsidRDefault="00531032" w:rsidP="005310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40) – Annan defends 10-year stint as UN chief (Annan, UNSG Rtd)</w:t>
      </w:r>
      <w:r w:rsidRPr="004C5EC1">
        <w:rPr>
          <w:sz w:val="18"/>
        </w:rPr>
        <w:tab/>
        <w:t>21 Dec 2006</w:t>
      </w:r>
    </w:p>
    <w:p w:rsidR="00531032" w:rsidRPr="004C5EC1" w:rsidRDefault="00531032" w:rsidP="005310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45) – ‘Inequity’ in housing scheme : Aboriginal (Fijac, DHW)</w:t>
      </w:r>
      <w:r w:rsidRPr="004C5EC1">
        <w:rPr>
          <w:sz w:val="18"/>
        </w:rPr>
        <w:tab/>
        <w:t>21 Dec 2006</w:t>
      </w:r>
    </w:p>
    <w:p w:rsidR="00531032" w:rsidRPr="004C5EC1" w:rsidRDefault="00531032" w:rsidP="0053103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51)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Battle</w:t>
          </w:r>
        </w:smartTag>
      </w:smartTag>
      <w:r w:rsidRPr="004C5EC1">
        <w:rPr>
          <w:sz w:val="18"/>
        </w:rPr>
        <w:t xml:space="preserve"> looms on Mid-West rail (Kopejtka, Murchison Metals)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1) – Crushed :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Off Road Vehicles (Cr Lionetti,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CC)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1) – Historic milestone : Major Edmund Lockyer 180</w:t>
      </w:r>
      <w:r w:rsidRPr="004C5EC1">
        <w:rPr>
          <w:sz w:val="18"/>
          <w:vertAlign w:val="superscript"/>
        </w:rPr>
        <w:t>th</w:t>
      </w:r>
      <w:r w:rsidRPr="004C5EC1">
        <w:rPr>
          <w:sz w:val="18"/>
        </w:rPr>
        <w:t xml:space="preserve"> Celebration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2) – City </w:t>
      </w:r>
      <w:r w:rsidR="002F124C" w:rsidRPr="004C5EC1">
        <w:rPr>
          <w:sz w:val="18"/>
        </w:rPr>
        <w:t>approves</w:t>
      </w:r>
      <w:r w:rsidRPr="004C5EC1">
        <w:rPr>
          <w:sz w:val="18"/>
        </w:rPr>
        <w:t xml:space="preserve"> $100m of investment (Cr Paver, Albany CC)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No discussion : AWAG Special Electors (Cr Paver, Albany CC)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3) – Power firm slammed : Western Power (Llewellyn MLC, SW)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Albany Advertiser (Page 6) – Buttons pushed &amp; Christmas bonus (Smithson, AA)</w:t>
      </w:r>
      <w:r w:rsidRPr="004C5EC1">
        <w:rPr>
          <w:sz w:val="18"/>
        </w:rPr>
        <w:tab/>
        <w:t>21 Dec 2006</w:t>
      </w:r>
    </w:p>
    <w:p w:rsidR="000D4FC8" w:rsidRPr="004C5EC1" w:rsidRDefault="000D4FC8" w:rsidP="000D4FC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Who really has cheated who? (Chamberlain, Newdegate)</w:t>
      </w:r>
      <w:r w:rsidRPr="004C5EC1">
        <w:rPr>
          <w:sz w:val="18"/>
        </w:rPr>
        <w:tab/>
        <w:t>21 Dec 2006</w:t>
      </w:r>
    </w:p>
    <w:p w:rsidR="000B2545" w:rsidRPr="004C5EC1" w:rsidRDefault="000B2545" w:rsidP="000B25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The man who made the first WA Christmas (Johnson, </w:t>
      </w:r>
      <w:smartTag w:uri="urn:schemas-microsoft-com:office:smarttags" w:element="place">
        <w:r w:rsidRPr="004C5EC1">
          <w:rPr>
            <w:sz w:val="18"/>
          </w:rPr>
          <w:t>Kalgan</w:t>
        </w:r>
      </w:smartTag>
      <w:r w:rsidRPr="004C5EC1">
        <w:rPr>
          <w:sz w:val="18"/>
        </w:rPr>
        <w:t>)</w:t>
      </w:r>
      <w:r w:rsidRPr="004C5EC1">
        <w:rPr>
          <w:sz w:val="18"/>
        </w:rPr>
        <w:tab/>
        <w:t>21 Dec 2006</w:t>
      </w:r>
    </w:p>
    <w:p w:rsidR="000B2545" w:rsidRPr="004C5EC1" w:rsidRDefault="000B2545" w:rsidP="000B25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Help us fight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Oyster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Hbr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Caravan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Park</w:t>
          </w:r>
        </w:smartTag>
      </w:smartTag>
      <w:r w:rsidRPr="004C5EC1">
        <w:rPr>
          <w:sz w:val="18"/>
        </w:rPr>
        <w:t xml:space="preserve"> (Matthews, OHCP)</w:t>
      </w:r>
      <w:r w:rsidRPr="004C5EC1">
        <w:rPr>
          <w:sz w:val="18"/>
        </w:rPr>
        <w:tab/>
        <w:t>21 Dec 2006</w:t>
      </w:r>
    </w:p>
    <w:p w:rsidR="000B2545" w:rsidRPr="004C5EC1" w:rsidRDefault="000B2545" w:rsidP="000B25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7) – Farmers make use of plantation help (Ellis, GSP)</w:t>
      </w:r>
      <w:r w:rsidRPr="004C5EC1">
        <w:rPr>
          <w:sz w:val="18"/>
        </w:rPr>
        <w:tab/>
        <w:t>21 Dec 2006</w:t>
      </w:r>
    </w:p>
    <w:p w:rsidR="000B2545" w:rsidRPr="004C5EC1" w:rsidRDefault="000B2545" w:rsidP="000B25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Albany Advertiser (Page 7) – Landcorp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Future Waterfront</w:t>
      </w:r>
      <w:r w:rsidRPr="004C5EC1">
        <w:rPr>
          <w:sz w:val="18"/>
        </w:rPr>
        <w:tab/>
        <w:t>21 Dec 2006</w:t>
      </w:r>
    </w:p>
    <w:p w:rsidR="000B2545" w:rsidRPr="004C5EC1" w:rsidRDefault="000B2545" w:rsidP="000B254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13) – WA DEC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South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Coast</w:t>
          </w:r>
        </w:smartTag>
      </w:smartTag>
      <w:r w:rsidRPr="004C5EC1">
        <w:rPr>
          <w:sz w:val="18"/>
        </w:rPr>
        <w:t xml:space="preserve"> Regional Marine Strategic Plan</w:t>
      </w:r>
      <w:r w:rsidRPr="004C5EC1">
        <w:rPr>
          <w:sz w:val="18"/>
        </w:rPr>
        <w:tab/>
        <w:t>21 Dec 2006</w:t>
      </w:r>
    </w:p>
    <w:p w:rsidR="00B979CA" w:rsidRPr="004C5EC1" w:rsidRDefault="00B979CA" w:rsidP="00B979C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15) – Carols at the cove (Hadlow, Apex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Dec 2006</w:t>
      </w:r>
    </w:p>
    <w:p w:rsidR="00CF6EBE" w:rsidRPr="004C5EC1" w:rsidRDefault="00CF6EBE" w:rsidP="00CF6E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2) – No minute response : AWAG (Cr Paver, Albany CC)</w:t>
      </w:r>
      <w:r w:rsidRPr="004C5EC1">
        <w:rPr>
          <w:sz w:val="18"/>
        </w:rPr>
        <w:tab/>
        <w:t>21 Dec 2006</w:t>
      </w:r>
    </w:p>
    <w:p w:rsidR="00CF6EBE" w:rsidRPr="004C5EC1" w:rsidRDefault="00CF6EBE" w:rsidP="00CF6E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4) – Line options considered for Grange (Llewellyn MLC, SW)</w:t>
      </w:r>
      <w:r w:rsidRPr="004C5EC1">
        <w:rPr>
          <w:sz w:val="18"/>
        </w:rPr>
        <w:tab/>
        <w:t>21 Dec 2006</w:t>
      </w:r>
    </w:p>
    <w:p w:rsidR="00142126" w:rsidRPr="004C5EC1" w:rsidRDefault="00142126" w:rsidP="0014212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Range heritage listed : Stirlings (Tuckey MHR, O’Connor)</w:t>
      </w:r>
      <w:r w:rsidRPr="004C5EC1">
        <w:rPr>
          <w:sz w:val="18"/>
        </w:rPr>
        <w:tab/>
        <w:t>21 Dec 2006</w:t>
      </w:r>
    </w:p>
    <w:p w:rsidR="00FE6FFE" w:rsidRPr="004C5EC1" w:rsidRDefault="00FE6FFE" w:rsidP="00FE6FF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Numbat release : Ravensthorpe (Dr Friend, WA DEC &amp; SCRIPT)</w:t>
      </w:r>
      <w:r w:rsidRPr="004C5EC1">
        <w:rPr>
          <w:sz w:val="18"/>
        </w:rPr>
        <w:tab/>
        <w:t>21 Dec 2006</w:t>
      </w:r>
    </w:p>
    <w:p w:rsidR="00FE6FFE" w:rsidRPr="004C5EC1" w:rsidRDefault="00FE6FFE" w:rsidP="00FE6FF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6) – Developments passed : $100m (Cr Marshall, Albany CC)</w:t>
      </w:r>
      <w:r w:rsidRPr="004C5EC1">
        <w:rPr>
          <w:sz w:val="18"/>
        </w:rPr>
        <w:tab/>
        <w:t>21 Dec 2006</w:t>
      </w:r>
    </w:p>
    <w:p w:rsidR="00337456" w:rsidRPr="004C5EC1" w:rsidRDefault="00337456" w:rsidP="0033745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7) – Mixed views on plans : Waterfront (Watson MLA,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21 Dec 2006</w:t>
      </w:r>
    </w:p>
    <w:p w:rsidR="00337456" w:rsidRPr="004C5EC1" w:rsidRDefault="00337456" w:rsidP="0033745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Preparing for growth : Demography (Cr Emery, Albany CC)</w:t>
      </w:r>
      <w:r w:rsidRPr="004C5EC1">
        <w:rPr>
          <w:sz w:val="18"/>
        </w:rPr>
        <w:tab/>
        <w:t>21 Dec 2006</w:t>
      </w:r>
    </w:p>
    <w:p w:rsidR="00337456" w:rsidRPr="004C5EC1" w:rsidRDefault="00337456" w:rsidP="0033745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Agents criticised : Greenacres Floral (Cr Wellington, Albany CC)</w:t>
      </w:r>
      <w:r w:rsidRPr="004C5EC1">
        <w:rPr>
          <w:sz w:val="18"/>
        </w:rPr>
        <w:tab/>
        <w:t>21 Dec 2006</w:t>
      </w:r>
    </w:p>
    <w:p w:rsidR="00CF6EBE" w:rsidRPr="004C5EC1" w:rsidRDefault="00CF6EBE" w:rsidP="00CF6EBE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AGS Weekender (Page 8) – Port’s future is still being questioned (Williams, </w:t>
      </w:r>
      <w:smartTag w:uri="urn:schemas-microsoft-com:office:smarttags" w:element="City">
        <w:smartTag w:uri="urn:schemas-microsoft-com:office:smarttags" w:element="place">
          <w:r w:rsidRPr="004C5EC1">
            <w:rPr>
              <w:b/>
              <w:sz w:val="18"/>
            </w:rPr>
            <w:t>Albany</w:t>
          </w:r>
        </w:smartTag>
      </w:smartTag>
      <w:r w:rsidRPr="004C5EC1">
        <w:rPr>
          <w:b/>
          <w:sz w:val="18"/>
        </w:rPr>
        <w:t>)</w:t>
      </w:r>
      <w:r w:rsidRPr="004C5EC1">
        <w:rPr>
          <w:b/>
          <w:sz w:val="18"/>
        </w:rPr>
        <w:tab/>
        <w:t>21 Dec 2006</w:t>
      </w:r>
    </w:p>
    <w:p w:rsidR="00F82A09" w:rsidRPr="004C5EC1" w:rsidRDefault="00F82A09" w:rsidP="00F82A0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10) – Biodiversity in Jerramungup : Fitzgerald NP (Sanders, SCRIPT)</w:t>
      </w:r>
      <w:r w:rsidRPr="004C5EC1">
        <w:rPr>
          <w:sz w:val="18"/>
        </w:rPr>
        <w:tab/>
        <w:t>21 Dec 2006</w:t>
      </w:r>
    </w:p>
    <w:p w:rsidR="00B967AD" w:rsidRPr="004C5EC1" w:rsidRDefault="00B967AD" w:rsidP="00B967A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Advert – AGS Weekender (Page 12) – Landcorp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Future Waterfront</w:t>
      </w:r>
      <w:r w:rsidRPr="004C5EC1">
        <w:rPr>
          <w:sz w:val="18"/>
        </w:rPr>
        <w:tab/>
        <w:t>21 Dec 2006</w:t>
      </w:r>
    </w:p>
    <w:p w:rsidR="00554843" w:rsidRPr="004C5EC1" w:rsidRDefault="00554843" w:rsidP="0055484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 Trader (Page v) – Albany Christmas Pageant (</w:t>
      </w:r>
      <w:smartTag w:uri="urn:schemas-microsoft-com:office:smarttags" w:element="Street">
        <w:smartTag w:uri="urn:schemas-microsoft-com:office:smarttags" w:element="address">
          <w:r w:rsidRPr="004C5EC1">
            <w:rPr>
              <w:sz w:val="18"/>
            </w:rPr>
            <w:t>York Street</w:t>
          </w:r>
        </w:smartTag>
      </w:smartTag>
      <w:r w:rsidRPr="004C5EC1">
        <w:rPr>
          <w:sz w:val="18"/>
        </w:rPr>
        <w:t>) : Photographs</w:t>
      </w:r>
      <w:r w:rsidRPr="004C5EC1">
        <w:rPr>
          <w:sz w:val="18"/>
        </w:rPr>
        <w:tab/>
        <w:t>21 Dec 2006</w:t>
      </w:r>
    </w:p>
    <w:p w:rsidR="00554843" w:rsidRPr="004C5EC1" w:rsidRDefault="00554843" w:rsidP="0055484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Telephone – AGS Weekender (Harrington) – </w:t>
      </w:r>
      <w:hyperlink r:id="rId1156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57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21 Dec 2006</w:t>
      </w:r>
    </w:p>
    <w:p w:rsidR="00D77888" w:rsidRPr="004C5EC1" w:rsidRDefault="00D77888" w:rsidP="00D7788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AGS Weekender (Harrington) – Letter to editor : Nicolette Williams &amp; Port Relocation</w:t>
      </w:r>
      <w:r w:rsidRPr="004C5EC1">
        <w:rPr>
          <w:sz w:val="18"/>
        </w:rPr>
        <w:tab/>
        <w:t>21 Dec 2006</w:t>
      </w:r>
    </w:p>
    <w:p w:rsidR="00D77888" w:rsidRPr="004C5EC1" w:rsidRDefault="00D77888" w:rsidP="00D7788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AGS Weekender (Harrington) – Rainbow 2000 Project &amp; </w:t>
      </w:r>
      <w:hyperlink r:id="rId1158" w:history="1">
        <w:r w:rsidRPr="004C5EC1">
          <w:rPr>
            <w:rStyle w:val="Hyperlink"/>
            <w:sz w:val="18"/>
          </w:rPr>
          <w:t>R2000AlbanyANZEF</w:t>
        </w:r>
      </w:hyperlink>
      <w:r w:rsidRPr="004C5EC1">
        <w:rPr>
          <w:sz w:val="18"/>
        </w:rPr>
        <w:tab/>
        <w:t>21 Dec 2006</w:t>
      </w:r>
    </w:p>
    <w:p w:rsidR="00BE01F8" w:rsidRPr="004C5EC1" w:rsidRDefault="00BE01F8" w:rsidP="00BE01F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AGS Weekender (Harrington) – </w:t>
      </w:r>
      <w:r w:rsidR="00D77888" w:rsidRPr="004C5EC1">
        <w:rPr>
          <w:sz w:val="18"/>
        </w:rPr>
        <w:t>Copy FOI Complaint WADPI Review Questionnaire Response</w:t>
      </w:r>
      <w:r w:rsidRPr="004C5EC1">
        <w:rPr>
          <w:sz w:val="18"/>
        </w:rPr>
        <w:tab/>
      </w:r>
      <w:r w:rsidR="00D77888" w:rsidRPr="004C5EC1">
        <w:rPr>
          <w:sz w:val="18"/>
        </w:rPr>
        <w:t xml:space="preserve">21 Dec </w:t>
      </w:r>
      <w:r w:rsidRPr="004C5EC1">
        <w:rPr>
          <w:sz w:val="18"/>
        </w:rPr>
        <w:t>2006</w:t>
      </w:r>
    </w:p>
    <w:p w:rsidR="00BE01F8" w:rsidRPr="004C5EC1" w:rsidRDefault="00BE01F8" w:rsidP="00BE01F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AGS Weekender (Harrington) – Response to DAPMs &amp; </w:t>
      </w:r>
      <w:hyperlink r:id="rId1159" w:history="1">
        <w:r w:rsidRPr="004C5EC1">
          <w:rPr>
            <w:rStyle w:val="Hyperlink"/>
            <w:sz w:val="18"/>
          </w:rPr>
          <w:t>Albany Draft LPS</w:t>
        </w:r>
      </w:hyperlink>
      <w:r w:rsidR="00D77888" w:rsidRPr="004C5EC1">
        <w:rPr>
          <w:sz w:val="18"/>
        </w:rPr>
        <w:t xml:space="preserve"> Submission</w:t>
      </w:r>
      <w:r w:rsidRPr="004C5EC1">
        <w:rPr>
          <w:sz w:val="18"/>
        </w:rPr>
        <w:tab/>
      </w:r>
      <w:r w:rsidR="00D77888" w:rsidRPr="004C5EC1">
        <w:rPr>
          <w:sz w:val="18"/>
        </w:rPr>
        <w:t xml:space="preserve">21 Dec </w:t>
      </w:r>
      <w:r w:rsidRPr="004C5EC1">
        <w:rPr>
          <w:sz w:val="18"/>
        </w:rPr>
        <w:t>2006</w:t>
      </w:r>
    </w:p>
    <w:p w:rsidR="00C40B51" w:rsidRPr="004C5EC1" w:rsidRDefault="00C40B51" w:rsidP="00C40B5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LGRD – </w:t>
      </w:r>
      <w:hyperlink r:id="rId1160" w:history="1">
        <w:r w:rsidRPr="004C5EC1">
          <w:rPr>
            <w:rStyle w:val="Hyperlink"/>
            <w:sz w:val="18"/>
          </w:rPr>
          <w:t>www.dlgrd.wa.gov.au</w:t>
        </w:r>
      </w:hyperlink>
      <w:r w:rsidRPr="004C5EC1">
        <w:rPr>
          <w:sz w:val="18"/>
        </w:rPr>
        <w:t xml:space="preserve">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Northam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Town</w:t>
          </w:r>
        </w:smartTag>
      </w:smartTag>
      <w:r w:rsidRPr="004C5EC1">
        <w:rPr>
          <w:sz w:val="18"/>
        </w:rPr>
        <w:t xml:space="preserve"> / Shire Amalgamation (Yes / No)</w:t>
      </w:r>
      <w:r w:rsidRPr="004C5EC1">
        <w:rPr>
          <w:sz w:val="18"/>
        </w:rPr>
        <w:tab/>
        <w:t>21 Dec 2006</w:t>
      </w:r>
    </w:p>
    <w:p w:rsidR="006A6536" w:rsidRPr="004C5EC1" w:rsidRDefault="006A6536" w:rsidP="006A65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Ripper is on target for a repeat $2b-plus surplus (WA Treasury)</w:t>
      </w:r>
      <w:r w:rsidRPr="004C5EC1">
        <w:rPr>
          <w:sz w:val="18"/>
        </w:rPr>
        <w:tab/>
        <w:t>22 Dec 2006</w:t>
      </w:r>
    </w:p>
    <w:p w:rsidR="006A6536" w:rsidRPr="004C5EC1" w:rsidRDefault="006A6536" w:rsidP="006A65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Lazy $25m windfall a powerful sign of tax relief need (Ripper MLA)</w:t>
      </w:r>
      <w:r w:rsidRPr="004C5EC1">
        <w:rPr>
          <w:sz w:val="18"/>
        </w:rPr>
        <w:tab/>
        <w:t>22 Dec 2006</w:t>
      </w:r>
    </w:p>
    <w:p w:rsidR="006A6536" w:rsidRPr="004C5EC1" w:rsidRDefault="006A6536" w:rsidP="006A65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Property prices settle in for a soft landing (Druitt, REIWA)</w:t>
      </w:r>
      <w:r w:rsidRPr="004C5EC1">
        <w:rPr>
          <w:sz w:val="18"/>
        </w:rPr>
        <w:tab/>
        <w:t>22 Dec 2006</w:t>
      </w:r>
    </w:p>
    <w:p w:rsidR="006A6536" w:rsidRPr="004C5EC1" w:rsidRDefault="006A6536" w:rsidP="006A65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Snow slopes a cool new look for sizzling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summers (Pretzel)</w:t>
      </w:r>
      <w:r w:rsidRPr="004C5EC1">
        <w:rPr>
          <w:sz w:val="18"/>
        </w:rPr>
        <w:tab/>
        <w:t>22 Dec 2006</w:t>
      </w:r>
    </w:p>
    <w:p w:rsidR="006A6536" w:rsidRPr="004C5EC1" w:rsidRDefault="006A6536" w:rsidP="006A65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Clean-up order to Yacht clubs : Swan River (Hughes, SRT)</w:t>
      </w:r>
      <w:r w:rsidRPr="004C5EC1">
        <w:rPr>
          <w:sz w:val="18"/>
        </w:rPr>
        <w:tab/>
        <w:t>22 Dec 2006</w:t>
      </w:r>
    </w:p>
    <w:p w:rsidR="009D74C6" w:rsidRPr="004C5EC1" w:rsidRDefault="009D74C6" w:rsidP="009D74C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Telstra to open defence of class action (Fowlie, Slater &amp; Gordon)</w:t>
      </w:r>
      <w:r w:rsidRPr="004C5EC1">
        <w:rPr>
          <w:sz w:val="18"/>
        </w:rPr>
        <w:tab/>
        <w:t>22 Dec 2006</w:t>
      </w:r>
    </w:p>
    <w:p w:rsidR="009D74C6" w:rsidRPr="004C5EC1" w:rsidRDefault="009D74C6" w:rsidP="009D74C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Mermaid joins P&amp;O to obtain a global reach (Howarth, Mermaid)</w:t>
      </w:r>
      <w:r w:rsidRPr="004C5EC1">
        <w:rPr>
          <w:sz w:val="18"/>
        </w:rPr>
        <w:tab/>
        <w:t>22 Dec 2006</w:t>
      </w:r>
    </w:p>
    <w:p w:rsidR="009D74C6" w:rsidRPr="004C5EC1" w:rsidRDefault="009D74C6" w:rsidP="009D74C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Tree plantation investors win new tax breaks (Murphy, NAFI)</w:t>
      </w:r>
      <w:r w:rsidRPr="004C5EC1">
        <w:rPr>
          <w:sz w:val="18"/>
        </w:rPr>
        <w:tab/>
        <w:t>22 Dec 2006</w:t>
      </w:r>
    </w:p>
    <w:p w:rsidR="006A6536" w:rsidRPr="004C5EC1" w:rsidRDefault="006A6536" w:rsidP="006A65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56) –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Russia</w:t>
          </w:r>
        </w:smartTag>
      </w:smartTag>
      <w:r w:rsidRPr="004C5EC1">
        <w:rPr>
          <w:sz w:val="18"/>
        </w:rPr>
        <w:t xml:space="preserve"> playing hard ball (O’Sullivan, Deutsche UFG)</w:t>
      </w:r>
      <w:r w:rsidRPr="004C5EC1">
        <w:rPr>
          <w:sz w:val="18"/>
        </w:rPr>
        <w:tab/>
        <w:t>22 Dec 2006</w:t>
      </w:r>
    </w:p>
    <w:p w:rsidR="00742337" w:rsidRPr="004C5EC1" w:rsidRDefault="00742337" w:rsidP="00742337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Peter Watson MLA (</w:t>
      </w:r>
      <w:smartTag w:uri="urn:schemas-microsoft-com:office:smarttags" w:element="City">
        <w:r w:rsidRPr="004C5EC1">
          <w:rPr>
            <w:color w:val="CC0000"/>
            <w:sz w:val="18"/>
          </w:rPr>
          <w:t>Albany</w:t>
        </w:r>
      </w:smartTag>
      <w:r w:rsidRPr="004C5EC1">
        <w:rPr>
          <w:color w:val="CC0000"/>
          <w:sz w:val="18"/>
        </w:rPr>
        <w:t xml:space="preserve">) – Country Labor Survey at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Albany</w:t>
          </w:r>
        </w:smartTag>
      </w:smartTag>
      <w:r w:rsidRPr="004C5EC1">
        <w:rPr>
          <w:color w:val="CC0000"/>
          <w:sz w:val="18"/>
        </w:rPr>
        <w:t xml:space="preserve"> Show (</w:t>
      </w:r>
      <w:r w:rsidR="00FB3B43" w:rsidRPr="004C5EC1">
        <w:rPr>
          <w:color w:val="CC0000"/>
          <w:sz w:val="18"/>
        </w:rPr>
        <w:t>Big</w:t>
      </w:r>
      <w:r w:rsidRPr="004C5EC1">
        <w:rPr>
          <w:color w:val="CC0000"/>
          <w:sz w:val="18"/>
        </w:rPr>
        <w:t xml:space="preserve"> Response)</w:t>
      </w:r>
      <w:r w:rsidRPr="004C5EC1">
        <w:rPr>
          <w:color w:val="CC0000"/>
          <w:sz w:val="18"/>
        </w:rPr>
        <w:tab/>
        <w:t>22 Dec 2006</w:t>
      </w:r>
    </w:p>
    <w:p w:rsidR="005B4DC2" w:rsidRPr="004C5EC1" w:rsidRDefault="005B4DC2" w:rsidP="005B4DC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LGAB – Congratulations on Geraldton : Good luck with Northam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$100m invest</w:t>
      </w:r>
      <w:r w:rsidRPr="004C5EC1">
        <w:rPr>
          <w:sz w:val="18"/>
        </w:rPr>
        <w:tab/>
        <w:t>22 Dec 2006</w:t>
      </w:r>
    </w:p>
    <w:p w:rsidR="00F06561" w:rsidRPr="004C5EC1" w:rsidRDefault="00F06561" w:rsidP="00F0656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Email from – Victorian DSE (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Melbourne</w:t>
          </w:r>
        </w:smartTag>
      </w:smartTag>
      <w:r w:rsidRPr="004C5EC1">
        <w:rPr>
          <w:color w:val="CC0000"/>
          <w:sz w:val="18"/>
        </w:rPr>
        <w:t xml:space="preserve"> 2030 Update) – Regional Housing Statements</w:t>
      </w:r>
      <w:r w:rsidRPr="004C5EC1">
        <w:rPr>
          <w:color w:val="CC0000"/>
          <w:sz w:val="18"/>
        </w:rPr>
        <w:tab/>
        <w:t>22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Weekend Australian (Page 12) – Christmas reveals our shared values</w:t>
      </w:r>
      <w:r w:rsidRPr="004C5EC1">
        <w:rPr>
          <w:b/>
          <w:sz w:val="18"/>
        </w:rPr>
        <w:tab/>
        <w:t>23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Editorial – Weekend Australian (Page 12) –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’s heritage has its roots in ancient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Bethlehem</w:t>
          </w:r>
        </w:smartTag>
      </w:smartTag>
      <w:r w:rsidRPr="004C5EC1">
        <w:rPr>
          <w:sz w:val="18"/>
        </w:rPr>
        <w:tab/>
        <w:t>23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12) – We are priviledged to live in a society like ours</w:t>
      </w:r>
      <w:r w:rsidRPr="004C5EC1">
        <w:rPr>
          <w:sz w:val="18"/>
        </w:rPr>
        <w:tab/>
        <w:t>23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12) – Science and reason are again today distrusted</w:t>
      </w:r>
      <w:r w:rsidRPr="004C5EC1">
        <w:rPr>
          <w:sz w:val="18"/>
        </w:rPr>
        <w:tab/>
        <w:t>23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Weekend Australian (Page 12) – Justice denied … again : Abu Bakar Bashir, Bali 2002</w:t>
      </w:r>
      <w:r w:rsidRPr="004C5EC1">
        <w:rPr>
          <w:sz w:val="18"/>
        </w:rPr>
        <w:tab/>
        <w:t>23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Burrup gas to go ahead as rock art bid rejected (Sen. Siewert, GWA)</w:t>
      </w:r>
      <w:r w:rsidRPr="004C5EC1">
        <w:rPr>
          <w:sz w:val="18"/>
        </w:rPr>
        <w:tab/>
        <w:t>23 Dec 2006</w:t>
      </w:r>
    </w:p>
    <w:p w:rsidR="001A7535" w:rsidRPr="004C5EC1" w:rsidRDefault="001A7535" w:rsidP="001A753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Nyoongar Perth link not proved (Wilcox, NNTT &amp; Federal Court)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Rio Tinto, BHP Billiton set to get 9.5% iron ore increase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6) – Australian wheat export : What you should know</w:t>
      </w:r>
      <w:r w:rsidRPr="004C5EC1">
        <w:rPr>
          <w:b/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Farmers subsidise AWB in export market deal (Tuckey MHR)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CBH gets ready for a grain flood (Kirk, Planfarm)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Deeply divided farm group asks one of its senior leaders to resign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11) – Questions over Bowler’s decision : Urban Pacific (Cable Sands)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Building times to drop by half (Dastlik, HIA)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Maintain salt rules for Cockburn Sound (Tallentire, WACC)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Public have their say on Yarragadee (Middle, EPA Appeals)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19) – Oscar the dog may give clue to bringing life into our city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Murray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23 Dec 2006</w:t>
      </w:r>
    </w:p>
    <w:p w:rsidR="00F63641" w:rsidRPr="004C5EC1" w:rsidRDefault="00F63641" w:rsidP="00F6364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44) – From silos to luxury apartments : Bunbury (</w:t>
      </w:r>
      <w:r w:rsidR="0026177E" w:rsidRPr="004C5EC1">
        <w:rPr>
          <w:sz w:val="18"/>
        </w:rPr>
        <w:t>Barbetti, Kareelya</w:t>
      </w:r>
      <w:r w:rsidRPr="004C5EC1">
        <w:rPr>
          <w:sz w:val="18"/>
        </w:rPr>
        <w:t>)</w:t>
      </w:r>
      <w:r w:rsidRPr="004C5EC1">
        <w:rPr>
          <w:sz w:val="18"/>
        </w:rPr>
        <w:tab/>
        <w:t>23 Dec 2006</w:t>
      </w:r>
    </w:p>
    <w:p w:rsidR="005C448F" w:rsidRPr="004C5EC1" w:rsidRDefault="005C448F" w:rsidP="005C448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Sunday Times (Page 29) – </w:t>
      </w:r>
      <w:hyperlink r:id="rId1161" w:history="1">
        <w:r w:rsidRPr="00B617F2">
          <w:rPr>
            <w:rStyle w:val="Hyperlink"/>
            <w:b/>
            <w:sz w:val="18"/>
          </w:rPr>
          <w:t>Green power : Good riddance McGowan</w:t>
        </w:r>
      </w:hyperlink>
      <w:r w:rsidRPr="004C5EC1">
        <w:rPr>
          <w:b/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4C5EC1">
            <w:rPr>
              <w:b/>
              <w:sz w:val="18"/>
            </w:rPr>
            <w:t>Jennings</w:t>
          </w:r>
        </w:smartTag>
      </w:smartTag>
      <w:r w:rsidRPr="004C5EC1">
        <w:rPr>
          <w:b/>
          <w:sz w:val="18"/>
        </w:rPr>
        <w:t>, WACC)</w:t>
      </w:r>
      <w:r w:rsidRPr="004C5EC1">
        <w:rPr>
          <w:b/>
          <w:sz w:val="18"/>
        </w:rPr>
        <w:tab/>
        <w:t>24 Dec 2006</w:t>
      </w:r>
    </w:p>
    <w:p w:rsidR="001F05E0" w:rsidRPr="004C5EC1" w:rsidRDefault="001F05E0" w:rsidP="001F05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1) – Urban sprawl can cut house prices (Nahan, IPA)</w:t>
      </w:r>
      <w:r w:rsidRPr="004C5EC1">
        <w:rPr>
          <w:sz w:val="18"/>
        </w:rPr>
        <w:tab/>
        <w:t>26 Dec 2006</w:t>
      </w:r>
    </w:p>
    <w:p w:rsidR="001F05E0" w:rsidRPr="004C5EC1" w:rsidRDefault="001F05E0" w:rsidP="001F05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1) – Pulpits used for political attacks (Archbishop Herft, ACA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26 Dec 2006</w:t>
      </w:r>
    </w:p>
    <w:p w:rsidR="001F05E0" w:rsidRPr="004C5EC1" w:rsidRDefault="001F05E0" w:rsidP="001F05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Housing market still hot (Dastlik, HIA)</w:t>
      </w:r>
      <w:r w:rsidRPr="004C5EC1">
        <w:rPr>
          <w:sz w:val="18"/>
        </w:rPr>
        <w:tab/>
        <w:t>26 Dec 2006</w:t>
      </w:r>
    </w:p>
    <w:p w:rsidR="001F05E0" w:rsidRPr="004C5EC1" w:rsidRDefault="001F05E0" w:rsidP="001F05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12) – Grain flows to CBH as AWB faces Iraqi lawsuit (Mencshelyi, CBH)</w:t>
      </w:r>
      <w:r w:rsidRPr="004C5EC1">
        <w:rPr>
          <w:sz w:val="18"/>
        </w:rPr>
        <w:tab/>
        <w:t>26 Dec 2006</w:t>
      </w:r>
    </w:p>
    <w:p w:rsidR="001F05E0" w:rsidRPr="004C5EC1" w:rsidRDefault="001F05E0" w:rsidP="001F05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After dog of a year, prepare for year in pigsty (Henderson, TSI)</w:t>
      </w:r>
      <w:r w:rsidRPr="004C5EC1">
        <w:rPr>
          <w:sz w:val="18"/>
        </w:rPr>
        <w:tab/>
        <w:t>26 Dec 2006</w:t>
      </w:r>
    </w:p>
    <w:p w:rsidR="001F05E0" w:rsidRPr="004C5EC1" w:rsidRDefault="001F05E0" w:rsidP="001F05E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55) – Brothels a business : Councils (Mitchell, WALGA)</w:t>
      </w:r>
      <w:r w:rsidRPr="004C5EC1">
        <w:rPr>
          <w:sz w:val="18"/>
        </w:rPr>
        <w:tab/>
        <w:t>26 Dec 2006</w:t>
      </w:r>
    </w:p>
    <w:p w:rsidR="0037541B" w:rsidRPr="004C5EC1" w:rsidRDefault="0037541B" w:rsidP="0037541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Sunday Times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Flint</w:t>
          </w:r>
        </w:smartTag>
      </w:smartTag>
      <w:r w:rsidRPr="004C5EC1">
        <w:rPr>
          <w:sz w:val="18"/>
        </w:rPr>
        <w:t xml:space="preserve">) – </w:t>
      </w:r>
      <w:hyperlink r:id="rId1162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 Evaluation</w:t>
        </w:r>
      </w:hyperlink>
      <w:r w:rsidRPr="004C5EC1">
        <w:rPr>
          <w:sz w:val="18"/>
          <w:szCs w:val="18"/>
        </w:rPr>
        <w:t xml:space="preserve"> &amp; </w:t>
      </w:r>
      <w:hyperlink r:id="rId1163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26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State admits workers shun job contracts (Bowler, Employment)</w:t>
      </w:r>
      <w:r w:rsidRPr="004C5EC1">
        <w:rPr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State’s car fleet hits 10,000 mark (Ripper MLA, Treasury)</w:t>
      </w:r>
      <w:r w:rsidRPr="004C5EC1">
        <w:rPr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Councils score $10m from fines (Edwards, Perth CC)</w:t>
      </w:r>
      <w:r w:rsidRPr="004C5EC1">
        <w:rPr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Gulf users</w:t>
      </w:r>
      <w:r w:rsidR="00B846A5" w:rsidRPr="004C5EC1">
        <w:rPr>
          <w:sz w:val="18"/>
        </w:rPr>
        <w:t xml:space="preserve"> unite to fight salt harvester : </w:t>
      </w:r>
      <w:r w:rsidRPr="004C5EC1">
        <w:rPr>
          <w:sz w:val="18"/>
        </w:rPr>
        <w:t>Kailis</w:t>
      </w:r>
      <w:r w:rsidR="00B846A5" w:rsidRPr="004C5EC1">
        <w:rPr>
          <w:sz w:val="18"/>
        </w:rPr>
        <w:t xml:space="preserve"> (Straits Resources</w:t>
      </w:r>
      <w:r w:rsidRPr="004C5EC1">
        <w:rPr>
          <w:sz w:val="18"/>
        </w:rPr>
        <w:t>)</w:t>
      </w:r>
      <w:r w:rsidRPr="004C5EC1">
        <w:rPr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6) – Urban sprawl plan ‘twaddle’ (MacTiernan, Min P&amp;I)</w:t>
      </w:r>
      <w:r w:rsidRPr="004C5EC1">
        <w:rPr>
          <w:b/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State will be left with bill for tax &amp; spend govt (Nahan, CCIWA)</w:t>
      </w:r>
      <w:r w:rsidRPr="004C5EC1">
        <w:rPr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6) – Ozone loss dramatic (Portmann, NOAA)</w:t>
      </w:r>
      <w:r w:rsidRPr="004C5EC1">
        <w:rPr>
          <w:sz w:val="18"/>
        </w:rPr>
        <w:tab/>
        <w:t>27 Dec 2006</w:t>
      </w:r>
    </w:p>
    <w:p w:rsidR="00B846A5" w:rsidRPr="004C5EC1" w:rsidRDefault="00B846A5" w:rsidP="00B846A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7) – Brewery site to dominate skyline : 3 towers 1000 units (Saville)</w:t>
      </w:r>
      <w:r w:rsidRPr="004C5EC1">
        <w:rPr>
          <w:sz w:val="18"/>
        </w:rPr>
        <w:tab/>
        <w:t>27 Dec 2006</w:t>
      </w:r>
    </w:p>
    <w:p w:rsidR="00B846A5" w:rsidRPr="004C5EC1" w:rsidRDefault="00B846A5" w:rsidP="00B846A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10) – Banda Aceh still waits for houses (Kuntoro, BRR)</w:t>
      </w:r>
      <w:r w:rsidRPr="004C5EC1">
        <w:rPr>
          <w:sz w:val="18"/>
        </w:rPr>
        <w:tab/>
        <w:t>27 Dec 2006</w:t>
      </w:r>
    </w:p>
    <w:p w:rsidR="00B846A5" w:rsidRPr="004C5EC1" w:rsidRDefault="00B846A5" w:rsidP="00B846A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17) – New export licence has wheat pouring in CBH (McGill, Calingiri)</w:t>
      </w:r>
      <w:r w:rsidRPr="004C5EC1">
        <w:rPr>
          <w:sz w:val="18"/>
        </w:rPr>
        <w:tab/>
        <w:t>27 Dec 2006</w:t>
      </w:r>
    </w:p>
    <w:p w:rsidR="00AF67F0" w:rsidRPr="004C5EC1" w:rsidRDefault="00AF67F0" w:rsidP="00AF67F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18) – Land shortage requires dual approach</w:t>
      </w:r>
      <w:r w:rsidRPr="004C5EC1">
        <w:rPr>
          <w:sz w:val="18"/>
        </w:rPr>
        <w:tab/>
        <w:t>27 Dec 2006</w:t>
      </w:r>
    </w:p>
    <w:p w:rsidR="00B846A5" w:rsidRPr="004C5EC1" w:rsidRDefault="00B846A5" w:rsidP="00B846A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42) – Poverty fight challenges </w:t>
      </w:r>
      <w:smartTag w:uri="urn:schemas-microsoft-com:office:smarttags" w:element="country-region">
        <w:r w:rsidRPr="004C5EC1">
          <w:rPr>
            <w:sz w:val="18"/>
          </w:rPr>
          <w:t>India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China</w:t>
          </w:r>
        </w:smartTag>
      </w:smartTag>
      <w:r w:rsidRPr="004C5EC1">
        <w:rPr>
          <w:sz w:val="18"/>
        </w:rPr>
        <w:t xml:space="preserve"> (Gandhi, Congress Party)</w:t>
      </w:r>
      <w:r w:rsidRPr="004C5EC1">
        <w:rPr>
          <w:sz w:val="18"/>
        </w:rPr>
        <w:tab/>
        <w:t>27 Dec 2006</w:t>
      </w:r>
    </w:p>
    <w:p w:rsidR="0024337F" w:rsidRPr="004C5EC1" w:rsidRDefault="0024337F" w:rsidP="0024337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>Letter from – Sen Ruth Webber (WA) – Referred R2000 &amp; Anzac 2014-18 to Rudd, Gillard &amp; Crean</w:t>
      </w:r>
      <w:r w:rsidRPr="004C5EC1">
        <w:rPr>
          <w:color w:val="CC0000"/>
          <w:sz w:val="18"/>
        </w:rPr>
        <w:tab/>
        <w:t>27 Dec 2006</w:t>
      </w:r>
    </w:p>
    <w:p w:rsidR="00741D2A" w:rsidRPr="004C5EC1" w:rsidRDefault="00741D2A" w:rsidP="00741D2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Professionals AJS (Pearson) – Auction :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159 Middleton Road</w:t>
          </w:r>
        </w:smartTag>
      </w:smartTag>
      <w:r w:rsidRPr="004C5EC1">
        <w:rPr>
          <w:color w:val="CC0000"/>
          <w:sz w:val="18"/>
        </w:rPr>
        <w:t xml:space="preserve"> (English Oaks, </w:t>
      </w:r>
      <w:smartTag w:uri="urn:schemas-microsoft-com:office:smarttags" w:element="City">
        <w:smartTag w:uri="urn:schemas-microsoft-com:office:smarttags" w:element="place">
          <w:r w:rsidRPr="004C5EC1">
            <w:rPr>
              <w:color w:val="CC0000"/>
              <w:sz w:val="18"/>
            </w:rPr>
            <w:t>Eden</w:t>
          </w:r>
        </w:smartTag>
      </w:smartTag>
      <w:r w:rsidRPr="004C5EC1">
        <w:rPr>
          <w:color w:val="CC0000"/>
          <w:sz w:val="18"/>
        </w:rPr>
        <w:t>)</w:t>
      </w:r>
      <w:r w:rsidRPr="004C5EC1">
        <w:rPr>
          <w:color w:val="CC0000"/>
          <w:sz w:val="18"/>
        </w:rPr>
        <w:tab/>
        <w:t>27 Dec 2006</w:t>
      </w:r>
    </w:p>
    <w:p w:rsidR="00FB21C3" w:rsidRPr="004C5EC1" w:rsidRDefault="00FB21C3" w:rsidP="00FB21C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Shell – </w:t>
      </w:r>
      <w:hyperlink r:id="rId1164" w:history="1">
        <w:r w:rsidRPr="004C5EC1">
          <w:rPr>
            <w:rStyle w:val="Hyperlink"/>
            <w:sz w:val="18"/>
          </w:rPr>
          <w:t>www.shell.com</w:t>
        </w:r>
      </w:hyperlink>
      <w:r w:rsidRPr="004C5EC1">
        <w:rPr>
          <w:sz w:val="18"/>
        </w:rPr>
        <w:t xml:space="preserve"> : Community Dialogue 2003, </w:t>
      </w:r>
      <w:smartTag w:uri="urn:schemas-microsoft-com:office:smarttags" w:element="City">
        <w:r w:rsidRPr="004C5EC1">
          <w:rPr>
            <w:sz w:val="18"/>
          </w:rPr>
          <w:t>Aberdeen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r w:rsidRPr="004C5EC1">
          <w:rPr>
            <w:sz w:val="18"/>
          </w:rPr>
          <w:t>Scotland</w:t>
        </w:r>
      </w:smartTag>
      <w:r w:rsidRPr="004C5EC1">
        <w:rPr>
          <w:sz w:val="18"/>
        </w:rPr>
        <w:t xml:space="preserve">,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UK</w:t>
          </w:r>
        </w:smartTag>
      </w:smartTag>
      <w:r w:rsidRPr="004C5EC1">
        <w:rPr>
          <w:sz w:val="18"/>
        </w:rPr>
        <w:t xml:space="preserve"> (McFadyen)</w:t>
      </w:r>
      <w:r w:rsidRPr="004C5EC1">
        <w:rPr>
          <w:sz w:val="18"/>
        </w:rPr>
        <w:tab/>
      </w:r>
      <w:r w:rsidR="0037541B" w:rsidRPr="004C5EC1">
        <w:rPr>
          <w:sz w:val="18"/>
        </w:rPr>
        <w:t xml:space="preserve">27 </w:t>
      </w:r>
      <w:r w:rsidRPr="004C5EC1">
        <w:rPr>
          <w:sz w:val="18"/>
        </w:rPr>
        <w:t>Dec 2006</w:t>
      </w:r>
    </w:p>
    <w:p w:rsidR="00A93EF2" w:rsidRPr="004C5EC1" w:rsidRDefault="00A93EF2" w:rsidP="00A93EF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French Embassy </w:t>
      </w:r>
      <w:r w:rsidR="001D39A9" w:rsidRPr="004C5EC1">
        <w:rPr>
          <w:sz w:val="18"/>
        </w:rPr>
        <w:t xml:space="preserve">in </w:t>
      </w:r>
      <w:smartTag w:uri="urn:schemas-microsoft-com:office:smarttags" w:element="country-region">
        <w:r w:rsidRPr="004C5EC1">
          <w:rPr>
            <w:sz w:val="18"/>
          </w:rPr>
          <w:t>Australia</w:t>
        </w:r>
      </w:smartTag>
      <w:r w:rsidRPr="004C5EC1">
        <w:rPr>
          <w:sz w:val="18"/>
        </w:rPr>
        <w:t xml:space="preserve"> (</w:t>
      </w:r>
      <w:r w:rsidRPr="004C5EC1">
        <w:rPr>
          <w:rStyle w:val="Strong"/>
          <w:b w:val="0"/>
          <w:sz w:val="18"/>
          <w:szCs w:val="18"/>
        </w:rPr>
        <w:t>Descoueyte)</w:t>
      </w:r>
      <w:r w:rsidRPr="004C5EC1">
        <w:rPr>
          <w:sz w:val="18"/>
        </w:rPr>
        <w:t xml:space="preserve"> – A French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</w:rPr>
            <w:t>Australia</w:t>
          </w:r>
        </w:smartTag>
      </w:smartTag>
      <w:r w:rsidRPr="004C5EC1">
        <w:rPr>
          <w:sz w:val="18"/>
        </w:rPr>
        <w:t xml:space="preserve"> : Loius Vatel Dinner 2007</w:t>
      </w:r>
      <w:r w:rsidRPr="004C5EC1">
        <w:rPr>
          <w:sz w:val="18"/>
        </w:rPr>
        <w:tab/>
        <w:t>27 Dec 2006</w:t>
      </w:r>
    </w:p>
    <w:p w:rsidR="00C2544F" w:rsidRPr="004C5EC1" w:rsidRDefault="00C2544F" w:rsidP="00C254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Boom delivers $391m State land tax bonanza (Ripper, Treasurer)</w:t>
      </w:r>
      <w:r w:rsidRPr="004C5EC1">
        <w:rPr>
          <w:sz w:val="18"/>
        </w:rPr>
        <w:tab/>
        <w:t>28 Dec 2006</w:t>
      </w:r>
    </w:p>
    <w:p w:rsidR="00C2544F" w:rsidRPr="004C5EC1" w:rsidRDefault="00C2544F" w:rsidP="00C254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Summer holidays cost pair $18,000 (Howieson, Busselton)</w:t>
      </w:r>
      <w:r w:rsidRPr="004C5EC1">
        <w:rPr>
          <w:sz w:val="18"/>
        </w:rPr>
        <w:tab/>
        <w:t>28 Dec 2006</w:t>
      </w:r>
    </w:p>
    <w:p w:rsidR="00C2544F" w:rsidRPr="004C5EC1" w:rsidRDefault="00C2544F" w:rsidP="00C2544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39) – Banks move in on Sydney Cross-City Tunnel (NSW RTA)</w:t>
      </w:r>
      <w:r w:rsidRPr="004C5EC1">
        <w:rPr>
          <w:b/>
          <w:sz w:val="18"/>
        </w:rPr>
        <w:tab/>
        <w:t>28 Dec 2006</w:t>
      </w:r>
    </w:p>
    <w:p w:rsidR="00746443" w:rsidRPr="004C5EC1" w:rsidRDefault="00746443" w:rsidP="0074644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Wrap – Albany Advertiser (Page 1) – 2006 in Review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’s own Premier</w:t>
      </w:r>
      <w:r w:rsidRPr="004C5EC1">
        <w:rPr>
          <w:sz w:val="18"/>
        </w:rPr>
        <w:tab/>
        <w:t>28 Dec 2006</w:t>
      </w:r>
    </w:p>
    <w:p w:rsidR="00746443" w:rsidRPr="004C5EC1" w:rsidRDefault="00746443" w:rsidP="0074644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Wrap – Albany Advertiser (Page 5) – 2006 in Review : New dawn for Anzac service</w:t>
      </w:r>
      <w:r w:rsidRPr="004C5EC1">
        <w:rPr>
          <w:sz w:val="18"/>
        </w:rPr>
        <w:tab/>
        <w:t>28 Dec 2006</w:t>
      </w:r>
    </w:p>
    <w:p w:rsidR="00746443" w:rsidRPr="004C5EC1" w:rsidRDefault="00746443" w:rsidP="0074644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Wrap – </w:t>
      </w:r>
      <w:smartTag w:uri="urn:schemas-microsoft-com:office:smarttags" w:element="City">
        <w:r w:rsidRPr="004C5EC1">
          <w:rPr>
            <w:sz w:val="18"/>
          </w:rPr>
          <w:t>Albany</w:t>
        </w:r>
      </w:smartTag>
      <w:r w:rsidRPr="004C5EC1">
        <w:rPr>
          <w:sz w:val="18"/>
        </w:rPr>
        <w:t xml:space="preserve"> Advertiser (Page 10) – 2006 in Review : HMAS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28 Dec 2006</w:t>
      </w:r>
    </w:p>
    <w:p w:rsidR="00746443" w:rsidRPr="004C5EC1" w:rsidRDefault="00746443" w:rsidP="00746443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Wrap – Albany Advertiser (Page 11) – 2006 in Review : Hot spot of the State</w:t>
      </w:r>
      <w:r w:rsidRPr="004C5EC1">
        <w:rPr>
          <w:sz w:val="18"/>
        </w:rPr>
        <w:tab/>
        <w:t>28 Dec 2006</w:t>
      </w:r>
    </w:p>
    <w:p w:rsidR="00585F80" w:rsidRPr="004C5EC1" w:rsidRDefault="00585F80" w:rsidP="00585F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Wrap –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Advertiser (Page 13) – 2006 in Review : CBH $100m Grain Storage Upgrade</w:t>
      </w:r>
      <w:r w:rsidRPr="004C5EC1">
        <w:rPr>
          <w:sz w:val="18"/>
        </w:rPr>
        <w:tab/>
        <w:t>28 Dec 2006</w:t>
      </w:r>
    </w:p>
    <w:p w:rsidR="00585F80" w:rsidRPr="004C5EC1" w:rsidRDefault="00585F80" w:rsidP="00585F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Wrap – Albany Advertiser (Page 13) – 2006 in Review : York Street Council Chambers demolished</w:t>
      </w:r>
      <w:r w:rsidRPr="004C5EC1">
        <w:rPr>
          <w:sz w:val="18"/>
        </w:rPr>
        <w:tab/>
        <w:t>28 Dec 2006</w:t>
      </w:r>
    </w:p>
    <w:p w:rsidR="00585F80" w:rsidRPr="004C5EC1" w:rsidRDefault="00585F80" w:rsidP="00585F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Wrap – Albany Advertiser (Page 15) – 2006 in Review : Forward planning for city</w:t>
      </w:r>
      <w:r w:rsidRPr="004C5EC1">
        <w:rPr>
          <w:sz w:val="18"/>
        </w:rPr>
        <w:tab/>
        <w:t>28 Dec 2006</w:t>
      </w:r>
    </w:p>
    <w:p w:rsidR="00F924E4" w:rsidRPr="004C5EC1" w:rsidRDefault="00F924E4" w:rsidP="00F924E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2) – MLC’s claims rejected : Llewellyn (Aberle, Western Power)</w:t>
      </w:r>
      <w:r w:rsidRPr="004C5EC1">
        <w:rPr>
          <w:sz w:val="18"/>
        </w:rPr>
        <w:tab/>
        <w:t>28 Dec 2006</w:t>
      </w:r>
    </w:p>
    <w:p w:rsidR="00F924E4" w:rsidRPr="004C5EC1" w:rsidRDefault="00F924E4" w:rsidP="00F924E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Advertiser (Page 6) – Landcorp’s waterfront drawing insults (Bezard,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28 Dec 2006</w:t>
      </w:r>
    </w:p>
    <w:p w:rsidR="00F924E4" w:rsidRPr="004C5EC1" w:rsidRDefault="00F924E4" w:rsidP="00F924E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Advertiser (Page 6) – Hope for the resurrection (Tony Stanton, Little Grove)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Wrap – AGS Weekender (Page 1) – 2006 the year in rview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AGS Weekender (Page 2) – 2006 the year in rview :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 xml:space="preserve"> sees tip of iceberg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3) – 2006 the year in rview : Premier Alan Carpenter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5) – 2006 the year in rview : The Duyfken (Little Dove)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7) – 2006 the year in rview : The Anzac WW1 Maquette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8) – 2006 the year in rview : Albany Ring Road (Stage 1)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Advert – AGS Weekender (Page 9) – Albany CC : Well placed for exciting 2007 (Mayor Goode)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AGS Weekender (Page 55) – 2006 the year in rview : HMAS Albany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0" w:firstLine="0"/>
        <w:rPr>
          <w:sz w:val="18"/>
        </w:rPr>
      </w:pPr>
      <w:r w:rsidRPr="004C5EC1">
        <w:rPr>
          <w:sz w:val="18"/>
        </w:rPr>
        <w:t>Article – AGS Weekender (Page 56) – 2006 the year in rview : The Albany Waterfront Project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0" w:firstLine="0"/>
        <w:rPr>
          <w:sz w:val="18"/>
        </w:rPr>
      </w:pPr>
      <w:r w:rsidRPr="004C5EC1">
        <w:rPr>
          <w:sz w:val="18"/>
        </w:rPr>
        <w:t>Article – AGS Weekender (Page 58) – 2006 the year in rview : MV DynaStar (50,000 dwt Woodchips)</w:t>
      </w:r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0" w:firstLine="0"/>
        <w:rPr>
          <w:sz w:val="18"/>
        </w:rPr>
      </w:pPr>
      <w:r w:rsidRPr="004C5EC1">
        <w:rPr>
          <w:sz w:val="18"/>
        </w:rPr>
        <w:t xml:space="preserve">Article – AGS Weekender (Page 58) – 2006 the year in rview : The Esplanade Hotel,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Albany</w:t>
          </w:r>
        </w:smartTag>
      </w:smartTag>
      <w:r w:rsidRPr="004C5EC1">
        <w:rPr>
          <w:sz w:val="18"/>
        </w:rPr>
        <w:tab/>
        <w:t>28 Dec 2006</w:t>
      </w:r>
    </w:p>
    <w:p w:rsidR="00E237A2" w:rsidRPr="004C5EC1" w:rsidRDefault="00E237A2" w:rsidP="00E237A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0" w:firstLine="0"/>
        <w:rPr>
          <w:sz w:val="18"/>
        </w:rPr>
      </w:pPr>
      <w:r w:rsidRPr="004C5EC1">
        <w:rPr>
          <w:sz w:val="18"/>
        </w:rPr>
        <w:t xml:space="preserve">Article – AGS Weekender (Page 62) – 2006 the year in rview :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Albany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Residential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College</w:t>
          </w:r>
        </w:smartTag>
      </w:smartTag>
      <w:r w:rsidRPr="004C5EC1">
        <w:rPr>
          <w:sz w:val="18"/>
        </w:rPr>
        <w:tab/>
        <w:t>28 Dec 2006</w:t>
      </w:r>
    </w:p>
    <w:p w:rsidR="00A10806" w:rsidRPr="004C5EC1" w:rsidRDefault="00A10806" w:rsidP="00A1080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Com DoTaRS (Peel) – </w:t>
      </w:r>
      <w:hyperlink r:id="rId1165" w:history="1">
        <w:r w:rsidRPr="004C5EC1">
          <w:rPr>
            <w:rStyle w:val="Hyperlink"/>
            <w:color w:val="CC0000"/>
            <w:sz w:val="18"/>
            <w:szCs w:val="18"/>
          </w:rPr>
          <w:t>Acknowledge R2000 10</w:t>
        </w:r>
        <w:r w:rsidRPr="004C5EC1">
          <w:rPr>
            <w:rStyle w:val="Hyperlink"/>
            <w:color w:val="CC0000"/>
            <w:sz w:val="18"/>
            <w:szCs w:val="18"/>
            <w:vertAlign w:val="superscript"/>
          </w:rPr>
          <w:t>th</w:t>
        </w:r>
        <w:r w:rsidRPr="004C5EC1">
          <w:rPr>
            <w:rStyle w:val="Hyperlink"/>
            <w:color w:val="CC0000"/>
            <w:sz w:val="18"/>
            <w:szCs w:val="18"/>
          </w:rPr>
          <w:t xml:space="preserve"> Anniversary</w:t>
        </w:r>
      </w:hyperlink>
      <w:r w:rsidRPr="004C5EC1">
        <w:rPr>
          <w:color w:val="CC0000"/>
          <w:sz w:val="18"/>
          <w:szCs w:val="18"/>
        </w:rPr>
        <w:t xml:space="preserve"> &amp; </w:t>
      </w:r>
      <w:hyperlink r:id="rId1166" w:history="1">
        <w:r w:rsidRPr="004C5EC1">
          <w:rPr>
            <w:rStyle w:val="Hyperlink"/>
            <w:color w:val="CC0000"/>
            <w:sz w:val="18"/>
            <w:szCs w:val="18"/>
          </w:rPr>
          <w:t>Major Statements</w:t>
        </w:r>
      </w:hyperlink>
      <w:r w:rsidRPr="004C5EC1">
        <w:rPr>
          <w:color w:val="CC0000"/>
          <w:sz w:val="18"/>
        </w:rPr>
        <w:tab/>
        <w:t>28 Dec 2006</w:t>
      </w:r>
    </w:p>
    <w:p w:rsidR="00A10806" w:rsidRPr="004C5EC1" w:rsidRDefault="00A10806" w:rsidP="00A1080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Brochure – SWDC DOIR DPI – </w:t>
      </w:r>
      <w:r w:rsidR="00F2103E" w:rsidRPr="004C5EC1">
        <w:rPr>
          <w:sz w:val="18"/>
          <w:szCs w:val="18"/>
        </w:rPr>
        <w:t xml:space="preserve">Critical Horizons Conference : </w:t>
      </w:r>
      <w:smartTag w:uri="urn:schemas-microsoft-com:office:smarttags" w:element="country-region">
        <w:smartTag w:uri="urn:schemas-microsoft-com:office:smarttags" w:element="place">
          <w:r w:rsidRPr="004C5EC1">
            <w:rPr>
              <w:sz w:val="18"/>
              <w:szCs w:val="18"/>
            </w:rPr>
            <w:t>Australia</w:t>
          </w:r>
        </w:smartTag>
      </w:smartTag>
      <w:r w:rsidRPr="004C5EC1">
        <w:rPr>
          <w:sz w:val="18"/>
          <w:szCs w:val="18"/>
        </w:rPr>
        <w:t xml:space="preserve">’s regions (15 Feb </w:t>
      </w:r>
      <w:r w:rsidR="00F2103E" w:rsidRPr="004C5EC1">
        <w:rPr>
          <w:sz w:val="18"/>
          <w:szCs w:val="18"/>
        </w:rPr>
        <w:t>20</w:t>
      </w:r>
      <w:r w:rsidRPr="004C5EC1">
        <w:rPr>
          <w:sz w:val="18"/>
          <w:szCs w:val="18"/>
        </w:rPr>
        <w:t>07)</w:t>
      </w:r>
      <w:r w:rsidRPr="004C5EC1">
        <w:rPr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John Howard MHR (Prime Minister)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E21F79" w:rsidRPr="003A7883" w:rsidRDefault="00E21F79" w:rsidP="00E21F7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</w:t>
      </w:r>
      <w:r w:rsidR="006C5671" w:rsidRPr="003A7883">
        <w:rPr>
          <w:color w:val="669900"/>
          <w:sz w:val="18"/>
        </w:rPr>
        <w:t xml:space="preserve"> </w:t>
      </w:r>
      <w:r w:rsidRPr="003A7883">
        <w:rPr>
          <w:color w:val="669900"/>
          <w:sz w:val="18"/>
        </w:rPr>
        <w:t>Mark Vaile MHR (</w:t>
      </w:r>
      <w:r w:rsidR="006C5671" w:rsidRPr="003A7883">
        <w:rPr>
          <w:color w:val="669900"/>
          <w:sz w:val="18"/>
        </w:rPr>
        <w:t xml:space="preserve">Deputy PM &amp; </w:t>
      </w:r>
      <w:r w:rsidRPr="003A7883">
        <w:rPr>
          <w:color w:val="669900"/>
          <w:sz w:val="18"/>
        </w:rPr>
        <w:t>T&amp;RS)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E21F79" w:rsidRPr="003A7883" w:rsidRDefault="00E21F79" w:rsidP="00E21F7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Eric Abetz (Forestry)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E21F79" w:rsidRPr="003A7883" w:rsidRDefault="00E21F79" w:rsidP="00E21F7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Hon David Hawker MHR (Speaker)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E21F79" w:rsidRPr="003A7883" w:rsidRDefault="00E21F79" w:rsidP="00E21F79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Paul Calvert (President)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Judith Adams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Mark Bishop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Ian Campbell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Alan Eggleston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Chris Ellison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Chris Evans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David Johnston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Ross Lightfoot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Andrew Murray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Rachel Siewert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5553EB" w:rsidRPr="003A7883" w:rsidRDefault="005553EB" w:rsidP="005553E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Glenn Sterle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6C5671" w:rsidRPr="003A7883" w:rsidRDefault="006C5671" w:rsidP="006C567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Sen Ruth Webber (WA)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B453BB" w:rsidRPr="003A7883" w:rsidRDefault="00B453BB" w:rsidP="00B453B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669900"/>
          <w:sz w:val="18"/>
        </w:rPr>
      </w:pPr>
      <w:r w:rsidRPr="003A7883">
        <w:rPr>
          <w:color w:val="669900"/>
          <w:sz w:val="18"/>
        </w:rPr>
        <w:t>Facsimile – Wilson Tuckey MHR (O’Connor) – Copy DoTaRS response &amp; GSACC cancellation</w:t>
      </w:r>
      <w:r w:rsidRPr="003A7883">
        <w:rPr>
          <w:color w:val="669900"/>
          <w:sz w:val="18"/>
        </w:rPr>
        <w:tab/>
        <w:t>28 Dec 2006</w:t>
      </w:r>
    </w:p>
    <w:p w:rsidR="00A13D24" w:rsidRPr="004C5EC1" w:rsidRDefault="00A13D24" w:rsidP="00A13D2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Facsimile – Com DoTaRS (Peel) – Copy DoTaRS response &amp; GSACC cancellation</w:t>
      </w:r>
      <w:r w:rsidRPr="004C5EC1">
        <w:rPr>
          <w:sz w:val="18"/>
        </w:rPr>
        <w:tab/>
        <w:t>28 Dec 2006</w:t>
      </w:r>
    </w:p>
    <w:p w:rsidR="00245155" w:rsidRPr="00B617F2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B617F2">
        <w:rPr>
          <w:b/>
          <w:sz w:val="18"/>
        </w:rPr>
        <w:t xml:space="preserve">Article – West Australian (Page 1) – </w:t>
      </w:r>
      <w:hyperlink r:id="rId1167" w:history="1">
        <w:r w:rsidRPr="00B617F2">
          <w:rPr>
            <w:rStyle w:val="Hyperlink"/>
            <w:b/>
            <w:sz w:val="18"/>
          </w:rPr>
          <w:t>MPs to study health of Cockburn Sound</w:t>
        </w:r>
      </w:hyperlink>
      <w:r w:rsidRPr="00B617F2">
        <w:rPr>
          <w:b/>
          <w:sz w:val="18"/>
        </w:rPr>
        <w:t xml:space="preserve"> (Pratt MLC, East M)</w:t>
      </w:r>
      <w:r w:rsidRPr="00B617F2">
        <w:rPr>
          <w:b/>
          <w:sz w:val="18"/>
        </w:rPr>
        <w:tab/>
        <w:t>29 Dec 2006</w:t>
      </w:r>
    </w:p>
    <w:p w:rsidR="00245155" w:rsidRPr="004C5EC1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3) – The great flood of </w:t>
      </w:r>
      <w:smartTag w:uri="urn:schemas-microsoft-com:office:smarttags" w:element="City">
        <w:r w:rsidRPr="004C5EC1">
          <w:rPr>
            <w:sz w:val="18"/>
          </w:rPr>
          <w:t>London</w:t>
        </w:r>
      </w:smartTag>
      <w:r w:rsidRPr="004C5EC1">
        <w:rPr>
          <w:sz w:val="18"/>
        </w:rPr>
        <w:t xml:space="preserve"> : Global warming (Rahmstorf, </w:t>
      </w:r>
      <w:smartTag w:uri="urn:schemas-microsoft-com:office:smarttags" w:element="place">
        <w:smartTag w:uri="urn:schemas-microsoft-com:office:smarttags" w:element="City">
          <w:r w:rsidRPr="004C5EC1">
            <w:rPr>
              <w:sz w:val="18"/>
            </w:rPr>
            <w:t>Potsdam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  <w:t>29 Dec 2006</w:t>
      </w:r>
    </w:p>
    <w:p w:rsidR="00245155" w:rsidRPr="004C5EC1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5) – MPs want to study health of Cockburn Sound (MacTiernan MLA)</w:t>
      </w:r>
      <w:r w:rsidRPr="004C5EC1">
        <w:rPr>
          <w:sz w:val="18"/>
        </w:rPr>
        <w:tab/>
        <w:t>29 Dec 2006</w:t>
      </w:r>
    </w:p>
    <w:p w:rsidR="00245155" w:rsidRPr="004C5EC1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7) – MacTiernan opens way for beach towers : </w:t>
      </w:r>
      <w:smartTag w:uri="urn:schemas-microsoft-com:office:smarttags" w:element="place">
        <w:r w:rsidRPr="004C5EC1">
          <w:rPr>
            <w:sz w:val="18"/>
          </w:rPr>
          <w:t>Scarborough</w:t>
        </w:r>
      </w:smartTag>
      <w:r w:rsidRPr="004C5EC1">
        <w:rPr>
          <w:sz w:val="18"/>
        </w:rPr>
        <w:t xml:space="preserve"> (Min P&amp;I)</w:t>
      </w:r>
      <w:r w:rsidRPr="004C5EC1">
        <w:rPr>
          <w:sz w:val="18"/>
        </w:rPr>
        <w:tab/>
        <w:t>29 Dec 2006</w:t>
      </w:r>
    </w:p>
    <w:p w:rsidR="00245155" w:rsidRPr="004C5EC1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14) – Labor on the lookout for Govt-Brethren ties (Rudd MHR, Opp.)</w:t>
      </w:r>
      <w:r w:rsidRPr="004C5EC1">
        <w:rPr>
          <w:sz w:val="18"/>
        </w:rPr>
        <w:tab/>
        <w:t>29 Dec 2006</w:t>
      </w:r>
    </w:p>
    <w:p w:rsidR="00245155" w:rsidRPr="004C5EC1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Editorial – West Australian (Page 18) – Where is the justification for this land-tax lunacy?</w:t>
      </w:r>
      <w:r w:rsidRPr="004C5EC1">
        <w:rPr>
          <w:b/>
          <w:sz w:val="18"/>
        </w:rPr>
        <w:tab/>
        <w:t>29 Dec 2006</w:t>
      </w:r>
    </w:p>
    <w:p w:rsidR="00245155" w:rsidRPr="004C5EC1" w:rsidRDefault="00245155" w:rsidP="0024515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>Article – West Australian (Page 19) – Rates, debt top agenda for 2007 (Wright, WAN)</w:t>
      </w:r>
      <w:r w:rsidRPr="004C5EC1">
        <w:rPr>
          <w:b/>
          <w:sz w:val="18"/>
        </w:rPr>
        <w:tab/>
        <w:t>29 Dec 2006</w:t>
      </w:r>
    </w:p>
    <w:p w:rsidR="00F66376" w:rsidRPr="004C5EC1" w:rsidRDefault="00F66376" w:rsidP="00F663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Albany Extra (Page 1) – Seniors revolt : ALAC gym closure (Cr Wellington, Albany CC)</w:t>
      </w:r>
      <w:r w:rsidRPr="004C5EC1">
        <w:rPr>
          <w:sz w:val="18"/>
        </w:rPr>
        <w:tab/>
        <w:t>29 Dec 2006</w:t>
      </w:r>
    </w:p>
    <w:p w:rsidR="00F66376" w:rsidRPr="004C5EC1" w:rsidRDefault="00F66376" w:rsidP="00F6637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Albany Extra (Page 2)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Stirling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Range</w:t>
          </w:r>
        </w:smartTag>
      </w:smartTag>
      <w:r w:rsidRPr="004C5EC1">
        <w:rPr>
          <w:sz w:val="18"/>
        </w:rPr>
        <w:t xml:space="preserve"> now on national heritage list (Sen Campbell, Environ.)</w:t>
      </w:r>
      <w:r w:rsidRPr="004C5EC1">
        <w:rPr>
          <w:sz w:val="18"/>
        </w:rPr>
        <w:tab/>
        <w:t>29 Dec 2006</w:t>
      </w:r>
    </w:p>
    <w:p w:rsidR="00C37A1F" w:rsidRPr="004C5EC1" w:rsidRDefault="00C37A1F" w:rsidP="00C37A1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color w:val="CC0000"/>
          <w:sz w:val="18"/>
        </w:rPr>
      </w:pPr>
      <w:r w:rsidRPr="004C5EC1">
        <w:rPr>
          <w:color w:val="CC0000"/>
          <w:sz w:val="18"/>
        </w:rPr>
        <w:t xml:space="preserve">Letter from – Albany Real Estate (Brown) – For Lease : </w:t>
      </w:r>
      <w:smartTag w:uri="urn:schemas-microsoft-com:office:smarttags" w:element="Street">
        <w:smartTag w:uri="urn:schemas-microsoft-com:office:smarttags" w:element="address">
          <w:r w:rsidRPr="004C5EC1">
            <w:rPr>
              <w:color w:val="CC0000"/>
              <w:sz w:val="18"/>
            </w:rPr>
            <w:t>Lockyer Avenue</w:t>
          </w:r>
        </w:smartTag>
      </w:smartTag>
      <w:r w:rsidRPr="004C5EC1">
        <w:rPr>
          <w:color w:val="CC0000"/>
          <w:sz w:val="18"/>
        </w:rPr>
        <w:t xml:space="preserve"> (Suites 6&amp;7) : ~$10/m</w:t>
      </w:r>
      <w:r w:rsidRPr="004C5EC1">
        <w:rPr>
          <w:color w:val="CC0000"/>
          <w:sz w:val="18"/>
          <w:szCs w:val="18"/>
          <w:vertAlign w:val="superscript"/>
        </w:rPr>
        <w:t>2</w:t>
      </w:r>
      <w:r w:rsidRPr="004C5EC1">
        <w:rPr>
          <w:color w:val="CC0000"/>
          <w:sz w:val="18"/>
        </w:rPr>
        <w:t>/month</w:t>
      </w:r>
      <w:r w:rsidRPr="004C5EC1">
        <w:rPr>
          <w:color w:val="CC0000"/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Email – Australian Centre for Innovation (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Johnston</w:t>
          </w:r>
        </w:smartTag>
      </w:smartTag>
      <w:r w:rsidRPr="004C5EC1">
        <w:rPr>
          <w:sz w:val="18"/>
        </w:rPr>
        <w:t xml:space="preserve">) – </w:t>
      </w:r>
      <w:hyperlink r:id="rId1168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69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Universal Greening Group (Ellyard) – </w:t>
      </w:r>
      <w:hyperlink r:id="rId1170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71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ICT Forum &amp; iVEC (Bryce) – </w:t>
      </w:r>
      <w:hyperlink r:id="rId1172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73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ECU Interactive Multimedia (Oliver) – </w:t>
      </w:r>
      <w:hyperlink r:id="rId1174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75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Australian Research Council (Raston) – </w:t>
      </w:r>
      <w:hyperlink r:id="rId1176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77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University </w:t>
      </w:r>
      <w:smartTag w:uri="urn:schemas-microsoft-com:office:smarttags" w:element="State">
        <w:r w:rsidRPr="004C5EC1">
          <w:rPr>
            <w:sz w:val="18"/>
          </w:rPr>
          <w:t>Tennessee</w:t>
        </w:r>
      </w:smartTag>
      <w:r w:rsidRPr="004C5EC1">
        <w:rPr>
          <w:sz w:val="18"/>
        </w:rPr>
        <w:t xml:space="preserve">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Knoxville</w:t>
          </w:r>
        </w:smartTag>
      </w:smartTag>
      <w:r w:rsidRPr="004C5EC1">
        <w:rPr>
          <w:sz w:val="18"/>
        </w:rPr>
        <w:t xml:space="preserve"> (Green) – </w:t>
      </w:r>
      <w:hyperlink r:id="rId1178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79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8A5E58" w:rsidRPr="004C5EC1" w:rsidRDefault="008A5E58" w:rsidP="008A5E5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ECU Nursing Research (Kristjanson) – </w:t>
      </w:r>
      <w:hyperlink r:id="rId1180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81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B928B4" w:rsidRPr="004C5EC1" w:rsidRDefault="00B928B4" w:rsidP="00B928B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Murdoch Comparative Genomics (Appels) – </w:t>
      </w:r>
      <w:hyperlink r:id="rId1182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83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5D0968" w:rsidRPr="004C5EC1" w:rsidRDefault="005D0968" w:rsidP="005D0968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Office of Development Approvals Coordination – </w:t>
      </w:r>
      <w:hyperlink r:id="rId1184" w:history="1">
        <w:r w:rsidRPr="004C5EC1">
          <w:rPr>
            <w:rStyle w:val="Hyperlink"/>
            <w:sz w:val="18"/>
            <w:szCs w:val="18"/>
          </w:rPr>
          <w:t>www.odac.dpc.wa.gov.au</w:t>
        </w:r>
      </w:hyperlink>
      <w:r w:rsidRPr="004C5EC1">
        <w:rPr>
          <w:sz w:val="18"/>
          <w:szCs w:val="18"/>
        </w:rPr>
        <w:t xml:space="preserve"> </w:t>
      </w:r>
      <w:r w:rsidRPr="004C5EC1">
        <w:rPr>
          <w:sz w:val="18"/>
        </w:rPr>
        <w:tab/>
        <w:t>29 Dec 2006</w:t>
      </w:r>
    </w:p>
    <w:p w:rsidR="006B2422" w:rsidRPr="004C5EC1" w:rsidRDefault="006B2422" w:rsidP="006B242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ODAC (Phillips) – </w:t>
      </w:r>
      <w:hyperlink r:id="rId1185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86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6B2422" w:rsidRPr="004C5EC1" w:rsidRDefault="006B2422" w:rsidP="006B242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Website – WA Sustainability Roundtable – </w:t>
      </w:r>
      <w:hyperlink r:id="rId1187" w:history="1">
        <w:r w:rsidR="00C2544F" w:rsidRPr="004C5EC1">
          <w:rPr>
            <w:rStyle w:val="Hyperlink"/>
            <w:sz w:val="18"/>
            <w:szCs w:val="18"/>
          </w:rPr>
          <w:t>www.sustainabilityroundtable.dpc.wa.gov.au</w:t>
        </w:r>
      </w:hyperlink>
      <w:r w:rsidRPr="004C5EC1">
        <w:rPr>
          <w:sz w:val="18"/>
          <w:szCs w:val="18"/>
        </w:rPr>
        <w:t xml:space="preserve"> </w:t>
      </w:r>
      <w:r w:rsidRPr="004C5EC1">
        <w:rPr>
          <w:sz w:val="18"/>
        </w:rPr>
        <w:tab/>
        <w:t>29 Dec 2006</w:t>
      </w:r>
    </w:p>
    <w:p w:rsidR="006B2422" w:rsidRPr="004C5EC1" w:rsidRDefault="006B2422" w:rsidP="006B2422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WA Sustainability Roundtable (Lewis) – </w:t>
      </w:r>
      <w:hyperlink r:id="rId1188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89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29 Dec 2006</w:t>
      </w:r>
    </w:p>
    <w:p w:rsidR="009A30D6" w:rsidRPr="004C5EC1" w:rsidRDefault="009A30D6" w:rsidP="009A30D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Support for N-power plants falls (Rudd MHR, Opposition)</w:t>
      </w:r>
      <w:r w:rsidRPr="004C5EC1">
        <w:rPr>
          <w:sz w:val="18"/>
        </w:rPr>
        <w:tab/>
        <w:t>30 Dec 2006</w:t>
      </w:r>
    </w:p>
    <w:p w:rsidR="009A30D6" w:rsidRPr="004C5EC1" w:rsidRDefault="009A30D6" w:rsidP="009A30D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1) – Keating revels in his $1 trillion legacy : Com. Superannuation</w:t>
      </w:r>
      <w:r w:rsidRPr="004C5EC1">
        <w:rPr>
          <w:sz w:val="18"/>
        </w:rPr>
        <w:tab/>
        <w:t>30 Dec 2006</w:t>
      </w:r>
    </w:p>
    <w:p w:rsidR="00687F1A" w:rsidRPr="004C5EC1" w:rsidRDefault="00687F1A" w:rsidP="00687F1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13) – Dry and drier : Living with less rain (Blainey, Historian)</w:t>
      </w:r>
      <w:r w:rsidRPr="004C5EC1">
        <w:rPr>
          <w:sz w:val="18"/>
        </w:rPr>
        <w:tab/>
        <w:t>30 Dec 2006</w:t>
      </w:r>
    </w:p>
    <w:p w:rsidR="00687F1A" w:rsidRPr="004C5EC1" w:rsidRDefault="00687F1A" w:rsidP="00687F1A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16) – The joy of going private : Qantas (Hunter, Merrill Lynch)</w:t>
      </w:r>
      <w:r w:rsidRPr="004C5EC1">
        <w:rPr>
          <w:sz w:val="18"/>
        </w:rPr>
        <w:tab/>
        <w:t>30 Dec 2006</w:t>
      </w:r>
    </w:p>
    <w:p w:rsidR="00C620CC" w:rsidRPr="004C5EC1" w:rsidRDefault="00C620CC" w:rsidP="00C620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18) – Putting the benefits in doubt (Emerson MHR, Rankin Qld)</w:t>
      </w:r>
      <w:r w:rsidRPr="004C5EC1">
        <w:rPr>
          <w:sz w:val="18"/>
        </w:rPr>
        <w:tab/>
        <w:t>30 Dec 2006</w:t>
      </w:r>
    </w:p>
    <w:p w:rsidR="00C620CC" w:rsidRPr="004C5EC1" w:rsidRDefault="00C620CC" w:rsidP="00C620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24) – Ziggy’s report a postcard from the wedge : Nuclear Power</w:t>
      </w:r>
      <w:r w:rsidRPr="004C5EC1">
        <w:rPr>
          <w:sz w:val="18"/>
        </w:rPr>
        <w:tab/>
        <w:t>30 Dec 2006</w:t>
      </w:r>
    </w:p>
    <w:p w:rsidR="00C620CC" w:rsidRPr="004C5EC1" w:rsidRDefault="00C620CC" w:rsidP="00C620C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Weekend Australian (Page 28) – 2007’s top 100 tips from pension funds to the punt</w:t>
      </w:r>
      <w:r w:rsidRPr="004C5EC1">
        <w:rPr>
          <w:sz w:val="18"/>
        </w:rPr>
        <w:tab/>
        <w:t>30 Dec 2006</w:t>
      </w:r>
    </w:p>
    <w:p w:rsidR="00115280" w:rsidRPr="004C5EC1" w:rsidRDefault="00115280" w:rsidP="0011528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2) – Major WA parties hide $2m funding (Sen Ian Campbell, Liberal)</w:t>
      </w:r>
      <w:r w:rsidRPr="004C5EC1">
        <w:rPr>
          <w:sz w:val="18"/>
        </w:rPr>
        <w:tab/>
        <w:t>30 Dec 2006</w:t>
      </w:r>
    </w:p>
    <w:p w:rsidR="009A30D6" w:rsidRPr="00F81B26" w:rsidRDefault="009A30D6" w:rsidP="009A30D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F81B26">
        <w:rPr>
          <w:sz w:val="18"/>
        </w:rPr>
        <w:t>Article – West Australian (Page 4) – Business calls for higher water fees (Langoulant, CCIWA)</w:t>
      </w:r>
      <w:r w:rsidRPr="00F81B26">
        <w:rPr>
          <w:sz w:val="18"/>
        </w:rPr>
        <w:tab/>
        <w:t>30 Dec 2006</w:t>
      </w:r>
    </w:p>
    <w:p w:rsidR="009A30D6" w:rsidRPr="004C5EC1" w:rsidRDefault="009A30D6" w:rsidP="009A30D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4) – I’d live next to nuclear plant (Howard MHR, Prime Minister)</w:t>
      </w:r>
      <w:r w:rsidRPr="004C5EC1">
        <w:rPr>
          <w:sz w:val="18"/>
        </w:rPr>
        <w:tab/>
        <w:t>30 Dec 2006</w:t>
      </w:r>
    </w:p>
    <w:p w:rsidR="008B4C36" w:rsidRPr="004C5EC1" w:rsidRDefault="008B4C36" w:rsidP="008B4C36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West Australian (Page 12) – Grain growers’ pain tied to political gain (Clarke, </w:t>
      </w:r>
      <w:smartTag w:uri="urn:schemas-microsoft-com:office:smarttags" w:element="place">
        <w:smartTag w:uri="urn:schemas-microsoft-com:office:smarttags" w:element="PlaceType">
          <w:r w:rsidRPr="004C5EC1">
            <w:rPr>
              <w:sz w:val="18"/>
            </w:rPr>
            <w:t>Lake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Name">
          <w:r w:rsidRPr="004C5EC1">
            <w:rPr>
              <w:sz w:val="18"/>
            </w:rPr>
            <w:t>Grace</w:t>
          </w:r>
        </w:smartTag>
      </w:smartTag>
      <w:r w:rsidRPr="004C5EC1">
        <w:rPr>
          <w:sz w:val="18"/>
        </w:rPr>
        <w:t>)</w:t>
      </w:r>
      <w:r w:rsidRPr="004C5EC1">
        <w:rPr>
          <w:sz w:val="18"/>
        </w:rPr>
        <w:tab/>
      </w:r>
      <w:r w:rsidR="00956ABB" w:rsidRPr="004C5EC1">
        <w:rPr>
          <w:sz w:val="18"/>
        </w:rPr>
        <w:t xml:space="preserve">30 </w:t>
      </w:r>
      <w:r w:rsidRPr="004C5EC1">
        <w:rPr>
          <w:sz w:val="18"/>
        </w:rPr>
        <w:t>Dec 2006</w:t>
      </w:r>
    </w:p>
    <w:p w:rsidR="00C24420" w:rsidRPr="004C5EC1" w:rsidRDefault="00C24420" w:rsidP="00C24420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West Australian (Page 13) – </w:t>
      </w:r>
      <w:hyperlink r:id="rId1190" w:history="1">
        <w:r w:rsidRPr="004C5EC1">
          <w:rPr>
            <w:rStyle w:val="Hyperlink"/>
            <w:b/>
            <w:sz w:val="18"/>
          </w:rPr>
          <w:t>Link PS contracts to results (Langoulant, CCIWA)</w:t>
        </w:r>
      </w:hyperlink>
      <w:r w:rsidRPr="004C5EC1">
        <w:rPr>
          <w:b/>
          <w:sz w:val="18"/>
        </w:rPr>
        <w:tab/>
      </w:r>
      <w:r w:rsidR="00956ABB" w:rsidRPr="004C5EC1">
        <w:rPr>
          <w:b/>
          <w:sz w:val="18"/>
        </w:rPr>
        <w:t>30</w:t>
      </w:r>
      <w:r w:rsidRPr="004C5EC1">
        <w:rPr>
          <w:b/>
          <w:sz w:val="18"/>
        </w:rPr>
        <w:t xml:space="preserve"> Dec 2006</w:t>
      </w:r>
    </w:p>
    <w:p w:rsidR="00615E2C" w:rsidRPr="004C5EC1" w:rsidRDefault="00615E2C" w:rsidP="00615E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18) – Hunt begins for a new Earth : ESA Corot Telescope (Hawking)</w:t>
      </w:r>
      <w:r w:rsidRPr="004C5EC1">
        <w:rPr>
          <w:sz w:val="18"/>
        </w:rPr>
        <w:tab/>
      </w:r>
      <w:r w:rsidR="00956ABB" w:rsidRPr="004C5EC1">
        <w:rPr>
          <w:sz w:val="18"/>
        </w:rPr>
        <w:t xml:space="preserve">30 </w:t>
      </w:r>
      <w:r w:rsidRPr="004C5EC1">
        <w:rPr>
          <w:sz w:val="18"/>
        </w:rPr>
        <w:t>Dec 2006</w:t>
      </w:r>
    </w:p>
    <w:p w:rsidR="00615E2C" w:rsidRPr="004C5EC1" w:rsidRDefault="00615E2C" w:rsidP="00615E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Editorial – West Australian (Page 22) – Save primary producers while it’s still possible</w:t>
      </w:r>
      <w:r w:rsidRPr="004C5EC1">
        <w:rPr>
          <w:sz w:val="18"/>
        </w:rPr>
        <w:tab/>
      </w:r>
      <w:r w:rsidR="00956ABB" w:rsidRPr="004C5EC1">
        <w:rPr>
          <w:sz w:val="18"/>
        </w:rPr>
        <w:t xml:space="preserve">30 </w:t>
      </w:r>
      <w:r w:rsidRPr="004C5EC1">
        <w:rPr>
          <w:sz w:val="18"/>
        </w:rPr>
        <w:t>Dec 2006</w:t>
      </w:r>
    </w:p>
    <w:p w:rsidR="00615E2C" w:rsidRPr="004C5EC1" w:rsidRDefault="00615E2C" w:rsidP="00615E2C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Cartoon – West Australian (Page 52) – Look back and laugh at 2006 (Alston’s Choice)</w:t>
      </w:r>
      <w:r w:rsidRPr="004C5EC1">
        <w:rPr>
          <w:sz w:val="18"/>
        </w:rPr>
        <w:tab/>
      </w:r>
      <w:r w:rsidR="00956ABB" w:rsidRPr="004C5EC1">
        <w:rPr>
          <w:sz w:val="18"/>
        </w:rPr>
        <w:t xml:space="preserve">30 </w:t>
      </w:r>
      <w:r w:rsidRPr="004C5EC1">
        <w:rPr>
          <w:sz w:val="18"/>
        </w:rPr>
        <w:t>Dec 2006</w:t>
      </w:r>
    </w:p>
    <w:p w:rsidR="005E18D5" w:rsidRPr="004C5EC1" w:rsidRDefault="005E18D5" w:rsidP="005E18D5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(Page 69) – ‘Steady as she goes’ call from big guns for 2007 (Oster, NAB)</w:t>
      </w:r>
      <w:r w:rsidRPr="004C5EC1">
        <w:rPr>
          <w:sz w:val="18"/>
        </w:rPr>
        <w:tab/>
      </w:r>
      <w:r w:rsidR="00956ABB" w:rsidRPr="004C5EC1">
        <w:rPr>
          <w:sz w:val="18"/>
        </w:rPr>
        <w:t xml:space="preserve">30 </w:t>
      </w:r>
      <w:r w:rsidRPr="004C5EC1">
        <w:rPr>
          <w:sz w:val="18"/>
        </w:rPr>
        <w:t>Dec 2006</w:t>
      </w:r>
    </w:p>
    <w:p w:rsidR="00FD70DB" w:rsidRPr="004C5EC1" w:rsidRDefault="00FD70DB" w:rsidP="00FD70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West Australian (RE Page 7) – Retirement : Flexibility key to aged care (Santoro, Min.</w:t>
      </w:r>
      <w:r w:rsidR="00D82E86" w:rsidRPr="004C5EC1">
        <w:rPr>
          <w:sz w:val="18"/>
        </w:rPr>
        <w:t xml:space="preserve"> </w:t>
      </w:r>
      <w:r w:rsidRPr="004C5EC1">
        <w:rPr>
          <w:sz w:val="18"/>
        </w:rPr>
        <w:t>Aged)</w:t>
      </w:r>
      <w:r w:rsidRPr="004C5EC1">
        <w:rPr>
          <w:sz w:val="18"/>
        </w:rPr>
        <w:tab/>
        <w:t>30 Dec 2006</w:t>
      </w:r>
    </w:p>
    <w:p w:rsidR="00FD70DB" w:rsidRPr="004C5EC1" w:rsidRDefault="00FD70DB" w:rsidP="00FD70D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1) – Sunday trading a reality (Ripper MLA &amp; Omodei MLA)</w:t>
      </w:r>
      <w:r w:rsidRPr="004C5EC1">
        <w:rPr>
          <w:sz w:val="18"/>
        </w:rPr>
        <w:tab/>
        <w:t>30 Dec 2006</w:t>
      </w:r>
    </w:p>
    <w:p w:rsidR="00125301" w:rsidRPr="004C5EC1" w:rsidRDefault="00125301" w:rsidP="0012530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10) – The suburbs with a stench (McRae MLA, Riverton &amp; Environment)</w:t>
      </w:r>
      <w:r w:rsidRPr="004C5EC1">
        <w:rPr>
          <w:sz w:val="18"/>
        </w:rPr>
        <w:tab/>
        <w:t>30 Dec 2006</w:t>
      </w:r>
    </w:p>
    <w:p w:rsidR="00125301" w:rsidRPr="004C5EC1" w:rsidRDefault="00125301" w:rsidP="00125301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Article – Sunday Times (Page 17) – Driest year ever : Statistics lowest </w:t>
      </w:r>
      <w:smartTag w:uri="urn:schemas-microsoft-com:office:smarttags" w:element="City">
        <w:smartTag w:uri="urn:schemas-microsoft-com:office:smarttags" w:element="place">
          <w:r w:rsidRPr="004C5EC1">
            <w:rPr>
              <w:sz w:val="18"/>
            </w:rPr>
            <w:t>Perth</w:t>
          </w:r>
        </w:smartTag>
      </w:smartTag>
      <w:r w:rsidRPr="004C5EC1">
        <w:rPr>
          <w:sz w:val="18"/>
        </w:rPr>
        <w:t xml:space="preserve"> rainfall @1940 (Relf, BoM)</w:t>
      </w:r>
      <w:r w:rsidRPr="004C5EC1">
        <w:rPr>
          <w:sz w:val="18"/>
        </w:rPr>
        <w:tab/>
        <w:t>30 Dec 2006</w:t>
      </w:r>
    </w:p>
    <w:p w:rsidR="009038AF" w:rsidRPr="004C5EC1" w:rsidRDefault="009038AF" w:rsidP="009038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31) – Hundreds drowned : Ferry sinks in storm off Java (</w:t>
      </w:r>
      <w:r w:rsidR="006D5D9D" w:rsidRPr="004C5EC1">
        <w:rPr>
          <w:sz w:val="18"/>
        </w:rPr>
        <w:t>Hatta</w:t>
      </w:r>
      <w:r w:rsidRPr="004C5EC1">
        <w:rPr>
          <w:sz w:val="18"/>
        </w:rPr>
        <w:t>, Transp)</w:t>
      </w:r>
      <w:r w:rsidRPr="004C5EC1">
        <w:rPr>
          <w:sz w:val="18"/>
        </w:rPr>
        <w:tab/>
        <w:t>30 Dec 2006</w:t>
      </w:r>
    </w:p>
    <w:p w:rsidR="009038AF" w:rsidRPr="004C5EC1" w:rsidRDefault="009038AF" w:rsidP="009038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39) – Boom &amp; gloom : 2006 a year of celebrations and heartaches</w:t>
      </w:r>
      <w:r w:rsidRPr="004C5EC1">
        <w:rPr>
          <w:sz w:val="18"/>
        </w:rPr>
        <w:tab/>
        <w:t>30 Dec 2006</w:t>
      </w:r>
    </w:p>
    <w:p w:rsidR="009038AF" w:rsidRPr="004C5EC1" w:rsidRDefault="009038AF" w:rsidP="009038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>Article – Sunday Times (Page 40) – Boom &amp; gloom : 2006 the best and worst of times</w:t>
      </w:r>
      <w:r w:rsidRPr="004C5EC1">
        <w:rPr>
          <w:sz w:val="18"/>
        </w:rPr>
        <w:tab/>
        <w:t>30 Dec 2006</w:t>
      </w:r>
    </w:p>
    <w:p w:rsidR="001D104D" w:rsidRPr="004C5EC1" w:rsidRDefault="001D104D" w:rsidP="001D104D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Email – </w:t>
      </w:r>
      <w:smartTag w:uri="urn:schemas-microsoft-com:office:smarttags" w:element="place">
        <w:smartTag w:uri="urn:schemas-microsoft-com:office:smarttags" w:element="PlaceName">
          <w:r w:rsidRPr="004C5EC1">
            <w:rPr>
              <w:sz w:val="18"/>
            </w:rPr>
            <w:t>Christ</w:t>
          </w:r>
        </w:smartTag>
        <w:r w:rsidRPr="004C5EC1">
          <w:rPr>
            <w:sz w:val="18"/>
          </w:rPr>
          <w:t xml:space="preserve"> </w:t>
        </w:r>
        <w:smartTag w:uri="urn:schemas-microsoft-com:office:smarttags" w:element="PlaceType">
          <w:r w:rsidRPr="004C5EC1">
            <w:rPr>
              <w:sz w:val="18"/>
            </w:rPr>
            <w:t>Church</w:t>
          </w:r>
        </w:smartTag>
      </w:smartTag>
      <w:r w:rsidRPr="004C5EC1">
        <w:rPr>
          <w:sz w:val="18"/>
        </w:rPr>
        <w:t xml:space="preserve"> Grammar Sschool (Wynne) – </w:t>
      </w:r>
      <w:hyperlink r:id="rId1191" w:history="1">
        <w:r w:rsidRPr="004C5EC1">
          <w:rPr>
            <w:rStyle w:val="Hyperlink"/>
            <w:sz w:val="18"/>
            <w:szCs w:val="18"/>
          </w:rPr>
          <w:t xml:space="preserve">R2000 </w:t>
        </w:r>
        <w:r w:rsidRPr="004C5EC1">
          <w:rPr>
            <w:rStyle w:val="Hyperlink"/>
            <w:sz w:val="18"/>
          </w:rPr>
          <w:t>10</w:t>
        </w:r>
        <w:r w:rsidRPr="004C5EC1">
          <w:rPr>
            <w:rStyle w:val="Hyperlink"/>
            <w:sz w:val="18"/>
            <w:vertAlign w:val="superscript"/>
          </w:rPr>
          <w:t>th</w:t>
        </w:r>
        <w:r w:rsidRPr="004C5EC1">
          <w:rPr>
            <w:rStyle w:val="Hyperlink"/>
            <w:sz w:val="18"/>
          </w:rPr>
          <w:t xml:space="preserve"> Anniversary</w:t>
        </w:r>
      </w:hyperlink>
      <w:r w:rsidRPr="004C5EC1">
        <w:rPr>
          <w:sz w:val="18"/>
          <w:szCs w:val="18"/>
        </w:rPr>
        <w:t xml:space="preserve"> &amp; </w:t>
      </w:r>
      <w:hyperlink r:id="rId1192" w:history="1">
        <w:r w:rsidRPr="004C5EC1">
          <w:rPr>
            <w:rStyle w:val="Hyperlink"/>
            <w:sz w:val="18"/>
            <w:szCs w:val="18"/>
          </w:rPr>
          <w:t>Major Statements</w:t>
        </w:r>
      </w:hyperlink>
      <w:r w:rsidRPr="004C5EC1">
        <w:rPr>
          <w:sz w:val="18"/>
        </w:rPr>
        <w:tab/>
        <w:t>30 Dec 2006</w:t>
      </w:r>
    </w:p>
    <w:p w:rsidR="00C676BB" w:rsidRPr="004C5EC1" w:rsidRDefault="00C676BB" w:rsidP="00C676BB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b/>
          <w:sz w:val="18"/>
        </w:rPr>
      </w:pPr>
      <w:r w:rsidRPr="004C5EC1">
        <w:rPr>
          <w:b/>
          <w:sz w:val="18"/>
        </w:rPr>
        <w:t xml:space="preserve">Article – CCGS Chronicle 39 (Wynne) – </w:t>
      </w:r>
      <w:hyperlink r:id="rId1193" w:history="1">
        <w:r w:rsidRPr="004C5EC1">
          <w:rPr>
            <w:rStyle w:val="Hyperlink"/>
            <w:b/>
            <w:sz w:val="18"/>
          </w:rPr>
          <w:t>Headmaster’s Founder’s Report : Inspiration</w:t>
        </w:r>
      </w:hyperlink>
      <w:r w:rsidRPr="004C5EC1">
        <w:rPr>
          <w:b/>
          <w:sz w:val="18"/>
        </w:rPr>
        <w:tab/>
        <w:t>Dec 2006</w:t>
      </w:r>
    </w:p>
    <w:p w:rsidR="00FE4954" w:rsidRPr="004C5EC1" w:rsidRDefault="00FE4954" w:rsidP="00FE4954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ind w:left="709" w:hanging="709"/>
        <w:rPr>
          <w:sz w:val="18"/>
        </w:rPr>
      </w:pPr>
      <w:r w:rsidRPr="004C5EC1">
        <w:rPr>
          <w:sz w:val="18"/>
        </w:rPr>
        <w:t xml:space="preserve">Calendar 2006 – Commonwealth Dept Defence – Navy (Topmill Pty Ltd) : </w:t>
      </w:r>
      <w:hyperlink r:id="rId1194" w:history="1">
        <w:r w:rsidRPr="004C5EC1">
          <w:rPr>
            <w:rStyle w:val="Hyperlink"/>
            <w:sz w:val="18"/>
          </w:rPr>
          <w:t>www.topmill.com.au</w:t>
        </w:r>
      </w:hyperlink>
      <w:r w:rsidRPr="004C5EC1">
        <w:rPr>
          <w:sz w:val="18"/>
        </w:rPr>
        <w:tab/>
        <w:t>Dec 2006</w:t>
      </w:r>
    </w:p>
    <w:p w:rsidR="00517B90" w:rsidRPr="004C5EC1" w:rsidRDefault="00517B90" w:rsidP="00517B9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517B90" w:rsidRPr="004C5EC1" w:rsidRDefault="00517B90" w:rsidP="00517B9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517B90" w:rsidRPr="00517B90" w:rsidRDefault="00517B90" w:rsidP="00517B9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b/>
          <w:sz w:val="28"/>
          <w:szCs w:val="28"/>
        </w:rPr>
      </w:pPr>
      <w:r w:rsidRPr="00517B90">
        <w:rPr>
          <w:b/>
          <w:sz w:val="28"/>
          <w:szCs w:val="28"/>
        </w:rPr>
        <w:t xml:space="preserve">Refer to second file </w:t>
      </w:r>
      <w:hyperlink r:id="rId1195" w:history="1">
        <w:r w:rsidRPr="00517B90">
          <w:rPr>
            <w:rStyle w:val="Hyperlink"/>
            <w:b/>
            <w:sz w:val="28"/>
            <w:szCs w:val="28"/>
          </w:rPr>
          <w:t>R2000Participation2007-</w:t>
        </w:r>
        <w:r>
          <w:rPr>
            <w:rStyle w:val="Hyperlink"/>
            <w:b/>
            <w:sz w:val="28"/>
            <w:szCs w:val="28"/>
          </w:rPr>
          <w:t>20</w:t>
        </w:r>
        <w:r w:rsidR="00FB33B7">
          <w:rPr>
            <w:rStyle w:val="Hyperlink"/>
            <w:b/>
            <w:sz w:val="28"/>
            <w:szCs w:val="28"/>
          </w:rPr>
          <w:t>0</w:t>
        </w:r>
        <w:r w:rsidRPr="00517B90">
          <w:rPr>
            <w:rStyle w:val="Hyperlink"/>
            <w:b/>
            <w:sz w:val="28"/>
            <w:szCs w:val="28"/>
          </w:rPr>
          <w:t>8.zip</w:t>
        </w:r>
      </w:hyperlink>
      <w:r w:rsidRPr="00517B90">
        <w:rPr>
          <w:b/>
          <w:sz w:val="28"/>
          <w:szCs w:val="28"/>
        </w:rPr>
        <w:t xml:space="preserve"> for continuation.</w:t>
      </w:r>
    </w:p>
    <w:p w:rsidR="00517B90" w:rsidRPr="004C5EC1" w:rsidRDefault="00517B90" w:rsidP="00517B90">
      <w:pPr>
        <w:pBdr>
          <w:bottom w:val="single" w:sz="12" w:space="1" w:color="auto"/>
        </w:pBdr>
        <w:tabs>
          <w:tab w:val="left" w:pos="709"/>
          <w:tab w:val="right" w:pos="9356"/>
        </w:tabs>
        <w:ind w:left="709" w:hanging="709"/>
        <w:rPr>
          <w:sz w:val="18"/>
        </w:rPr>
      </w:pPr>
    </w:p>
    <w:p w:rsidR="00517B90" w:rsidRPr="004C5EC1" w:rsidRDefault="00517B90" w:rsidP="00517B90">
      <w:pPr>
        <w:tabs>
          <w:tab w:val="left" w:pos="709"/>
          <w:tab w:val="right" w:pos="9356"/>
        </w:tabs>
        <w:ind w:left="709" w:hanging="709"/>
        <w:rPr>
          <w:sz w:val="18"/>
        </w:rPr>
      </w:pPr>
    </w:p>
    <w:bookmarkEnd w:id="5"/>
    <w:p w:rsidR="005033AF" w:rsidRPr="00085911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b/>
          <w:color w:val="FF0000"/>
          <w:sz w:val="18"/>
        </w:rPr>
      </w:pPr>
      <w:r w:rsidRPr="00085911">
        <w:rPr>
          <w:b/>
          <w:color w:val="FF0000"/>
          <w:sz w:val="18"/>
        </w:rPr>
        <w:t xml:space="preserve">Community Debate – Albany Secondary High Schools – </w:t>
      </w:r>
      <w:smartTag w:uri="urn:schemas-microsoft-com:office:smarttags" w:element="place">
        <w:smartTag w:uri="urn:schemas-microsoft-com:office:smarttags" w:element="City">
          <w:r w:rsidRPr="00085911">
            <w:rPr>
              <w:b/>
              <w:color w:val="FF0000"/>
              <w:sz w:val="18"/>
            </w:rPr>
            <w:t>Albany</w:t>
          </w:r>
        </w:smartTag>
      </w:smartTag>
      <w:r>
        <w:rPr>
          <w:b/>
          <w:color w:val="FF0000"/>
          <w:sz w:val="18"/>
        </w:rPr>
        <w:t xml:space="preserve"> Waterfront Project</w:t>
      </w:r>
      <w:r>
        <w:rPr>
          <w:b/>
          <w:color w:val="FF0000"/>
          <w:sz w:val="18"/>
        </w:rPr>
        <w:tab/>
        <w:t>Cancelled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Albany Airport Advisory Group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Albany</w:t>
          </w:r>
        </w:smartTag>
      </w:smartTag>
      <w:r w:rsidRPr="009F28BF">
        <w:rPr>
          <w:sz w:val="18"/>
        </w:rPr>
        <w:t xml:space="preserve"> City Council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</w:r>
      <w:r>
        <w:rPr>
          <w:sz w:val="18"/>
        </w:rPr>
        <w:t xml:space="preserve">Accepted &amp; then </w:t>
      </w:r>
      <w:r w:rsidRPr="009F28BF">
        <w:rPr>
          <w:sz w:val="18"/>
        </w:rPr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Albany</w:t>
          </w:r>
        </w:smartTag>
      </w:smartTag>
      <w:r w:rsidRPr="009F28BF">
        <w:rPr>
          <w:sz w:val="18"/>
        </w:rPr>
        <w:t xml:space="preserve"> Local Emergency Management Advisory Committee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Albany Plantation Export Company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2</w:t>
      </w:r>
      <w:r w:rsidRPr="009F28BF">
        <w:rPr>
          <w:sz w:val="18"/>
          <w:vertAlign w:val="superscript"/>
        </w:rPr>
        <w:t>nd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</w:t>
      </w:r>
      <w:smartTag w:uri="urn:schemas-microsoft-com:office:smarttags" w:element="place">
        <w:smartTag w:uri="urn:schemas-microsoft-com:office:smarttags" w:element="PlaceName">
          <w:r w:rsidRPr="009F28BF">
            <w:rPr>
              <w:sz w:val="18"/>
            </w:rPr>
            <w:t>Albany</w:t>
          </w:r>
        </w:smartTag>
        <w:r w:rsidRPr="009F28BF">
          <w:rPr>
            <w:sz w:val="18"/>
          </w:rPr>
          <w:t xml:space="preserve"> </w:t>
        </w:r>
        <w:smartTag w:uri="urn:schemas-microsoft-com:office:smarttags" w:element="PlaceType">
          <w:r w:rsidRPr="009F28BF">
            <w:rPr>
              <w:sz w:val="18"/>
            </w:rPr>
            <w:t>Port</w:t>
          </w:r>
        </w:smartTag>
      </w:smartTag>
      <w:r w:rsidRPr="009F28BF">
        <w:rPr>
          <w:sz w:val="18"/>
        </w:rPr>
        <w:t xml:space="preserve"> Authority – Board Members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3</w:t>
      </w:r>
      <w:r w:rsidRPr="009F28BF">
        <w:rPr>
          <w:sz w:val="18"/>
          <w:vertAlign w:val="superscript"/>
        </w:rPr>
        <w:t>rd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’s South-West – Board Members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3</w:t>
      </w:r>
      <w:r w:rsidRPr="009F28BF">
        <w:rPr>
          <w:sz w:val="18"/>
          <w:vertAlign w:val="superscript"/>
        </w:rPr>
        <w:t>rd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</w:t>
      </w:r>
      <w:r>
        <w:rPr>
          <w:sz w:val="18"/>
        </w:rPr>
        <w:t>Australian Bulk Minerals</w:t>
      </w:r>
      <w:r w:rsidRPr="009F28BF">
        <w:rPr>
          <w:sz w:val="18"/>
        </w:rPr>
        <w:t xml:space="preserve"> (</w:t>
      </w:r>
      <w:smartTag w:uri="urn:schemas-microsoft-com:office:smarttags" w:element="City">
        <w:r w:rsidRPr="009F28BF">
          <w:rPr>
            <w:sz w:val="18"/>
          </w:rPr>
          <w:t>Albany</w:t>
        </w:r>
      </w:smartTag>
      <w:r w:rsidRPr="009F28BF">
        <w:rPr>
          <w:sz w:val="18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Iron</w:t>
          </w:r>
        </w:smartTag>
        <w:r w:rsidRPr="009F28BF">
          <w:rPr>
            <w:sz w:val="18"/>
          </w:rPr>
          <w:t xml:space="preserve"> </w:t>
        </w:r>
        <w:smartTag w:uri="urn:schemas-microsoft-com:office:smarttags" w:element="State">
          <w:r w:rsidRPr="009F28BF">
            <w:rPr>
              <w:sz w:val="18"/>
            </w:rPr>
            <w:t>Ore</w:t>
          </w:r>
        </w:smartTag>
      </w:smartTag>
      <w:r w:rsidRPr="009F28BF">
        <w:rPr>
          <w:sz w:val="18"/>
        </w:rPr>
        <w:t xml:space="preserve"> Project)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>Consultation – Grange Resources (</w:t>
      </w:r>
      <w:smartTag w:uri="urn:schemas-microsoft-com:office:smarttags" w:element="City">
        <w:r w:rsidRPr="009F28BF">
          <w:rPr>
            <w:sz w:val="18"/>
          </w:rPr>
          <w:t>Albany</w:t>
        </w:r>
      </w:smartTag>
      <w:r w:rsidRPr="009F28BF">
        <w:rPr>
          <w:sz w:val="18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Iron</w:t>
          </w:r>
        </w:smartTag>
        <w:r w:rsidRPr="009F28BF">
          <w:rPr>
            <w:sz w:val="18"/>
          </w:rPr>
          <w:t xml:space="preserve"> </w:t>
        </w:r>
        <w:smartTag w:uri="urn:schemas-microsoft-com:office:smarttags" w:element="State">
          <w:r w:rsidRPr="009F28BF">
            <w:rPr>
              <w:sz w:val="18"/>
            </w:rPr>
            <w:t>Ore</w:t>
          </w:r>
        </w:smartTag>
      </w:smartTag>
      <w:r w:rsidRPr="009F28BF">
        <w:rPr>
          <w:sz w:val="18"/>
        </w:rPr>
        <w:t xml:space="preserve"> Project)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Great Southern Area Consultative Committee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Cancelled Forum &amp; Declined 2</w:t>
      </w:r>
      <w:r w:rsidRPr="009F28BF">
        <w:rPr>
          <w:sz w:val="18"/>
          <w:vertAlign w:val="superscript"/>
        </w:rPr>
        <w:t>nd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Great Southern Development Commission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3</w:t>
      </w:r>
      <w:r w:rsidRPr="009F28BF">
        <w:rPr>
          <w:sz w:val="18"/>
          <w:vertAlign w:val="superscript"/>
        </w:rPr>
        <w:t>rd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Great Southern Engineering Association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085911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b/>
          <w:color w:val="FF0000"/>
          <w:sz w:val="18"/>
        </w:rPr>
      </w:pPr>
      <w:r w:rsidRPr="00085911">
        <w:rPr>
          <w:b/>
          <w:color w:val="FF0000"/>
          <w:sz w:val="18"/>
        </w:rPr>
        <w:t xml:space="preserve">Consultation – Great Southern Plantations </w:t>
      </w:r>
      <w:r>
        <w:rPr>
          <w:b/>
          <w:color w:val="FF0000"/>
          <w:sz w:val="18"/>
        </w:rPr>
        <w:t xml:space="preserve">Ltd </w:t>
      </w:r>
      <w:r w:rsidRPr="00085911">
        <w:rPr>
          <w:b/>
          <w:color w:val="FF0000"/>
          <w:sz w:val="18"/>
        </w:rPr>
        <w:t>– Rainbow 2000</w:t>
      </w:r>
      <w:r w:rsidRPr="00085911">
        <w:rPr>
          <w:b/>
          <w:color w:val="FF0000"/>
          <w:sz w:val="18"/>
        </w:rPr>
        <w:tab/>
        <w:t>R&amp;M Appointed 2009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Great Southern Regional Roads Group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Heritage Council of </w:t>
      </w:r>
      <w:smartTag w:uri="urn:schemas-microsoft-com:office:smarttags" w:element="place">
        <w:smartTag w:uri="urn:schemas-microsoft-com:office:smarttags" w:element="State">
          <w:r w:rsidRPr="009F28BF">
            <w:rPr>
              <w:sz w:val="18"/>
            </w:rPr>
            <w:t>Western Australia</w:t>
          </w:r>
        </w:smartTag>
      </w:smartTag>
      <w:r w:rsidRPr="009F28BF">
        <w:rPr>
          <w:sz w:val="18"/>
        </w:rPr>
        <w:t xml:space="preserve"> – State Council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Integrated Tree Cropping </w:t>
      </w:r>
      <w:r>
        <w:rPr>
          <w:sz w:val="18"/>
        </w:rPr>
        <w:t xml:space="preserve">Pty Ltd </w:t>
      </w:r>
      <w:r w:rsidRPr="009F28BF">
        <w:rPr>
          <w:sz w:val="18"/>
        </w:rPr>
        <w:t xml:space="preserve">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Real Estate Institute of WA (Great Southern)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3</w:t>
      </w:r>
      <w:r w:rsidRPr="009F28BF">
        <w:rPr>
          <w:sz w:val="18"/>
          <w:vertAlign w:val="superscript"/>
        </w:rPr>
        <w:t>rd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Royal Automobile Club of </w:t>
      </w:r>
      <w:smartTag w:uri="urn:schemas-microsoft-com:office:smarttags" w:element="place">
        <w:smartTag w:uri="urn:schemas-microsoft-com:office:smarttags" w:element="State">
          <w:r w:rsidRPr="009F28BF">
            <w:rPr>
              <w:sz w:val="18"/>
            </w:rPr>
            <w:t>Western Australia</w:t>
          </w:r>
        </w:smartTag>
      </w:smartTag>
      <w:r w:rsidRPr="009F28BF">
        <w:rPr>
          <w:sz w:val="18"/>
        </w:rPr>
        <w:t xml:space="preserve"> – Board Members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Small Business Development Corporation of </w:t>
      </w:r>
      <w:smartTag w:uri="urn:schemas-microsoft-com:office:smarttags" w:element="place">
        <w:smartTag w:uri="urn:schemas-microsoft-com:office:smarttags" w:element="State">
          <w:r w:rsidRPr="009F28BF">
            <w:rPr>
              <w:sz w:val="18"/>
            </w:rPr>
            <w:t>Western Australia</w:t>
          </w:r>
        </w:smartTag>
      </w:smartTag>
      <w:r w:rsidRPr="009F28BF">
        <w:rPr>
          <w:sz w:val="18"/>
        </w:rPr>
        <w:t xml:space="preserve">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Timber 2020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085911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b/>
          <w:color w:val="FF0000"/>
          <w:sz w:val="18"/>
        </w:rPr>
      </w:pPr>
      <w:r w:rsidRPr="00085911">
        <w:rPr>
          <w:b/>
          <w:color w:val="FF0000"/>
          <w:sz w:val="18"/>
        </w:rPr>
        <w:t xml:space="preserve">Consultation – Timbercorp </w:t>
      </w:r>
      <w:r>
        <w:rPr>
          <w:b/>
          <w:color w:val="FF0000"/>
          <w:sz w:val="18"/>
        </w:rPr>
        <w:t xml:space="preserve">Pty Ltd </w:t>
      </w:r>
      <w:r w:rsidRPr="00085911">
        <w:rPr>
          <w:b/>
          <w:color w:val="FF0000"/>
          <w:sz w:val="18"/>
        </w:rPr>
        <w:t>– Rainbow 2000</w:t>
      </w:r>
      <w:r w:rsidRPr="00085911">
        <w:rPr>
          <w:b/>
          <w:color w:val="FF0000"/>
          <w:sz w:val="18"/>
        </w:rPr>
        <w:tab/>
        <w:t>R&amp;M Appointed 2009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Chamber of Commerce &amp; Industry – State Executive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Environmental Protection Authority – Board Members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2</w:t>
      </w:r>
      <w:r w:rsidRPr="009F28BF">
        <w:rPr>
          <w:sz w:val="18"/>
          <w:vertAlign w:val="superscript"/>
        </w:rPr>
        <w:t>nd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Farmers’ Federation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Pastroralists &amp; Grasiers’ Association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Local Government Association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Planning Commission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2</w:t>
      </w:r>
      <w:r w:rsidRPr="009F28BF">
        <w:rPr>
          <w:sz w:val="18"/>
          <w:vertAlign w:val="superscript"/>
        </w:rPr>
        <w:t>nd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Consultation – WA Tourism Commission – Board Members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tabs>
          <w:tab w:val="left" w:pos="709"/>
          <w:tab w:val="right" w:pos="9356"/>
        </w:tabs>
        <w:ind w:left="360" w:hanging="360"/>
        <w:rPr>
          <w:sz w:val="18"/>
        </w:rPr>
      </w:pPr>
    </w:p>
    <w:p w:rsidR="005033AF" w:rsidRPr="00085911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b/>
          <w:color w:val="FF0000"/>
          <w:sz w:val="18"/>
        </w:rPr>
      </w:pPr>
      <w:r w:rsidRPr="00085911">
        <w:rPr>
          <w:b/>
          <w:color w:val="FF0000"/>
          <w:sz w:val="18"/>
        </w:rPr>
        <w:t>Presentation – Australian Association of Planning Consultants (WA Division) – Rainbow 2000</w:t>
      </w:r>
      <w:r w:rsidRPr="00085911">
        <w:rPr>
          <w:b/>
          <w:color w:val="FF0000"/>
          <w:sz w:val="18"/>
        </w:rPr>
        <w:tab/>
        <w:t>Disbanded 2008</w:t>
      </w:r>
    </w:p>
    <w:p w:rsidR="005033AF" w:rsidRPr="00085911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b/>
          <w:color w:val="FF0000"/>
          <w:sz w:val="18"/>
        </w:rPr>
      </w:pPr>
      <w:r w:rsidRPr="00085911">
        <w:rPr>
          <w:b/>
          <w:color w:val="FF0000"/>
          <w:sz w:val="18"/>
        </w:rPr>
        <w:t>Presentation – Australian Democrats (National Executive) – Rainbow 2000</w:t>
      </w:r>
      <w:r w:rsidRPr="00085911">
        <w:rPr>
          <w:b/>
          <w:color w:val="FF0000"/>
          <w:sz w:val="18"/>
        </w:rPr>
        <w:tab/>
        <w:t>Lost Party Status 2008</w:t>
      </w:r>
    </w:p>
    <w:p w:rsidR="005033AF" w:rsidRPr="00085911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b/>
          <w:color w:val="FF0000"/>
          <w:sz w:val="18"/>
        </w:rPr>
      </w:pPr>
      <w:r w:rsidRPr="00085911">
        <w:rPr>
          <w:b/>
          <w:color w:val="FF0000"/>
          <w:sz w:val="18"/>
        </w:rPr>
        <w:t>Presentation – Australian Democrats (WA State Executive) – Rainbow 2000</w:t>
      </w:r>
      <w:r w:rsidRPr="00085911">
        <w:rPr>
          <w:b/>
          <w:color w:val="FF0000"/>
          <w:sz w:val="18"/>
        </w:rPr>
        <w:tab/>
        <w:t>Lost Party Status 2008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Australian Institute Urban Studies (WA Division)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>Presentation – Australian Labor Party (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Albany</w:t>
          </w:r>
        </w:smartTag>
      </w:smartTag>
      <w:r w:rsidRPr="009F28BF">
        <w:rPr>
          <w:sz w:val="18"/>
        </w:rPr>
        <w:t xml:space="preserve"> Branch)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Australian Labor Party (National Executive)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>Presentation – Australian Labor Party (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Vancouver</w:t>
          </w:r>
        </w:smartTag>
      </w:smartTag>
      <w:r w:rsidRPr="009F28BF">
        <w:rPr>
          <w:sz w:val="18"/>
        </w:rPr>
        <w:t xml:space="preserve"> Branch)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>0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Australian Labor Party (WA State Executive)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Australian Property Institute (WA Division)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Environmental Institute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(WA Division)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Future Directions International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Great Southern Aquaculture Association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Great Southern Division of General Practice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Great Southern Employment &amp; Training Association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Great Southern Freemasons Society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Great Southern Law Association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Greens Party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(WA State Executive)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 xml:space="preserve">Declined </w:t>
      </w:r>
      <w:r>
        <w:rPr>
          <w:sz w:val="18"/>
        </w:rPr>
        <w:t>3</w:t>
      </w:r>
      <w:r w:rsidRPr="006D430D">
        <w:rPr>
          <w:sz w:val="18"/>
          <w:vertAlign w:val="superscript"/>
        </w:rPr>
        <w:t>rd</w:t>
      </w:r>
      <w:r>
        <w:rPr>
          <w:sz w:val="18"/>
        </w:rPr>
        <w:t xml:space="preserve"> </w:t>
      </w:r>
      <w:r w:rsidRPr="009F28BF">
        <w:rPr>
          <w:sz w:val="18"/>
        </w:rPr>
        <w:t>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Liberal Party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(National Executive)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 xml:space="preserve">Declined </w:t>
      </w:r>
      <w:r>
        <w:rPr>
          <w:sz w:val="18"/>
        </w:rPr>
        <w:t>3</w:t>
      </w:r>
      <w:r w:rsidRPr="006D430D">
        <w:rPr>
          <w:sz w:val="18"/>
          <w:vertAlign w:val="superscript"/>
        </w:rPr>
        <w:t>rd</w:t>
      </w:r>
      <w:r>
        <w:rPr>
          <w:sz w:val="18"/>
        </w:rPr>
        <w:t xml:space="preserve"> </w:t>
      </w:r>
      <w:r w:rsidRPr="009F28BF">
        <w:rPr>
          <w:sz w:val="18"/>
        </w:rPr>
        <w:t>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Liberal Party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(O’Connor Division Conference)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 xml:space="preserve">Declined </w:t>
      </w:r>
      <w:r>
        <w:rPr>
          <w:sz w:val="18"/>
        </w:rPr>
        <w:t>3</w:t>
      </w:r>
      <w:r w:rsidRPr="006D430D">
        <w:rPr>
          <w:sz w:val="18"/>
          <w:vertAlign w:val="superscript"/>
        </w:rPr>
        <w:t>rd</w:t>
      </w:r>
      <w:r>
        <w:rPr>
          <w:sz w:val="18"/>
        </w:rPr>
        <w:t xml:space="preserve"> </w:t>
      </w:r>
      <w:r w:rsidRPr="009F28BF">
        <w:rPr>
          <w:sz w:val="18"/>
        </w:rPr>
        <w:t>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Liberal Party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(WA State Parliamentary Team)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 xml:space="preserve">Declined </w:t>
      </w:r>
      <w:r>
        <w:rPr>
          <w:sz w:val="18"/>
        </w:rPr>
        <w:t>3</w:t>
      </w:r>
      <w:r w:rsidRPr="006D430D">
        <w:rPr>
          <w:sz w:val="18"/>
          <w:vertAlign w:val="superscript"/>
        </w:rPr>
        <w:t>rd</w:t>
      </w:r>
      <w:r>
        <w:rPr>
          <w:sz w:val="18"/>
        </w:rPr>
        <w:t xml:space="preserve"> </w:t>
      </w:r>
      <w:r w:rsidRPr="009F28BF">
        <w:rPr>
          <w:sz w:val="18"/>
        </w:rPr>
        <w:t>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Local Government Planners’ Association (WA Division)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National Environmental Law Association (WA Division)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National Party of </w:t>
      </w:r>
      <w:smartTag w:uri="urn:schemas-microsoft-com:office:smarttags" w:element="country-region">
        <w:r w:rsidRPr="009F28BF">
          <w:rPr>
            <w:sz w:val="18"/>
          </w:rPr>
          <w:t>Australia</w:t>
        </w:r>
      </w:smartTag>
      <w:r w:rsidRPr="009F28BF">
        <w:rPr>
          <w:sz w:val="18"/>
        </w:rPr>
        <w:t xml:space="preserve"> (</w:t>
      </w:r>
      <w:smartTag w:uri="urn:schemas-microsoft-com:office:smarttags" w:element="place">
        <w:smartTag w:uri="urn:schemas-microsoft-com:office:smarttags" w:element="City">
          <w:r w:rsidRPr="009F28BF">
            <w:rPr>
              <w:sz w:val="18"/>
            </w:rPr>
            <w:t>Albany</w:t>
          </w:r>
        </w:smartTag>
      </w:smartTag>
      <w:r w:rsidRPr="009F28BF">
        <w:rPr>
          <w:sz w:val="18"/>
        </w:rPr>
        <w:t xml:space="preserve"> Branch)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National Party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(National Executive)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National Party of </w:t>
      </w:r>
      <w:smartTag w:uri="urn:schemas-microsoft-com:office:smarttags" w:element="country-region">
        <w:r w:rsidRPr="009F28BF">
          <w:rPr>
            <w:sz w:val="18"/>
          </w:rPr>
          <w:t>Australia</w:t>
        </w:r>
      </w:smartTag>
      <w:r w:rsidRPr="009F28BF">
        <w:rPr>
          <w:sz w:val="18"/>
        </w:rPr>
        <w:t xml:space="preserve"> (</w:t>
      </w:r>
      <w:smartTag w:uri="urn:schemas-microsoft-com:office:smarttags" w:element="place">
        <w:r w:rsidRPr="009F28BF">
          <w:rPr>
            <w:sz w:val="18"/>
          </w:rPr>
          <w:t>Stirling</w:t>
        </w:r>
      </w:smartTag>
      <w:r w:rsidRPr="009F28BF">
        <w:rPr>
          <w:sz w:val="18"/>
        </w:rPr>
        <w:t xml:space="preserve"> Branch)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National Party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(WA State Executive)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Planning Institute of </w:t>
      </w:r>
      <w:smartTag w:uri="urn:schemas-microsoft-com:office:smarttags" w:element="place">
        <w:smartTag w:uri="urn:schemas-microsoft-com:office:smarttags" w:element="country-region">
          <w:r w:rsidRPr="009F28BF">
            <w:rPr>
              <w:sz w:val="18"/>
            </w:rPr>
            <w:t>Australia</w:t>
          </w:r>
        </w:smartTag>
      </w:smartTag>
      <w:r w:rsidRPr="009F28BF">
        <w:rPr>
          <w:sz w:val="18"/>
        </w:rPr>
        <w:t xml:space="preserve"> (WA Division)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TBA</w:t>
      </w:r>
    </w:p>
    <w:p w:rsidR="005033AF" w:rsidRPr="009F28BF" w:rsidRDefault="005033AF" w:rsidP="005033AF">
      <w:pPr>
        <w:numPr>
          <w:ilvl w:val="0"/>
          <w:numId w:val="8"/>
        </w:numPr>
        <w:tabs>
          <w:tab w:val="clear" w:pos="360"/>
          <w:tab w:val="left" w:pos="709"/>
          <w:tab w:val="right" w:pos="9356"/>
        </w:tabs>
        <w:rPr>
          <w:sz w:val="18"/>
        </w:rPr>
      </w:pPr>
      <w:r w:rsidRPr="009F28BF">
        <w:rPr>
          <w:sz w:val="18"/>
        </w:rPr>
        <w:t xml:space="preserve">Presentation – Southern Aboriginal Corporation – </w:t>
      </w:r>
      <w:r w:rsidRPr="003174AA">
        <w:rPr>
          <w:color w:val="CC0000"/>
          <w:sz w:val="18"/>
          <w:szCs w:val="18"/>
          <w:highlight w:val="lightGray"/>
          <w:u w:val="single"/>
        </w:rPr>
        <w:t>R</w:t>
      </w:r>
      <w:r w:rsidRPr="003174AA">
        <w:rPr>
          <w:color w:val="FF6600"/>
          <w:sz w:val="18"/>
          <w:szCs w:val="18"/>
          <w:highlight w:val="lightGray"/>
          <w:u w:val="single"/>
        </w:rPr>
        <w:t>a</w:t>
      </w:r>
      <w:r w:rsidRPr="003174AA">
        <w:rPr>
          <w:color w:val="FFFF00"/>
          <w:sz w:val="18"/>
          <w:szCs w:val="18"/>
          <w:highlight w:val="lightGray"/>
          <w:u w:val="single"/>
        </w:rPr>
        <w:t>i</w:t>
      </w:r>
      <w:r w:rsidRPr="003174AA">
        <w:rPr>
          <w:color w:val="008000"/>
          <w:sz w:val="18"/>
          <w:szCs w:val="18"/>
          <w:highlight w:val="lightGray"/>
          <w:u w:val="single"/>
        </w:rPr>
        <w:t>n</w:t>
      </w:r>
      <w:r w:rsidRPr="003174AA">
        <w:rPr>
          <w:color w:val="0000FF"/>
          <w:sz w:val="18"/>
          <w:szCs w:val="18"/>
          <w:highlight w:val="lightGray"/>
          <w:u w:val="single"/>
        </w:rPr>
        <w:t>b</w:t>
      </w:r>
      <w:r w:rsidRPr="003174AA">
        <w:rPr>
          <w:color w:val="CC00FF"/>
          <w:sz w:val="18"/>
          <w:szCs w:val="18"/>
          <w:highlight w:val="lightGray"/>
          <w:u w:val="single"/>
        </w:rPr>
        <w:t>o</w:t>
      </w:r>
      <w:r w:rsidRPr="003174AA">
        <w:rPr>
          <w:color w:val="800080"/>
          <w:sz w:val="18"/>
          <w:szCs w:val="18"/>
          <w:highlight w:val="lightGray"/>
          <w:u w:val="single"/>
        </w:rPr>
        <w:t>w</w:t>
      </w:r>
      <w:r w:rsidRPr="003174AA">
        <w:rPr>
          <w:color w:val="CC0000"/>
          <w:sz w:val="18"/>
          <w:szCs w:val="18"/>
        </w:rPr>
        <w:t xml:space="preserve"> </w:t>
      </w:r>
      <w:r w:rsidRPr="009B7516">
        <w:rPr>
          <w:sz w:val="18"/>
          <w:szCs w:val="18"/>
        </w:rPr>
        <w:t>2000</w:t>
      </w:r>
      <w:r w:rsidRPr="009B7516">
        <w:rPr>
          <w:sz w:val="18"/>
          <w:szCs w:val="18"/>
          <w:vertAlign w:val="superscript"/>
        </w:rPr>
        <w:t>©</w:t>
      </w:r>
      <w:r w:rsidRPr="009F28BF">
        <w:rPr>
          <w:sz w:val="18"/>
        </w:rPr>
        <w:tab/>
        <w:t>Declined 1</w:t>
      </w:r>
      <w:r w:rsidRPr="009F28BF">
        <w:rPr>
          <w:sz w:val="18"/>
          <w:vertAlign w:val="superscript"/>
        </w:rPr>
        <w:t>st</w:t>
      </w:r>
      <w:r w:rsidRPr="009F28BF">
        <w:rPr>
          <w:sz w:val="18"/>
        </w:rPr>
        <w:t xml:space="preserve"> Time</w:t>
      </w:r>
    </w:p>
    <w:p w:rsidR="005033AF" w:rsidRPr="009F28BF" w:rsidRDefault="005033AF" w:rsidP="005033AF">
      <w:pPr>
        <w:tabs>
          <w:tab w:val="left" w:pos="709"/>
          <w:tab w:val="right" w:pos="9356"/>
        </w:tabs>
        <w:ind w:left="360" w:hanging="360"/>
        <w:rPr>
          <w:sz w:val="18"/>
        </w:rPr>
      </w:pPr>
    </w:p>
    <w:p w:rsidR="005033AF" w:rsidRDefault="005033AF" w:rsidP="005033AF">
      <w:pPr>
        <w:tabs>
          <w:tab w:val="left" w:pos="709"/>
          <w:tab w:val="right" w:pos="9356"/>
        </w:tabs>
        <w:ind w:left="709" w:hanging="709"/>
        <w:rPr>
          <w:sz w:val="20"/>
        </w:rPr>
      </w:pPr>
      <w:r w:rsidRPr="009F28BF">
        <w:rPr>
          <w:sz w:val="20"/>
        </w:rPr>
        <w:t>Date :</w:t>
      </w:r>
      <w:r w:rsidRPr="009F28BF">
        <w:rPr>
          <w:sz w:val="20"/>
        </w:rPr>
        <w:tab/>
      </w:r>
      <w:r w:rsidRPr="009F28BF">
        <w:rPr>
          <w:sz w:val="20"/>
        </w:rPr>
        <w:fldChar w:fldCharType="begin"/>
      </w:r>
      <w:r w:rsidRPr="009F28BF">
        <w:rPr>
          <w:sz w:val="20"/>
        </w:rPr>
        <w:instrText xml:space="preserve"> TIME \@ "dddd, d MMMM yyyy" </w:instrText>
      </w:r>
      <w:r w:rsidRPr="009F28BF">
        <w:rPr>
          <w:sz w:val="20"/>
        </w:rPr>
        <w:fldChar w:fldCharType="separate"/>
      </w:r>
      <w:r w:rsidR="004E5F89">
        <w:rPr>
          <w:noProof/>
          <w:sz w:val="20"/>
        </w:rPr>
        <w:t>Saturday, 22 October 2016</w:t>
      </w:r>
      <w:r w:rsidRPr="009F28BF">
        <w:rPr>
          <w:sz w:val="20"/>
        </w:rPr>
        <w:fldChar w:fldCharType="end"/>
      </w:r>
    </w:p>
    <w:p w:rsidR="005033AF" w:rsidRDefault="005033AF" w:rsidP="005033AF">
      <w:pPr>
        <w:tabs>
          <w:tab w:val="left" w:pos="709"/>
          <w:tab w:val="right" w:pos="9356"/>
        </w:tabs>
        <w:ind w:left="709" w:hanging="709"/>
        <w:rPr>
          <w:sz w:val="20"/>
        </w:rPr>
      </w:pPr>
    </w:p>
    <w:p w:rsidR="005033AF" w:rsidRPr="009F28BF" w:rsidRDefault="005033AF" w:rsidP="005033AF">
      <w:pPr>
        <w:tabs>
          <w:tab w:val="left" w:pos="709"/>
          <w:tab w:val="right" w:pos="9356"/>
        </w:tabs>
        <w:ind w:left="709" w:hanging="709"/>
        <w:rPr>
          <w:sz w:val="20"/>
        </w:rPr>
      </w:pPr>
    </w:p>
    <w:sectPr w:rsidR="005033AF" w:rsidRPr="009F28BF" w:rsidSect="00A1404E">
      <w:headerReference w:type="default" r:id="rId1196"/>
      <w:footerReference w:type="default" r:id="rId1197"/>
      <w:headerReference w:type="first" r:id="rId1198"/>
      <w:footerReference w:type="first" r:id="rId1199"/>
      <w:type w:val="continuous"/>
      <w:pgSz w:w="11907" w:h="16840" w:code="9"/>
      <w:pgMar w:top="851" w:right="1247" w:bottom="1418" w:left="1247" w:header="709" w:footer="10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DF0" w:rsidRDefault="002C5DF0">
      <w:r>
        <w:separator/>
      </w:r>
    </w:p>
  </w:endnote>
  <w:endnote w:type="continuationSeparator" w:id="0">
    <w:p w:rsidR="002C5DF0" w:rsidRDefault="002C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mercialScript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220299" w:rsidRDefault="00AE2EE6" w:rsidP="00861FA5">
    <w:pPr>
      <w:pStyle w:val="Footer"/>
      <w:pBdr>
        <w:bottom w:val="single" w:sz="12" w:space="1" w:color="auto"/>
      </w:pBdr>
      <w:tabs>
        <w:tab w:val="clear" w:pos="4153"/>
        <w:tab w:val="clear" w:pos="8306"/>
        <w:tab w:val="center" w:pos="4536"/>
        <w:tab w:val="right" w:pos="9072"/>
      </w:tabs>
      <w:jc w:val="center"/>
      <w:rPr>
        <w:color w:val="800000"/>
        <w:sz w:val="18"/>
      </w:rPr>
    </w:pPr>
  </w:p>
  <w:p w:rsidR="00AE2EE6" w:rsidRPr="00220299" w:rsidRDefault="00AE2EE6" w:rsidP="00861FA5">
    <w:pPr>
      <w:pStyle w:val="Footer"/>
      <w:tabs>
        <w:tab w:val="clear" w:pos="8306"/>
        <w:tab w:val="center" w:pos="4536"/>
        <w:tab w:val="right" w:pos="9072"/>
      </w:tabs>
      <w:jc w:val="center"/>
      <w:rPr>
        <w:b/>
        <w:color w:val="800000"/>
        <w:sz w:val="18"/>
      </w:rPr>
    </w:pPr>
    <w:r w:rsidRPr="00220299">
      <w:rPr>
        <w:b/>
        <w:color w:val="800000"/>
        <w:sz w:val="18"/>
      </w:rPr>
      <w:t>Smithson Planning – Organisational Management, Media, Town Planning &amp; Environmental Assessment</w:t>
    </w:r>
  </w:p>
  <w:p w:rsidR="00AE2EE6" w:rsidRPr="00861FA5" w:rsidRDefault="00AE2EE6" w:rsidP="00861FA5">
    <w:pPr>
      <w:pStyle w:val="Footer"/>
      <w:tabs>
        <w:tab w:val="clear" w:pos="8306"/>
        <w:tab w:val="center" w:pos="4536"/>
        <w:tab w:val="right" w:pos="9072"/>
      </w:tabs>
      <w:jc w:val="center"/>
      <w:rPr>
        <w:color w:val="800000"/>
      </w:rPr>
    </w:pPr>
    <w:smartTag w:uri="urn:schemas-microsoft-com:office:smarttags" w:element="Street">
      <w:r w:rsidRPr="00220299">
        <w:rPr>
          <w:color w:val="800000"/>
          <w:sz w:val="18"/>
        </w:rPr>
        <w:t>PO Box 5377</w:t>
      </w:r>
    </w:smartTag>
    <w:r w:rsidRPr="00220299">
      <w:rPr>
        <w:color w:val="800000"/>
        <w:sz w:val="18"/>
      </w:rPr>
      <w:t xml:space="preserve"> Albany  WA  6332   Tel : (08) 9842 9841   Fax : (08) 9842 9843   Mob : 0428 556 444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865268" w:rsidRDefault="00AE2EE6" w:rsidP="00AD2B48">
    <w:pPr>
      <w:pStyle w:val="Footer"/>
      <w:pBdr>
        <w:bottom w:val="single" w:sz="12" w:space="1" w:color="auto"/>
      </w:pBdr>
      <w:tabs>
        <w:tab w:val="clear" w:pos="4153"/>
        <w:tab w:val="clear" w:pos="8306"/>
        <w:tab w:val="center" w:pos="4536"/>
        <w:tab w:val="right" w:pos="9072"/>
      </w:tabs>
      <w:jc w:val="center"/>
      <w:rPr>
        <w:color w:val="800000"/>
        <w:sz w:val="16"/>
        <w:szCs w:val="16"/>
      </w:rPr>
    </w:pPr>
    <w:r>
      <w:rPr>
        <w:color w:val="800000"/>
        <w:sz w:val="16"/>
        <w:szCs w:val="16"/>
      </w:rPr>
      <w:t>Written</w:t>
    </w:r>
    <w:r w:rsidRPr="00CC7691">
      <w:rPr>
        <w:color w:val="800000"/>
        <w:sz w:val="16"/>
        <w:szCs w:val="16"/>
      </w:rPr>
      <w:t xml:space="preserve"> &amp; Authorised by Neil Smithson of </w:t>
    </w:r>
    <w:smartTag w:uri="urn:schemas-microsoft-com:office:smarttags" w:element="address">
      <w:smartTag w:uri="urn:schemas-microsoft-com:office:smarttags" w:element="Street">
        <w:r w:rsidRPr="00CC7691">
          <w:rPr>
            <w:color w:val="800000"/>
            <w:sz w:val="16"/>
            <w:szCs w:val="16"/>
          </w:rPr>
          <w:t>364 Middleton Road</w:t>
        </w:r>
      </w:smartTag>
      <w:r w:rsidRPr="00CC7691">
        <w:rPr>
          <w:color w:val="800000"/>
          <w:sz w:val="16"/>
          <w:szCs w:val="16"/>
        </w:rPr>
        <w:t xml:space="preserve">, </w:t>
      </w:r>
      <w:smartTag w:uri="urn:schemas-microsoft-com:office:smarttags" w:element="City">
        <w:r w:rsidRPr="00CC7691">
          <w:rPr>
            <w:color w:val="800000"/>
            <w:sz w:val="16"/>
            <w:szCs w:val="16"/>
          </w:rPr>
          <w:t>Albany</w:t>
        </w:r>
      </w:smartTag>
      <w:r>
        <w:rPr>
          <w:color w:val="800000"/>
          <w:sz w:val="16"/>
          <w:szCs w:val="16"/>
        </w:rPr>
        <w:t xml:space="preserve">, </w:t>
      </w:r>
      <w:smartTag w:uri="urn:schemas-microsoft-com:office:smarttags" w:element="State">
        <w:r>
          <w:rPr>
            <w:color w:val="800000"/>
            <w:sz w:val="16"/>
            <w:szCs w:val="16"/>
          </w:rPr>
          <w:t>Western Australia</w:t>
        </w:r>
      </w:smartTag>
    </w:smartTag>
    <w:r>
      <w:rPr>
        <w:color w:val="800000"/>
        <w:sz w:val="16"/>
        <w:szCs w:val="16"/>
      </w:rPr>
      <w:t xml:space="preserve"> 6330</w:t>
    </w:r>
  </w:p>
  <w:p w:rsidR="00AE2EE6" w:rsidRDefault="00AE2EE6" w:rsidP="00AD2B48">
    <w:pPr>
      <w:pStyle w:val="Footer"/>
      <w:tabs>
        <w:tab w:val="clear" w:pos="8306"/>
        <w:tab w:val="center" w:pos="4536"/>
        <w:tab w:val="right" w:pos="9072"/>
      </w:tabs>
      <w:jc w:val="center"/>
      <w:rPr>
        <w:b/>
        <w:color w:val="A50021"/>
        <w:sz w:val="18"/>
      </w:rPr>
    </w:pPr>
    <w:r>
      <w:rPr>
        <w:b/>
        <w:color w:val="A50021"/>
        <w:sz w:val="18"/>
      </w:rPr>
      <w:t>Smithson Planning – Consultants in National Investment Growth Pathing</w:t>
    </w:r>
  </w:p>
  <w:p w:rsidR="00AE2EE6" w:rsidRPr="0005351B" w:rsidRDefault="00AE2EE6" w:rsidP="00AD2B48">
    <w:pPr>
      <w:pStyle w:val="Footer"/>
      <w:tabs>
        <w:tab w:val="clear" w:pos="8306"/>
        <w:tab w:val="center" w:pos="4536"/>
        <w:tab w:val="right" w:pos="9072"/>
      </w:tabs>
      <w:jc w:val="center"/>
      <w:rPr>
        <w:color w:val="800000"/>
      </w:rPr>
    </w:pPr>
    <w:smartTag w:uri="urn:schemas-microsoft-com:office:smarttags" w:element="Street">
      <w:r>
        <w:rPr>
          <w:color w:val="A50021"/>
          <w:sz w:val="18"/>
        </w:rPr>
        <w:t>PO Box 5377</w:t>
      </w:r>
    </w:smartTag>
    <w:r>
      <w:rPr>
        <w:color w:val="A50021"/>
        <w:sz w:val="18"/>
      </w:rPr>
      <w:t xml:space="preserve"> Albany  WA  6332   Tel : (08) 9842 9841   Fax : (08) 9842 9843   Mob : 0428 556 444</w:t>
    </w:r>
    <w:r w:rsidRPr="0005351B">
      <w:rPr>
        <w:vanish/>
        <w:color w:val="800000"/>
      </w:rPr>
      <w:t>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CC7691" w:rsidRDefault="00AE2EE6" w:rsidP="00AD2B48">
    <w:pPr>
      <w:pStyle w:val="Footer"/>
      <w:pBdr>
        <w:bottom w:val="single" w:sz="12" w:space="1" w:color="auto"/>
      </w:pBdr>
      <w:tabs>
        <w:tab w:val="clear" w:pos="4153"/>
        <w:tab w:val="clear" w:pos="8306"/>
        <w:tab w:val="center" w:pos="4536"/>
        <w:tab w:val="right" w:pos="9072"/>
      </w:tabs>
      <w:jc w:val="center"/>
      <w:rPr>
        <w:color w:val="800000"/>
        <w:sz w:val="16"/>
        <w:szCs w:val="16"/>
      </w:rPr>
    </w:pPr>
    <w:r>
      <w:rPr>
        <w:color w:val="800000"/>
        <w:sz w:val="16"/>
        <w:szCs w:val="16"/>
      </w:rPr>
      <w:t xml:space="preserve"> </w:t>
    </w:r>
  </w:p>
  <w:p w:rsidR="00AE2EE6" w:rsidRPr="008E51E2" w:rsidRDefault="00AE2EE6" w:rsidP="00AD2B48">
    <w:pPr>
      <w:pStyle w:val="Footer"/>
      <w:tabs>
        <w:tab w:val="clear" w:pos="8306"/>
        <w:tab w:val="center" w:pos="4536"/>
        <w:tab w:val="right" w:pos="9072"/>
      </w:tabs>
      <w:jc w:val="center"/>
      <w:rPr>
        <w:b/>
        <w:color w:val="800000"/>
        <w:sz w:val="18"/>
      </w:rPr>
    </w:pPr>
    <w:r w:rsidRPr="008E51E2">
      <w:rPr>
        <w:b/>
        <w:color w:val="800000"/>
        <w:sz w:val="18"/>
      </w:rPr>
      <w:t>Smithson Planning – Organisational Management, Media, Town Planning &amp; Environmental Assessment</w:t>
    </w:r>
  </w:p>
  <w:p w:rsidR="00AE2EE6" w:rsidRPr="00AD2B48" w:rsidRDefault="00AE2EE6" w:rsidP="00AD2B48">
    <w:pPr>
      <w:pStyle w:val="Footer"/>
      <w:tabs>
        <w:tab w:val="clear" w:pos="8306"/>
        <w:tab w:val="center" w:pos="4536"/>
        <w:tab w:val="right" w:pos="9072"/>
      </w:tabs>
      <w:jc w:val="center"/>
      <w:rPr>
        <w:color w:val="800000"/>
      </w:rPr>
    </w:pPr>
    <w:smartTag w:uri="urn:schemas-microsoft-com:office:smarttags" w:element="Street">
      <w:r w:rsidRPr="008E51E2">
        <w:rPr>
          <w:color w:val="800000"/>
          <w:sz w:val="18"/>
        </w:rPr>
        <w:t>PO Box 5377</w:t>
      </w:r>
    </w:smartTag>
    <w:r w:rsidRPr="008E51E2">
      <w:rPr>
        <w:color w:val="800000"/>
        <w:sz w:val="18"/>
      </w:rPr>
      <w:t xml:space="preserve"> Albany  WA  6332   Tel : (08) 9842 9841   Fax : (08) 9842 9843   Mob : 0428 556 444</w:t>
    </w:r>
    <w:r w:rsidRPr="008E51E2">
      <w:rPr>
        <w:vanish/>
        <w:color w:val="800000"/>
      </w:rPr>
      <w:t>_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05351B" w:rsidRDefault="00AE2EE6" w:rsidP="00621E39">
    <w:pPr>
      <w:pStyle w:val="Footer"/>
      <w:pBdr>
        <w:bottom w:val="single" w:sz="12" w:space="1" w:color="auto"/>
      </w:pBdr>
      <w:tabs>
        <w:tab w:val="clear" w:pos="4153"/>
        <w:tab w:val="clear" w:pos="8306"/>
        <w:tab w:val="center" w:pos="4536"/>
        <w:tab w:val="right" w:pos="9072"/>
      </w:tabs>
      <w:jc w:val="center"/>
      <w:rPr>
        <w:color w:val="800000"/>
        <w:sz w:val="18"/>
      </w:rPr>
    </w:pPr>
  </w:p>
  <w:p w:rsidR="00AE2EE6" w:rsidRPr="0005351B" w:rsidRDefault="00AE2EE6" w:rsidP="00621E39">
    <w:pPr>
      <w:pStyle w:val="Footer"/>
      <w:tabs>
        <w:tab w:val="clear" w:pos="8306"/>
        <w:tab w:val="center" w:pos="4536"/>
        <w:tab w:val="right" w:pos="9072"/>
      </w:tabs>
      <w:jc w:val="center"/>
      <w:rPr>
        <w:b/>
        <w:color w:val="800000"/>
        <w:sz w:val="18"/>
      </w:rPr>
    </w:pPr>
    <w:r w:rsidRPr="0005351B">
      <w:rPr>
        <w:b/>
        <w:color w:val="800000"/>
        <w:sz w:val="18"/>
      </w:rPr>
      <w:t>Smithson Planning – Consultants in National Investment Growth Pathing</w:t>
    </w:r>
  </w:p>
  <w:p w:rsidR="00AE2EE6" w:rsidRPr="00621E39" w:rsidRDefault="00AE2EE6" w:rsidP="00621E39">
    <w:pPr>
      <w:pStyle w:val="Footer"/>
      <w:tabs>
        <w:tab w:val="clear" w:pos="8306"/>
        <w:tab w:val="center" w:pos="4536"/>
        <w:tab w:val="right" w:pos="9072"/>
      </w:tabs>
      <w:jc w:val="center"/>
      <w:rPr>
        <w:color w:val="800000"/>
      </w:rPr>
    </w:pPr>
    <w:smartTag w:uri="urn:schemas-microsoft-com:office:smarttags" w:element="Street">
      <w:r w:rsidRPr="0005351B">
        <w:rPr>
          <w:color w:val="800000"/>
          <w:sz w:val="18"/>
        </w:rPr>
        <w:t>PO Box 5377</w:t>
      </w:r>
    </w:smartTag>
    <w:r w:rsidRPr="0005351B">
      <w:rPr>
        <w:color w:val="800000"/>
        <w:sz w:val="18"/>
      </w:rPr>
      <w:t xml:space="preserve"> Albany  WA  6332   Tel : (08) 9842 9841   Fax : (08) 9842 9843   Mob : 0428 556 444</w:t>
    </w:r>
    <w:r w:rsidRPr="0005351B">
      <w:rPr>
        <w:vanish/>
        <w:color w:val="800000"/>
      </w:rPr>
      <w:t>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DF0" w:rsidRDefault="002C5DF0">
      <w:r>
        <w:separator/>
      </w:r>
    </w:p>
  </w:footnote>
  <w:footnote w:type="continuationSeparator" w:id="0">
    <w:p w:rsidR="002C5DF0" w:rsidRDefault="002C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220299" w:rsidRDefault="00AE2EE6" w:rsidP="00861FA5">
    <w:pPr>
      <w:pStyle w:val="Header"/>
      <w:spacing w:before="120"/>
      <w:rPr>
        <w:b/>
        <w:color w:val="800000"/>
        <w:sz w:val="56"/>
      </w:rPr>
    </w:pPr>
    <w:r>
      <w:rPr>
        <w:b/>
        <w:noProof/>
        <w:sz w:val="48"/>
        <w:lang w:val="en-US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-886460</wp:posOffset>
              </wp:positionH>
              <wp:positionV relativeFrom="paragraph">
                <wp:posOffset>263525</wp:posOffset>
              </wp:positionV>
              <wp:extent cx="1027430" cy="9029700"/>
              <wp:effectExtent l="0" t="0" r="0" b="0"/>
              <wp:wrapNone/>
              <wp:docPr id="21" name="Text Box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7430" cy="902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EE6" w:rsidRPr="00420615" w:rsidRDefault="00AE2EE6" w:rsidP="00861FA5">
                          <w:pPr>
                            <w:jc w:val="center"/>
                            <w:rPr>
                              <w:color w:val="DDDDDD"/>
                              <w:sz w:val="96"/>
                              <w:szCs w:val="96"/>
                            </w:rPr>
                          </w:pPr>
                          <w:r w:rsidRPr="00420615">
                            <w:rPr>
                              <w:b/>
                              <w:bCs/>
                              <w:color w:val="DDDDDD"/>
                              <w:sz w:val="96"/>
                              <w:szCs w:val="96"/>
                            </w:rPr>
                            <w:t>www.smithsonplanning.com.au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5" o:spid="_x0000_s1026" type="#_x0000_t202" style="position:absolute;margin-left:-69.8pt;margin-top:20.75pt;width:80.9pt;height:71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" filled="f" stroked="f">
              <v:textbox style="layout-flow:vertical;mso-layout-flow-alt:bottom-to-top">
                <w:txbxContent>
                  <w:p w:rsidR="00AE2EE6" w:rsidRPr="00420615" w:rsidRDefault="00AE2EE6" w:rsidP="00861FA5">
                    <w:pPr>
                      <w:jc w:val="center"/>
                      <w:rPr>
                        <w:color w:val="DDDDDD"/>
                        <w:sz w:val="96"/>
                        <w:szCs w:val="96"/>
                      </w:rPr>
                    </w:pPr>
                    <w:r w:rsidRPr="00420615">
                      <w:rPr>
                        <w:b/>
                        <w:bCs/>
                        <w:color w:val="DDDDDD"/>
                        <w:sz w:val="96"/>
                        <w:szCs w:val="96"/>
                      </w:rPr>
                      <w:t>www.smithsonplanning.com.au</w:t>
                    </w:r>
                  </w:p>
                </w:txbxContent>
              </v:textbox>
            </v:shape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66944" behindDoc="0" locked="0" layoutInCell="0" allowOverlap="1">
              <wp:simplePos x="0" y="0"/>
              <wp:positionH relativeFrom="column">
                <wp:posOffset>4457700</wp:posOffset>
              </wp:positionH>
              <wp:positionV relativeFrom="paragraph">
                <wp:posOffset>98425</wp:posOffset>
              </wp:positionV>
              <wp:extent cx="915035" cy="732155"/>
              <wp:effectExtent l="0" t="0" r="0" b="0"/>
              <wp:wrapNone/>
              <wp:docPr id="20" name="Rectangl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5035" cy="732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AE2EE6" w:rsidRDefault="00AE2EE6" w:rsidP="00861FA5">
                          <w:pPr>
                            <w:jc w:val="center"/>
                          </w:pP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</w:t>
                          </w: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</w:t>
                          </w:r>
                          <w:r>
                            <w:rPr>
                              <w:b/>
                              <w:sz w:val="96"/>
                              <w:u w:val="single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4" o:spid="_x0000_s1027" style="position:absolute;margin-left:351pt;margin-top:7.75pt;width:72.05pt;height:57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" o:allowincell="f" filled="f" stroked="f" strokeweight=".5pt">
              <v:textbox inset="1pt,1pt,1pt,1pt">
                <w:txbxContent>
                  <w:p w:rsidR="00AE2EE6" w:rsidRDefault="00AE2EE6" w:rsidP="00861FA5">
                    <w:pPr>
                      <w:jc w:val="center"/>
                    </w:pP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</w:t>
                    </w: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</w:t>
                    </w:r>
                    <w:r>
                      <w:rPr>
                        <w:b/>
                        <w:sz w:val="96"/>
                        <w:u w:val="single"/>
                      </w:rPr>
                      <w:t>P</w:t>
                    </w:r>
                  </w:p>
                </w:txbxContent>
              </v:textbox>
            </v:rect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64896" behindDoc="0" locked="0" layoutInCell="0" allowOverlap="1">
              <wp:simplePos x="0" y="0"/>
              <wp:positionH relativeFrom="column">
                <wp:posOffset>4091940</wp:posOffset>
              </wp:positionH>
              <wp:positionV relativeFrom="paragraph">
                <wp:posOffset>0</wp:posOffset>
              </wp:positionV>
              <wp:extent cx="1645920" cy="1013460"/>
              <wp:effectExtent l="0" t="0" r="0" b="0"/>
              <wp:wrapNone/>
              <wp:docPr id="19" name="Oval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5920" cy="1013460"/>
                      </a:xfrm>
                      <a:prstGeom prst="ellipse">
                        <a:avLst/>
                      </a:prstGeom>
                      <a:solidFill>
                        <a:srgbClr val="DFDFDF"/>
                      </a:solidFill>
                      <a:ln w="508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9EEC37" id="Oval 82" o:spid="_x0000_s1026" style="position:absolute;margin-left:322.2pt;margin-top:0;width:129.6pt;height:79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" o:allowincell="f" fillcolor="#dfdfdf" strokeweight="4pt"/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63872" behindDoc="0" locked="0" layoutInCell="0" allowOverlap="1">
              <wp:simplePos x="0" y="0"/>
              <wp:positionH relativeFrom="column">
                <wp:posOffset>-22860</wp:posOffset>
              </wp:positionH>
              <wp:positionV relativeFrom="paragraph">
                <wp:posOffset>0</wp:posOffset>
              </wp:positionV>
              <wp:extent cx="4754880" cy="7620"/>
              <wp:effectExtent l="0" t="0" r="0" b="0"/>
              <wp:wrapNone/>
              <wp:docPr id="18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762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193659" id="Line 8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0" to="372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  <w:r w:rsidRPr="00220299">
      <w:rPr>
        <w:b/>
        <w:color w:val="800000"/>
        <w:sz w:val="56"/>
      </w:rPr>
      <w:t>SMITHSON PLANNING</w:t>
    </w:r>
  </w:p>
  <w:p w:rsidR="00AE2EE6" w:rsidRDefault="00AE2EE6" w:rsidP="00861FA5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address">
      <w:smartTag w:uri="urn:schemas-microsoft-com:office:smarttags" w:element="Street">
        <w:r w:rsidRPr="00220299">
          <w:rPr>
            <w:color w:val="800000"/>
            <w:sz w:val="20"/>
          </w:rPr>
          <w:t>364 Middleton Road</w:t>
        </w:r>
      </w:smartTag>
      <w:r w:rsidRPr="00220299">
        <w:rPr>
          <w:color w:val="800000"/>
          <w:sz w:val="20"/>
        </w:rPr>
        <w:t xml:space="preserve"> </w:t>
      </w:r>
      <w:smartTag w:uri="urn:schemas-microsoft-com:office:smarttags" w:element="City">
        <w:r w:rsidRPr="00220299">
          <w:rPr>
            <w:color w:val="800000"/>
            <w:sz w:val="20"/>
          </w:rPr>
          <w:t>Albany</w:t>
        </w:r>
      </w:smartTag>
      <w:r w:rsidRPr="00220299">
        <w:rPr>
          <w:color w:val="800000"/>
          <w:sz w:val="20"/>
        </w:rPr>
        <w:t xml:space="preserve"> </w:t>
      </w:r>
      <w:smartTag w:uri="urn:schemas-microsoft-com:office:smarttags" w:element="State">
        <w:r w:rsidRPr="00220299">
          <w:rPr>
            <w:color w:val="800000"/>
            <w:sz w:val="20"/>
          </w:rPr>
          <w:t>WA</w:t>
        </w:r>
      </w:smartTag>
    </w:smartTag>
    <w:r w:rsidRPr="00220299">
      <w:rPr>
        <w:color w:val="800000"/>
        <w:sz w:val="20"/>
      </w:rPr>
      <w:t xml:space="preserve"> 6330</w:t>
    </w:r>
    <w:r>
      <w:rPr>
        <w:sz w:val="20"/>
      </w:rPr>
      <w:tab/>
    </w:r>
    <w:hyperlink r:id="rId1" w:history="1">
      <w:r>
        <w:rPr>
          <w:rStyle w:val="Hyperlink"/>
          <w:sz w:val="20"/>
        </w:rPr>
        <w:t>www.smithsonplanning.com.au</w:t>
      </w:r>
    </w:hyperlink>
  </w:p>
  <w:p w:rsidR="00AE2EE6" w:rsidRDefault="00AE2EE6" w:rsidP="00861FA5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Street">
      <w:r w:rsidRPr="00220299">
        <w:rPr>
          <w:color w:val="800000"/>
          <w:sz w:val="20"/>
        </w:rPr>
        <w:t>PO Box 5377</w:t>
      </w:r>
    </w:smartTag>
    <w:r w:rsidRPr="00220299">
      <w:rPr>
        <w:color w:val="800000"/>
        <w:sz w:val="20"/>
      </w:rPr>
      <w:t xml:space="preserve"> Albany  WA  6332</w:t>
    </w:r>
    <w:r>
      <w:rPr>
        <w:sz w:val="20"/>
      </w:rPr>
      <w:tab/>
    </w:r>
    <w:hyperlink r:id="rId2" w:history="1">
      <w:r>
        <w:rPr>
          <w:rStyle w:val="Hyperlink"/>
          <w:sz w:val="20"/>
        </w:rPr>
        <w:t>smithson@smithsonplanning.com.au</w:t>
      </w:r>
    </w:hyperlink>
  </w:p>
  <w:p w:rsidR="00AE2EE6" w:rsidRPr="00220299" w:rsidRDefault="00AE2EE6" w:rsidP="00861FA5">
    <w:pPr>
      <w:pStyle w:val="Header"/>
      <w:rPr>
        <w:b/>
        <w:color w:val="800000"/>
      </w:rPr>
    </w:pPr>
    <w:r w:rsidRPr="00220299">
      <w:rPr>
        <w:b/>
        <w:color w:val="800000"/>
      </w:rPr>
      <w:t>Tel : (08) 9842 9841   Fax : (08) 9842 9843   Mob : 0428 556 444</w:t>
    </w:r>
  </w:p>
  <w:p w:rsidR="00AE2EE6" w:rsidRDefault="00AE2EE6" w:rsidP="00861FA5">
    <w:pPr>
      <w:pStyle w:val="Header"/>
    </w:pPr>
    <w:r>
      <w:rPr>
        <w:b/>
        <w:noProof/>
        <w:sz w:val="48"/>
        <w:lang w:val="en-US"/>
      </w:rPr>
      <mc:AlternateContent>
        <mc:Choice Requires="wps">
          <w:drawing>
            <wp:anchor distT="0" distB="0" distL="114300" distR="114300" simplePos="0" relativeHeight="251665920" behindDoc="0" locked="0" layoutInCell="0" allowOverlap="1">
              <wp:simplePos x="0" y="0"/>
              <wp:positionH relativeFrom="column">
                <wp:posOffset>-21590</wp:posOffset>
              </wp:positionH>
              <wp:positionV relativeFrom="paragraph">
                <wp:posOffset>40640</wp:posOffset>
              </wp:positionV>
              <wp:extent cx="4753610" cy="8255"/>
              <wp:effectExtent l="0" t="0" r="0" b="0"/>
              <wp:wrapNone/>
              <wp:docPr id="17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3610" cy="8255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EF8929" id="Line 83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.2pt" to="372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</w:p>
  <w:p w:rsidR="00AE2EE6" w:rsidRDefault="00AE2EE6">
    <w:pPr>
      <w:ind w:left="-90" w:right="-110"/>
      <w:jc w:val="center"/>
      <w:rPr>
        <w:b/>
        <w:u w:val="single"/>
      </w:rPr>
    </w:pPr>
    <w:r>
      <w:rPr>
        <w:b/>
        <w:color w:val="CC0000"/>
        <w:szCs w:val="24"/>
        <w:highlight w:val="lightGray"/>
        <w:u w:val="single"/>
      </w:rPr>
      <w:t xml:space="preserve"> </w:t>
    </w:r>
    <w:r w:rsidRPr="007F3009">
      <w:rPr>
        <w:b/>
        <w:color w:val="CC0000"/>
        <w:szCs w:val="24"/>
        <w:highlight w:val="lightGray"/>
        <w:u w:val="single"/>
      </w:rPr>
      <w:t>R</w:t>
    </w:r>
    <w:r w:rsidRPr="007F3009">
      <w:rPr>
        <w:b/>
        <w:color w:val="FF6600"/>
        <w:szCs w:val="24"/>
        <w:highlight w:val="lightGray"/>
        <w:u w:val="single"/>
      </w:rPr>
      <w:t>a</w:t>
    </w:r>
    <w:r w:rsidRPr="007F3009">
      <w:rPr>
        <w:b/>
        <w:color w:val="FFFF00"/>
        <w:szCs w:val="24"/>
        <w:highlight w:val="lightGray"/>
        <w:u w:val="single"/>
      </w:rPr>
      <w:t>i</w:t>
    </w:r>
    <w:r w:rsidRPr="007F3009">
      <w:rPr>
        <w:b/>
        <w:color w:val="008000"/>
        <w:szCs w:val="24"/>
        <w:highlight w:val="lightGray"/>
        <w:u w:val="single"/>
      </w:rPr>
      <w:t>n</w:t>
    </w:r>
    <w:r w:rsidRPr="007F3009">
      <w:rPr>
        <w:b/>
        <w:color w:val="0000FF"/>
        <w:szCs w:val="24"/>
        <w:highlight w:val="lightGray"/>
        <w:u w:val="single"/>
      </w:rPr>
      <w:t>b</w:t>
    </w:r>
    <w:r w:rsidRPr="007F3009">
      <w:rPr>
        <w:b/>
        <w:color w:val="CC00FF"/>
        <w:szCs w:val="24"/>
        <w:highlight w:val="lightGray"/>
        <w:u w:val="single"/>
      </w:rPr>
      <w:t>o</w:t>
    </w:r>
    <w:r w:rsidRPr="007F3009">
      <w:rPr>
        <w:b/>
        <w:color w:val="800080"/>
        <w:szCs w:val="24"/>
        <w:highlight w:val="lightGray"/>
        <w:u w:val="single"/>
      </w:rPr>
      <w:t>w</w:t>
    </w:r>
    <w:r w:rsidRPr="007F3009">
      <w:rPr>
        <w:b/>
        <w:highlight w:val="lightGray"/>
        <w:u w:val="single"/>
      </w:rPr>
      <w:t xml:space="preserve"> 2000</w:t>
    </w:r>
    <w:r w:rsidRPr="007F3009">
      <w:rPr>
        <w:b/>
        <w:highlight w:val="lightGray"/>
        <w:u w:val="single"/>
        <w:vertAlign w:val="superscript"/>
      </w:rPr>
      <w:sym w:font="Symbol" w:char="F0E3"/>
    </w:r>
    <w:r w:rsidRPr="007F3009">
      <w:rPr>
        <w:b/>
        <w:highlight w:val="lightGray"/>
        <w:u w:val="single"/>
      </w:rPr>
      <w:t xml:space="preserve">- a Regional Planning Strategy for </w:t>
    </w:r>
    <w:smartTag w:uri="urn:schemas-microsoft-com:office:smarttags" w:element="place">
      <w:smartTag w:uri="urn:schemas-microsoft-com:office:smarttags" w:element="City">
        <w:r w:rsidRPr="007F3009">
          <w:rPr>
            <w:b/>
            <w:highlight w:val="lightGray"/>
            <w:u w:val="single"/>
          </w:rPr>
          <w:t>Albany</w:t>
        </w:r>
      </w:smartTag>
    </w:smartTag>
    <w:r w:rsidRPr="007F3009">
      <w:rPr>
        <w:b/>
        <w:highlight w:val="lightGray"/>
        <w:u w:val="single"/>
      </w:rPr>
      <w:t xml:space="preserve"> and the Great Souther</w:t>
    </w:r>
    <w:r>
      <w:rPr>
        <w:b/>
        <w:highlight w:val="lightGray"/>
        <w:u w:val="single"/>
      </w:rPr>
      <w:t>n .</w:t>
    </w:r>
  </w:p>
  <w:p w:rsidR="00AE2EE6" w:rsidRDefault="00AE2EE6">
    <w:pPr>
      <w:ind w:left="-90" w:right="-110"/>
      <w:jc w:val="center"/>
      <w:rPr>
        <w:b/>
        <w:sz w:val="20"/>
        <w:u w:val="single"/>
      </w:rPr>
    </w:pPr>
  </w:p>
  <w:p w:rsidR="00AE2EE6" w:rsidRPr="005A11EB" w:rsidRDefault="00AE2EE6">
    <w:pPr>
      <w:pStyle w:val="Heading5"/>
      <w:rPr>
        <w:color w:val="CC0000"/>
        <w:sz w:val="24"/>
      </w:rPr>
    </w:pPr>
    <w:r w:rsidRPr="005A11EB">
      <w:rPr>
        <w:color w:val="CC0000"/>
        <w:sz w:val="24"/>
      </w:rPr>
      <w:t xml:space="preserve">Schedule of Community Participation &amp; Consultation (Page </w:t>
    </w:r>
    <w:r w:rsidRPr="005A11EB">
      <w:rPr>
        <w:rStyle w:val="PageNumber"/>
        <w:color w:val="CC0000"/>
        <w:sz w:val="24"/>
      </w:rPr>
      <w:fldChar w:fldCharType="begin"/>
    </w:r>
    <w:r w:rsidRPr="005A11EB">
      <w:rPr>
        <w:rStyle w:val="PageNumber"/>
        <w:color w:val="CC0000"/>
        <w:sz w:val="24"/>
      </w:rPr>
      <w:instrText xml:space="preserve"> PAGE </w:instrText>
    </w:r>
    <w:r w:rsidRPr="005A11EB">
      <w:rPr>
        <w:rStyle w:val="PageNumber"/>
        <w:color w:val="CC0000"/>
        <w:sz w:val="24"/>
      </w:rPr>
      <w:fldChar w:fldCharType="separate"/>
    </w:r>
    <w:r>
      <w:rPr>
        <w:rStyle w:val="PageNumber"/>
        <w:noProof/>
        <w:color w:val="CC0000"/>
        <w:sz w:val="24"/>
      </w:rPr>
      <w:t>2</w:t>
    </w:r>
    <w:r w:rsidRPr="005A11EB">
      <w:rPr>
        <w:rStyle w:val="PageNumber"/>
        <w:color w:val="CC0000"/>
        <w:sz w:val="24"/>
      </w:rPr>
      <w:fldChar w:fldCharType="end"/>
    </w:r>
    <w:r w:rsidRPr="005A11EB">
      <w:rPr>
        <w:rStyle w:val="PageNumber"/>
        <w:color w:val="CC0000"/>
        <w:sz w:val="24"/>
      </w:rPr>
      <w:t xml:space="preserve"> of </w:t>
    </w:r>
    <w:r w:rsidRPr="005A11EB">
      <w:rPr>
        <w:rStyle w:val="PageNumber"/>
        <w:color w:val="CC0000"/>
        <w:sz w:val="24"/>
      </w:rPr>
      <w:fldChar w:fldCharType="begin"/>
    </w:r>
    <w:r w:rsidRPr="005A11EB">
      <w:rPr>
        <w:rStyle w:val="PageNumber"/>
        <w:color w:val="CC0000"/>
        <w:sz w:val="24"/>
      </w:rPr>
      <w:instrText xml:space="preserve"> NUMPAGES </w:instrText>
    </w:r>
    <w:r w:rsidRPr="005A11EB">
      <w:rPr>
        <w:rStyle w:val="PageNumber"/>
        <w:color w:val="CC0000"/>
        <w:sz w:val="24"/>
      </w:rPr>
      <w:fldChar w:fldCharType="separate"/>
    </w:r>
    <w:r>
      <w:rPr>
        <w:rStyle w:val="PageNumber"/>
        <w:noProof/>
        <w:color w:val="CC0000"/>
        <w:sz w:val="24"/>
      </w:rPr>
      <w:t>271</w:t>
    </w:r>
    <w:r w:rsidRPr="005A11EB">
      <w:rPr>
        <w:rStyle w:val="PageNumber"/>
        <w:color w:val="CC0000"/>
        <w:sz w:val="24"/>
      </w:rPr>
      <w:fldChar w:fldCharType="end"/>
    </w:r>
    <w:r w:rsidRPr="005A11EB">
      <w:rPr>
        <w:rStyle w:val="PageNumber"/>
        <w:color w:val="CC0000"/>
        <w:sz w:val="24"/>
      </w:rPr>
      <w:t>)</w:t>
    </w:r>
  </w:p>
  <w:p w:rsidR="00AE2EE6" w:rsidRDefault="00AE2EE6">
    <w:pPr>
      <w:ind w:left="-90" w:right="-110"/>
      <w:jc w:val="center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-877570</wp:posOffset>
              </wp:positionH>
              <wp:positionV relativeFrom="paragraph">
                <wp:posOffset>-1393190</wp:posOffset>
              </wp:positionV>
              <wp:extent cx="1165225" cy="9029700"/>
              <wp:effectExtent l="0" t="0" r="0" b="0"/>
              <wp:wrapNone/>
              <wp:docPr id="16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5225" cy="902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EE6" w:rsidRPr="00420615" w:rsidRDefault="00AE2EE6" w:rsidP="00861FA5">
                          <w:pPr>
                            <w:jc w:val="center"/>
                            <w:rPr>
                              <w:color w:val="DDDDDD"/>
                              <w:sz w:val="96"/>
                              <w:szCs w:val="96"/>
                            </w:rPr>
                          </w:pPr>
                          <w:r w:rsidRPr="00420615">
                            <w:rPr>
                              <w:b/>
                              <w:bCs/>
                              <w:color w:val="DDDDDD"/>
                              <w:sz w:val="96"/>
                              <w:szCs w:val="96"/>
                            </w:rPr>
                            <w:t>www.smithsonplanning.com.au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0" o:spid="_x0000_s1028" type="#_x0000_t202" style="position:absolute;left:0;text-align:left;margin-left:-69.1pt;margin-top:-109.7pt;width:91.75pt;height:71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" filled="f" stroked="f">
              <v:textbox style="layout-flow:vertical;mso-layout-flow-alt:bottom-to-top">
                <w:txbxContent>
                  <w:p w:rsidR="00AE2EE6" w:rsidRPr="00420615" w:rsidRDefault="00AE2EE6" w:rsidP="00861FA5">
                    <w:pPr>
                      <w:jc w:val="center"/>
                      <w:rPr>
                        <w:color w:val="DDDDDD"/>
                        <w:sz w:val="96"/>
                        <w:szCs w:val="96"/>
                      </w:rPr>
                    </w:pPr>
                    <w:r w:rsidRPr="00420615">
                      <w:rPr>
                        <w:b/>
                        <w:bCs/>
                        <w:color w:val="DDDDDD"/>
                        <w:sz w:val="96"/>
                        <w:szCs w:val="96"/>
                      </w:rPr>
                      <w:t>www.smithsonplanning.com.au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220299" w:rsidRDefault="00AE2EE6" w:rsidP="00861FA5">
    <w:pPr>
      <w:pStyle w:val="Header"/>
      <w:spacing w:before="120"/>
      <w:rPr>
        <w:b/>
        <w:color w:val="800000"/>
        <w:sz w:val="56"/>
      </w:rPr>
    </w:pPr>
    <w:r>
      <w:rPr>
        <w:b/>
        <w:noProof/>
        <w:sz w:val="48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-886460</wp:posOffset>
              </wp:positionH>
              <wp:positionV relativeFrom="paragraph">
                <wp:posOffset>263525</wp:posOffset>
              </wp:positionV>
              <wp:extent cx="1027430" cy="9029700"/>
              <wp:effectExtent l="0" t="0" r="0" b="0"/>
              <wp:wrapNone/>
              <wp:docPr id="15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7430" cy="902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EE6" w:rsidRPr="00420615" w:rsidRDefault="00AE2EE6" w:rsidP="00861FA5">
                          <w:pPr>
                            <w:jc w:val="center"/>
                            <w:rPr>
                              <w:color w:val="DDDDDD"/>
                              <w:sz w:val="96"/>
                              <w:szCs w:val="96"/>
                            </w:rPr>
                          </w:pPr>
                          <w:r w:rsidRPr="00420615">
                            <w:rPr>
                              <w:b/>
                              <w:bCs/>
                              <w:color w:val="DDDDDD"/>
                              <w:sz w:val="96"/>
                              <w:szCs w:val="96"/>
                            </w:rPr>
                            <w:t>www.smithsonplanning.com.au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9" o:spid="_x0000_s1029" type="#_x0000_t202" style="position:absolute;margin-left:-69.8pt;margin-top:20.75pt;width:80.9pt;height:71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" filled="f" stroked="f">
              <v:textbox style="layout-flow:vertical;mso-layout-flow-alt:bottom-to-top">
                <w:txbxContent>
                  <w:p w:rsidR="00AE2EE6" w:rsidRPr="00420615" w:rsidRDefault="00AE2EE6" w:rsidP="00861FA5">
                    <w:pPr>
                      <w:jc w:val="center"/>
                      <w:rPr>
                        <w:color w:val="DDDDDD"/>
                        <w:sz w:val="96"/>
                        <w:szCs w:val="96"/>
                      </w:rPr>
                    </w:pPr>
                    <w:r w:rsidRPr="00420615">
                      <w:rPr>
                        <w:b/>
                        <w:bCs/>
                        <w:color w:val="DDDDDD"/>
                        <w:sz w:val="96"/>
                        <w:szCs w:val="96"/>
                      </w:rPr>
                      <w:t>www.smithsonplanning.com.au</w:t>
                    </w:r>
                  </w:p>
                </w:txbxContent>
              </v:textbox>
            </v:shape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0" allowOverlap="1">
              <wp:simplePos x="0" y="0"/>
              <wp:positionH relativeFrom="column">
                <wp:posOffset>4457700</wp:posOffset>
              </wp:positionH>
              <wp:positionV relativeFrom="paragraph">
                <wp:posOffset>98425</wp:posOffset>
              </wp:positionV>
              <wp:extent cx="915035" cy="732155"/>
              <wp:effectExtent l="0" t="0" r="0" b="0"/>
              <wp:wrapNone/>
              <wp:docPr id="14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5035" cy="732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AE2EE6" w:rsidRDefault="00AE2EE6" w:rsidP="00861FA5">
                          <w:pPr>
                            <w:jc w:val="center"/>
                          </w:pP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</w:t>
                          </w: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</w:t>
                          </w:r>
                          <w:r>
                            <w:rPr>
                              <w:b/>
                              <w:sz w:val="96"/>
                              <w:u w:val="single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8" o:spid="_x0000_s1030" style="position:absolute;margin-left:351pt;margin-top:7.75pt;width:72.05pt;height:57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" o:allowincell="f" filled="f" stroked="f" strokeweight=".5pt">
              <v:textbox inset="1pt,1pt,1pt,1pt">
                <w:txbxContent>
                  <w:p w:rsidR="00AE2EE6" w:rsidRDefault="00AE2EE6" w:rsidP="00861FA5">
                    <w:pPr>
                      <w:jc w:val="center"/>
                    </w:pP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</w:t>
                    </w: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</w:t>
                    </w:r>
                    <w:r>
                      <w:rPr>
                        <w:b/>
                        <w:sz w:val="96"/>
                        <w:u w:val="single"/>
                      </w:rPr>
                      <w:t>P</w:t>
                    </w:r>
                  </w:p>
                </w:txbxContent>
              </v:textbox>
            </v:rect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4091940</wp:posOffset>
              </wp:positionH>
              <wp:positionV relativeFrom="paragraph">
                <wp:posOffset>0</wp:posOffset>
              </wp:positionV>
              <wp:extent cx="1645920" cy="1013460"/>
              <wp:effectExtent l="0" t="0" r="0" b="0"/>
              <wp:wrapNone/>
              <wp:docPr id="13" name="Oval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5920" cy="1013460"/>
                      </a:xfrm>
                      <a:prstGeom prst="ellipse">
                        <a:avLst/>
                      </a:prstGeom>
                      <a:solidFill>
                        <a:srgbClr val="DFDFDF"/>
                      </a:solidFill>
                      <a:ln w="508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AC26A0" id="Oval 76" o:spid="_x0000_s1026" style="position:absolute;margin-left:322.2pt;margin-top:0;width:129.6pt;height:7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" o:allowincell="f" fillcolor="#dfdfdf" strokeweight="4pt"/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-22860</wp:posOffset>
              </wp:positionH>
              <wp:positionV relativeFrom="paragraph">
                <wp:posOffset>0</wp:posOffset>
              </wp:positionV>
              <wp:extent cx="4754880" cy="7620"/>
              <wp:effectExtent l="0" t="0" r="0" b="0"/>
              <wp:wrapNone/>
              <wp:docPr id="12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762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28417B" id="Line 7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0" to="372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" o:allowincell="f" strokeweight="4pt">
              <v:stroke startarrowwidth="narrow" startarrowlength="short" endarrowwidth="narrow" endarrowlength="short"/>
            </v:line>
          </w:pict>
        </mc:Fallback>
      </mc:AlternateContent>
    </w:r>
    <w:r w:rsidRPr="00220299">
      <w:rPr>
        <w:b/>
        <w:color w:val="800000"/>
        <w:sz w:val="56"/>
      </w:rPr>
      <w:t>SMITHSON PLANNING</w:t>
    </w:r>
  </w:p>
  <w:p w:rsidR="00AE2EE6" w:rsidRDefault="00AE2EE6" w:rsidP="00861FA5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address">
      <w:smartTag w:uri="urn:schemas-microsoft-com:office:smarttags" w:element="Street">
        <w:r w:rsidRPr="00220299">
          <w:rPr>
            <w:color w:val="800000"/>
            <w:sz w:val="20"/>
          </w:rPr>
          <w:t>364 Middleton Road</w:t>
        </w:r>
      </w:smartTag>
      <w:r w:rsidRPr="00220299">
        <w:rPr>
          <w:color w:val="800000"/>
          <w:sz w:val="20"/>
        </w:rPr>
        <w:t xml:space="preserve"> </w:t>
      </w:r>
      <w:smartTag w:uri="urn:schemas-microsoft-com:office:smarttags" w:element="City">
        <w:r w:rsidRPr="00220299">
          <w:rPr>
            <w:color w:val="800000"/>
            <w:sz w:val="20"/>
          </w:rPr>
          <w:t>Albany</w:t>
        </w:r>
      </w:smartTag>
      <w:r w:rsidRPr="00220299">
        <w:rPr>
          <w:color w:val="800000"/>
          <w:sz w:val="20"/>
        </w:rPr>
        <w:t xml:space="preserve"> </w:t>
      </w:r>
      <w:smartTag w:uri="urn:schemas-microsoft-com:office:smarttags" w:element="State">
        <w:r w:rsidRPr="00220299">
          <w:rPr>
            <w:color w:val="800000"/>
            <w:sz w:val="20"/>
          </w:rPr>
          <w:t>WA</w:t>
        </w:r>
      </w:smartTag>
    </w:smartTag>
    <w:r w:rsidRPr="00220299">
      <w:rPr>
        <w:color w:val="800000"/>
        <w:sz w:val="20"/>
      </w:rPr>
      <w:t xml:space="preserve"> 6330</w:t>
    </w:r>
    <w:r>
      <w:rPr>
        <w:sz w:val="20"/>
      </w:rPr>
      <w:tab/>
    </w:r>
    <w:hyperlink r:id="rId1" w:history="1">
      <w:r>
        <w:rPr>
          <w:rStyle w:val="Hyperlink"/>
          <w:sz w:val="20"/>
        </w:rPr>
        <w:t>www.smithsonplanning.com.au</w:t>
      </w:r>
    </w:hyperlink>
  </w:p>
  <w:p w:rsidR="00AE2EE6" w:rsidRDefault="00AE2EE6" w:rsidP="00861FA5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Street">
      <w:r w:rsidRPr="00220299">
        <w:rPr>
          <w:color w:val="800000"/>
          <w:sz w:val="20"/>
        </w:rPr>
        <w:t>PO Box 5377</w:t>
      </w:r>
    </w:smartTag>
    <w:r w:rsidRPr="00220299">
      <w:rPr>
        <w:color w:val="800000"/>
        <w:sz w:val="20"/>
      </w:rPr>
      <w:t xml:space="preserve"> Albany  WA  6332</w:t>
    </w:r>
    <w:r>
      <w:rPr>
        <w:sz w:val="20"/>
      </w:rPr>
      <w:tab/>
    </w:r>
    <w:hyperlink r:id="rId2" w:history="1">
      <w:r>
        <w:rPr>
          <w:rStyle w:val="Hyperlink"/>
          <w:sz w:val="20"/>
        </w:rPr>
        <w:t>smithson@smithsonplanning.com.au</w:t>
      </w:r>
    </w:hyperlink>
  </w:p>
  <w:p w:rsidR="00AE2EE6" w:rsidRPr="00220299" w:rsidRDefault="00AE2EE6" w:rsidP="00861FA5">
    <w:pPr>
      <w:pStyle w:val="Header"/>
      <w:rPr>
        <w:b/>
        <w:color w:val="800000"/>
      </w:rPr>
    </w:pPr>
    <w:r w:rsidRPr="00220299">
      <w:rPr>
        <w:b/>
        <w:color w:val="800000"/>
      </w:rPr>
      <w:t>Tel : (08) 9842 9841   Fax : (08) 9842 9843   Mob : 0428 556 444</w:t>
    </w:r>
  </w:p>
  <w:p w:rsidR="00AE2EE6" w:rsidRDefault="00AE2EE6" w:rsidP="00861FA5">
    <w:pPr>
      <w:pStyle w:val="Header"/>
    </w:pPr>
    <w:r>
      <w:rPr>
        <w:b/>
        <w:noProof/>
        <w:sz w:val="48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-21590</wp:posOffset>
              </wp:positionH>
              <wp:positionV relativeFrom="paragraph">
                <wp:posOffset>40640</wp:posOffset>
              </wp:positionV>
              <wp:extent cx="4753610" cy="8255"/>
              <wp:effectExtent l="0" t="0" r="0" b="0"/>
              <wp:wrapNone/>
              <wp:docPr id="11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3610" cy="8255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02E6A1" id="Line 7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.2pt" to="372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</w:p>
  <w:p w:rsidR="00AE2EE6" w:rsidRDefault="00AE2EE6">
    <w:pPr>
      <w:ind w:left="-90" w:right="-110"/>
      <w:jc w:val="center"/>
      <w:rPr>
        <w:b/>
        <w:sz w:val="48"/>
        <w:u w:val="single"/>
      </w:rPr>
    </w:pPr>
    <w:r>
      <w:rPr>
        <w:b/>
        <w:color w:val="CC0000"/>
        <w:sz w:val="48"/>
        <w:szCs w:val="48"/>
        <w:highlight w:val="lightGray"/>
        <w:u w:val="single"/>
      </w:rPr>
      <w:t xml:space="preserve"> </w:t>
    </w:r>
    <w:r w:rsidRPr="007F3009">
      <w:rPr>
        <w:b/>
        <w:color w:val="CC0000"/>
        <w:sz w:val="48"/>
        <w:szCs w:val="48"/>
        <w:highlight w:val="lightGray"/>
        <w:u w:val="single"/>
      </w:rPr>
      <w:t>R</w:t>
    </w:r>
    <w:r w:rsidRPr="007F3009">
      <w:rPr>
        <w:b/>
        <w:color w:val="FF6600"/>
        <w:sz w:val="48"/>
        <w:szCs w:val="48"/>
        <w:highlight w:val="lightGray"/>
        <w:u w:val="single"/>
      </w:rPr>
      <w:t>A</w:t>
    </w:r>
    <w:r w:rsidRPr="007F3009">
      <w:rPr>
        <w:b/>
        <w:color w:val="FFFF00"/>
        <w:sz w:val="48"/>
        <w:szCs w:val="48"/>
        <w:highlight w:val="lightGray"/>
        <w:u w:val="single"/>
      </w:rPr>
      <w:t>I</w:t>
    </w:r>
    <w:r w:rsidRPr="007F3009">
      <w:rPr>
        <w:b/>
        <w:color w:val="008000"/>
        <w:sz w:val="48"/>
        <w:szCs w:val="48"/>
        <w:highlight w:val="lightGray"/>
        <w:u w:val="single"/>
      </w:rPr>
      <w:t>N</w:t>
    </w:r>
    <w:r w:rsidRPr="007F3009">
      <w:rPr>
        <w:b/>
        <w:color w:val="0000FF"/>
        <w:sz w:val="48"/>
        <w:szCs w:val="48"/>
        <w:highlight w:val="lightGray"/>
        <w:u w:val="single"/>
      </w:rPr>
      <w:t>B</w:t>
    </w:r>
    <w:r w:rsidRPr="007F3009">
      <w:rPr>
        <w:b/>
        <w:color w:val="CC00FF"/>
        <w:sz w:val="48"/>
        <w:szCs w:val="48"/>
        <w:highlight w:val="lightGray"/>
        <w:u w:val="single"/>
      </w:rPr>
      <w:t>O</w:t>
    </w:r>
    <w:r w:rsidRPr="007F3009">
      <w:rPr>
        <w:b/>
        <w:color w:val="800080"/>
        <w:sz w:val="48"/>
        <w:szCs w:val="48"/>
        <w:highlight w:val="lightGray"/>
        <w:u w:val="single"/>
      </w:rPr>
      <w:t>W</w:t>
    </w:r>
    <w:r w:rsidRPr="007F3009">
      <w:rPr>
        <w:b/>
        <w:sz w:val="48"/>
        <w:highlight w:val="lightGray"/>
        <w:u w:val="single"/>
      </w:rPr>
      <w:t xml:space="preserve"> 2000</w:t>
    </w:r>
    <w:r w:rsidRPr="007F3009">
      <w:rPr>
        <w:b/>
        <w:sz w:val="48"/>
        <w:highlight w:val="lightGray"/>
        <w:u w:val="single"/>
        <w:vertAlign w:val="superscript"/>
      </w:rPr>
      <w:sym w:font="Symbol" w:char="F0E3"/>
    </w:r>
    <w:r w:rsidRPr="007F3009">
      <w:rPr>
        <w:b/>
        <w:sz w:val="48"/>
        <w:highlight w:val="lightGray"/>
        <w:u w:val="single"/>
        <w:vertAlign w:val="superscript"/>
      </w:rPr>
      <w:t xml:space="preserve"> </w:t>
    </w:r>
    <w:r w:rsidRPr="007F3009">
      <w:rPr>
        <w:b/>
        <w:sz w:val="48"/>
        <w:highlight w:val="lightGray"/>
        <w:u w:val="single"/>
      </w:rPr>
      <w:t>PROJEC</w:t>
    </w:r>
    <w:r>
      <w:rPr>
        <w:b/>
        <w:sz w:val="48"/>
        <w:highlight w:val="lightGray"/>
        <w:u w:val="single"/>
      </w:rPr>
      <w:t xml:space="preserve">T .   </w:t>
    </w:r>
    <w:r>
      <w:rPr>
        <w:b/>
        <w:sz w:val="48"/>
        <w:u w:val="single"/>
      </w:rPr>
      <w:t xml:space="preserve"> </w:t>
    </w:r>
  </w:p>
  <w:p w:rsidR="00AE2EE6" w:rsidRDefault="00AE2EE6">
    <w:pPr>
      <w:ind w:left="-90" w:right="-110"/>
      <w:jc w:val="center"/>
      <w:rPr>
        <w:b/>
        <w:sz w:val="20"/>
        <w:vertAlign w:val="superscript"/>
      </w:rPr>
    </w:pPr>
    <w:r>
      <w:rPr>
        <w:b/>
        <w:sz w:val="20"/>
      </w:rPr>
      <w:t xml:space="preserve">(Incorporating </w:t>
    </w:r>
    <w:smartTag w:uri="urn:schemas-microsoft-com:office:smarttags" w:element="City">
      <w:r>
        <w:rPr>
          <w:b/>
          <w:sz w:val="20"/>
        </w:rPr>
        <w:t>Albany</w:t>
      </w:r>
    </w:smartTag>
    <w:r>
      <w:rPr>
        <w:b/>
        <w:sz w:val="20"/>
      </w:rPr>
      <w:t xml:space="preserve"> Anzac 2014-18</w:t>
    </w:r>
    <w:r>
      <w:rPr>
        <w:b/>
        <w:sz w:val="20"/>
        <w:vertAlign w:val="superscript"/>
      </w:rPr>
      <w:sym w:font="Symbol" w:char="F0E3"/>
    </w:r>
    <w:r>
      <w:rPr>
        <w:b/>
        <w:sz w:val="20"/>
      </w:rPr>
      <w:t xml:space="preserve"> Re-enactment and </w:t>
    </w:r>
    <w:smartTag w:uri="urn:schemas-microsoft-com:office:smarttags" w:element="place">
      <w:smartTag w:uri="urn:schemas-microsoft-com:office:smarttags" w:element="City">
        <w:r>
          <w:rPr>
            <w:b/>
            <w:sz w:val="20"/>
          </w:rPr>
          <w:t>Albany</w:t>
        </w:r>
      </w:smartTag>
    </w:smartTag>
    <w:r>
      <w:rPr>
        <w:b/>
        <w:sz w:val="20"/>
      </w:rPr>
      <w:t xml:space="preserve"> Bicentennial 2026-27</w:t>
    </w:r>
    <w:r>
      <w:rPr>
        <w:b/>
        <w:sz w:val="20"/>
        <w:vertAlign w:val="superscript"/>
      </w:rPr>
      <w:sym w:font="Symbol" w:char="F0E3"/>
    </w:r>
    <w:r>
      <w:rPr>
        <w:b/>
        <w:sz w:val="20"/>
      </w:rPr>
      <w:t>)</w:t>
    </w:r>
  </w:p>
  <w:p w:rsidR="00AE2EE6" w:rsidRDefault="00AE2EE6">
    <w:pPr>
      <w:ind w:left="-90" w:right="-110"/>
      <w:jc w:val="center"/>
      <w:rPr>
        <w:b/>
        <w:sz w:val="12"/>
        <w:u w:val="single"/>
      </w:rPr>
    </w:pPr>
  </w:p>
  <w:p w:rsidR="00AE2EE6" w:rsidRDefault="00AE2EE6">
    <w:pPr>
      <w:ind w:left="-90" w:right="-110"/>
      <w:jc w:val="center"/>
      <w:rPr>
        <w:b/>
        <w:sz w:val="28"/>
      </w:rPr>
    </w:pPr>
    <w:r>
      <w:rPr>
        <w:b/>
        <w:sz w:val="28"/>
      </w:rPr>
      <w:t xml:space="preserve">- a Regional Planning Strategy for </w:t>
    </w:r>
    <w:smartTag w:uri="urn:schemas-microsoft-com:office:smarttags" w:element="place">
      <w:smartTag w:uri="urn:schemas-microsoft-com:office:smarttags" w:element="City">
        <w:r>
          <w:rPr>
            <w:b/>
            <w:sz w:val="28"/>
          </w:rPr>
          <w:t>Albany</w:t>
        </w:r>
      </w:smartTag>
    </w:smartTag>
    <w:r>
      <w:rPr>
        <w:b/>
        <w:sz w:val="28"/>
      </w:rPr>
      <w:t xml:space="preserve"> and the Great Southern.</w:t>
    </w:r>
  </w:p>
  <w:p w:rsidR="00AE2EE6" w:rsidRDefault="00AE2EE6">
    <w:pPr>
      <w:ind w:left="-90" w:right="-110"/>
      <w:jc w:val="center"/>
      <w:rPr>
        <w:b/>
        <w:sz w:val="12"/>
        <w:u w:val="single"/>
      </w:rPr>
    </w:pPr>
  </w:p>
  <w:p w:rsidR="00AE2EE6" w:rsidRPr="00CD2F94" w:rsidRDefault="00AE2EE6">
    <w:pPr>
      <w:pStyle w:val="Heading5"/>
      <w:rPr>
        <w:color w:val="CC0000"/>
        <w:sz w:val="32"/>
        <w:szCs w:val="32"/>
      </w:rPr>
    </w:pPr>
    <w:r w:rsidRPr="00CD2F94">
      <w:rPr>
        <w:color w:val="CC0000"/>
        <w:sz w:val="32"/>
        <w:szCs w:val="32"/>
      </w:rPr>
      <w:t>Schedule of Community Participation (1997-2006</w:t>
    </w:r>
    <w:r w:rsidRPr="00CD2F94">
      <w:rPr>
        <w:rStyle w:val="PageNumber"/>
        <w:color w:val="CC0000"/>
        <w:sz w:val="32"/>
        <w:szCs w:val="32"/>
      </w:rPr>
      <w:t>)</w:t>
    </w:r>
  </w:p>
  <w:p w:rsidR="00AE2EE6" w:rsidRDefault="00AE2E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220299" w:rsidRDefault="00AE2EE6" w:rsidP="00861FA5">
    <w:pPr>
      <w:pStyle w:val="Header"/>
      <w:spacing w:before="120"/>
      <w:rPr>
        <w:b/>
        <w:color w:val="800000"/>
        <w:sz w:val="56"/>
      </w:rPr>
    </w:pP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0" allowOverlap="1">
              <wp:simplePos x="0" y="0"/>
              <wp:positionH relativeFrom="column">
                <wp:posOffset>4457700</wp:posOffset>
              </wp:positionH>
              <wp:positionV relativeFrom="paragraph">
                <wp:posOffset>98425</wp:posOffset>
              </wp:positionV>
              <wp:extent cx="915035" cy="732155"/>
              <wp:effectExtent l="0" t="0" r="0" b="0"/>
              <wp:wrapNone/>
              <wp:docPr id="10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5035" cy="732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AE2EE6" w:rsidRDefault="00AE2EE6" w:rsidP="00861FA5">
                          <w:pPr>
                            <w:jc w:val="center"/>
                          </w:pP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</w:t>
                          </w: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</w:t>
                          </w:r>
                          <w:r>
                            <w:rPr>
                              <w:b/>
                              <w:sz w:val="96"/>
                              <w:u w:val="single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8" o:spid="_x0000_s1031" style="position:absolute;margin-left:351pt;margin-top:7.75pt;width:72.05pt;height:57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" o:allowincell="f" filled="f" stroked="f" strokeweight=".5pt">
              <v:textbox inset="1pt,1pt,1pt,1pt">
                <w:txbxContent>
                  <w:p w:rsidR="00AE2EE6" w:rsidRDefault="00AE2EE6" w:rsidP="00861FA5">
                    <w:pPr>
                      <w:jc w:val="center"/>
                    </w:pP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</w:t>
                    </w: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</w:t>
                    </w:r>
                    <w:r>
                      <w:rPr>
                        <w:b/>
                        <w:sz w:val="96"/>
                        <w:u w:val="single"/>
                      </w:rPr>
                      <w:t>P</w:t>
                    </w:r>
                  </w:p>
                </w:txbxContent>
              </v:textbox>
            </v:rect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49536" behindDoc="0" locked="0" layoutInCell="0" allowOverlap="1">
              <wp:simplePos x="0" y="0"/>
              <wp:positionH relativeFrom="column">
                <wp:posOffset>4091940</wp:posOffset>
              </wp:positionH>
              <wp:positionV relativeFrom="paragraph">
                <wp:posOffset>0</wp:posOffset>
              </wp:positionV>
              <wp:extent cx="1645920" cy="1013460"/>
              <wp:effectExtent l="0" t="0" r="0" b="0"/>
              <wp:wrapNone/>
              <wp:docPr id="9" name="Oval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5920" cy="1013460"/>
                      </a:xfrm>
                      <a:prstGeom prst="ellipse">
                        <a:avLst/>
                      </a:prstGeom>
                      <a:solidFill>
                        <a:srgbClr val="DFDFDF"/>
                      </a:solidFill>
                      <a:ln w="508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618B1A6" id="Oval 66" o:spid="_x0000_s1026" style="position:absolute;margin-left:322.2pt;margin-top:0;width:129.6pt;height:79.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" o:allowincell="f" fillcolor="#dfdfdf" strokeweight="4pt"/>
          </w:pict>
        </mc:Fallback>
      </mc:AlternateContent>
    </w:r>
    <w:r w:rsidRPr="00220299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48512" behindDoc="0" locked="0" layoutInCell="0" allowOverlap="1">
              <wp:simplePos x="0" y="0"/>
              <wp:positionH relativeFrom="column">
                <wp:posOffset>-22860</wp:posOffset>
              </wp:positionH>
              <wp:positionV relativeFrom="paragraph">
                <wp:posOffset>0</wp:posOffset>
              </wp:positionV>
              <wp:extent cx="4754880" cy="7620"/>
              <wp:effectExtent l="0" t="0" r="0" b="0"/>
              <wp:wrapNone/>
              <wp:docPr id="8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762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FADE3D" id="Line 65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0" to="372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  <w:r w:rsidRPr="00220299">
      <w:rPr>
        <w:b/>
        <w:color w:val="800000"/>
        <w:sz w:val="56"/>
      </w:rPr>
      <w:t>SMITHSON PLANNING</w:t>
    </w:r>
  </w:p>
  <w:p w:rsidR="00AE2EE6" w:rsidRDefault="00AE2EE6" w:rsidP="00861FA5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address">
      <w:smartTag w:uri="urn:schemas-microsoft-com:office:smarttags" w:element="Street">
        <w:r w:rsidRPr="00220299">
          <w:rPr>
            <w:color w:val="800000"/>
            <w:sz w:val="20"/>
          </w:rPr>
          <w:t>364 Middleton Road</w:t>
        </w:r>
      </w:smartTag>
      <w:r w:rsidRPr="00220299">
        <w:rPr>
          <w:color w:val="800000"/>
          <w:sz w:val="20"/>
        </w:rPr>
        <w:t xml:space="preserve"> </w:t>
      </w:r>
      <w:smartTag w:uri="urn:schemas-microsoft-com:office:smarttags" w:element="City">
        <w:r w:rsidRPr="00220299">
          <w:rPr>
            <w:color w:val="800000"/>
            <w:sz w:val="20"/>
          </w:rPr>
          <w:t>Albany</w:t>
        </w:r>
      </w:smartTag>
      <w:r w:rsidRPr="00220299">
        <w:rPr>
          <w:color w:val="800000"/>
          <w:sz w:val="20"/>
        </w:rPr>
        <w:t xml:space="preserve"> </w:t>
      </w:r>
      <w:smartTag w:uri="urn:schemas-microsoft-com:office:smarttags" w:element="State">
        <w:r w:rsidRPr="00220299">
          <w:rPr>
            <w:color w:val="800000"/>
            <w:sz w:val="20"/>
          </w:rPr>
          <w:t>WA</w:t>
        </w:r>
      </w:smartTag>
    </w:smartTag>
    <w:r w:rsidRPr="00220299">
      <w:rPr>
        <w:color w:val="800000"/>
        <w:sz w:val="20"/>
      </w:rPr>
      <w:t xml:space="preserve"> 6330</w:t>
    </w:r>
    <w:r>
      <w:rPr>
        <w:sz w:val="20"/>
      </w:rPr>
      <w:tab/>
    </w:r>
    <w:hyperlink r:id="rId1" w:history="1">
      <w:r>
        <w:rPr>
          <w:rStyle w:val="Hyperlink"/>
          <w:sz w:val="20"/>
        </w:rPr>
        <w:t>www.smithsonplanning.com.au</w:t>
      </w:r>
    </w:hyperlink>
  </w:p>
  <w:p w:rsidR="00AE2EE6" w:rsidRDefault="00AE2EE6" w:rsidP="00861FA5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Street">
      <w:r w:rsidRPr="00220299">
        <w:rPr>
          <w:color w:val="800000"/>
          <w:sz w:val="20"/>
        </w:rPr>
        <w:t>PO Box 5377</w:t>
      </w:r>
    </w:smartTag>
    <w:r w:rsidRPr="00220299">
      <w:rPr>
        <w:color w:val="800000"/>
        <w:sz w:val="20"/>
      </w:rPr>
      <w:t xml:space="preserve"> Albany  WA  6332</w:t>
    </w:r>
    <w:r>
      <w:rPr>
        <w:sz w:val="20"/>
      </w:rPr>
      <w:tab/>
    </w:r>
    <w:hyperlink r:id="rId2" w:history="1">
      <w:r>
        <w:rPr>
          <w:rStyle w:val="Hyperlink"/>
          <w:sz w:val="20"/>
        </w:rPr>
        <w:t>smithson@smithsonplanning.com.au</w:t>
      </w:r>
    </w:hyperlink>
  </w:p>
  <w:p w:rsidR="00AE2EE6" w:rsidRPr="00220299" w:rsidRDefault="00AE2EE6" w:rsidP="00861FA5">
    <w:pPr>
      <w:pStyle w:val="Header"/>
      <w:rPr>
        <w:b/>
        <w:color w:val="800000"/>
      </w:rPr>
    </w:pPr>
    <w:r w:rsidRPr="00220299">
      <w:rPr>
        <w:b/>
        <w:color w:val="800000"/>
      </w:rPr>
      <w:t>Tel : (08) 9842 9841   Fax : (08) 9842 9843   Mob : 0428 556 444</w:t>
    </w:r>
  </w:p>
  <w:p w:rsidR="00AE2EE6" w:rsidRDefault="00AE2EE6" w:rsidP="00861FA5">
    <w:pPr>
      <w:pStyle w:val="Header"/>
    </w:pPr>
    <w:r>
      <w:rPr>
        <w:b/>
        <w:noProof/>
        <w:sz w:val="48"/>
        <w:lang w:val="en-US"/>
      </w:rPr>
      <mc:AlternateContent>
        <mc:Choice Requires="wps">
          <w:drawing>
            <wp:anchor distT="0" distB="0" distL="114300" distR="114300" simplePos="0" relativeHeight="251650560" behindDoc="0" locked="0" layoutInCell="0" allowOverlap="1">
              <wp:simplePos x="0" y="0"/>
              <wp:positionH relativeFrom="column">
                <wp:posOffset>-21590</wp:posOffset>
              </wp:positionH>
              <wp:positionV relativeFrom="paragraph">
                <wp:posOffset>40640</wp:posOffset>
              </wp:positionV>
              <wp:extent cx="4753610" cy="8255"/>
              <wp:effectExtent l="0" t="0" r="0" b="0"/>
              <wp:wrapNone/>
              <wp:docPr id="7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3610" cy="8255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FB20F" id="Line 67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.2pt" to="372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</w:p>
  <w:p w:rsidR="00AE2EE6" w:rsidRDefault="00AE2EE6">
    <w:pPr>
      <w:ind w:left="-90" w:right="-110"/>
      <w:jc w:val="center"/>
      <w:rPr>
        <w:b/>
        <w:u w:val="single"/>
      </w:rPr>
    </w:pPr>
    <w:r>
      <w:rPr>
        <w:b/>
        <w:color w:val="CC0000"/>
        <w:szCs w:val="24"/>
        <w:highlight w:val="lightGray"/>
        <w:u w:val="single"/>
      </w:rPr>
      <w:t xml:space="preserve"> </w:t>
    </w:r>
    <w:r w:rsidRPr="007F3009">
      <w:rPr>
        <w:b/>
        <w:color w:val="CC0000"/>
        <w:szCs w:val="24"/>
        <w:highlight w:val="lightGray"/>
        <w:u w:val="single"/>
      </w:rPr>
      <w:t>R</w:t>
    </w:r>
    <w:r w:rsidRPr="007F3009">
      <w:rPr>
        <w:b/>
        <w:color w:val="FF6600"/>
        <w:szCs w:val="24"/>
        <w:highlight w:val="lightGray"/>
        <w:u w:val="single"/>
      </w:rPr>
      <w:t>a</w:t>
    </w:r>
    <w:r w:rsidRPr="007F3009">
      <w:rPr>
        <w:b/>
        <w:color w:val="FFFF00"/>
        <w:szCs w:val="24"/>
        <w:highlight w:val="lightGray"/>
        <w:u w:val="single"/>
      </w:rPr>
      <w:t>i</w:t>
    </w:r>
    <w:r w:rsidRPr="007F3009">
      <w:rPr>
        <w:b/>
        <w:color w:val="008000"/>
        <w:szCs w:val="24"/>
        <w:highlight w:val="lightGray"/>
        <w:u w:val="single"/>
      </w:rPr>
      <w:t>n</w:t>
    </w:r>
    <w:r w:rsidRPr="007F3009">
      <w:rPr>
        <w:b/>
        <w:color w:val="0000FF"/>
        <w:szCs w:val="24"/>
        <w:highlight w:val="lightGray"/>
        <w:u w:val="single"/>
      </w:rPr>
      <w:t>b</w:t>
    </w:r>
    <w:r w:rsidRPr="007F3009">
      <w:rPr>
        <w:b/>
        <w:color w:val="CC00FF"/>
        <w:szCs w:val="24"/>
        <w:highlight w:val="lightGray"/>
        <w:u w:val="single"/>
      </w:rPr>
      <w:t>o</w:t>
    </w:r>
    <w:r w:rsidRPr="007F3009">
      <w:rPr>
        <w:b/>
        <w:color w:val="800080"/>
        <w:szCs w:val="24"/>
        <w:highlight w:val="lightGray"/>
        <w:u w:val="single"/>
      </w:rPr>
      <w:t>w</w:t>
    </w:r>
    <w:r w:rsidRPr="007F3009">
      <w:rPr>
        <w:b/>
        <w:highlight w:val="lightGray"/>
        <w:u w:val="single"/>
      </w:rPr>
      <w:t xml:space="preserve"> 2000</w:t>
    </w:r>
    <w:r w:rsidRPr="007F3009">
      <w:rPr>
        <w:b/>
        <w:highlight w:val="lightGray"/>
        <w:u w:val="single"/>
        <w:vertAlign w:val="superscript"/>
      </w:rPr>
      <w:sym w:font="Symbol" w:char="F0E3"/>
    </w:r>
    <w:r w:rsidRPr="007F3009">
      <w:rPr>
        <w:b/>
        <w:highlight w:val="lightGray"/>
        <w:u w:val="single"/>
      </w:rPr>
      <w:t xml:space="preserve">- a Regional Planning Strategy for </w:t>
    </w:r>
    <w:smartTag w:uri="urn:schemas-microsoft-com:office:smarttags" w:element="place">
      <w:smartTag w:uri="urn:schemas-microsoft-com:office:smarttags" w:element="City">
        <w:r w:rsidRPr="007F3009">
          <w:rPr>
            <w:b/>
            <w:highlight w:val="lightGray"/>
            <w:u w:val="single"/>
          </w:rPr>
          <w:t>Albany</w:t>
        </w:r>
      </w:smartTag>
    </w:smartTag>
    <w:r w:rsidRPr="007F3009">
      <w:rPr>
        <w:b/>
        <w:highlight w:val="lightGray"/>
        <w:u w:val="single"/>
      </w:rPr>
      <w:t xml:space="preserve"> and the Great Souther</w:t>
    </w:r>
    <w:r>
      <w:rPr>
        <w:b/>
        <w:highlight w:val="lightGray"/>
        <w:u w:val="single"/>
      </w:rPr>
      <w:t>n .</w:t>
    </w:r>
  </w:p>
  <w:p w:rsidR="00AE2EE6" w:rsidRDefault="00AE2EE6">
    <w:pPr>
      <w:ind w:left="-90" w:right="-110"/>
      <w:jc w:val="center"/>
      <w:rPr>
        <w:b/>
        <w:sz w:val="20"/>
        <w:u w:val="single"/>
      </w:rPr>
    </w:pPr>
  </w:p>
  <w:p w:rsidR="00AE2EE6" w:rsidRPr="00CD2F94" w:rsidRDefault="00AE2EE6">
    <w:pPr>
      <w:pStyle w:val="Heading5"/>
      <w:rPr>
        <w:color w:val="CC0000"/>
        <w:sz w:val="24"/>
      </w:rPr>
    </w:pPr>
    <w:r w:rsidRPr="00CD2F94">
      <w:rPr>
        <w:color w:val="CC0000"/>
        <w:sz w:val="24"/>
      </w:rPr>
      <w:t xml:space="preserve">Schedule of Community Participation 1997-2006 (Page </w:t>
    </w:r>
    <w:r w:rsidRPr="00CD2F94">
      <w:rPr>
        <w:rStyle w:val="PageNumber"/>
        <w:color w:val="CC0000"/>
        <w:sz w:val="24"/>
      </w:rPr>
      <w:fldChar w:fldCharType="begin"/>
    </w:r>
    <w:r w:rsidRPr="00CD2F94">
      <w:rPr>
        <w:rStyle w:val="PageNumber"/>
        <w:color w:val="CC0000"/>
        <w:sz w:val="24"/>
      </w:rPr>
      <w:instrText xml:space="preserve"> PAGE </w:instrText>
    </w:r>
    <w:r w:rsidRPr="00CD2F94">
      <w:rPr>
        <w:rStyle w:val="PageNumber"/>
        <w:color w:val="CC0000"/>
        <w:sz w:val="24"/>
      </w:rPr>
      <w:fldChar w:fldCharType="separate"/>
    </w:r>
    <w:r w:rsidR="008E710D">
      <w:rPr>
        <w:rStyle w:val="PageNumber"/>
        <w:noProof/>
        <w:color w:val="CC0000"/>
        <w:sz w:val="24"/>
      </w:rPr>
      <w:t>6</w:t>
    </w:r>
    <w:r w:rsidRPr="00CD2F94">
      <w:rPr>
        <w:rStyle w:val="PageNumber"/>
        <w:color w:val="CC0000"/>
        <w:sz w:val="24"/>
      </w:rPr>
      <w:fldChar w:fldCharType="end"/>
    </w:r>
    <w:r w:rsidRPr="00CD2F94">
      <w:rPr>
        <w:rStyle w:val="PageNumber"/>
        <w:color w:val="CC0000"/>
        <w:sz w:val="24"/>
      </w:rPr>
      <w:t xml:space="preserve"> of </w:t>
    </w:r>
    <w:r w:rsidRPr="00CD2F94">
      <w:rPr>
        <w:rStyle w:val="PageNumber"/>
        <w:color w:val="CC0000"/>
        <w:sz w:val="24"/>
      </w:rPr>
      <w:fldChar w:fldCharType="begin"/>
    </w:r>
    <w:r w:rsidRPr="00CD2F94">
      <w:rPr>
        <w:rStyle w:val="PageNumber"/>
        <w:color w:val="CC0000"/>
        <w:sz w:val="24"/>
      </w:rPr>
      <w:instrText xml:space="preserve"> NUMPAGES </w:instrText>
    </w:r>
    <w:r w:rsidRPr="00CD2F94">
      <w:rPr>
        <w:rStyle w:val="PageNumber"/>
        <w:color w:val="CC0000"/>
        <w:sz w:val="24"/>
      </w:rPr>
      <w:fldChar w:fldCharType="separate"/>
    </w:r>
    <w:r w:rsidR="008E710D">
      <w:rPr>
        <w:rStyle w:val="PageNumber"/>
        <w:noProof/>
        <w:color w:val="CC0000"/>
        <w:sz w:val="24"/>
      </w:rPr>
      <w:t>105</w:t>
    </w:r>
    <w:r w:rsidRPr="00CD2F94">
      <w:rPr>
        <w:rStyle w:val="PageNumber"/>
        <w:color w:val="CC0000"/>
        <w:sz w:val="24"/>
      </w:rPr>
      <w:fldChar w:fldCharType="end"/>
    </w:r>
    <w:r w:rsidRPr="00CD2F94">
      <w:rPr>
        <w:rStyle w:val="PageNumber"/>
        <w:color w:val="CC0000"/>
        <w:sz w:val="24"/>
      </w:rPr>
      <w:t>)</w:t>
    </w:r>
  </w:p>
  <w:p w:rsidR="00AE2EE6" w:rsidRDefault="00AE2EE6">
    <w:pPr>
      <w:ind w:left="-90" w:right="-110"/>
      <w:jc w:val="center"/>
      <w:rPr>
        <w:sz w:val="20"/>
      </w:rPr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-877570</wp:posOffset>
              </wp:positionH>
              <wp:positionV relativeFrom="paragraph">
                <wp:posOffset>-1393190</wp:posOffset>
              </wp:positionV>
              <wp:extent cx="1165225" cy="9029700"/>
              <wp:effectExtent l="0" t="0" r="0" b="0"/>
              <wp:wrapNone/>
              <wp:docPr id="6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5225" cy="902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EE6" w:rsidRPr="00420615" w:rsidRDefault="00AE2EE6" w:rsidP="00861FA5">
                          <w:pPr>
                            <w:jc w:val="center"/>
                            <w:rPr>
                              <w:color w:val="DDDDDD"/>
                              <w:sz w:val="96"/>
                              <w:szCs w:val="96"/>
                            </w:rPr>
                          </w:pPr>
                          <w:r w:rsidRPr="00420615">
                            <w:rPr>
                              <w:b/>
                              <w:bCs/>
                              <w:color w:val="DDDDDD"/>
                              <w:sz w:val="96"/>
                              <w:szCs w:val="96"/>
                            </w:rPr>
                            <w:t>www.smithsonplanning.com.au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32" type="#_x0000_t202" style="position:absolute;left:0;text-align:left;margin-left:-69.1pt;margin-top:-109.7pt;width:91.75pt;height:71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" filled="f" stroked="f">
              <v:textbox style="layout-flow:vertical;mso-layout-flow-alt:bottom-to-top">
                <w:txbxContent>
                  <w:p w:rsidR="00AE2EE6" w:rsidRPr="00420615" w:rsidRDefault="00AE2EE6" w:rsidP="00861FA5">
                    <w:pPr>
                      <w:jc w:val="center"/>
                      <w:rPr>
                        <w:color w:val="DDDDDD"/>
                        <w:sz w:val="96"/>
                        <w:szCs w:val="96"/>
                      </w:rPr>
                    </w:pPr>
                    <w:r w:rsidRPr="00420615">
                      <w:rPr>
                        <w:b/>
                        <w:bCs/>
                        <w:color w:val="DDDDDD"/>
                        <w:sz w:val="96"/>
                        <w:szCs w:val="96"/>
                      </w:rPr>
                      <w:t>www.smithsonplanning.com.au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EE6" w:rsidRPr="00C476F6" w:rsidRDefault="00AE2EE6" w:rsidP="00621E39">
    <w:pPr>
      <w:pStyle w:val="Header"/>
      <w:spacing w:before="120"/>
      <w:rPr>
        <w:b/>
        <w:color w:val="800000"/>
        <w:sz w:val="56"/>
      </w:rPr>
    </w:pPr>
    <w:r w:rsidRPr="00C476F6">
      <w:rPr>
        <w:b/>
        <w:noProof/>
        <w:color w:val="800000"/>
        <w:sz w:val="48"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-1032510</wp:posOffset>
              </wp:positionH>
              <wp:positionV relativeFrom="paragraph">
                <wp:posOffset>383540</wp:posOffset>
              </wp:positionV>
              <wp:extent cx="1329055" cy="9029700"/>
              <wp:effectExtent l="0" t="0" r="0" b="0"/>
              <wp:wrapNone/>
              <wp:docPr id="5" name="Text Box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9055" cy="902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E2EE6" w:rsidRPr="00420615" w:rsidRDefault="00AE2EE6" w:rsidP="00621E39">
                          <w:pPr>
                            <w:jc w:val="center"/>
                            <w:rPr>
                              <w:color w:val="DDDDDD"/>
                              <w:sz w:val="96"/>
                              <w:szCs w:val="96"/>
                            </w:rPr>
                          </w:pPr>
                          <w:r w:rsidRPr="00420615">
                            <w:rPr>
                              <w:b/>
                              <w:bCs/>
                              <w:color w:val="DDDDDD"/>
                              <w:sz w:val="96"/>
                              <w:szCs w:val="96"/>
                            </w:rPr>
                            <w:t>www.smithsonplanning.com.au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4" o:spid="_x0000_s1033" type="#_x0000_t202" style="position:absolute;margin-left:-81.3pt;margin-top:30.2pt;width:104.65pt;height:71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" filled="f" stroked="f">
              <v:textbox style="layout-flow:vertical;mso-layout-flow-alt:bottom-to-top">
                <w:txbxContent>
                  <w:p w:rsidR="00AE2EE6" w:rsidRPr="00420615" w:rsidRDefault="00AE2EE6" w:rsidP="00621E39">
                    <w:pPr>
                      <w:jc w:val="center"/>
                      <w:rPr>
                        <w:color w:val="DDDDDD"/>
                        <w:sz w:val="96"/>
                        <w:szCs w:val="96"/>
                      </w:rPr>
                    </w:pPr>
                    <w:r w:rsidRPr="00420615">
                      <w:rPr>
                        <w:b/>
                        <w:bCs/>
                        <w:color w:val="DDDDDD"/>
                        <w:sz w:val="96"/>
                        <w:szCs w:val="96"/>
                      </w:rPr>
                      <w:t>www.smithsonplanning.com.au</w:t>
                    </w:r>
                  </w:p>
                </w:txbxContent>
              </v:textbox>
            </v:shape>
          </w:pict>
        </mc:Fallback>
      </mc:AlternateContent>
    </w:r>
    <w:r w:rsidRPr="00C476F6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4457700</wp:posOffset>
              </wp:positionH>
              <wp:positionV relativeFrom="paragraph">
                <wp:posOffset>98425</wp:posOffset>
              </wp:positionV>
              <wp:extent cx="915035" cy="732155"/>
              <wp:effectExtent l="0" t="0" r="0" b="0"/>
              <wp:wrapNone/>
              <wp:docPr id="4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5035" cy="732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AE2EE6" w:rsidRDefault="00AE2EE6" w:rsidP="00621E39">
                          <w:pPr>
                            <w:jc w:val="center"/>
                          </w:pP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</w:t>
                          </w:r>
                          <w:r>
                            <w:rPr>
                              <w:rFonts w:ascii="Symbol" w:hAnsi="Symbol"/>
                              <w:b/>
                              <w:sz w:val="96"/>
                              <w:u w:val="single"/>
                            </w:rPr>
                            <w:t></w:t>
                          </w:r>
                          <w:r>
                            <w:rPr>
                              <w:b/>
                              <w:sz w:val="96"/>
                              <w:u w:val="single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3" o:spid="_x0000_s1034" style="position:absolute;margin-left:351pt;margin-top:7.75pt;width:72.05pt;height:57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" o:allowincell="f" filled="f" stroked="f" strokeweight=".5pt">
              <v:textbox inset="1pt,1pt,1pt,1pt">
                <w:txbxContent>
                  <w:p w:rsidR="00AE2EE6" w:rsidRDefault="00AE2EE6" w:rsidP="00621E39">
                    <w:pPr>
                      <w:jc w:val="center"/>
                    </w:pP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</w:t>
                    </w:r>
                    <w:r>
                      <w:rPr>
                        <w:rFonts w:ascii="Symbol" w:hAnsi="Symbol"/>
                        <w:b/>
                        <w:sz w:val="96"/>
                        <w:u w:val="single"/>
                      </w:rPr>
                      <w:t></w:t>
                    </w:r>
                    <w:r>
                      <w:rPr>
                        <w:b/>
                        <w:sz w:val="96"/>
                        <w:u w:val="single"/>
                      </w:rPr>
                      <w:t>P</w:t>
                    </w:r>
                  </w:p>
                </w:txbxContent>
              </v:textbox>
            </v:rect>
          </w:pict>
        </mc:Fallback>
      </mc:AlternateContent>
    </w:r>
    <w:r w:rsidRPr="00C476F6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column">
                <wp:posOffset>4091940</wp:posOffset>
              </wp:positionH>
              <wp:positionV relativeFrom="paragraph">
                <wp:posOffset>0</wp:posOffset>
              </wp:positionV>
              <wp:extent cx="1645920" cy="1013460"/>
              <wp:effectExtent l="0" t="0" r="0" b="0"/>
              <wp:wrapNone/>
              <wp:docPr id="3" name="Oval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5920" cy="1013460"/>
                      </a:xfrm>
                      <a:prstGeom prst="ellipse">
                        <a:avLst/>
                      </a:prstGeom>
                      <a:solidFill>
                        <a:srgbClr val="DFDFDF"/>
                      </a:solidFill>
                      <a:ln w="508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8BCFB54" id="Oval 71" o:spid="_x0000_s1026" style="position:absolute;margin-left:322.2pt;margin-top:0;width:129.6pt;height:79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" o:allowincell="f" fillcolor="#dfdfdf" strokeweight="4pt"/>
          </w:pict>
        </mc:Fallback>
      </mc:AlternateContent>
    </w:r>
    <w:r w:rsidRPr="00C476F6">
      <w:rPr>
        <w:b/>
        <w:noProof/>
        <w:color w:val="800000"/>
        <w:sz w:val="56"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0" allowOverlap="1">
              <wp:simplePos x="0" y="0"/>
              <wp:positionH relativeFrom="column">
                <wp:posOffset>-22860</wp:posOffset>
              </wp:positionH>
              <wp:positionV relativeFrom="paragraph">
                <wp:posOffset>0</wp:posOffset>
              </wp:positionV>
              <wp:extent cx="4754880" cy="7620"/>
              <wp:effectExtent l="0" t="0" r="0" b="0"/>
              <wp:wrapNone/>
              <wp:docPr id="2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4880" cy="7620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8006AE" id="Line 70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0" to="372.6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  <w:r w:rsidRPr="00C476F6">
      <w:rPr>
        <w:b/>
        <w:color w:val="800000"/>
        <w:sz w:val="56"/>
      </w:rPr>
      <w:t>SMITHSON PLANNING</w:t>
    </w:r>
  </w:p>
  <w:p w:rsidR="00AE2EE6" w:rsidRDefault="00AE2EE6" w:rsidP="00621E39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address">
      <w:smartTag w:uri="urn:schemas-microsoft-com:office:smarttags" w:element="Street">
        <w:r w:rsidRPr="00C476F6">
          <w:rPr>
            <w:color w:val="800000"/>
            <w:sz w:val="20"/>
          </w:rPr>
          <w:t>364 Middleton Road</w:t>
        </w:r>
      </w:smartTag>
      <w:r w:rsidRPr="00C476F6">
        <w:rPr>
          <w:color w:val="800000"/>
          <w:sz w:val="20"/>
        </w:rPr>
        <w:t xml:space="preserve"> </w:t>
      </w:r>
      <w:smartTag w:uri="urn:schemas-microsoft-com:office:smarttags" w:element="City">
        <w:r w:rsidRPr="00C476F6">
          <w:rPr>
            <w:color w:val="800000"/>
            <w:sz w:val="20"/>
          </w:rPr>
          <w:t>Albany</w:t>
        </w:r>
      </w:smartTag>
      <w:r w:rsidRPr="00C476F6">
        <w:rPr>
          <w:color w:val="800000"/>
          <w:sz w:val="20"/>
        </w:rPr>
        <w:t xml:space="preserve"> </w:t>
      </w:r>
      <w:smartTag w:uri="urn:schemas-microsoft-com:office:smarttags" w:element="State">
        <w:r w:rsidRPr="00C476F6">
          <w:rPr>
            <w:color w:val="800000"/>
            <w:sz w:val="20"/>
          </w:rPr>
          <w:t>WA</w:t>
        </w:r>
      </w:smartTag>
    </w:smartTag>
    <w:r w:rsidRPr="00C476F6">
      <w:rPr>
        <w:color w:val="800000"/>
        <w:sz w:val="20"/>
      </w:rPr>
      <w:t xml:space="preserve"> 6330</w:t>
    </w:r>
    <w:r>
      <w:rPr>
        <w:sz w:val="20"/>
      </w:rPr>
      <w:tab/>
    </w:r>
    <w:hyperlink r:id="rId1" w:history="1">
      <w:r>
        <w:rPr>
          <w:rStyle w:val="Hyperlink"/>
          <w:sz w:val="20"/>
        </w:rPr>
        <w:t>www.smithsonplanning.com.au</w:t>
      </w:r>
    </w:hyperlink>
  </w:p>
  <w:p w:rsidR="00AE2EE6" w:rsidRDefault="00AE2EE6" w:rsidP="00621E39">
    <w:pPr>
      <w:pStyle w:val="Header"/>
      <w:tabs>
        <w:tab w:val="clear" w:pos="4153"/>
        <w:tab w:val="clear" w:pos="8306"/>
        <w:tab w:val="left" w:pos="3240"/>
      </w:tabs>
      <w:rPr>
        <w:sz w:val="20"/>
      </w:rPr>
    </w:pPr>
    <w:smartTag w:uri="urn:schemas-microsoft-com:office:smarttags" w:element="Street">
      <w:r w:rsidRPr="00C476F6">
        <w:rPr>
          <w:color w:val="800000"/>
          <w:sz w:val="20"/>
        </w:rPr>
        <w:t>PO Box 5377</w:t>
      </w:r>
    </w:smartTag>
    <w:r w:rsidRPr="00C476F6">
      <w:rPr>
        <w:color w:val="800000"/>
        <w:sz w:val="20"/>
      </w:rPr>
      <w:t xml:space="preserve"> Albany  WA  6332</w:t>
    </w:r>
    <w:r>
      <w:rPr>
        <w:sz w:val="20"/>
      </w:rPr>
      <w:tab/>
    </w:r>
    <w:hyperlink r:id="rId2" w:history="1">
      <w:r>
        <w:rPr>
          <w:rStyle w:val="Hyperlink"/>
          <w:sz w:val="20"/>
        </w:rPr>
        <w:t>smithson@smithsonplanning.com.au</w:t>
      </w:r>
    </w:hyperlink>
  </w:p>
  <w:p w:rsidR="00AE2EE6" w:rsidRPr="00C476F6" w:rsidRDefault="00AE2EE6" w:rsidP="00621E39">
    <w:pPr>
      <w:pStyle w:val="Header"/>
      <w:rPr>
        <w:b/>
        <w:color w:val="800000"/>
      </w:rPr>
    </w:pPr>
    <w:r w:rsidRPr="00C476F6">
      <w:rPr>
        <w:b/>
        <w:color w:val="800000"/>
      </w:rPr>
      <w:t>Tel : (08) 9842 9841   Fax : (08) 9842 9843   Mob : 0428 556 444</w:t>
    </w:r>
  </w:p>
  <w:p w:rsidR="00AE2EE6" w:rsidRDefault="00AE2EE6" w:rsidP="00621E39">
    <w:pPr>
      <w:pStyle w:val="Header"/>
    </w:pPr>
    <w:r>
      <w:rPr>
        <w:b/>
        <w:noProof/>
        <w:sz w:val="48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0" allowOverlap="1">
              <wp:simplePos x="0" y="0"/>
              <wp:positionH relativeFrom="column">
                <wp:posOffset>-21590</wp:posOffset>
              </wp:positionH>
              <wp:positionV relativeFrom="paragraph">
                <wp:posOffset>40640</wp:posOffset>
              </wp:positionV>
              <wp:extent cx="4753610" cy="8255"/>
              <wp:effectExtent l="0" t="0" r="0" b="0"/>
              <wp:wrapNone/>
              <wp:docPr id="1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53610" cy="8255"/>
                      </a:xfrm>
                      <a:prstGeom prst="line">
                        <a:avLst/>
                      </a:prstGeom>
                      <a:noFill/>
                      <a:ln w="508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D8324" id="Line 7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3.2pt" to="372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" o:allowincell="f" strokeweight="4pt">
              <v:stroke startarrowwidth="narrow" startarrowlength="short" endarrowwidth="narrow" endarrowlength="short"/>
            </v:line>
          </w:pict>
        </mc:Fallback>
      </mc:AlternateContent>
    </w:r>
  </w:p>
  <w:p w:rsidR="00AE2EE6" w:rsidRDefault="00AE2EE6">
    <w:pPr>
      <w:ind w:left="-90" w:right="-110"/>
      <w:jc w:val="center"/>
      <w:rPr>
        <w:b/>
        <w:sz w:val="48"/>
        <w:u w:val="single"/>
      </w:rPr>
    </w:pPr>
    <w:r>
      <w:rPr>
        <w:b/>
        <w:color w:val="CC0000"/>
        <w:sz w:val="48"/>
        <w:szCs w:val="48"/>
        <w:highlight w:val="lightGray"/>
        <w:u w:val="single"/>
      </w:rPr>
      <w:t xml:space="preserve"> </w:t>
    </w:r>
    <w:r w:rsidRPr="007F3009">
      <w:rPr>
        <w:b/>
        <w:color w:val="CC0000"/>
        <w:sz w:val="48"/>
        <w:szCs w:val="48"/>
        <w:highlight w:val="lightGray"/>
        <w:u w:val="single"/>
      </w:rPr>
      <w:t>R</w:t>
    </w:r>
    <w:r w:rsidRPr="007F3009">
      <w:rPr>
        <w:b/>
        <w:color w:val="FF6600"/>
        <w:sz w:val="48"/>
        <w:szCs w:val="48"/>
        <w:highlight w:val="lightGray"/>
        <w:u w:val="single"/>
      </w:rPr>
      <w:t>A</w:t>
    </w:r>
    <w:r w:rsidRPr="007F3009">
      <w:rPr>
        <w:b/>
        <w:color w:val="FFFF00"/>
        <w:sz w:val="48"/>
        <w:szCs w:val="48"/>
        <w:highlight w:val="lightGray"/>
        <w:u w:val="single"/>
      </w:rPr>
      <w:t>I</w:t>
    </w:r>
    <w:r w:rsidRPr="007F3009">
      <w:rPr>
        <w:b/>
        <w:color w:val="008000"/>
        <w:sz w:val="48"/>
        <w:szCs w:val="48"/>
        <w:highlight w:val="lightGray"/>
        <w:u w:val="single"/>
      </w:rPr>
      <w:t>N</w:t>
    </w:r>
    <w:r w:rsidRPr="007F3009">
      <w:rPr>
        <w:b/>
        <w:color w:val="0000FF"/>
        <w:sz w:val="48"/>
        <w:szCs w:val="48"/>
        <w:highlight w:val="lightGray"/>
        <w:u w:val="single"/>
      </w:rPr>
      <w:t>B</w:t>
    </w:r>
    <w:r w:rsidRPr="007F3009">
      <w:rPr>
        <w:b/>
        <w:color w:val="CC00FF"/>
        <w:sz w:val="48"/>
        <w:szCs w:val="48"/>
        <w:highlight w:val="lightGray"/>
        <w:u w:val="single"/>
      </w:rPr>
      <w:t>O</w:t>
    </w:r>
    <w:r w:rsidRPr="007F3009">
      <w:rPr>
        <w:b/>
        <w:color w:val="800080"/>
        <w:sz w:val="48"/>
        <w:szCs w:val="48"/>
        <w:highlight w:val="lightGray"/>
        <w:u w:val="single"/>
      </w:rPr>
      <w:t>W</w:t>
    </w:r>
    <w:r w:rsidRPr="007F3009">
      <w:rPr>
        <w:b/>
        <w:sz w:val="48"/>
        <w:highlight w:val="lightGray"/>
        <w:u w:val="single"/>
      </w:rPr>
      <w:t xml:space="preserve"> 2000</w:t>
    </w:r>
    <w:r w:rsidRPr="007F3009">
      <w:rPr>
        <w:b/>
        <w:sz w:val="48"/>
        <w:highlight w:val="lightGray"/>
        <w:u w:val="single"/>
        <w:vertAlign w:val="superscript"/>
      </w:rPr>
      <w:sym w:font="Symbol" w:char="F0E3"/>
    </w:r>
    <w:r w:rsidRPr="007F3009">
      <w:rPr>
        <w:b/>
        <w:sz w:val="48"/>
        <w:highlight w:val="lightGray"/>
        <w:u w:val="single"/>
        <w:vertAlign w:val="superscript"/>
      </w:rPr>
      <w:t xml:space="preserve"> </w:t>
    </w:r>
    <w:r w:rsidRPr="007F3009">
      <w:rPr>
        <w:b/>
        <w:sz w:val="48"/>
        <w:highlight w:val="lightGray"/>
        <w:u w:val="single"/>
      </w:rPr>
      <w:t>PROJEC</w:t>
    </w:r>
    <w:r>
      <w:rPr>
        <w:b/>
        <w:sz w:val="48"/>
        <w:highlight w:val="lightGray"/>
        <w:u w:val="single"/>
      </w:rPr>
      <w:t xml:space="preserve">T .   </w:t>
    </w:r>
    <w:r>
      <w:rPr>
        <w:b/>
        <w:sz w:val="48"/>
        <w:u w:val="single"/>
      </w:rPr>
      <w:t xml:space="preserve"> </w:t>
    </w:r>
  </w:p>
  <w:p w:rsidR="00AE2EE6" w:rsidRDefault="00AE2EE6">
    <w:pPr>
      <w:ind w:left="-90" w:right="-110"/>
      <w:jc w:val="center"/>
      <w:rPr>
        <w:b/>
        <w:sz w:val="20"/>
        <w:vertAlign w:val="superscript"/>
      </w:rPr>
    </w:pPr>
    <w:r>
      <w:rPr>
        <w:b/>
        <w:sz w:val="20"/>
      </w:rPr>
      <w:t xml:space="preserve">(Incorporating </w:t>
    </w:r>
    <w:smartTag w:uri="urn:schemas-microsoft-com:office:smarttags" w:element="City">
      <w:r>
        <w:rPr>
          <w:b/>
          <w:sz w:val="20"/>
        </w:rPr>
        <w:t>Albany</w:t>
      </w:r>
    </w:smartTag>
    <w:r>
      <w:rPr>
        <w:b/>
        <w:sz w:val="20"/>
      </w:rPr>
      <w:t xml:space="preserve"> Anzac 2014-18</w:t>
    </w:r>
    <w:r>
      <w:rPr>
        <w:b/>
        <w:sz w:val="20"/>
        <w:vertAlign w:val="superscript"/>
      </w:rPr>
      <w:sym w:font="Symbol" w:char="F0E3"/>
    </w:r>
    <w:r>
      <w:rPr>
        <w:b/>
        <w:sz w:val="20"/>
      </w:rPr>
      <w:t xml:space="preserve"> Re-enactment and </w:t>
    </w:r>
    <w:smartTag w:uri="urn:schemas-microsoft-com:office:smarttags" w:element="place">
      <w:smartTag w:uri="urn:schemas-microsoft-com:office:smarttags" w:element="City">
        <w:r>
          <w:rPr>
            <w:b/>
            <w:sz w:val="20"/>
          </w:rPr>
          <w:t>Albany</w:t>
        </w:r>
      </w:smartTag>
    </w:smartTag>
    <w:r>
      <w:rPr>
        <w:b/>
        <w:sz w:val="20"/>
      </w:rPr>
      <w:t xml:space="preserve"> Bicentennial 2026-27</w:t>
    </w:r>
    <w:r>
      <w:rPr>
        <w:b/>
        <w:sz w:val="20"/>
        <w:vertAlign w:val="superscript"/>
      </w:rPr>
      <w:sym w:font="Symbol" w:char="F0E3"/>
    </w:r>
    <w:r>
      <w:rPr>
        <w:b/>
        <w:sz w:val="20"/>
      </w:rPr>
      <w:t>)</w:t>
    </w:r>
  </w:p>
  <w:p w:rsidR="00AE2EE6" w:rsidRDefault="00AE2EE6">
    <w:pPr>
      <w:ind w:left="-90" w:right="-110"/>
      <w:jc w:val="center"/>
      <w:rPr>
        <w:b/>
        <w:sz w:val="12"/>
        <w:u w:val="single"/>
      </w:rPr>
    </w:pPr>
  </w:p>
  <w:p w:rsidR="00AE2EE6" w:rsidRDefault="00AE2EE6">
    <w:pPr>
      <w:ind w:left="-90" w:right="-110"/>
      <w:jc w:val="center"/>
      <w:rPr>
        <w:b/>
        <w:sz w:val="28"/>
      </w:rPr>
    </w:pPr>
    <w:r>
      <w:rPr>
        <w:b/>
        <w:sz w:val="28"/>
      </w:rPr>
      <w:t xml:space="preserve">- a Regional Planning Strategy for </w:t>
    </w:r>
    <w:smartTag w:uri="urn:schemas-microsoft-com:office:smarttags" w:element="place">
      <w:smartTag w:uri="urn:schemas-microsoft-com:office:smarttags" w:element="City">
        <w:r>
          <w:rPr>
            <w:b/>
            <w:sz w:val="28"/>
          </w:rPr>
          <w:t>Albany</w:t>
        </w:r>
      </w:smartTag>
    </w:smartTag>
    <w:r>
      <w:rPr>
        <w:b/>
        <w:sz w:val="28"/>
      </w:rPr>
      <w:t xml:space="preserve"> and the Great Southern.</w:t>
    </w:r>
  </w:p>
  <w:p w:rsidR="00AE2EE6" w:rsidRDefault="00AE2EE6">
    <w:pPr>
      <w:ind w:left="-90" w:right="-110"/>
      <w:jc w:val="center"/>
      <w:rPr>
        <w:b/>
        <w:sz w:val="12"/>
        <w:u w:val="single"/>
      </w:rPr>
    </w:pPr>
  </w:p>
  <w:p w:rsidR="00AE2EE6" w:rsidRPr="00621E39" w:rsidRDefault="00AE2EE6">
    <w:pPr>
      <w:pStyle w:val="Heading5"/>
      <w:rPr>
        <w:color w:val="800000"/>
        <w:sz w:val="32"/>
        <w:szCs w:val="32"/>
      </w:rPr>
    </w:pPr>
    <w:r w:rsidRPr="00621E39">
      <w:rPr>
        <w:color w:val="800000"/>
        <w:sz w:val="32"/>
        <w:szCs w:val="32"/>
      </w:rPr>
      <w:t>Schedule of Community Participation (1997-2006</w:t>
    </w:r>
    <w:r w:rsidRPr="00621E39">
      <w:rPr>
        <w:rStyle w:val="PageNumber"/>
        <w:color w:val="800000"/>
        <w:sz w:val="32"/>
        <w:szCs w:val="32"/>
      </w:rPr>
      <w:t>)</w:t>
    </w:r>
  </w:p>
  <w:p w:rsidR="00AE2EE6" w:rsidRDefault="00AE2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328E2"/>
    <w:multiLevelType w:val="hybridMultilevel"/>
    <w:tmpl w:val="62B2C8B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2391C"/>
    <w:multiLevelType w:val="multilevel"/>
    <w:tmpl w:val="C5642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E7A01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3A2723"/>
    <w:multiLevelType w:val="singleLevel"/>
    <w:tmpl w:val="0C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B8F5535"/>
    <w:multiLevelType w:val="singleLevel"/>
    <w:tmpl w:val="2A7E8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C6720A"/>
    <w:multiLevelType w:val="hybridMultilevel"/>
    <w:tmpl w:val="651AF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A3FC3"/>
    <w:multiLevelType w:val="hybridMultilevel"/>
    <w:tmpl w:val="C5642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23ADF"/>
    <w:multiLevelType w:val="singleLevel"/>
    <w:tmpl w:val="0C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8D36227"/>
    <w:multiLevelType w:val="hybridMultilevel"/>
    <w:tmpl w:val="3EC200A8"/>
    <w:lvl w:ilvl="0" w:tplc="A5A2AB18">
      <w:start w:val="2004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E64750"/>
    <w:multiLevelType w:val="singleLevel"/>
    <w:tmpl w:val="0C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A722001"/>
    <w:multiLevelType w:val="singleLevel"/>
    <w:tmpl w:val="20163044"/>
    <w:lvl w:ilvl="0">
      <w:numFmt w:val="bullet"/>
      <w:lvlText w:val="–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1" w15:restartNumberingAfterBreak="0">
    <w:nsid w:val="5DA84EDE"/>
    <w:multiLevelType w:val="singleLevel"/>
    <w:tmpl w:val="04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F656B5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7683CAA"/>
    <w:multiLevelType w:val="singleLevel"/>
    <w:tmpl w:val="2CF4DC4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31F3150"/>
    <w:multiLevelType w:val="singleLevel"/>
    <w:tmpl w:val="0C0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7DD77DC0"/>
    <w:multiLevelType w:val="hybridMultilevel"/>
    <w:tmpl w:val="0F545F9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2"/>
  </w:num>
  <w:num w:numId="5">
    <w:abstractNumId w:val="10"/>
  </w:num>
  <w:num w:numId="6">
    <w:abstractNumId w:val="14"/>
  </w:num>
  <w:num w:numId="7">
    <w:abstractNumId w:val="9"/>
  </w:num>
  <w:num w:numId="8">
    <w:abstractNumId w:val="4"/>
  </w:num>
  <w:num w:numId="9">
    <w:abstractNumId w:val="11"/>
  </w:num>
  <w:num w:numId="10">
    <w:abstractNumId w:val="7"/>
  </w:num>
  <w:num w:numId="11">
    <w:abstractNumId w:val="6"/>
  </w:num>
  <w:num w:numId="12">
    <w:abstractNumId w:val="1"/>
  </w:num>
  <w:num w:numId="13">
    <w:abstractNumId w:val="0"/>
  </w:num>
  <w:num w:numId="14">
    <w:abstractNumId w:val="5"/>
  </w:num>
  <w:num w:numId="15">
    <w:abstractNumId w:val="15"/>
  </w:num>
  <w:num w:numId="16">
    <w:abstractNumId w:val="8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9F"/>
    <w:rsid w:val="0000015D"/>
    <w:rsid w:val="00000324"/>
    <w:rsid w:val="000004C5"/>
    <w:rsid w:val="00000637"/>
    <w:rsid w:val="000006C0"/>
    <w:rsid w:val="00000F37"/>
    <w:rsid w:val="00000FB6"/>
    <w:rsid w:val="00000FE1"/>
    <w:rsid w:val="00001CCF"/>
    <w:rsid w:val="00002341"/>
    <w:rsid w:val="000025AD"/>
    <w:rsid w:val="00002B93"/>
    <w:rsid w:val="000036B0"/>
    <w:rsid w:val="00003DD0"/>
    <w:rsid w:val="00004986"/>
    <w:rsid w:val="000050DB"/>
    <w:rsid w:val="000057EB"/>
    <w:rsid w:val="000065B4"/>
    <w:rsid w:val="000067F2"/>
    <w:rsid w:val="00006DD7"/>
    <w:rsid w:val="00006EBE"/>
    <w:rsid w:val="00007739"/>
    <w:rsid w:val="0000790A"/>
    <w:rsid w:val="00007EAD"/>
    <w:rsid w:val="00010AA9"/>
    <w:rsid w:val="00010AC9"/>
    <w:rsid w:val="00010BAD"/>
    <w:rsid w:val="00010D91"/>
    <w:rsid w:val="00010DAC"/>
    <w:rsid w:val="00010DB9"/>
    <w:rsid w:val="00010F22"/>
    <w:rsid w:val="00011433"/>
    <w:rsid w:val="00011614"/>
    <w:rsid w:val="0001167D"/>
    <w:rsid w:val="00011CD2"/>
    <w:rsid w:val="000121AC"/>
    <w:rsid w:val="000125D1"/>
    <w:rsid w:val="00012FCA"/>
    <w:rsid w:val="00013B5B"/>
    <w:rsid w:val="00014390"/>
    <w:rsid w:val="00014422"/>
    <w:rsid w:val="000147E7"/>
    <w:rsid w:val="000149B1"/>
    <w:rsid w:val="000153E8"/>
    <w:rsid w:val="00015C59"/>
    <w:rsid w:val="00016025"/>
    <w:rsid w:val="00016F0A"/>
    <w:rsid w:val="00017933"/>
    <w:rsid w:val="00020129"/>
    <w:rsid w:val="00020427"/>
    <w:rsid w:val="00020511"/>
    <w:rsid w:val="000206DB"/>
    <w:rsid w:val="00020E38"/>
    <w:rsid w:val="000211F4"/>
    <w:rsid w:val="00021F0F"/>
    <w:rsid w:val="00022185"/>
    <w:rsid w:val="00022371"/>
    <w:rsid w:val="000228EC"/>
    <w:rsid w:val="00022E36"/>
    <w:rsid w:val="00022EC1"/>
    <w:rsid w:val="000232D8"/>
    <w:rsid w:val="00023856"/>
    <w:rsid w:val="00023D64"/>
    <w:rsid w:val="00023E19"/>
    <w:rsid w:val="00024075"/>
    <w:rsid w:val="00024315"/>
    <w:rsid w:val="000243E5"/>
    <w:rsid w:val="0002448E"/>
    <w:rsid w:val="00024556"/>
    <w:rsid w:val="00024619"/>
    <w:rsid w:val="00024D18"/>
    <w:rsid w:val="0002540C"/>
    <w:rsid w:val="00025A73"/>
    <w:rsid w:val="00025B71"/>
    <w:rsid w:val="00025FB8"/>
    <w:rsid w:val="00027069"/>
    <w:rsid w:val="0002738D"/>
    <w:rsid w:val="00027526"/>
    <w:rsid w:val="000277C1"/>
    <w:rsid w:val="00027A47"/>
    <w:rsid w:val="0003016F"/>
    <w:rsid w:val="000301AD"/>
    <w:rsid w:val="00030E6A"/>
    <w:rsid w:val="00030F91"/>
    <w:rsid w:val="00031717"/>
    <w:rsid w:val="000317BB"/>
    <w:rsid w:val="000318D7"/>
    <w:rsid w:val="00031C93"/>
    <w:rsid w:val="00031D89"/>
    <w:rsid w:val="00031ECA"/>
    <w:rsid w:val="00031EE7"/>
    <w:rsid w:val="00031F93"/>
    <w:rsid w:val="000321B5"/>
    <w:rsid w:val="000322EF"/>
    <w:rsid w:val="0003242D"/>
    <w:rsid w:val="000328BB"/>
    <w:rsid w:val="00033561"/>
    <w:rsid w:val="00033A31"/>
    <w:rsid w:val="00034B0B"/>
    <w:rsid w:val="00034E05"/>
    <w:rsid w:val="00035021"/>
    <w:rsid w:val="00035969"/>
    <w:rsid w:val="000361EB"/>
    <w:rsid w:val="00037119"/>
    <w:rsid w:val="000376DF"/>
    <w:rsid w:val="00037701"/>
    <w:rsid w:val="000379D0"/>
    <w:rsid w:val="00037EC0"/>
    <w:rsid w:val="00037FFC"/>
    <w:rsid w:val="0004085D"/>
    <w:rsid w:val="000409C3"/>
    <w:rsid w:val="00040A59"/>
    <w:rsid w:val="00040A62"/>
    <w:rsid w:val="00040F58"/>
    <w:rsid w:val="00040FCB"/>
    <w:rsid w:val="000414D7"/>
    <w:rsid w:val="000423A9"/>
    <w:rsid w:val="000429DD"/>
    <w:rsid w:val="00042CC0"/>
    <w:rsid w:val="0004318C"/>
    <w:rsid w:val="00043A4B"/>
    <w:rsid w:val="00044175"/>
    <w:rsid w:val="0004490B"/>
    <w:rsid w:val="000455D7"/>
    <w:rsid w:val="0004575E"/>
    <w:rsid w:val="000467F1"/>
    <w:rsid w:val="00046E70"/>
    <w:rsid w:val="00046FEA"/>
    <w:rsid w:val="000470D3"/>
    <w:rsid w:val="000470F2"/>
    <w:rsid w:val="00047CA9"/>
    <w:rsid w:val="000504A8"/>
    <w:rsid w:val="00050692"/>
    <w:rsid w:val="0005173D"/>
    <w:rsid w:val="000519B8"/>
    <w:rsid w:val="000519DF"/>
    <w:rsid w:val="00052182"/>
    <w:rsid w:val="0005258A"/>
    <w:rsid w:val="00052893"/>
    <w:rsid w:val="00052DF3"/>
    <w:rsid w:val="00053202"/>
    <w:rsid w:val="00053442"/>
    <w:rsid w:val="00053AC5"/>
    <w:rsid w:val="00054026"/>
    <w:rsid w:val="000541F2"/>
    <w:rsid w:val="0005442C"/>
    <w:rsid w:val="000547BD"/>
    <w:rsid w:val="00054D52"/>
    <w:rsid w:val="000554E0"/>
    <w:rsid w:val="00055984"/>
    <w:rsid w:val="00055BD6"/>
    <w:rsid w:val="00056770"/>
    <w:rsid w:val="00057052"/>
    <w:rsid w:val="000571B3"/>
    <w:rsid w:val="00057B34"/>
    <w:rsid w:val="00057C4E"/>
    <w:rsid w:val="00057EE6"/>
    <w:rsid w:val="000605FB"/>
    <w:rsid w:val="00060933"/>
    <w:rsid w:val="00061301"/>
    <w:rsid w:val="00061D23"/>
    <w:rsid w:val="0006239D"/>
    <w:rsid w:val="00062438"/>
    <w:rsid w:val="00062490"/>
    <w:rsid w:val="00062B29"/>
    <w:rsid w:val="00063140"/>
    <w:rsid w:val="000633C1"/>
    <w:rsid w:val="00063A31"/>
    <w:rsid w:val="00064287"/>
    <w:rsid w:val="00064712"/>
    <w:rsid w:val="00064B65"/>
    <w:rsid w:val="00064EFB"/>
    <w:rsid w:val="0006537D"/>
    <w:rsid w:val="00066D41"/>
    <w:rsid w:val="0006745E"/>
    <w:rsid w:val="00067787"/>
    <w:rsid w:val="00070344"/>
    <w:rsid w:val="00070782"/>
    <w:rsid w:val="00070BAF"/>
    <w:rsid w:val="00070F7B"/>
    <w:rsid w:val="000713AA"/>
    <w:rsid w:val="000727F4"/>
    <w:rsid w:val="00072D36"/>
    <w:rsid w:val="00073490"/>
    <w:rsid w:val="000739FD"/>
    <w:rsid w:val="00073AC6"/>
    <w:rsid w:val="000746C9"/>
    <w:rsid w:val="0007484F"/>
    <w:rsid w:val="000748DB"/>
    <w:rsid w:val="00074C49"/>
    <w:rsid w:val="000755B7"/>
    <w:rsid w:val="000758AD"/>
    <w:rsid w:val="00075D1D"/>
    <w:rsid w:val="00075E86"/>
    <w:rsid w:val="000763FD"/>
    <w:rsid w:val="0007675A"/>
    <w:rsid w:val="00076826"/>
    <w:rsid w:val="00077EB0"/>
    <w:rsid w:val="00077F8C"/>
    <w:rsid w:val="00080C86"/>
    <w:rsid w:val="0008129D"/>
    <w:rsid w:val="000821C6"/>
    <w:rsid w:val="000829F7"/>
    <w:rsid w:val="00082AEE"/>
    <w:rsid w:val="00082F9C"/>
    <w:rsid w:val="00083B91"/>
    <w:rsid w:val="00085381"/>
    <w:rsid w:val="00086485"/>
    <w:rsid w:val="00086688"/>
    <w:rsid w:val="00087559"/>
    <w:rsid w:val="0008786B"/>
    <w:rsid w:val="000900FB"/>
    <w:rsid w:val="0009019F"/>
    <w:rsid w:val="0009038E"/>
    <w:rsid w:val="000903D2"/>
    <w:rsid w:val="000905FF"/>
    <w:rsid w:val="00090BDD"/>
    <w:rsid w:val="00090F72"/>
    <w:rsid w:val="0009176A"/>
    <w:rsid w:val="0009180A"/>
    <w:rsid w:val="00092225"/>
    <w:rsid w:val="00092CEF"/>
    <w:rsid w:val="00093349"/>
    <w:rsid w:val="00093632"/>
    <w:rsid w:val="000938FF"/>
    <w:rsid w:val="00093E30"/>
    <w:rsid w:val="0009421F"/>
    <w:rsid w:val="00094E31"/>
    <w:rsid w:val="000959AC"/>
    <w:rsid w:val="00095B96"/>
    <w:rsid w:val="00096330"/>
    <w:rsid w:val="000964B3"/>
    <w:rsid w:val="00096BB8"/>
    <w:rsid w:val="00096FF7"/>
    <w:rsid w:val="0009793D"/>
    <w:rsid w:val="000979AC"/>
    <w:rsid w:val="00097AF4"/>
    <w:rsid w:val="000A0517"/>
    <w:rsid w:val="000A0876"/>
    <w:rsid w:val="000A0BF8"/>
    <w:rsid w:val="000A0C02"/>
    <w:rsid w:val="000A0CE2"/>
    <w:rsid w:val="000A0FF2"/>
    <w:rsid w:val="000A113A"/>
    <w:rsid w:val="000A1256"/>
    <w:rsid w:val="000A1689"/>
    <w:rsid w:val="000A17D2"/>
    <w:rsid w:val="000A1B56"/>
    <w:rsid w:val="000A1E49"/>
    <w:rsid w:val="000A1EC5"/>
    <w:rsid w:val="000A2A82"/>
    <w:rsid w:val="000A2A8C"/>
    <w:rsid w:val="000A2C41"/>
    <w:rsid w:val="000A312A"/>
    <w:rsid w:val="000A33E9"/>
    <w:rsid w:val="000A37A2"/>
    <w:rsid w:val="000A3837"/>
    <w:rsid w:val="000A3F35"/>
    <w:rsid w:val="000A4CB7"/>
    <w:rsid w:val="000A536E"/>
    <w:rsid w:val="000A56F2"/>
    <w:rsid w:val="000A6348"/>
    <w:rsid w:val="000A7552"/>
    <w:rsid w:val="000A779F"/>
    <w:rsid w:val="000A7E0F"/>
    <w:rsid w:val="000B05D2"/>
    <w:rsid w:val="000B0962"/>
    <w:rsid w:val="000B0995"/>
    <w:rsid w:val="000B0A9B"/>
    <w:rsid w:val="000B0E7E"/>
    <w:rsid w:val="000B0F20"/>
    <w:rsid w:val="000B12CC"/>
    <w:rsid w:val="000B2367"/>
    <w:rsid w:val="000B253E"/>
    <w:rsid w:val="000B2545"/>
    <w:rsid w:val="000B2B9A"/>
    <w:rsid w:val="000B2D71"/>
    <w:rsid w:val="000B33B4"/>
    <w:rsid w:val="000B33F4"/>
    <w:rsid w:val="000B3D0A"/>
    <w:rsid w:val="000B4364"/>
    <w:rsid w:val="000B4779"/>
    <w:rsid w:val="000B4AA8"/>
    <w:rsid w:val="000B4C8E"/>
    <w:rsid w:val="000B51AD"/>
    <w:rsid w:val="000B5A56"/>
    <w:rsid w:val="000B5AA3"/>
    <w:rsid w:val="000B65C2"/>
    <w:rsid w:val="000B697F"/>
    <w:rsid w:val="000B72A9"/>
    <w:rsid w:val="000B78F8"/>
    <w:rsid w:val="000C087D"/>
    <w:rsid w:val="000C08BE"/>
    <w:rsid w:val="000C0B42"/>
    <w:rsid w:val="000C0E2A"/>
    <w:rsid w:val="000C0E7E"/>
    <w:rsid w:val="000C12C3"/>
    <w:rsid w:val="000C1D0F"/>
    <w:rsid w:val="000C2228"/>
    <w:rsid w:val="000C23C5"/>
    <w:rsid w:val="000C2487"/>
    <w:rsid w:val="000C28B1"/>
    <w:rsid w:val="000C2952"/>
    <w:rsid w:val="000C2DF4"/>
    <w:rsid w:val="000C3586"/>
    <w:rsid w:val="000C3B35"/>
    <w:rsid w:val="000C43DA"/>
    <w:rsid w:val="000C463F"/>
    <w:rsid w:val="000C56BB"/>
    <w:rsid w:val="000C5883"/>
    <w:rsid w:val="000C6698"/>
    <w:rsid w:val="000C6A7A"/>
    <w:rsid w:val="000C7546"/>
    <w:rsid w:val="000C781E"/>
    <w:rsid w:val="000C7BE2"/>
    <w:rsid w:val="000C7E9F"/>
    <w:rsid w:val="000D0270"/>
    <w:rsid w:val="000D04AD"/>
    <w:rsid w:val="000D0892"/>
    <w:rsid w:val="000D1610"/>
    <w:rsid w:val="000D1E7F"/>
    <w:rsid w:val="000D1EBC"/>
    <w:rsid w:val="000D27D5"/>
    <w:rsid w:val="000D2C56"/>
    <w:rsid w:val="000D32C3"/>
    <w:rsid w:val="000D33F3"/>
    <w:rsid w:val="000D40BF"/>
    <w:rsid w:val="000D4B67"/>
    <w:rsid w:val="000D4FC8"/>
    <w:rsid w:val="000D6260"/>
    <w:rsid w:val="000D65DB"/>
    <w:rsid w:val="000D6E33"/>
    <w:rsid w:val="000D6E86"/>
    <w:rsid w:val="000D70E4"/>
    <w:rsid w:val="000D7B5C"/>
    <w:rsid w:val="000E030A"/>
    <w:rsid w:val="000E04C4"/>
    <w:rsid w:val="000E0935"/>
    <w:rsid w:val="000E0B36"/>
    <w:rsid w:val="000E100E"/>
    <w:rsid w:val="000E1124"/>
    <w:rsid w:val="000E2827"/>
    <w:rsid w:val="000E2E41"/>
    <w:rsid w:val="000E2F83"/>
    <w:rsid w:val="000E35BC"/>
    <w:rsid w:val="000E39B8"/>
    <w:rsid w:val="000E39F1"/>
    <w:rsid w:val="000E3CE6"/>
    <w:rsid w:val="000E43CB"/>
    <w:rsid w:val="000E4C62"/>
    <w:rsid w:val="000E5262"/>
    <w:rsid w:val="000E592D"/>
    <w:rsid w:val="000E5A3F"/>
    <w:rsid w:val="000E5F5C"/>
    <w:rsid w:val="000E64E3"/>
    <w:rsid w:val="000E7436"/>
    <w:rsid w:val="000E768D"/>
    <w:rsid w:val="000E7B20"/>
    <w:rsid w:val="000E7CBE"/>
    <w:rsid w:val="000F01C2"/>
    <w:rsid w:val="000F0E2D"/>
    <w:rsid w:val="000F1125"/>
    <w:rsid w:val="000F1634"/>
    <w:rsid w:val="000F1FF3"/>
    <w:rsid w:val="000F31B4"/>
    <w:rsid w:val="000F377C"/>
    <w:rsid w:val="000F3C67"/>
    <w:rsid w:val="000F46B8"/>
    <w:rsid w:val="000F51DB"/>
    <w:rsid w:val="000F5533"/>
    <w:rsid w:val="000F5C7B"/>
    <w:rsid w:val="000F5FBE"/>
    <w:rsid w:val="000F6613"/>
    <w:rsid w:val="000F7752"/>
    <w:rsid w:val="000F79E4"/>
    <w:rsid w:val="000F7C38"/>
    <w:rsid w:val="00100220"/>
    <w:rsid w:val="00100BE1"/>
    <w:rsid w:val="00100CD7"/>
    <w:rsid w:val="00100D61"/>
    <w:rsid w:val="00100E3C"/>
    <w:rsid w:val="0010113D"/>
    <w:rsid w:val="0010131E"/>
    <w:rsid w:val="001017E8"/>
    <w:rsid w:val="0010212A"/>
    <w:rsid w:val="00102E2B"/>
    <w:rsid w:val="0010308B"/>
    <w:rsid w:val="001033FF"/>
    <w:rsid w:val="00103777"/>
    <w:rsid w:val="001046BD"/>
    <w:rsid w:val="00104A92"/>
    <w:rsid w:val="00105879"/>
    <w:rsid w:val="001058B3"/>
    <w:rsid w:val="00105C80"/>
    <w:rsid w:val="00105E79"/>
    <w:rsid w:val="001063E8"/>
    <w:rsid w:val="001069F1"/>
    <w:rsid w:val="00106AE3"/>
    <w:rsid w:val="00106D06"/>
    <w:rsid w:val="00106EC8"/>
    <w:rsid w:val="00107270"/>
    <w:rsid w:val="001101F5"/>
    <w:rsid w:val="001107A9"/>
    <w:rsid w:val="00110C65"/>
    <w:rsid w:val="00110CE6"/>
    <w:rsid w:val="0011129E"/>
    <w:rsid w:val="001112BD"/>
    <w:rsid w:val="00111933"/>
    <w:rsid w:val="00111A69"/>
    <w:rsid w:val="00111F3A"/>
    <w:rsid w:val="00111FE0"/>
    <w:rsid w:val="001120E4"/>
    <w:rsid w:val="00112542"/>
    <w:rsid w:val="00112F7B"/>
    <w:rsid w:val="00112FEF"/>
    <w:rsid w:val="001139D0"/>
    <w:rsid w:val="00113B4C"/>
    <w:rsid w:val="00113DA2"/>
    <w:rsid w:val="00113F55"/>
    <w:rsid w:val="00114112"/>
    <w:rsid w:val="00114421"/>
    <w:rsid w:val="00114D80"/>
    <w:rsid w:val="00115280"/>
    <w:rsid w:val="00115410"/>
    <w:rsid w:val="0011583E"/>
    <w:rsid w:val="0011585E"/>
    <w:rsid w:val="00115DA9"/>
    <w:rsid w:val="00116891"/>
    <w:rsid w:val="00116CC0"/>
    <w:rsid w:val="00117004"/>
    <w:rsid w:val="001178AD"/>
    <w:rsid w:val="00117B6F"/>
    <w:rsid w:val="00117DAD"/>
    <w:rsid w:val="00120182"/>
    <w:rsid w:val="001202B2"/>
    <w:rsid w:val="001202FE"/>
    <w:rsid w:val="001207EE"/>
    <w:rsid w:val="0012105E"/>
    <w:rsid w:val="0012120F"/>
    <w:rsid w:val="001215F1"/>
    <w:rsid w:val="00121B53"/>
    <w:rsid w:val="001223AD"/>
    <w:rsid w:val="001224AB"/>
    <w:rsid w:val="0012289E"/>
    <w:rsid w:val="00123056"/>
    <w:rsid w:val="00123544"/>
    <w:rsid w:val="00123D73"/>
    <w:rsid w:val="00124015"/>
    <w:rsid w:val="001246AC"/>
    <w:rsid w:val="00125046"/>
    <w:rsid w:val="00125192"/>
    <w:rsid w:val="00125301"/>
    <w:rsid w:val="001253B6"/>
    <w:rsid w:val="0012571F"/>
    <w:rsid w:val="001259C8"/>
    <w:rsid w:val="00125DD7"/>
    <w:rsid w:val="00125E7C"/>
    <w:rsid w:val="00126053"/>
    <w:rsid w:val="001262DB"/>
    <w:rsid w:val="00126F18"/>
    <w:rsid w:val="00126F4C"/>
    <w:rsid w:val="001270B2"/>
    <w:rsid w:val="00127C31"/>
    <w:rsid w:val="0013058B"/>
    <w:rsid w:val="001306AE"/>
    <w:rsid w:val="001306D2"/>
    <w:rsid w:val="0013089B"/>
    <w:rsid w:val="00130B61"/>
    <w:rsid w:val="00130BB0"/>
    <w:rsid w:val="00130EFE"/>
    <w:rsid w:val="00131BFC"/>
    <w:rsid w:val="00131F8D"/>
    <w:rsid w:val="00131FF9"/>
    <w:rsid w:val="0013222C"/>
    <w:rsid w:val="00132324"/>
    <w:rsid w:val="00132B1F"/>
    <w:rsid w:val="00132BCD"/>
    <w:rsid w:val="00133CD5"/>
    <w:rsid w:val="001347F8"/>
    <w:rsid w:val="0013489A"/>
    <w:rsid w:val="00135B5F"/>
    <w:rsid w:val="00135D93"/>
    <w:rsid w:val="0013655D"/>
    <w:rsid w:val="00136A67"/>
    <w:rsid w:val="00136DBB"/>
    <w:rsid w:val="00137235"/>
    <w:rsid w:val="00137425"/>
    <w:rsid w:val="001377C4"/>
    <w:rsid w:val="00137C2E"/>
    <w:rsid w:val="001409F3"/>
    <w:rsid w:val="00140C97"/>
    <w:rsid w:val="0014155D"/>
    <w:rsid w:val="00141BBF"/>
    <w:rsid w:val="00142126"/>
    <w:rsid w:val="0014301B"/>
    <w:rsid w:val="0014329B"/>
    <w:rsid w:val="001434BA"/>
    <w:rsid w:val="0014350C"/>
    <w:rsid w:val="00143CBE"/>
    <w:rsid w:val="00143E26"/>
    <w:rsid w:val="0014418E"/>
    <w:rsid w:val="00144672"/>
    <w:rsid w:val="00144710"/>
    <w:rsid w:val="001448C0"/>
    <w:rsid w:val="00144DCD"/>
    <w:rsid w:val="001451E3"/>
    <w:rsid w:val="001454C9"/>
    <w:rsid w:val="0014558E"/>
    <w:rsid w:val="00145636"/>
    <w:rsid w:val="00145EE1"/>
    <w:rsid w:val="00145F9A"/>
    <w:rsid w:val="00146BE0"/>
    <w:rsid w:val="00146C9C"/>
    <w:rsid w:val="0014732C"/>
    <w:rsid w:val="00147676"/>
    <w:rsid w:val="00147693"/>
    <w:rsid w:val="00147826"/>
    <w:rsid w:val="001505DA"/>
    <w:rsid w:val="0015241A"/>
    <w:rsid w:val="00152A74"/>
    <w:rsid w:val="00152BF0"/>
    <w:rsid w:val="00153549"/>
    <w:rsid w:val="00154847"/>
    <w:rsid w:val="00154B2F"/>
    <w:rsid w:val="00155101"/>
    <w:rsid w:val="00155B82"/>
    <w:rsid w:val="00155C2F"/>
    <w:rsid w:val="00155FCB"/>
    <w:rsid w:val="001574A0"/>
    <w:rsid w:val="0015759F"/>
    <w:rsid w:val="001577BF"/>
    <w:rsid w:val="001578E2"/>
    <w:rsid w:val="00157F05"/>
    <w:rsid w:val="0016014A"/>
    <w:rsid w:val="0016036D"/>
    <w:rsid w:val="00160DF9"/>
    <w:rsid w:val="00161048"/>
    <w:rsid w:val="00161158"/>
    <w:rsid w:val="00161E26"/>
    <w:rsid w:val="001620A4"/>
    <w:rsid w:val="00162689"/>
    <w:rsid w:val="00162C60"/>
    <w:rsid w:val="001630DA"/>
    <w:rsid w:val="001635FE"/>
    <w:rsid w:val="0016362B"/>
    <w:rsid w:val="00163C97"/>
    <w:rsid w:val="00164661"/>
    <w:rsid w:val="001654F9"/>
    <w:rsid w:val="0016563F"/>
    <w:rsid w:val="001667EA"/>
    <w:rsid w:val="00166980"/>
    <w:rsid w:val="00167A2D"/>
    <w:rsid w:val="00167CBB"/>
    <w:rsid w:val="00167FA9"/>
    <w:rsid w:val="00170550"/>
    <w:rsid w:val="00170E3A"/>
    <w:rsid w:val="00171CB6"/>
    <w:rsid w:val="00171EBF"/>
    <w:rsid w:val="001725F3"/>
    <w:rsid w:val="00172925"/>
    <w:rsid w:val="00172A81"/>
    <w:rsid w:val="00172F77"/>
    <w:rsid w:val="00173FF3"/>
    <w:rsid w:val="001744CD"/>
    <w:rsid w:val="001747F8"/>
    <w:rsid w:val="001748E8"/>
    <w:rsid w:val="00175322"/>
    <w:rsid w:val="00175351"/>
    <w:rsid w:val="00175400"/>
    <w:rsid w:val="001756BE"/>
    <w:rsid w:val="00175827"/>
    <w:rsid w:val="0017598B"/>
    <w:rsid w:val="00176345"/>
    <w:rsid w:val="00176714"/>
    <w:rsid w:val="00176DE9"/>
    <w:rsid w:val="0017738A"/>
    <w:rsid w:val="0017778D"/>
    <w:rsid w:val="001778AE"/>
    <w:rsid w:val="001801DD"/>
    <w:rsid w:val="00180223"/>
    <w:rsid w:val="001804AB"/>
    <w:rsid w:val="001805A1"/>
    <w:rsid w:val="00181A5A"/>
    <w:rsid w:val="00181C21"/>
    <w:rsid w:val="00182300"/>
    <w:rsid w:val="00182DC3"/>
    <w:rsid w:val="00183D91"/>
    <w:rsid w:val="00184E90"/>
    <w:rsid w:val="0018510C"/>
    <w:rsid w:val="00185AB8"/>
    <w:rsid w:val="00185E37"/>
    <w:rsid w:val="00185F86"/>
    <w:rsid w:val="00186683"/>
    <w:rsid w:val="00186CEB"/>
    <w:rsid w:val="00187427"/>
    <w:rsid w:val="00187714"/>
    <w:rsid w:val="00187FE4"/>
    <w:rsid w:val="00190360"/>
    <w:rsid w:val="00190BF2"/>
    <w:rsid w:val="00190FDC"/>
    <w:rsid w:val="00191052"/>
    <w:rsid w:val="0019187F"/>
    <w:rsid w:val="001927BC"/>
    <w:rsid w:val="00193052"/>
    <w:rsid w:val="001930D0"/>
    <w:rsid w:val="0019351E"/>
    <w:rsid w:val="00193555"/>
    <w:rsid w:val="00193753"/>
    <w:rsid w:val="00194799"/>
    <w:rsid w:val="00194ACB"/>
    <w:rsid w:val="00194DD2"/>
    <w:rsid w:val="00194EC7"/>
    <w:rsid w:val="0019500B"/>
    <w:rsid w:val="0019532D"/>
    <w:rsid w:val="0019549C"/>
    <w:rsid w:val="00195548"/>
    <w:rsid w:val="0019599B"/>
    <w:rsid w:val="00195A2E"/>
    <w:rsid w:val="00195B85"/>
    <w:rsid w:val="00195F68"/>
    <w:rsid w:val="00196052"/>
    <w:rsid w:val="0019690F"/>
    <w:rsid w:val="00196E4F"/>
    <w:rsid w:val="001971CF"/>
    <w:rsid w:val="0019763D"/>
    <w:rsid w:val="00197693"/>
    <w:rsid w:val="00197A60"/>
    <w:rsid w:val="00197D33"/>
    <w:rsid w:val="001A01E4"/>
    <w:rsid w:val="001A0479"/>
    <w:rsid w:val="001A0576"/>
    <w:rsid w:val="001A08A3"/>
    <w:rsid w:val="001A097D"/>
    <w:rsid w:val="001A1315"/>
    <w:rsid w:val="001A18B3"/>
    <w:rsid w:val="001A2050"/>
    <w:rsid w:val="001A3E11"/>
    <w:rsid w:val="001A49CC"/>
    <w:rsid w:val="001A49E4"/>
    <w:rsid w:val="001A4B3F"/>
    <w:rsid w:val="001A504C"/>
    <w:rsid w:val="001A5233"/>
    <w:rsid w:val="001A5861"/>
    <w:rsid w:val="001A5A2C"/>
    <w:rsid w:val="001A5B18"/>
    <w:rsid w:val="001A60FE"/>
    <w:rsid w:val="001A61F8"/>
    <w:rsid w:val="001A68E4"/>
    <w:rsid w:val="001A741B"/>
    <w:rsid w:val="001A7535"/>
    <w:rsid w:val="001A7B12"/>
    <w:rsid w:val="001A7C2E"/>
    <w:rsid w:val="001B015E"/>
    <w:rsid w:val="001B038C"/>
    <w:rsid w:val="001B0960"/>
    <w:rsid w:val="001B0E77"/>
    <w:rsid w:val="001B1041"/>
    <w:rsid w:val="001B1568"/>
    <w:rsid w:val="001B1CA6"/>
    <w:rsid w:val="001B272C"/>
    <w:rsid w:val="001B2AA0"/>
    <w:rsid w:val="001B2BBE"/>
    <w:rsid w:val="001B2FB4"/>
    <w:rsid w:val="001B4284"/>
    <w:rsid w:val="001B449F"/>
    <w:rsid w:val="001B4C1C"/>
    <w:rsid w:val="001B5276"/>
    <w:rsid w:val="001B5849"/>
    <w:rsid w:val="001B6757"/>
    <w:rsid w:val="001B6C79"/>
    <w:rsid w:val="001B7686"/>
    <w:rsid w:val="001B7CBC"/>
    <w:rsid w:val="001B7DAD"/>
    <w:rsid w:val="001C130D"/>
    <w:rsid w:val="001C1E61"/>
    <w:rsid w:val="001C21C0"/>
    <w:rsid w:val="001C24F3"/>
    <w:rsid w:val="001C26E0"/>
    <w:rsid w:val="001C2A78"/>
    <w:rsid w:val="001C3494"/>
    <w:rsid w:val="001C3A3F"/>
    <w:rsid w:val="001C3CB0"/>
    <w:rsid w:val="001C43F6"/>
    <w:rsid w:val="001C45CA"/>
    <w:rsid w:val="001C509A"/>
    <w:rsid w:val="001C59DB"/>
    <w:rsid w:val="001C67CF"/>
    <w:rsid w:val="001C68F5"/>
    <w:rsid w:val="001C6E66"/>
    <w:rsid w:val="001C7887"/>
    <w:rsid w:val="001C7FCE"/>
    <w:rsid w:val="001D09BC"/>
    <w:rsid w:val="001D104D"/>
    <w:rsid w:val="001D2136"/>
    <w:rsid w:val="001D23E0"/>
    <w:rsid w:val="001D2746"/>
    <w:rsid w:val="001D2834"/>
    <w:rsid w:val="001D2ACB"/>
    <w:rsid w:val="001D2B4F"/>
    <w:rsid w:val="001D39A9"/>
    <w:rsid w:val="001D43AA"/>
    <w:rsid w:val="001D4709"/>
    <w:rsid w:val="001D4C9F"/>
    <w:rsid w:val="001D52CA"/>
    <w:rsid w:val="001D5A98"/>
    <w:rsid w:val="001D5B9E"/>
    <w:rsid w:val="001D60EF"/>
    <w:rsid w:val="001D624F"/>
    <w:rsid w:val="001D630A"/>
    <w:rsid w:val="001D67ED"/>
    <w:rsid w:val="001D6F21"/>
    <w:rsid w:val="001D7BDD"/>
    <w:rsid w:val="001E08CC"/>
    <w:rsid w:val="001E10CB"/>
    <w:rsid w:val="001E127C"/>
    <w:rsid w:val="001E12EC"/>
    <w:rsid w:val="001E157F"/>
    <w:rsid w:val="001E1683"/>
    <w:rsid w:val="001E1E7E"/>
    <w:rsid w:val="001E275E"/>
    <w:rsid w:val="001E2EE5"/>
    <w:rsid w:val="001E361B"/>
    <w:rsid w:val="001E3BD8"/>
    <w:rsid w:val="001E3CC9"/>
    <w:rsid w:val="001E448A"/>
    <w:rsid w:val="001E4A3D"/>
    <w:rsid w:val="001E4B38"/>
    <w:rsid w:val="001E4CD1"/>
    <w:rsid w:val="001E4EC1"/>
    <w:rsid w:val="001E58B3"/>
    <w:rsid w:val="001E6329"/>
    <w:rsid w:val="001E63A9"/>
    <w:rsid w:val="001E6835"/>
    <w:rsid w:val="001E68EB"/>
    <w:rsid w:val="001E6CD1"/>
    <w:rsid w:val="001E6F53"/>
    <w:rsid w:val="001E74FC"/>
    <w:rsid w:val="001E782B"/>
    <w:rsid w:val="001E7D58"/>
    <w:rsid w:val="001E7E9E"/>
    <w:rsid w:val="001F02A9"/>
    <w:rsid w:val="001F04BF"/>
    <w:rsid w:val="001F05E0"/>
    <w:rsid w:val="001F07E9"/>
    <w:rsid w:val="001F0CE4"/>
    <w:rsid w:val="001F113A"/>
    <w:rsid w:val="001F19AE"/>
    <w:rsid w:val="001F26C3"/>
    <w:rsid w:val="001F2930"/>
    <w:rsid w:val="001F2987"/>
    <w:rsid w:val="001F2B3F"/>
    <w:rsid w:val="001F397E"/>
    <w:rsid w:val="001F3AD0"/>
    <w:rsid w:val="001F3B67"/>
    <w:rsid w:val="001F3C8A"/>
    <w:rsid w:val="001F4183"/>
    <w:rsid w:val="001F4248"/>
    <w:rsid w:val="001F494A"/>
    <w:rsid w:val="001F4A37"/>
    <w:rsid w:val="001F4ABD"/>
    <w:rsid w:val="001F4E56"/>
    <w:rsid w:val="001F4EDB"/>
    <w:rsid w:val="001F4F6F"/>
    <w:rsid w:val="001F5094"/>
    <w:rsid w:val="001F529A"/>
    <w:rsid w:val="001F52A9"/>
    <w:rsid w:val="001F6337"/>
    <w:rsid w:val="001F6768"/>
    <w:rsid w:val="0020010F"/>
    <w:rsid w:val="00200F85"/>
    <w:rsid w:val="00201479"/>
    <w:rsid w:val="00201694"/>
    <w:rsid w:val="00202731"/>
    <w:rsid w:val="0020273D"/>
    <w:rsid w:val="0020285A"/>
    <w:rsid w:val="0020298E"/>
    <w:rsid w:val="002031CB"/>
    <w:rsid w:val="00203DF5"/>
    <w:rsid w:val="002048F8"/>
    <w:rsid w:val="0020494F"/>
    <w:rsid w:val="00204D7D"/>
    <w:rsid w:val="00204F32"/>
    <w:rsid w:val="00205A80"/>
    <w:rsid w:val="00205FAA"/>
    <w:rsid w:val="0020646B"/>
    <w:rsid w:val="00206623"/>
    <w:rsid w:val="002071A6"/>
    <w:rsid w:val="00207732"/>
    <w:rsid w:val="00207B29"/>
    <w:rsid w:val="00207B40"/>
    <w:rsid w:val="00210316"/>
    <w:rsid w:val="002110D7"/>
    <w:rsid w:val="002111F1"/>
    <w:rsid w:val="00211E09"/>
    <w:rsid w:val="00211E26"/>
    <w:rsid w:val="002120E5"/>
    <w:rsid w:val="00212124"/>
    <w:rsid w:val="00212674"/>
    <w:rsid w:val="00212BFB"/>
    <w:rsid w:val="00212EAF"/>
    <w:rsid w:val="00212FD3"/>
    <w:rsid w:val="002133A6"/>
    <w:rsid w:val="00214119"/>
    <w:rsid w:val="0021480C"/>
    <w:rsid w:val="00214B05"/>
    <w:rsid w:val="00214C7B"/>
    <w:rsid w:val="00214D63"/>
    <w:rsid w:val="00215FB5"/>
    <w:rsid w:val="00216820"/>
    <w:rsid w:val="00216BE7"/>
    <w:rsid w:val="00216C37"/>
    <w:rsid w:val="00216D30"/>
    <w:rsid w:val="00216DA5"/>
    <w:rsid w:val="00217111"/>
    <w:rsid w:val="0021754D"/>
    <w:rsid w:val="00217E35"/>
    <w:rsid w:val="00220189"/>
    <w:rsid w:val="002202D9"/>
    <w:rsid w:val="002204DD"/>
    <w:rsid w:val="00220902"/>
    <w:rsid w:val="00221196"/>
    <w:rsid w:val="0022148E"/>
    <w:rsid w:val="002214C2"/>
    <w:rsid w:val="002215EE"/>
    <w:rsid w:val="0022190D"/>
    <w:rsid w:val="00221A6C"/>
    <w:rsid w:val="00222214"/>
    <w:rsid w:val="002228BF"/>
    <w:rsid w:val="00222CFC"/>
    <w:rsid w:val="00222E5E"/>
    <w:rsid w:val="00223F9A"/>
    <w:rsid w:val="002248F5"/>
    <w:rsid w:val="00225816"/>
    <w:rsid w:val="00225B26"/>
    <w:rsid w:val="00225DCF"/>
    <w:rsid w:val="002261A4"/>
    <w:rsid w:val="0022632A"/>
    <w:rsid w:val="002269F2"/>
    <w:rsid w:val="00226A22"/>
    <w:rsid w:val="00226B59"/>
    <w:rsid w:val="00226C92"/>
    <w:rsid w:val="0022727D"/>
    <w:rsid w:val="002276CD"/>
    <w:rsid w:val="002279B0"/>
    <w:rsid w:val="00227B03"/>
    <w:rsid w:val="00227DBA"/>
    <w:rsid w:val="00230F1A"/>
    <w:rsid w:val="002314C9"/>
    <w:rsid w:val="00232246"/>
    <w:rsid w:val="0023228E"/>
    <w:rsid w:val="00232C7B"/>
    <w:rsid w:val="00232C9C"/>
    <w:rsid w:val="00233343"/>
    <w:rsid w:val="00233995"/>
    <w:rsid w:val="00233AB4"/>
    <w:rsid w:val="00233BAD"/>
    <w:rsid w:val="002342AD"/>
    <w:rsid w:val="00234448"/>
    <w:rsid w:val="00234CCB"/>
    <w:rsid w:val="00235031"/>
    <w:rsid w:val="00235F6A"/>
    <w:rsid w:val="00236283"/>
    <w:rsid w:val="002362D7"/>
    <w:rsid w:val="00236D2B"/>
    <w:rsid w:val="00237881"/>
    <w:rsid w:val="00237945"/>
    <w:rsid w:val="00240A6A"/>
    <w:rsid w:val="00240B35"/>
    <w:rsid w:val="00240F4C"/>
    <w:rsid w:val="002421BD"/>
    <w:rsid w:val="00242202"/>
    <w:rsid w:val="0024337F"/>
    <w:rsid w:val="00243A92"/>
    <w:rsid w:val="00243B2A"/>
    <w:rsid w:val="00243B71"/>
    <w:rsid w:val="00243CD8"/>
    <w:rsid w:val="00244301"/>
    <w:rsid w:val="002446AA"/>
    <w:rsid w:val="002448A6"/>
    <w:rsid w:val="00244FE5"/>
    <w:rsid w:val="00245155"/>
    <w:rsid w:val="00245564"/>
    <w:rsid w:val="002463BE"/>
    <w:rsid w:val="002468EE"/>
    <w:rsid w:val="00246956"/>
    <w:rsid w:val="00246993"/>
    <w:rsid w:val="002500A3"/>
    <w:rsid w:val="00250190"/>
    <w:rsid w:val="002504D5"/>
    <w:rsid w:val="00250516"/>
    <w:rsid w:val="002506BC"/>
    <w:rsid w:val="00250D83"/>
    <w:rsid w:val="00250D8E"/>
    <w:rsid w:val="00251625"/>
    <w:rsid w:val="002517FA"/>
    <w:rsid w:val="00251E31"/>
    <w:rsid w:val="00251E39"/>
    <w:rsid w:val="0025321F"/>
    <w:rsid w:val="002533F7"/>
    <w:rsid w:val="00253868"/>
    <w:rsid w:val="00253B32"/>
    <w:rsid w:val="00253DFC"/>
    <w:rsid w:val="0025418C"/>
    <w:rsid w:val="002548E4"/>
    <w:rsid w:val="00254A48"/>
    <w:rsid w:val="0025504E"/>
    <w:rsid w:val="00255134"/>
    <w:rsid w:val="00255699"/>
    <w:rsid w:val="00255932"/>
    <w:rsid w:val="002561CA"/>
    <w:rsid w:val="0025692C"/>
    <w:rsid w:val="00256A90"/>
    <w:rsid w:val="00256CF7"/>
    <w:rsid w:val="00257326"/>
    <w:rsid w:val="002575C3"/>
    <w:rsid w:val="0026027A"/>
    <w:rsid w:val="002605CA"/>
    <w:rsid w:val="00260615"/>
    <w:rsid w:val="00260CCF"/>
    <w:rsid w:val="00260DFE"/>
    <w:rsid w:val="002615D1"/>
    <w:rsid w:val="0026177E"/>
    <w:rsid w:val="00261CD4"/>
    <w:rsid w:val="00261DE7"/>
    <w:rsid w:val="002621BA"/>
    <w:rsid w:val="0026231D"/>
    <w:rsid w:val="00262846"/>
    <w:rsid w:val="0026294D"/>
    <w:rsid w:val="00262A7F"/>
    <w:rsid w:val="00262B11"/>
    <w:rsid w:val="00262C77"/>
    <w:rsid w:val="00262D7E"/>
    <w:rsid w:val="00262F5D"/>
    <w:rsid w:val="00263410"/>
    <w:rsid w:val="002638B7"/>
    <w:rsid w:val="00263C19"/>
    <w:rsid w:val="00263D8E"/>
    <w:rsid w:val="00263F21"/>
    <w:rsid w:val="002644C1"/>
    <w:rsid w:val="00264F1C"/>
    <w:rsid w:val="00265678"/>
    <w:rsid w:val="0026573A"/>
    <w:rsid w:val="00265A9B"/>
    <w:rsid w:val="00265F31"/>
    <w:rsid w:val="0026607A"/>
    <w:rsid w:val="00266183"/>
    <w:rsid w:val="002664E2"/>
    <w:rsid w:val="0026674F"/>
    <w:rsid w:val="00266AF7"/>
    <w:rsid w:val="00266FB6"/>
    <w:rsid w:val="0026707F"/>
    <w:rsid w:val="0026739B"/>
    <w:rsid w:val="00267B29"/>
    <w:rsid w:val="00267C9A"/>
    <w:rsid w:val="00267CF7"/>
    <w:rsid w:val="0027010C"/>
    <w:rsid w:val="002708AD"/>
    <w:rsid w:val="00270DFF"/>
    <w:rsid w:val="002710D7"/>
    <w:rsid w:val="0027144D"/>
    <w:rsid w:val="00271925"/>
    <w:rsid w:val="00271959"/>
    <w:rsid w:val="0027214B"/>
    <w:rsid w:val="00272206"/>
    <w:rsid w:val="0027264D"/>
    <w:rsid w:val="002729E8"/>
    <w:rsid w:val="00273184"/>
    <w:rsid w:val="00273522"/>
    <w:rsid w:val="00273EFB"/>
    <w:rsid w:val="00273FAD"/>
    <w:rsid w:val="00274211"/>
    <w:rsid w:val="00274512"/>
    <w:rsid w:val="0027499F"/>
    <w:rsid w:val="00274A2E"/>
    <w:rsid w:val="00274D10"/>
    <w:rsid w:val="00274DCC"/>
    <w:rsid w:val="00274E99"/>
    <w:rsid w:val="0027700E"/>
    <w:rsid w:val="00277240"/>
    <w:rsid w:val="002775A1"/>
    <w:rsid w:val="00277804"/>
    <w:rsid w:val="00280577"/>
    <w:rsid w:val="00280592"/>
    <w:rsid w:val="002806EB"/>
    <w:rsid w:val="0028072E"/>
    <w:rsid w:val="00280920"/>
    <w:rsid w:val="0028104A"/>
    <w:rsid w:val="002825D2"/>
    <w:rsid w:val="00282852"/>
    <w:rsid w:val="00282B57"/>
    <w:rsid w:val="002830D1"/>
    <w:rsid w:val="00283E72"/>
    <w:rsid w:val="00284F90"/>
    <w:rsid w:val="00285A53"/>
    <w:rsid w:val="00285C0C"/>
    <w:rsid w:val="00286414"/>
    <w:rsid w:val="00286B29"/>
    <w:rsid w:val="00286C1F"/>
    <w:rsid w:val="002877A8"/>
    <w:rsid w:val="002879DA"/>
    <w:rsid w:val="00287C0B"/>
    <w:rsid w:val="002913E1"/>
    <w:rsid w:val="0029164E"/>
    <w:rsid w:val="00291786"/>
    <w:rsid w:val="00291AAE"/>
    <w:rsid w:val="00291BEF"/>
    <w:rsid w:val="00291CDE"/>
    <w:rsid w:val="00291F19"/>
    <w:rsid w:val="002934AA"/>
    <w:rsid w:val="002938CF"/>
    <w:rsid w:val="00293B6A"/>
    <w:rsid w:val="00293B9B"/>
    <w:rsid w:val="00293FDD"/>
    <w:rsid w:val="0029440F"/>
    <w:rsid w:val="0029471C"/>
    <w:rsid w:val="00294FD0"/>
    <w:rsid w:val="0029501D"/>
    <w:rsid w:val="002951E9"/>
    <w:rsid w:val="002953F6"/>
    <w:rsid w:val="00295865"/>
    <w:rsid w:val="0029623C"/>
    <w:rsid w:val="00296925"/>
    <w:rsid w:val="002969AA"/>
    <w:rsid w:val="00296E20"/>
    <w:rsid w:val="00296FE3"/>
    <w:rsid w:val="002972F4"/>
    <w:rsid w:val="00297513"/>
    <w:rsid w:val="00297ED2"/>
    <w:rsid w:val="002A001B"/>
    <w:rsid w:val="002A019B"/>
    <w:rsid w:val="002A0331"/>
    <w:rsid w:val="002A08C9"/>
    <w:rsid w:val="002A0BDD"/>
    <w:rsid w:val="002A0DC7"/>
    <w:rsid w:val="002A0E66"/>
    <w:rsid w:val="002A13A8"/>
    <w:rsid w:val="002A2060"/>
    <w:rsid w:val="002A2D7C"/>
    <w:rsid w:val="002A3D2D"/>
    <w:rsid w:val="002A452C"/>
    <w:rsid w:val="002A45BD"/>
    <w:rsid w:val="002A4F10"/>
    <w:rsid w:val="002A500E"/>
    <w:rsid w:val="002A548B"/>
    <w:rsid w:val="002A5CB9"/>
    <w:rsid w:val="002A5E2B"/>
    <w:rsid w:val="002A600E"/>
    <w:rsid w:val="002A644C"/>
    <w:rsid w:val="002A65A3"/>
    <w:rsid w:val="002A69DA"/>
    <w:rsid w:val="002A743C"/>
    <w:rsid w:val="002A7B1C"/>
    <w:rsid w:val="002A7CAE"/>
    <w:rsid w:val="002A7CEA"/>
    <w:rsid w:val="002A7DD4"/>
    <w:rsid w:val="002B0E3E"/>
    <w:rsid w:val="002B0F3E"/>
    <w:rsid w:val="002B1021"/>
    <w:rsid w:val="002B15AD"/>
    <w:rsid w:val="002B1A79"/>
    <w:rsid w:val="002B1C7E"/>
    <w:rsid w:val="002B2069"/>
    <w:rsid w:val="002B21C2"/>
    <w:rsid w:val="002B29F9"/>
    <w:rsid w:val="002B2E4F"/>
    <w:rsid w:val="002B3A2E"/>
    <w:rsid w:val="002B3F1B"/>
    <w:rsid w:val="002B4776"/>
    <w:rsid w:val="002B4FEA"/>
    <w:rsid w:val="002B5697"/>
    <w:rsid w:val="002B5755"/>
    <w:rsid w:val="002B5993"/>
    <w:rsid w:val="002B5BA2"/>
    <w:rsid w:val="002B5E06"/>
    <w:rsid w:val="002B7985"/>
    <w:rsid w:val="002B7F32"/>
    <w:rsid w:val="002C059A"/>
    <w:rsid w:val="002C06D4"/>
    <w:rsid w:val="002C149E"/>
    <w:rsid w:val="002C18D5"/>
    <w:rsid w:val="002C25DF"/>
    <w:rsid w:val="002C2862"/>
    <w:rsid w:val="002C2D36"/>
    <w:rsid w:val="002C3131"/>
    <w:rsid w:val="002C35AE"/>
    <w:rsid w:val="002C376D"/>
    <w:rsid w:val="002C3826"/>
    <w:rsid w:val="002C55AA"/>
    <w:rsid w:val="002C55BF"/>
    <w:rsid w:val="002C5B60"/>
    <w:rsid w:val="002C5BD2"/>
    <w:rsid w:val="002C5DF0"/>
    <w:rsid w:val="002C5E59"/>
    <w:rsid w:val="002C630B"/>
    <w:rsid w:val="002C6C52"/>
    <w:rsid w:val="002C7094"/>
    <w:rsid w:val="002C74CC"/>
    <w:rsid w:val="002D00EA"/>
    <w:rsid w:val="002D0666"/>
    <w:rsid w:val="002D0DEC"/>
    <w:rsid w:val="002D0E87"/>
    <w:rsid w:val="002D1626"/>
    <w:rsid w:val="002D2DA2"/>
    <w:rsid w:val="002D2FCE"/>
    <w:rsid w:val="002D31D7"/>
    <w:rsid w:val="002D33AB"/>
    <w:rsid w:val="002D3A99"/>
    <w:rsid w:val="002D3E55"/>
    <w:rsid w:val="002D4129"/>
    <w:rsid w:val="002D424A"/>
    <w:rsid w:val="002D4C4B"/>
    <w:rsid w:val="002D5130"/>
    <w:rsid w:val="002D690E"/>
    <w:rsid w:val="002D6EF4"/>
    <w:rsid w:val="002D7D1C"/>
    <w:rsid w:val="002E0F64"/>
    <w:rsid w:val="002E13CB"/>
    <w:rsid w:val="002E2162"/>
    <w:rsid w:val="002E259B"/>
    <w:rsid w:val="002E264B"/>
    <w:rsid w:val="002E2862"/>
    <w:rsid w:val="002E39B9"/>
    <w:rsid w:val="002E3C3C"/>
    <w:rsid w:val="002E3E7D"/>
    <w:rsid w:val="002E40E6"/>
    <w:rsid w:val="002E5788"/>
    <w:rsid w:val="002E590F"/>
    <w:rsid w:val="002E5AAA"/>
    <w:rsid w:val="002E5E43"/>
    <w:rsid w:val="002E63D3"/>
    <w:rsid w:val="002E6864"/>
    <w:rsid w:val="002E6A84"/>
    <w:rsid w:val="002E750F"/>
    <w:rsid w:val="002F0383"/>
    <w:rsid w:val="002F124C"/>
    <w:rsid w:val="002F1EE9"/>
    <w:rsid w:val="002F2029"/>
    <w:rsid w:val="002F212E"/>
    <w:rsid w:val="002F2760"/>
    <w:rsid w:val="002F3CCD"/>
    <w:rsid w:val="002F44B1"/>
    <w:rsid w:val="002F47F3"/>
    <w:rsid w:val="002F5216"/>
    <w:rsid w:val="002F6689"/>
    <w:rsid w:val="002F6AF4"/>
    <w:rsid w:val="002F6B26"/>
    <w:rsid w:val="002F6D81"/>
    <w:rsid w:val="002F6EB8"/>
    <w:rsid w:val="002F76FC"/>
    <w:rsid w:val="002F7B0A"/>
    <w:rsid w:val="002F7BEA"/>
    <w:rsid w:val="002F7F7B"/>
    <w:rsid w:val="003007A1"/>
    <w:rsid w:val="003009AC"/>
    <w:rsid w:val="00301238"/>
    <w:rsid w:val="0030148C"/>
    <w:rsid w:val="0030189E"/>
    <w:rsid w:val="00301DCE"/>
    <w:rsid w:val="00302157"/>
    <w:rsid w:val="00302181"/>
    <w:rsid w:val="00302A19"/>
    <w:rsid w:val="00303426"/>
    <w:rsid w:val="00303C27"/>
    <w:rsid w:val="00303C47"/>
    <w:rsid w:val="00304025"/>
    <w:rsid w:val="00304590"/>
    <w:rsid w:val="00305228"/>
    <w:rsid w:val="00305437"/>
    <w:rsid w:val="00305A1B"/>
    <w:rsid w:val="00305A1C"/>
    <w:rsid w:val="003062C0"/>
    <w:rsid w:val="00306640"/>
    <w:rsid w:val="00306838"/>
    <w:rsid w:val="00307155"/>
    <w:rsid w:val="003075CE"/>
    <w:rsid w:val="00307923"/>
    <w:rsid w:val="00307B09"/>
    <w:rsid w:val="00307B58"/>
    <w:rsid w:val="0031021C"/>
    <w:rsid w:val="00310536"/>
    <w:rsid w:val="0031067E"/>
    <w:rsid w:val="00311453"/>
    <w:rsid w:val="0031164B"/>
    <w:rsid w:val="00311FF1"/>
    <w:rsid w:val="00312DF1"/>
    <w:rsid w:val="0031379D"/>
    <w:rsid w:val="00313D9E"/>
    <w:rsid w:val="00315128"/>
    <w:rsid w:val="00315173"/>
    <w:rsid w:val="00315874"/>
    <w:rsid w:val="00315A9A"/>
    <w:rsid w:val="00315C61"/>
    <w:rsid w:val="00315DD4"/>
    <w:rsid w:val="00315E55"/>
    <w:rsid w:val="00315FE1"/>
    <w:rsid w:val="003165E6"/>
    <w:rsid w:val="003168BB"/>
    <w:rsid w:val="003177B3"/>
    <w:rsid w:val="00317C94"/>
    <w:rsid w:val="003204BD"/>
    <w:rsid w:val="00320B38"/>
    <w:rsid w:val="0032175B"/>
    <w:rsid w:val="003217C0"/>
    <w:rsid w:val="0032196F"/>
    <w:rsid w:val="00321FE1"/>
    <w:rsid w:val="0032218D"/>
    <w:rsid w:val="003221C2"/>
    <w:rsid w:val="00322A8B"/>
    <w:rsid w:val="003231C8"/>
    <w:rsid w:val="0032362E"/>
    <w:rsid w:val="003236BA"/>
    <w:rsid w:val="0032411A"/>
    <w:rsid w:val="0032476D"/>
    <w:rsid w:val="003250E4"/>
    <w:rsid w:val="00325275"/>
    <w:rsid w:val="003264BC"/>
    <w:rsid w:val="003266F4"/>
    <w:rsid w:val="00326EB3"/>
    <w:rsid w:val="00327C28"/>
    <w:rsid w:val="0033016E"/>
    <w:rsid w:val="003303F9"/>
    <w:rsid w:val="0033064E"/>
    <w:rsid w:val="00330686"/>
    <w:rsid w:val="00331539"/>
    <w:rsid w:val="003317C0"/>
    <w:rsid w:val="003318C0"/>
    <w:rsid w:val="00331AD9"/>
    <w:rsid w:val="00331E76"/>
    <w:rsid w:val="00331ECB"/>
    <w:rsid w:val="0033243D"/>
    <w:rsid w:val="003328A9"/>
    <w:rsid w:val="00332AE2"/>
    <w:rsid w:val="00332BEB"/>
    <w:rsid w:val="00332E7D"/>
    <w:rsid w:val="003333DB"/>
    <w:rsid w:val="00333477"/>
    <w:rsid w:val="0033382C"/>
    <w:rsid w:val="0033421D"/>
    <w:rsid w:val="00334C4A"/>
    <w:rsid w:val="00334E74"/>
    <w:rsid w:val="00334EDD"/>
    <w:rsid w:val="003351A4"/>
    <w:rsid w:val="003355EC"/>
    <w:rsid w:val="0033585C"/>
    <w:rsid w:val="003359BC"/>
    <w:rsid w:val="00335BF7"/>
    <w:rsid w:val="00335CA3"/>
    <w:rsid w:val="00336233"/>
    <w:rsid w:val="00336CAF"/>
    <w:rsid w:val="00336ECF"/>
    <w:rsid w:val="00337017"/>
    <w:rsid w:val="00337456"/>
    <w:rsid w:val="003374C6"/>
    <w:rsid w:val="00340140"/>
    <w:rsid w:val="00340377"/>
    <w:rsid w:val="003408CB"/>
    <w:rsid w:val="00340F6E"/>
    <w:rsid w:val="00341A74"/>
    <w:rsid w:val="00341DE8"/>
    <w:rsid w:val="003422D2"/>
    <w:rsid w:val="00342832"/>
    <w:rsid w:val="00342918"/>
    <w:rsid w:val="003429C3"/>
    <w:rsid w:val="003429DD"/>
    <w:rsid w:val="003434EC"/>
    <w:rsid w:val="00343691"/>
    <w:rsid w:val="00343971"/>
    <w:rsid w:val="003441CC"/>
    <w:rsid w:val="00345333"/>
    <w:rsid w:val="00345862"/>
    <w:rsid w:val="00345EF2"/>
    <w:rsid w:val="003460C9"/>
    <w:rsid w:val="00346FD3"/>
    <w:rsid w:val="003470A6"/>
    <w:rsid w:val="00347500"/>
    <w:rsid w:val="0034760A"/>
    <w:rsid w:val="00347C35"/>
    <w:rsid w:val="00347D2A"/>
    <w:rsid w:val="00347DA5"/>
    <w:rsid w:val="003500E1"/>
    <w:rsid w:val="003509FD"/>
    <w:rsid w:val="00350B34"/>
    <w:rsid w:val="00350E04"/>
    <w:rsid w:val="00350EF8"/>
    <w:rsid w:val="0035114D"/>
    <w:rsid w:val="00351368"/>
    <w:rsid w:val="00351743"/>
    <w:rsid w:val="00351CA7"/>
    <w:rsid w:val="003521EC"/>
    <w:rsid w:val="00352556"/>
    <w:rsid w:val="003529DD"/>
    <w:rsid w:val="00352A59"/>
    <w:rsid w:val="003538D8"/>
    <w:rsid w:val="00353CE3"/>
    <w:rsid w:val="0035412B"/>
    <w:rsid w:val="00354163"/>
    <w:rsid w:val="00354548"/>
    <w:rsid w:val="0035457A"/>
    <w:rsid w:val="00354614"/>
    <w:rsid w:val="0035509D"/>
    <w:rsid w:val="00355ADA"/>
    <w:rsid w:val="00355C45"/>
    <w:rsid w:val="00355FC4"/>
    <w:rsid w:val="0035642D"/>
    <w:rsid w:val="00356C84"/>
    <w:rsid w:val="00356CD6"/>
    <w:rsid w:val="0035744C"/>
    <w:rsid w:val="0035793F"/>
    <w:rsid w:val="00357AD4"/>
    <w:rsid w:val="00357D9C"/>
    <w:rsid w:val="00360257"/>
    <w:rsid w:val="00360574"/>
    <w:rsid w:val="00360C3D"/>
    <w:rsid w:val="00360E07"/>
    <w:rsid w:val="00360FA8"/>
    <w:rsid w:val="003610E3"/>
    <w:rsid w:val="00361E96"/>
    <w:rsid w:val="0036349F"/>
    <w:rsid w:val="00363A19"/>
    <w:rsid w:val="00364064"/>
    <w:rsid w:val="0036416E"/>
    <w:rsid w:val="00364B5D"/>
    <w:rsid w:val="00365712"/>
    <w:rsid w:val="003657BF"/>
    <w:rsid w:val="00366169"/>
    <w:rsid w:val="003661E0"/>
    <w:rsid w:val="00366B58"/>
    <w:rsid w:val="00367778"/>
    <w:rsid w:val="003679C1"/>
    <w:rsid w:val="003701E4"/>
    <w:rsid w:val="00370549"/>
    <w:rsid w:val="00370FDC"/>
    <w:rsid w:val="003711EE"/>
    <w:rsid w:val="00371432"/>
    <w:rsid w:val="003723E5"/>
    <w:rsid w:val="00372445"/>
    <w:rsid w:val="00373B9B"/>
    <w:rsid w:val="00374177"/>
    <w:rsid w:val="003742D2"/>
    <w:rsid w:val="00374BD3"/>
    <w:rsid w:val="0037541B"/>
    <w:rsid w:val="0037556C"/>
    <w:rsid w:val="003755F5"/>
    <w:rsid w:val="003756B9"/>
    <w:rsid w:val="00375B64"/>
    <w:rsid w:val="0037635E"/>
    <w:rsid w:val="00376A0B"/>
    <w:rsid w:val="00376C7D"/>
    <w:rsid w:val="00377158"/>
    <w:rsid w:val="00380308"/>
    <w:rsid w:val="00380611"/>
    <w:rsid w:val="003809A8"/>
    <w:rsid w:val="00381723"/>
    <w:rsid w:val="00381A4F"/>
    <w:rsid w:val="00381E40"/>
    <w:rsid w:val="00381E85"/>
    <w:rsid w:val="00381F43"/>
    <w:rsid w:val="003822FE"/>
    <w:rsid w:val="00382463"/>
    <w:rsid w:val="00382541"/>
    <w:rsid w:val="0038313E"/>
    <w:rsid w:val="00383156"/>
    <w:rsid w:val="00383759"/>
    <w:rsid w:val="003838EF"/>
    <w:rsid w:val="00383F48"/>
    <w:rsid w:val="00384FD9"/>
    <w:rsid w:val="003850A7"/>
    <w:rsid w:val="0038557E"/>
    <w:rsid w:val="00385D64"/>
    <w:rsid w:val="00386335"/>
    <w:rsid w:val="00386675"/>
    <w:rsid w:val="0038668F"/>
    <w:rsid w:val="00386796"/>
    <w:rsid w:val="0038709C"/>
    <w:rsid w:val="00387238"/>
    <w:rsid w:val="00387D43"/>
    <w:rsid w:val="00390A4F"/>
    <w:rsid w:val="00390CB5"/>
    <w:rsid w:val="00391636"/>
    <w:rsid w:val="00391BF9"/>
    <w:rsid w:val="00391EE7"/>
    <w:rsid w:val="00391F67"/>
    <w:rsid w:val="003920C1"/>
    <w:rsid w:val="0039225C"/>
    <w:rsid w:val="003923FB"/>
    <w:rsid w:val="003928B0"/>
    <w:rsid w:val="00392FEA"/>
    <w:rsid w:val="003934C0"/>
    <w:rsid w:val="0039395E"/>
    <w:rsid w:val="00394167"/>
    <w:rsid w:val="00394172"/>
    <w:rsid w:val="00394875"/>
    <w:rsid w:val="003957E1"/>
    <w:rsid w:val="00395A2B"/>
    <w:rsid w:val="00396347"/>
    <w:rsid w:val="003963BF"/>
    <w:rsid w:val="00396572"/>
    <w:rsid w:val="00396FB1"/>
    <w:rsid w:val="003978D1"/>
    <w:rsid w:val="003A0892"/>
    <w:rsid w:val="003A0C8D"/>
    <w:rsid w:val="003A106C"/>
    <w:rsid w:val="003A113F"/>
    <w:rsid w:val="003A1BA0"/>
    <w:rsid w:val="003A1C2B"/>
    <w:rsid w:val="003A1F53"/>
    <w:rsid w:val="003A1FC2"/>
    <w:rsid w:val="003A21A5"/>
    <w:rsid w:val="003A2206"/>
    <w:rsid w:val="003A30F2"/>
    <w:rsid w:val="003A331C"/>
    <w:rsid w:val="003A3515"/>
    <w:rsid w:val="003A3891"/>
    <w:rsid w:val="003A408D"/>
    <w:rsid w:val="003A4321"/>
    <w:rsid w:val="003A44EF"/>
    <w:rsid w:val="003A4D53"/>
    <w:rsid w:val="003A4FB1"/>
    <w:rsid w:val="003A54B8"/>
    <w:rsid w:val="003A5968"/>
    <w:rsid w:val="003A5DEE"/>
    <w:rsid w:val="003A5E60"/>
    <w:rsid w:val="003A614B"/>
    <w:rsid w:val="003A6F40"/>
    <w:rsid w:val="003A6F80"/>
    <w:rsid w:val="003A7271"/>
    <w:rsid w:val="003A7883"/>
    <w:rsid w:val="003A79CD"/>
    <w:rsid w:val="003A7A97"/>
    <w:rsid w:val="003B0174"/>
    <w:rsid w:val="003B02DB"/>
    <w:rsid w:val="003B0D10"/>
    <w:rsid w:val="003B0F04"/>
    <w:rsid w:val="003B10A6"/>
    <w:rsid w:val="003B11A0"/>
    <w:rsid w:val="003B129D"/>
    <w:rsid w:val="003B14CF"/>
    <w:rsid w:val="003B1A2E"/>
    <w:rsid w:val="003B1CFC"/>
    <w:rsid w:val="003B2A8B"/>
    <w:rsid w:val="003B2E2B"/>
    <w:rsid w:val="003B35BC"/>
    <w:rsid w:val="003B3B3C"/>
    <w:rsid w:val="003B3C16"/>
    <w:rsid w:val="003B4596"/>
    <w:rsid w:val="003B460B"/>
    <w:rsid w:val="003B53E0"/>
    <w:rsid w:val="003B5809"/>
    <w:rsid w:val="003B65C2"/>
    <w:rsid w:val="003B6701"/>
    <w:rsid w:val="003B67E3"/>
    <w:rsid w:val="003B6F5E"/>
    <w:rsid w:val="003B7207"/>
    <w:rsid w:val="003B730F"/>
    <w:rsid w:val="003B733B"/>
    <w:rsid w:val="003B778F"/>
    <w:rsid w:val="003B7C91"/>
    <w:rsid w:val="003B7E33"/>
    <w:rsid w:val="003C0471"/>
    <w:rsid w:val="003C0D3D"/>
    <w:rsid w:val="003C1409"/>
    <w:rsid w:val="003C163B"/>
    <w:rsid w:val="003C1708"/>
    <w:rsid w:val="003C1B7D"/>
    <w:rsid w:val="003C1E43"/>
    <w:rsid w:val="003C1F39"/>
    <w:rsid w:val="003C213D"/>
    <w:rsid w:val="003C23A0"/>
    <w:rsid w:val="003C3B2D"/>
    <w:rsid w:val="003C49D2"/>
    <w:rsid w:val="003C4A88"/>
    <w:rsid w:val="003C5C6E"/>
    <w:rsid w:val="003C6183"/>
    <w:rsid w:val="003C645A"/>
    <w:rsid w:val="003C653F"/>
    <w:rsid w:val="003C677B"/>
    <w:rsid w:val="003C6EF0"/>
    <w:rsid w:val="003C791A"/>
    <w:rsid w:val="003C7E64"/>
    <w:rsid w:val="003D1338"/>
    <w:rsid w:val="003D18E1"/>
    <w:rsid w:val="003D1D36"/>
    <w:rsid w:val="003D1F0E"/>
    <w:rsid w:val="003D24B8"/>
    <w:rsid w:val="003D2F96"/>
    <w:rsid w:val="003D3DB5"/>
    <w:rsid w:val="003D3DF7"/>
    <w:rsid w:val="003D3F9D"/>
    <w:rsid w:val="003D43A2"/>
    <w:rsid w:val="003D4783"/>
    <w:rsid w:val="003D5222"/>
    <w:rsid w:val="003D5BB2"/>
    <w:rsid w:val="003D5D23"/>
    <w:rsid w:val="003D617B"/>
    <w:rsid w:val="003D69D7"/>
    <w:rsid w:val="003D7E49"/>
    <w:rsid w:val="003E0962"/>
    <w:rsid w:val="003E0BC1"/>
    <w:rsid w:val="003E11A5"/>
    <w:rsid w:val="003E1497"/>
    <w:rsid w:val="003E1F05"/>
    <w:rsid w:val="003E2866"/>
    <w:rsid w:val="003E2AE0"/>
    <w:rsid w:val="003E2EF1"/>
    <w:rsid w:val="003E320B"/>
    <w:rsid w:val="003E3F50"/>
    <w:rsid w:val="003E404A"/>
    <w:rsid w:val="003E4FA2"/>
    <w:rsid w:val="003E5032"/>
    <w:rsid w:val="003E51C2"/>
    <w:rsid w:val="003E5429"/>
    <w:rsid w:val="003E54AB"/>
    <w:rsid w:val="003E552B"/>
    <w:rsid w:val="003E55D5"/>
    <w:rsid w:val="003E586A"/>
    <w:rsid w:val="003E5891"/>
    <w:rsid w:val="003E5A01"/>
    <w:rsid w:val="003E6649"/>
    <w:rsid w:val="003E74CB"/>
    <w:rsid w:val="003E751E"/>
    <w:rsid w:val="003E7E0B"/>
    <w:rsid w:val="003F084F"/>
    <w:rsid w:val="003F0AE5"/>
    <w:rsid w:val="003F2D90"/>
    <w:rsid w:val="003F2E52"/>
    <w:rsid w:val="003F3318"/>
    <w:rsid w:val="003F3380"/>
    <w:rsid w:val="003F3E0B"/>
    <w:rsid w:val="003F4F46"/>
    <w:rsid w:val="003F52C0"/>
    <w:rsid w:val="003F5B6E"/>
    <w:rsid w:val="003F5BA7"/>
    <w:rsid w:val="003F6216"/>
    <w:rsid w:val="003F718C"/>
    <w:rsid w:val="003F7D4B"/>
    <w:rsid w:val="0040011D"/>
    <w:rsid w:val="00401060"/>
    <w:rsid w:val="0040113A"/>
    <w:rsid w:val="004011E4"/>
    <w:rsid w:val="0040139B"/>
    <w:rsid w:val="00401FB4"/>
    <w:rsid w:val="00402074"/>
    <w:rsid w:val="0040251B"/>
    <w:rsid w:val="00402A3A"/>
    <w:rsid w:val="004034E6"/>
    <w:rsid w:val="004034EE"/>
    <w:rsid w:val="004038A2"/>
    <w:rsid w:val="00403AAD"/>
    <w:rsid w:val="00404739"/>
    <w:rsid w:val="004052E9"/>
    <w:rsid w:val="004053A1"/>
    <w:rsid w:val="004053C1"/>
    <w:rsid w:val="00405A5B"/>
    <w:rsid w:val="0040622A"/>
    <w:rsid w:val="0040635A"/>
    <w:rsid w:val="0040665E"/>
    <w:rsid w:val="004068AF"/>
    <w:rsid w:val="0040764A"/>
    <w:rsid w:val="004076C6"/>
    <w:rsid w:val="00407801"/>
    <w:rsid w:val="0041014E"/>
    <w:rsid w:val="0041069E"/>
    <w:rsid w:val="00411350"/>
    <w:rsid w:val="00412118"/>
    <w:rsid w:val="0041214C"/>
    <w:rsid w:val="0041260D"/>
    <w:rsid w:val="00412D17"/>
    <w:rsid w:val="004141A1"/>
    <w:rsid w:val="00414496"/>
    <w:rsid w:val="00414DA0"/>
    <w:rsid w:val="00415366"/>
    <w:rsid w:val="00415455"/>
    <w:rsid w:val="0041552F"/>
    <w:rsid w:val="00415A73"/>
    <w:rsid w:val="00415E7E"/>
    <w:rsid w:val="0041620D"/>
    <w:rsid w:val="00416C8B"/>
    <w:rsid w:val="00416F8D"/>
    <w:rsid w:val="00417C55"/>
    <w:rsid w:val="00420065"/>
    <w:rsid w:val="004200EC"/>
    <w:rsid w:val="00422220"/>
    <w:rsid w:val="004226E2"/>
    <w:rsid w:val="00422A13"/>
    <w:rsid w:val="00422A37"/>
    <w:rsid w:val="004231E8"/>
    <w:rsid w:val="0042374C"/>
    <w:rsid w:val="00423DA6"/>
    <w:rsid w:val="00423E15"/>
    <w:rsid w:val="004242C1"/>
    <w:rsid w:val="004246FB"/>
    <w:rsid w:val="00424B50"/>
    <w:rsid w:val="0042598D"/>
    <w:rsid w:val="00425A8A"/>
    <w:rsid w:val="00426200"/>
    <w:rsid w:val="00426373"/>
    <w:rsid w:val="004263CF"/>
    <w:rsid w:val="0042673E"/>
    <w:rsid w:val="004271DD"/>
    <w:rsid w:val="00427469"/>
    <w:rsid w:val="004278D1"/>
    <w:rsid w:val="004278F4"/>
    <w:rsid w:val="00427FD0"/>
    <w:rsid w:val="004308A1"/>
    <w:rsid w:val="00430DF3"/>
    <w:rsid w:val="00431016"/>
    <w:rsid w:val="00431C85"/>
    <w:rsid w:val="00433093"/>
    <w:rsid w:val="0043387A"/>
    <w:rsid w:val="00433D1B"/>
    <w:rsid w:val="00433D90"/>
    <w:rsid w:val="00433F1A"/>
    <w:rsid w:val="00434488"/>
    <w:rsid w:val="004348C7"/>
    <w:rsid w:val="00434ACC"/>
    <w:rsid w:val="004356B8"/>
    <w:rsid w:val="004357E4"/>
    <w:rsid w:val="00435EE4"/>
    <w:rsid w:val="00436829"/>
    <w:rsid w:val="00436A31"/>
    <w:rsid w:val="00437FDA"/>
    <w:rsid w:val="004402ED"/>
    <w:rsid w:val="004403BB"/>
    <w:rsid w:val="00440CD9"/>
    <w:rsid w:val="004419A4"/>
    <w:rsid w:val="00441B7F"/>
    <w:rsid w:val="00441C4A"/>
    <w:rsid w:val="00441C93"/>
    <w:rsid w:val="00442498"/>
    <w:rsid w:val="004425E7"/>
    <w:rsid w:val="00442DE3"/>
    <w:rsid w:val="00442F12"/>
    <w:rsid w:val="00442F90"/>
    <w:rsid w:val="004431AD"/>
    <w:rsid w:val="0044372A"/>
    <w:rsid w:val="004439BB"/>
    <w:rsid w:val="0044405A"/>
    <w:rsid w:val="004442D8"/>
    <w:rsid w:val="004445F0"/>
    <w:rsid w:val="00445293"/>
    <w:rsid w:val="00445835"/>
    <w:rsid w:val="00445AE9"/>
    <w:rsid w:val="0044638D"/>
    <w:rsid w:val="00446B9A"/>
    <w:rsid w:val="00446BBE"/>
    <w:rsid w:val="00447169"/>
    <w:rsid w:val="00447464"/>
    <w:rsid w:val="00451802"/>
    <w:rsid w:val="00452793"/>
    <w:rsid w:val="004539B4"/>
    <w:rsid w:val="00453C34"/>
    <w:rsid w:val="00454146"/>
    <w:rsid w:val="004546A8"/>
    <w:rsid w:val="00454778"/>
    <w:rsid w:val="00454880"/>
    <w:rsid w:val="0045536F"/>
    <w:rsid w:val="0045553F"/>
    <w:rsid w:val="00455B0D"/>
    <w:rsid w:val="00456967"/>
    <w:rsid w:val="00456C7D"/>
    <w:rsid w:val="00456EB3"/>
    <w:rsid w:val="00457226"/>
    <w:rsid w:val="00460450"/>
    <w:rsid w:val="00460798"/>
    <w:rsid w:val="00460876"/>
    <w:rsid w:val="00460DF4"/>
    <w:rsid w:val="0046103F"/>
    <w:rsid w:val="00461B2E"/>
    <w:rsid w:val="00463CFE"/>
    <w:rsid w:val="00464188"/>
    <w:rsid w:val="004645DB"/>
    <w:rsid w:val="00464964"/>
    <w:rsid w:val="00464CED"/>
    <w:rsid w:val="00464D41"/>
    <w:rsid w:val="00465820"/>
    <w:rsid w:val="004665F8"/>
    <w:rsid w:val="00467280"/>
    <w:rsid w:val="00467B43"/>
    <w:rsid w:val="00467E52"/>
    <w:rsid w:val="00470B8D"/>
    <w:rsid w:val="00471429"/>
    <w:rsid w:val="00471467"/>
    <w:rsid w:val="00471B70"/>
    <w:rsid w:val="00472833"/>
    <w:rsid w:val="004729D2"/>
    <w:rsid w:val="004734AF"/>
    <w:rsid w:val="0047365D"/>
    <w:rsid w:val="004742BF"/>
    <w:rsid w:val="00474395"/>
    <w:rsid w:val="0047444A"/>
    <w:rsid w:val="00474558"/>
    <w:rsid w:val="00474D6B"/>
    <w:rsid w:val="00474DA6"/>
    <w:rsid w:val="0047596C"/>
    <w:rsid w:val="00475D14"/>
    <w:rsid w:val="004771F1"/>
    <w:rsid w:val="00477DF1"/>
    <w:rsid w:val="004812F2"/>
    <w:rsid w:val="004815AF"/>
    <w:rsid w:val="0048272A"/>
    <w:rsid w:val="0048371C"/>
    <w:rsid w:val="00483AE9"/>
    <w:rsid w:val="00484587"/>
    <w:rsid w:val="0048462D"/>
    <w:rsid w:val="0048475B"/>
    <w:rsid w:val="00485037"/>
    <w:rsid w:val="0048557F"/>
    <w:rsid w:val="00485EB6"/>
    <w:rsid w:val="00486750"/>
    <w:rsid w:val="00486ADC"/>
    <w:rsid w:val="004878E9"/>
    <w:rsid w:val="00487BBD"/>
    <w:rsid w:val="00490095"/>
    <w:rsid w:val="004901AF"/>
    <w:rsid w:val="00490603"/>
    <w:rsid w:val="00490778"/>
    <w:rsid w:val="00490A2E"/>
    <w:rsid w:val="004915C0"/>
    <w:rsid w:val="004915F2"/>
    <w:rsid w:val="00491C84"/>
    <w:rsid w:val="00491D7F"/>
    <w:rsid w:val="00491FE1"/>
    <w:rsid w:val="00492063"/>
    <w:rsid w:val="00492348"/>
    <w:rsid w:val="004923EE"/>
    <w:rsid w:val="00492BD8"/>
    <w:rsid w:val="004930EC"/>
    <w:rsid w:val="004932D4"/>
    <w:rsid w:val="00494D7C"/>
    <w:rsid w:val="004953D4"/>
    <w:rsid w:val="00496B11"/>
    <w:rsid w:val="00496E28"/>
    <w:rsid w:val="00496FBC"/>
    <w:rsid w:val="00497068"/>
    <w:rsid w:val="0049770C"/>
    <w:rsid w:val="0049771C"/>
    <w:rsid w:val="004978E5"/>
    <w:rsid w:val="0049797B"/>
    <w:rsid w:val="004A09AE"/>
    <w:rsid w:val="004A0A92"/>
    <w:rsid w:val="004A1350"/>
    <w:rsid w:val="004A15CF"/>
    <w:rsid w:val="004A2598"/>
    <w:rsid w:val="004A2B0E"/>
    <w:rsid w:val="004A30D4"/>
    <w:rsid w:val="004A33DD"/>
    <w:rsid w:val="004A3D10"/>
    <w:rsid w:val="004A3E65"/>
    <w:rsid w:val="004A4218"/>
    <w:rsid w:val="004A50FD"/>
    <w:rsid w:val="004A5694"/>
    <w:rsid w:val="004A5913"/>
    <w:rsid w:val="004A5B6E"/>
    <w:rsid w:val="004A5DC7"/>
    <w:rsid w:val="004A6F23"/>
    <w:rsid w:val="004A75A0"/>
    <w:rsid w:val="004A7650"/>
    <w:rsid w:val="004A78F2"/>
    <w:rsid w:val="004A7AA0"/>
    <w:rsid w:val="004A7BED"/>
    <w:rsid w:val="004A7C58"/>
    <w:rsid w:val="004B025B"/>
    <w:rsid w:val="004B12AE"/>
    <w:rsid w:val="004B17A9"/>
    <w:rsid w:val="004B1DD9"/>
    <w:rsid w:val="004B1E12"/>
    <w:rsid w:val="004B1E65"/>
    <w:rsid w:val="004B2CBB"/>
    <w:rsid w:val="004B2FD2"/>
    <w:rsid w:val="004B321C"/>
    <w:rsid w:val="004B3715"/>
    <w:rsid w:val="004B41FF"/>
    <w:rsid w:val="004B436D"/>
    <w:rsid w:val="004B4711"/>
    <w:rsid w:val="004B4D75"/>
    <w:rsid w:val="004B4FAF"/>
    <w:rsid w:val="004B51EC"/>
    <w:rsid w:val="004B5A52"/>
    <w:rsid w:val="004B5F30"/>
    <w:rsid w:val="004B6739"/>
    <w:rsid w:val="004B67AE"/>
    <w:rsid w:val="004B6866"/>
    <w:rsid w:val="004B6DFD"/>
    <w:rsid w:val="004B6E24"/>
    <w:rsid w:val="004B73FB"/>
    <w:rsid w:val="004B7999"/>
    <w:rsid w:val="004C094C"/>
    <w:rsid w:val="004C0FEC"/>
    <w:rsid w:val="004C1E84"/>
    <w:rsid w:val="004C2A2A"/>
    <w:rsid w:val="004C30A8"/>
    <w:rsid w:val="004C3310"/>
    <w:rsid w:val="004C35BB"/>
    <w:rsid w:val="004C3894"/>
    <w:rsid w:val="004C3FE5"/>
    <w:rsid w:val="004C4402"/>
    <w:rsid w:val="004C4415"/>
    <w:rsid w:val="004C49A4"/>
    <w:rsid w:val="004C5252"/>
    <w:rsid w:val="004C54A7"/>
    <w:rsid w:val="004C5594"/>
    <w:rsid w:val="004C5EC1"/>
    <w:rsid w:val="004C6265"/>
    <w:rsid w:val="004C649C"/>
    <w:rsid w:val="004C6BBE"/>
    <w:rsid w:val="004C6D23"/>
    <w:rsid w:val="004C6E3A"/>
    <w:rsid w:val="004C78E9"/>
    <w:rsid w:val="004C7CCD"/>
    <w:rsid w:val="004D10A8"/>
    <w:rsid w:val="004D13C3"/>
    <w:rsid w:val="004D1CAD"/>
    <w:rsid w:val="004D1F87"/>
    <w:rsid w:val="004D21BD"/>
    <w:rsid w:val="004D25D1"/>
    <w:rsid w:val="004D2ED3"/>
    <w:rsid w:val="004D3532"/>
    <w:rsid w:val="004D43E7"/>
    <w:rsid w:val="004D46C6"/>
    <w:rsid w:val="004D4970"/>
    <w:rsid w:val="004D4AE4"/>
    <w:rsid w:val="004D5873"/>
    <w:rsid w:val="004D5DB9"/>
    <w:rsid w:val="004D600A"/>
    <w:rsid w:val="004D6B5B"/>
    <w:rsid w:val="004D6C57"/>
    <w:rsid w:val="004D6FB3"/>
    <w:rsid w:val="004D75B2"/>
    <w:rsid w:val="004D7E5D"/>
    <w:rsid w:val="004D7EA4"/>
    <w:rsid w:val="004D7EEC"/>
    <w:rsid w:val="004E021B"/>
    <w:rsid w:val="004E0547"/>
    <w:rsid w:val="004E1997"/>
    <w:rsid w:val="004E1CD5"/>
    <w:rsid w:val="004E21A6"/>
    <w:rsid w:val="004E25CA"/>
    <w:rsid w:val="004E2968"/>
    <w:rsid w:val="004E2F2A"/>
    <w:rsid w:val="004E326C"/>
    <w:rsid w:val="004E39B7"/>
    <w:rsid w:val="004E411F"/>
    <w:rsid w:val="004E4754"/>
    <w:rsid w:val="004E486F"/>
    <w:rsid w:val="004E49F8"/>
    <w:rsid w:val="004E49FF"/>
    <w:rsid w:val="004E4B2C"/>
    <w:rsid w:val="004E52C5"/>
    <w:rsid w:val="004E5EB5"/>
    <w:rsid w:val="004E5F89"/>
    <w:rsid w:val="004E6A7E"/>
    <w:rsid w:val="004E6C3E"/>
    <w:rsid w:val="004E6C8B"/>
    <w:rsid w:val="004E6FF4"/>
    <w:rsid w:val="004E7219"/>
    <w:rsid w:val="004E724F"/>
    <w:rsid w:val="004E7319"/>
    <w:rsid w:val="004E78AE"/>
    <w:rsid w:val="004E7C45"/>
    <w:rsid w:val="004F008A"/>
    <w:rsid w:val="004F077A"/>
    <w:rsid w:val="004F0990"/>
    <w:rsid w:val="004F1071"/>
    <w:rsid w:val="004F18C1"/>
    <w:rsid w:val="004F1B03"/>
    <w:rsid w:val="004F1DE9"/>
    <w:rsid w:val="004F2459"/>
    <w:rsid w:val="004F2BB7"/>
    <w:rsid w:val="004F2C6F"/>
    <w:rsid w:val="004F322A"/>
    <w:rsid w:val="004F3344"/>
    <w:rsid w:val="004F3372"/>
    <w:rsid w:val="004F3729"/>
    <w:rsid w:val="004F38B7"/>
    <w:rsid w:val="004F38D2"/>
    <w:rsid w:val="004F3D9E"/>
    <w:rsid w:val="004F3E71"/>
    <w:rsid w:val="004F3F71"/>
    <w:rsid w:val="004F4FD2"/>
    <w:rsid w:val="004F51AD"/>
    <w:rsid w:val="004F55FF"/>
    <w:rsid w:val="004F5674"/>
    <w:rsid w:val="004F583E"/>
    <w:rsid w:val="004F6818"/>
    <w:rsid w:val="004F6B0B"/>
    <w:rsid w:val="004F6C2F"/>
    <w:rsid w:val="004F6E3D"/>
    <w:rsid w:val="004F75BC"/>
    <w:rsid w:val="004F7FAA"/>
    <w:rsid w:val="00500A93"/>
    <w:rsid w:val="00500F09"/>
    <w:rsid w:val="00500FCC"/>
    <w:rsid w:val="00501609"/>
    <w:rsid w:val="00501622"/>
    <w:rsid w:val="00501F4B"/>
    <w:rsid w:val="00502113"/>
    <w:rsid w:val="005033AF"/>
    <w:rsid w:val="00503812"/>
    <w:rsid w:val="0050381E"/>
    <w:rsid w:val="00503942"/>
    <w:rsid w:val="005042AD"/>
    <w:rsid w:val="005047FA"/>
    <w:rsid w:val="0050480B"/>
    <w:rsid w:val="0050498C"/>
    <w:rsid w:val="00504A19"/>
    <w:rsid w:val="00504B57"/>
    <w:rsid w:val="00505033"/>
    <w:rsid w:val="00505083"/>
    <w:rsid w:val="0050514F"/>
    <w:rsid w:val="00505858"/>
    <w:rsid w:val="005062E6"/>
    <w:rsid w:val="00506EF8"/>
    <w:rsid w:val="0050760A"/>
    <w:rsid w:val="00507E1B"/>
    <w:rsid w:val="0051011C"/>
    <w:rsid w:val="00510458"/>
    <w:rsid w:val="00510868"/>
    <w:rsid w:val="00510C7D"/>
    <w:rsid w:val="00511070"/>
    <w:rsid w:val="00511683"/>
    <w:rsid w:val="00512E71"/>
    <w:rsid w:val="005139A4"/>
    <w:rsid w:val="005139AE"/>
    <w:rsid w:val="00513A1C"/>
    <w:rsid w:val="00513B07"/>
    <w:rsid w:val="00513B3C"/>
    <w:rsid w:val="00514374"/>
    <w:rsid w:val="00514786"/>
    <w:rsid w:val="00514D65"/>
    <w:rsid w:val="005150D0"/>
    <w:rsid w:val="00516026"/>
    <w:rsid w:val="0051643C"/>
    <w:rsid w:val="00516533"/>
    <w:rsid w:val="00516CD8"/>
    <w:rsid w:val="00516FC7"/>
    <w:rsid w:val="005176E9"/>
    <w:rsid w:val="00517B90"/>
    <w:rsid w:val="00517F26"/>
    <w:rsid w:val="005204AE"/>
    <w:rsid w:val="0052083C"/>
    <w:rsid w:val="00520B57"/>
    <w:rsid w:val="00521325"/>
    <w:rsid w:val="00521C5E"/>
    <w:rsid w:val="005229C7"/>
    <w:rsid w:val="00523020"/>
    <w:rsid w:val="00523555"/>
    <w:rsid w:val="0052373D"/>
    <w:rsid w:val="00523939"/>
    <w:rsid w:val="00523A1E"/>
    <w:rsid w:val="0052415B"/>
    <w:rsid w:val="0052420D"/>
    <w:rsid w:val="00525074"/>
    <w:rsid w:val="0052511E"/>
    <w:rsid w:val="005254F3"/>
    <w:rsid w:val="00525C00"/>
    <w:rsid w:val="00525E77"/>
    <w:rsid w:val="0052607E"/>
    <w:rsid w:val="00526083"/>
    <w:rsid w:val="0052658A"/>
    <w:rsid w:val="005268DD"/>
    <w:rsid w:val="00526CBC"/>
    <w:rsid w:val="00527329"/>
    <w:rsid w:val="0052735A"/>
    <w:rsid w:val="005302A2"/>
    <w:rsid w:val="00530518"/>
    <w:rsid w:val="005309A3"/>
    <w:rsid w:val="00531032"/>
    <w:rsid w:val="005325D3"/>
    <w:rsid w:val="005327CC"/>
    <w:rsid w:val="00532B2D"/>
    <w:rsid w:val="00532F3A"/>
    <w:rsid w:val="0053520D"/>
    <w:rsid w:val="0053567D"/>
    <w:rsid w:val="00535BA3"/>
    <w:rsid w:val="0053656E"/>
    <w:rsid w:val="0053729D"/>
    <w:rsid w:val="005372B3"/>
    <w:rsid w:val="00537712"/>
    <w:rsid w:val="005379E0"/>
    <w:rsid w:val="00537BC1"/>
    <w:rsid w:val="00537C13"/>
    <w:rsid w:val="00537F3E"/>
    <w:rsid w:val="0054020D"/>
    <w:rsid w:val="005409DF"/>
    <w:rsid w:val="00540F91"/>
    <w:rsid w:val="0054165B"/>
    <w:rsid w:val="005417AE"/>
    <w:rsid w:val="005417D7"/>
    <w:rsid w:val="00541DB3"/>
    <w:rsid w:val="00541E54"/>
    <w:rsid w:val="00542232"/>
    <w:rsid w:val="005425F6"/>
    <w:rsid w:val="005429D3"/>
    <w:rsid w:val="00542BF5"/>
    <w:rsid w:val="005430BA"/>
    <w:rsid w:val="00543400"/>
    <w:rsid w:val="005437DD"/>
    <w:rsid w:val="00543AAE"/>
    <w:rsid w:val="0054445F"/>
    <w:rsid w:val="0054501E"/>
    <w:rsid w:val="00545376"/>
    <w:rsid w:val="005453C1"/>
    <w:rsid w:val="0054576A"/>
    <w:rsid w:val="00545857"/>
    <w:rsid w:val="00545977"/>
    <w:rsid w:val="00546145"/>
    <w:rsid w:val="005462F9"/>
    <w:rsid w:val="00546DC2"/>
    <w:rsid w:val="00546F73"/>
    <w:rsid w:val="005501E1"/>
    <w:rsid w:val="005506F3"/>
    <w:rsid w:val="00550944"/>
    <w:rsid w:val="00550C5A"/>
    <w:rsid w:val="00550CD9"/>
    <w:rsid w:val="00551969"/>
    <w:rsid w:val="00551EBF"/>
    <w:rsid w:val="00553D15"/>
    <w:rsid w:val="00553FD3"/>
    <w:rsid w:val="0055429C"/>
    <w:rsid w:val="005542B0"/>
    <w:rsid w:val="00554843"/>
    <w:rsid w:val="00554ABA"/>
    <w:rsid w:val="005550C1"/>
    <w:rsid w:val="00555324"/>
    <w:rsid w:val="005553EB"/>
    <w:rsid w:val="0055615C"/>
    <w:rsid w:val="00556540"/>
    <w:rsid w:val="00556A37"/>
    <w:rsid w:val="0055733B"/>
    <w:rsid w:val="005576BB"/>
    <w:rsid w:val="00557A31"/>
    <w:rsid w:val="005603ED"/>
    <w:rsid w:val="00560697"/>
    <w:rsid w:val="00560AA4"/>
    <w:rsid w:val="00560F2D"/>
    <w:rsid w:val="00561359"/>
    <w:rsid w:val="00561697"/>
    <w:rsid w:val="00561A5C"/>
    <w:rsid w:val="00561B0E"/>
    <w:rsid w:val="00561DD5"/>
    <w:rsid w:val="00561F63"/>
    <w:rsid w:val="00561F9C"/>
    <w:rsid w:val="00562605"/>
    <w:rsid w:val="00562846"/>
    <w:rsid w:val="00562DDC"/>
    <w:rsid w:val="00562EE8"/>
    <w:rsid w:val="005634BF"/>
    <w:rsid w:val="00563F6D"/>
    <w:rsid w:val="00564088"/>
    <w:rsid w:val="0056459E"/>
    <w:rsid w:val="00564759"/>
    <w:rsid w:val="00565142"/>
    <w:rsid w:val="005659CE"/>
    <w:rsid w:val="0056650A"/>
    <w:rsid w:val="00566873"/>
    <w:rsid w:val="005668CA"/>
    <w:rsid w:val="00566F68"/>
    <w:rsid w:val="00566FE7"/>
    <w:rsid w:val="00567471"/>
    <w:rsid w:val="00567DAE"/>
    <w:rsid w:val="00567E99"/>
    <w:rsid w:val="00567F23"/>
    <w:rsid w:val="00567F54"/>
    <w:rsid w:val="00570243"/>
    <w:rsid w:val="005704B0"/>
    <w:rsid w:val="005704DE"/>
    <w:rsid w:val="00570B9B"/>
    <w:rsid w:val="00571220"/>
    <w:rsid w:val="00571744"/>
    <w:rsid w:val="0057191E"/>
    <w:rsid w:val="0057198A"/>
    <w:rsid w:val="005721D6"/>
    <w:rsid w:val="005722C8"/>
    <w:rsid w:val="0057295C"/>
    <w:rsid w:val="00572AA8"/>
    <w:rsid w:val="00572D49"/>
    <w:rsid w:val="00573285"/>
    <w:rsid w:val="0057362B"/>
    <w:rsid w:val="005738FC"/>
    <w:rsid w:val="00573E3D"/>
    <w:rsid w:val="0057408D"/>
    <w:rsid w:val="005744A1"/>
    <w:rsid w:val="005748A2"/>
    <w:rsid w:val="00574CD4"/>
    <w:rsid w:val="005753EC"/>
    <w:rsid w:val="00575403"/>
    <w:rsid w:val="005754A6"/>
    <w:rsid w:val="00575B58"/>
    <w:rsid w:val="00575EE7"/>
    <w:rsid w:val="00575F48"/>
    <w:rsid w:val="005769FC"/>
    <w:rsid w:val="00576C7F"/>
    <w:rsid w:val="0057708A"/>
    <w:rsid w:val="00577122"/>
    <w:rsid w:val="00577286"/>
    <w:rsid w:val="00577A76"/>
    <w:rsid w:val="00577ABA"/>
    <w:rsid w:val="00577FD2"/>
    <w:rsid w:val="00580095"/>
    <w:rsid w:val="00580410"/>
    <w:rsid w:val="00580738"/>
    <w:rsid w:val="00580BA0"/>
    <w:rsid w:val="0058120A"/>
    <w:rsid w:val="00581CAC"/>
    <w:rsid w:val="00581EE7"/>
    <w:rsid w:val="00581F70"/>
    <w:rsid w:val="00582AEA"/>
    <w:rsid w:val="00582DD7"/>
    <w:rsid w:val="00583183"/>
    <w:rsid w:val="00583489"/>
    <w:rsid w:val="005834D9"/>
    <w:rsid w:val="00583AB2"/>
    <w:rsid w:val="00583FF0"/>
    <w:rsid w:val="00584E76"/>
    <w:rsid w:val="005851AB"/>
    <w:rsid w:val="0058557F"/>
    <w:rsid w:val="00585926"/>
    <w:rsid w:val="00585F80"/>
    <w:rsid w:val="0058607B"/>
    <w:rsid w:val="0058613D"/>
    <w:rsid w:val="00586265"/>
    <w:rsid w:val="005867A0"/>
    <w:rsid w:val="00586E93"/>
    <w:rsid w:val="0058708D"/>
    <w:rsid w:val="0058742C"/>
    <w:rsid w:val="005874E8"/>
    <w:rsid w:val="00590D23"/>
    <w:rsid w:val="0059130F"/>
    <w:rsid w:val="00591974"/>
    <w:rsid w:val="00591A42"/>
    <w:rsid w:val="00591ADB"/>
    <w:rsid w:val="00591BFD"/>
    <w:rsid w:val="00592281"/>
    <w:rsid w:val="00592853"/>
    <w:rsid w:val="00592DBE"/>
    <w:rsid w:val="00593940"/>
    <w:rsid w:val="00593B4D"/>
    <w:rsid w:val="0059419B"/>
    <w:rsid w:val="00594328"/>
    <w:rsid w:val="00594CF9"/>
    <w:rsid w:val="00594D2D"/>
    <w:rsid w:val="00594DC8"/>
    <w:rsid w:val="0059535A"/>
    <w:rsid w:val="0059565C"/>
    <w:rsid w:val="00597012"/>
    <w:rsid w:val="00597899"/>
    <w:rsid w:val="00597E2A"/>
    <w:rsid w:val="005A0348"/>
    <w:rsid w:val="005A03DD"/>
    <w:rsid w:val="005A0401"/>
    <w:rsid w:val="005A0D19"/>
    <w:rsid w:val="005A11EB"/>
    <w:rsid w:val="005A2212"/>
    <w:rsid w:val="005A24B4"/>
    <w:rsid w:val="005A2B15"/>
    <w:rsid w:val="005A32AD"/>
    <w:rsid w:val="005A3DFF"/>
    <w:rsid w:val="005A4665"/>
    <w:rsid w:val="005A5522"/>
    <w:rsid w:val="005A5CBA"/>
    <w:rsid w:val="005A6126"/>
    <w:rsid w:val="005A65C9"/>
    <w:rsid w:val="005A6770"/>
    <w:rsid w:val="005A7FA0"/>
    <w:rsid w:val="005B0B74"/>
    <w:rsid w:val="005B1EF7"/>
    <w:rsid w:val="005B207B"/>
    <w:rsid w:val="005B26E0"/>
    <w:rsid w:val="005B2881"/>
    <w:rsid w:val="005B2928"/>
    <w:rsid w:val="005B2CC5"/>
    <w:rsid w:val="005B3112"/>
    <w:rsid w:val="005B3D50"/>
    <w:rsid w:val="005B3D84"/>
    <w:rsid w:val="005B3E2F"/>
    <w:rsid w:val="005B409B"/>
    <w:rsid w:val="005B4793"/>
    <w:rsid w:val="005B49C8"/>
    <w:rsid w:val="005B4AC4"/>
    <w:rsid w:val="005B4C2F"/>
    <w:rsid w:val="005B4DC2"/>
    <w:rsid w:val="005B53C8"/>
    <w:rsid w:val="005B56B2"/>
    <w:rsid w:val="005B5CFB"/>
    <w:rsid w:val="005B5E3A"/>
    <w:rsid w:val="005B5ED8"/>
    <w:rsid w:val="005B60E8"/>
    <w:rsid w:val="005B631A"/>
    <w:rsid w:val="005B7455"/>
    <w:rsid w:val="005B7517"/>
    <w:rsid w:val="005B7E44"/>
    <w:rsid w:val="005C0505"/>
    <w:rsid w:val="005C096B"/>
    <w:rsid w:val="005C0A24"/>
    <w:rsid w:val="005C1375"/>
    <w:rsid w:val="005C1B61"/>
    <w:rsid w:val="005C2349"/>
    <w:rsid w:val="005C2562"/>
    <w:rsid w:val="005C265F"/>
    <w:rsid w:val="005C2879"/>
    <w:rsid w:val="005C3EDC"/>
    <w:rsid w:val="005C445A"/>
    <w:rsid w:val="005C448F"/>
    <w:rsid w:val="005C44B1"/>
    <w:rsid w:val="005C46DE"/>
    <w:rsid w:val="005C47B3"/>
    <w:rsid w:val="005C4D6A"/>
    <w:rsid w:val="005C5E2E"/>
    <w:rsid w:val="005C5F56"/>
    <w:rsid w:val="005C666B"/>
    <w:rsid w:val="005C6733"/>
    <w:rsid w:val="005C6C72"/>
    <w:rsid w:val="005C70AA"/>
    <w:rsid w:val="005D025C"/>
    <w:rsid w:val="005D029B"/>
    <w:rsid w:val="005D0968"/>
    <w:rsid w:val="005D12DC"/>
    <w:rsid w:val="005D176F"/>
    <w:rsid w:val="005D18FE"/>
    <w:rsid w:val="005D1A6E"/>
    <w:rsid w:val="005D1F56"/>
    <w:rsid w:val="005D20C5"/>
    <w:rsid w:val="005D2C68"/>
    <w:rsid w:val="005D30DD"/>
    <w:rsid w:val="005D3375"/>
    <w:rsid w:val="005D3386"/>
    <w:rsid w:val="005D3527"/>
    <w:rsid w:val="005D43F4"/>
    <w:rsid w:val="005D4504"/>
    <w:rsid w:val="005D45F5"/>
    <w:rsid w:val="005D4F9F"/>
    <w:rsid w:val="005D6454"/>
    <w:rsid w:val="005D64B5"/>
    <w:rsid w:val="005D6644"/>
    <w:rsid w:val="005D6CCA"/>
    <w:rsid w:val="005D775D"/>
    <w:rsid w:val="005D7B58"/>
    <w:rsid w:val="005D7F49"/>
    <w:rsid w:val="005E07C4"/>
    <w:rsid w:val="005E08A8"/>
    <w:rsid w:val="005E0D12"/>
    <w:rsid w:val="005E13B9"/>
    <w:rsid w:val="005E1573"/>
    <w:rsid w:val="005E1663"/>
    <w:rsid w:val="005E18D5"/>
    <w:rsid w:val="005E1AA6"/>
    <w:rsid w:val="005E1FE5"/>
    <w:rsid w:val="005E2149"/>
    <w:rsid w:val="005E261C"/>
    <w:rsid w:val="005E3452"/>
    <w:rsid w:val="005E3C23"/>
    <w:rsid w:val="005E45F0"/>
    <w:rsid w:val="005E4B18"/>
    <w:rsid w:val="005E5569"/>
    <w:rsid w:val="005E5920"/>
    <w:rsid w:val="005E5B7D"/>
    <w:rsid w:val="005E757A"/>
    <w:rsid w:val="005F05AC"/>
    <w:rsid w:val="005F07CE"/>
    <w:rsid w:val="005F10B8"/>
    <w:rsid w:val="005F158D"/>
    <w:rsid w:val="005F28C3"/>
    <w:rsid w:val="005F2AED"/>
    <w:rsid w:val="005F3837"/>
    <w:rsid w:val="005F4D3C"/>
    <w:rsid w:val="005F56B3"/>
    <w:rsid w:val="005F5CDC"/>
    <w:rsid w:val="005F63D2"/>
    <w:rsid w:val="005F6514"/>
    <w:rsid w:val="005F67C0"/>
    <w:rsid w:val="005F698A"/>
    <w:rsid w:val="005F69B3"/>
    <w:rsid w:val="005F6DFF"/>
    <w:rsid w:val="006003D8"/>
    <w:rsid w:val="006005CC"/>
    <w:rsid w:val="00601822"/>
    <w:rsid w:val="0060189A"/>
    <w:rsid w:val="006018B2"/>
    <w:rsid w:val="00601AA6"/>
    <w:rsid w:val="00602A90"/>
    <w:rsid w:val="00602F4F"/>
    <w:rsid w:val="00602FFC"/>
    <w:rsid w:val="00603206"/>
    <w:rsid w:val="0060365C"/>
    <w:rsid w:val="00603FD4"/>
    <w:rsid w:val="00604F12"/>
    <w:rsid w:val="00605547"/>
    <w:rsid w:val="006056BE"/>
    <w:rsid w:val="00605DDC"/>
    <w:rsid w:val="00605EF5"/>
    <w:rsid w:val="00605F7A"/>
    <w:rsid w:val="00606D63"/>
    <w:rsid w:val="00607519"/>
    <w:rsid w:val="00607632"/>
    <w:rsid w:val="0060783D"/>
    <w:rsid w:val="006102B7"/>
    <w:rsid w:val="00611287"/>
    <w:rsid w:val="00611AFD"/>
    <w:rsid w:val="006125EA"/>
    <w:rsid w:val="006130C7"/>
    <w:rsid w:val="006131C3"/>
    <w:rsid w:val="00613AB5"/>
    <w:rsid w:val="00613D7A"/>
    <w:rsid w:val="00613E2A"/>
    <w:rsid w:val="00613E2B"/>
    <w:rsid w:val="00614426"/>
    <w:rsid w:val="00614B12"/>
    <w:rsid w:val="00614DBF"/>
    <w:rsid w:val="00615A40"/>
    <w:rsid w:val="00615AF6"/>
    <w:rsid w:val="00615B4C"/>
    <w:rsid w:val="00615BE4"/>
    <w:rsid w:val="00615E2C"/>
    <w:rsid w:val="0061619A"/>
    <w:rsid w:val="00616261"/>
    <w:rsid w:val="0061654D"/>
    <w:rsid w:val="00616C55"/>
    <w:rsid w:val="00616F58"/>
    <w:rsid w:val="00616FF2"/>
    <w:rsid w:val="00617104"/>
    <w:rsid w:val="00617AED"/>
    <w:rsid w:val="00617D21"/>
    <w:rsid w:val="0062047E"/>
    <w:rsid w:val="0062059E"/>
    <w:rsid w:val="006207F4"/>
    <w:rsid w:val="00620E26"/>
    <w:rsid w:val="00620E2B"/>
    <w:rsid w:val="006218E0"/>
    <w:rsid w:val="00621D8A"/>
    <w:rsid w:val="00621DD5"/>
    <w:rsid w:val="00621E39"/>
    <w:rsid w:val="0062252E"/>
    <w:rsid w:val="006227C5"/>
    <w:rsid w:val="00622908"/>
    <w:rsid w:val="00622B22"/>
    <w:rsid w:val="00622B87"/>
    <w:rsid w:val="00622BE6"/>
    <w:rsid w:val="00623344"/>
    <w:rsid w:val="00623489"/>
    <w:rsid w:val="00623B16"/>
    <w:rsid w:val="00623C4E"/>
    <w:rsid w:val="00623D08"/>
    <w:rsid w:val="0062421E"/>
    <w:rsid w:val="006242CE"/>
    <w:rsid w:val="00624614"/>
    <w:rsid w:val="00624867"/>
    <w:rsid w:val="00624B92"/>
    <w:rsid w:val="00624C0D"/>
    <w:rsid w:val="00624D50"/>
    <w:rsid w:val="00625038"/>
    <w:rsid w:val="00626835"/>
    <w:rsid w:val="00626E52"/>
    <w:rsid w:val="00626F04"/>
    <w:rsid w:val="00627166"/>
    <w:rsid w:val="00627587"/>
    <w:rsid w:val="00627A6F"/>
    <w:rsid w:val="00627CA0"/>
    <w:rsid w:val="00627FC1"/>
    <w:rsid w:val="00630378"/>
    <w:rsid w:val="0063069F"/>
    <w:rsid w:val="00630AD8"/>
    <w:rsid w:val="00630B1B"/>
    <w:rsid w:val="00630C77"/>
    <w:rsid w:val="00630D74"/>
    <w:rsid w:val="00631D36"/>
    <w:rsid w:val="00631F3C"/>
    <w:rsid w:val="0063264C"/>
    <w:rsid w:val="00632770"/>
    <w:rsid w:val="006329F2"/>
    <w:rsid w:val="00632A6F"/>
    <w:rsid w:val="00634193"/>
    <w:rsid w:val="00634787"/>
    <w:rsid w:val="00634C53"/>
    <w:rsid w:val="00635453"/>
    <w:rsid w:val="00635477"/>
    <w:rsid w:val="00635CAB"/>
    <w:rsid w:val="006366D9"/>
    <w:rsid w:val="00636BC0"/>
    <w:rsid w:val="00636F75"/>
    <w:rsid w:val="006379F4"/>
    <w:rsid w:val="00640909"/>
    <w:rsid w:val="00640B9F"/>
    <w:rsid w:val="00640FFF"/>
    <w:rsid w:val="006418B6"/>
    <w:rsid w:val="00642578"/>
    <w:rsid w:val="00643026"/>
    <w:rsid w:val="006431E6"/>
    <w:rsid w:val="006432CD"/>
    <w:rsid w:val="00643D2C"/>
    <w:rsid w:val="0064411A"/>
    <w:rsid w:val="00644179"/>
    <w:rsid w:val="006445EA"/>
    <w:rsid w:val="00645595"/>
    <w:rsid w:val="006455CA"/>
    <w:rsid w:val="006457C4"/>
    <w:rsid w:val="006462C9"/>
    <w:rsid w:val="00646C20"/>
    <w:rsid w:val="00646C88"/>
    <w:rsid w:val="00646EBD"/>
    <w:rsid w:val="0064785B"/>
    <w:rsid w:val="00647BC6"/>
    <w:rsid w:val="006502A8"/>
    <w:rsid w:val="0065076B"/>
    <w:rsid w:val="00652074"/>
    <w:rsid w:val="00652186"/>
    <w:rsid w:val="00652F8D"/>
    <w:rsid w:val="00653BE9"/>
    <w:rsid w:val="006542CE"/>
    <w:rsid w:val="00654CED"/>
    <w:rsid w:val="00654D38"/>
    <w:rsid w:val="006550E9"/>
    <w:rsid w:val="0065512D"/>
    <w:rsid w:val="0065542E"/>
    <w:rsid w:val="00655495"/>
    <w:rsid w:val="006557E0"/>
    <w:rsid w:val="00656754"/>
    <w:rsid w:val="0065710E"/>
    <w:rsid w:val="00657110"/>
    <w:rsid w:val="00657BFD"/>
    <w:rsid w:val="00657DE7"/>
    <w:rsid w:val="006601BF"/>
    <w:rsid w:val="00660383"/>
    <w:rsid w:val="006608DB"/>
    <w:rsid w:val="00660AA9"/>
    <w:rsid w:val="00661536"/>
    <w:rsid w:val="0066194D"/>
    <w:rsid w:val="00662972"/>
    <w:rsid w:val="00662C33"/>
    <w:rsid w:val="00662CA6"/>
    <w:rsid w:val="00662E3C"/>
    <w:rsid w:val="00663262"/>
    <w:rsid w:val="0066358A"/>
    <w:rsid w:val="00663ECC"/>
    <w:rsid w:val="00663FEE"/>
    <w:rsid w:val="00664283"/>
    <w:rsid w:val="006642BE"/>
    <w:rsid w:val="00664547"/>
    <w:rsid w:val="006647CA"/>
    <w:rsid w:val="00664808"/>
    <w:rsid w:val="006649F1"/>
    <w:rsid w:val="00664C3A"/>
    <w:rsid w:val="006652E8"/>
    <w:rsid w:val="006654C7"/>
    <w:rsid w:val="00665AFF"/>
    <w:rsid w:val="00666895"/>
    <w:rsid w:val="006669A7"/>
    <w:rsid w:val="00666F08"/>
    <w:rsid w:val="006674AB"/>
    <w:rsid w:val="00667C36"/>
    <w:rsid w:val="0067143D"/>
    <w:rsid w:val="00671BF2"/>
    <w:rsid w:val="00671F1F"/>
    <w:rsid w:val="006726D7"/>
    <w:rsid w:val="00672AA7"/>
    <w:rsid w:val="00673544"/>
    <w:rsid w:val="00673C2E"/>
    <w:rsid w:val="00673D52"/>
    <w:rsid w:val="006740AA"/>
    <w:rsid w:val="00674210"/>
    <w:rsid w:val="0067455F"/>
    <w:rsid w:val="006747C7"/>
    <w:rsid w:val="00674C7C"/>
    <w:rsid w:val="006753CC"/>
    <w:rsid w:val="00675D5E"/>
    <w:rsid w:val="00676460"/>
    <w:rsid w:val="00676AB2"/>
    <w:rsid w:val="00676D0F"/>
    <w:rsid w:val="006775F5"/>
    <w:rsid w:val="00677C53"/>
    <w:rsid w:val="006800E9"/>
    <w:rsid w:val="00680D9B"/>
    <w:rsid w:val="006812A8"/>
    <w:rsid w:val="0068157C"/>
    <w:rsid w:val="006816C9"/>
    <w:rsid w:val="00681727"/>
    <w:rsid w:val="00681AB6"/>
    <w:rsid w:val="00681ED7"/>
    <w:rsid w:val="00682149"/>
    <w:rsid w:val="006824BD"/>
    <w:rsid w:val="00683726"/>
    <w:rsid w:val="0068422C"/>
    <w:rsid w:val="00684873"/>
    <w:rsid w:val="0068497F"/>
    <w:rsid w:val="00684B0A"/>
    <w:rsid w:val="00685138"/>
    <w:rsid w:val="0068622B"/>
    <w:rsid w:val="006862C9"/>
    <w:rsid w:val="00686618"/>
    <w:rsid w:val="0068691A"/>
    <w:rsid w:val="00686925"/>
    <w:rsid w:val="00686DF7"/>
    <w:rsid w:val="00686E25"/>
    <w:rsid w:val="00686F53"/>
    <w:rsid w:val="00686F69"/>
    <w:rsid w:val="00687083"/>
    <w:rsid w:val="00687235"/>
    <w:rsid w:val="00687D19"/>
    <w:rsid w:val="00687DF4"/>
    <w:rsid w:val="00687F1A"/>
    <w:rsid w:val="00690171"/>
    <w:rsid w:val="00690D54"/>
    <w:rsid w:val="00691745"/>
    <w:rsid w:val="0069283B"/>
    <w:rsid w:val="00692A15"/>
    <w:rsid w:val="00692C85"/>
    <w:rsid w:val="00692D81"/>
    <w:rsid w:val="00693A83"/>
    <w:rsid w:val="006956AC"/>
    <w:rsid w:val="006959D9"/>
    <w:rsid w:val="006960C7"/>
    <w:rsid w:val="00696453"/>
    <w:rsid w:val="00696704"/>
    <w:rsid w:val="00696AAA"/>
    <w:rsid w:val="00697180"/>
    <w:rsid w:val="006A01F5"/>
    <w:rsid w:val="006A0547"/>
    <w:rsid w:val="006A1034"/>
    <w:rsid w:val="006A11BB"/>
    <w:rsid w:val="006A1B6F"/>
    <w:rsid w:val="006A1FD6"/>
    <w:rsid w:val="006A226C"/>
    <w:rsid w:val="006A2A45"/>
    <w:rsid w:val="006A30B6"/>
    <w:rsid w:val="006A3207"/>
    <w:rsid w:val="006A32AB"/>
    <w:rsid w:val="006A3426"/>
    <w:rsid w:val="006A39D9"/>
    <w:rsid w:val="006A4044"/>
    <w:rsid w:val="006A5A95"/>
    <w:rsid w:val="006A6165"/>
    <w:rsid w:val="006A6431"/>
    <w:rsid w:val="006A6536"/>
    <w:rsid w:val="006A67D5"/>
    <w:rsid w:val="006A6926"/>
    <w:rsid w:val="006A7764"/>
    <w:rsid w:val="006B0168"/>
    <w:rsid w:val="006B0F20"/>
    <w:rsid w:val="006B1454"/>
    <w:rsid w:val="006B18FC"/>
    <w:rsid w:val="006B1FBF"/>
    <w:rsid w:val="006B2422"/>
    <w:rsid w:val="006B24B1"/>
    <w:rsid w:val="006B2979"/>
    <w:rsid w:val="006B2E4D"/>
    <w:rsid w:val="006B4052"/>
    <w:rsid w:val="006B4891"/>
    <w:rsid w:val="006B48AB"/>
    <w:rsid w:val="006B51D2"/>
    <w:rsid w:val="006B54F9"/>
    <w:rsid w:val="006B5B46"/>
    <w:rsid w:val="006B5B6B"/>
    <w:rsid w:val="006B5CFB"/>
    <w:rsid w:val="006B738A"/>
    <w:rsid w:val="006B77E6"/>
    <w:rsid w:val="006B7906"/>
    <w:rsid w:val="006B79E1"/>
    <w:rsid w:val="006B7B6C"/>
    <w:rsid w:val="006B7DD2"/>
    <w:rsid w:val="006B7EFA"/>
    <w:rsid w:val="006C0019"/>
    <w:rsid w:val="006C05AC"/>
    <w:rsid w:val="006C08CB"/>
    <w:rsid w:val="006C0A09"/>
    <w:rsid w:val="006C0BFE"/>
    <w:rsid w:val="006C154A"/>
    <w:rsid w:val="006C16D3"/>
    <w:rsid w:val="006C18F7"/>
    <w:rsid w:val="006C1B26"/>
    <w:rsid w:val="006C1E8E"/>
    <w:rsid w:val="006C2068"/>
    <w:rsid w:val="006C2279"/>
    <w:rsid w:val="006C246E"/>
    <w:rsid w:val="006C2743"/>
    <w:rsid w:val="006C2A0E"/>
    <w:rsid w:val="006C2A95"/>
    <w:rsid w:val="006C2E99"/>
    <w:rsid w:val="006C3483"/>
    <w:rsid w:val="006C39F5"/>
    <w:rsid w:val="006C3C53"/>
    <w:rsid w:val="006C42CB"/>
    <w:rsid w:val="006C43C7"/>
    <w:rsid w:val="006C445F"/>
    <w:rsid w:val="006C4863"/>
    <w:rsid w:val="006C4F8E"/>
    <w:rsid w:val="006C52E8"/>
    <w:rsid w:val="006C5452"/>
    <w:rsid w:val="006C5671"/>
    <w:rsid w:val="006C5F51"/>
    <w:rsid w:val="006C6893"/>
    <w:rsid w:val="006C6C53"/>
    <w:rsid w:val="006C7309"/>
    <w:rsid w:val="006C758C"/>
    <w:rsid w:val="006D0184"/>
    <w:rsid w:val="006D07D7"/>
    <w:rsid w:val="006D0848"/>
    <w:rsid w:val="006D14A3"/>
    <w:rsid w:val="006D15CA"/>
    <w:rsid w:val="006D1943"/>
    <w:rsid w:val="006D1C17"/>
    <w:rsid w:val="006D1FB3"/>
    <w:rsid w:val="006D26F6"/>
    <w:rsid w:val="006D3A52"/>
    <w:rsid w:val="006D441B"/>
    <w:rsid w:val="006D4AD4"/>
    <w:rsid w:val="006D4DE0"/>
    <w:rsid w:val="006D5082"/>
    <w:rsid w:val="006D5166"/>
    <w:rsid w:val="006D5261"/>
    <w:rsid w:val="006D5D9D"/>
    <w:rsid w:val="006D713F"/>
    <w:rsid w:val="006D721C"/>
    <w:rsid w:val="006D735E"/>
    <w:rsid w:val="006D779B"/>
    <w:rsid w:val="006E047E"/>
    <w:rsid w:val="006E05C7"/>
    <w:rsid w:val="006E0787"/>
    <w:rsid w:val="006E0FCE"/>
    <w:rsid w:val="006E138D"/>
    <w:rsid w:val="006E14EB"/>
    <w:rsid w:val="006E16DE"/>
    <w:rsid w:val="006E16ED"/>
    <w:rsid w:val="006E1E68"/>
    <w:rsid w:val="006E3022"/>
    <w:rsid w:val="006E37B1"/>
    <w:rsid w:val="006E3B31"/>
    <w:rsid w:val="006E3BF8"/>
    <w:rsid w:val="006E3D5A"/>
    <w:rsid w:val="006E43A3"/>
    <w:rsid w:val="006E4476"/>
    <w:rsid w:val="006E610A"/>
    <w:rsid w:val="006E63AF"/>
    <w:rsid w:val="006E6527"/>
    <w:rsid w:val="006E7678"/>
    <w:rsid w:val="006F061C"/>
    <w:rsid w:val="006F0854"/>
    <w:rsid w:val="006F09B2"/>
    <w:rsid w:val="006F0DDD"/>
    <w:rsid w:val="006F15CE"/>
    <w:rsid w:val="006F1D54"/>
    <w:rsid w:val="006F3116"/>
    <w:rsid w:val="006F3311"/>
    <w:rsid w:val="006F336A"/>
    <w:rsid w:val="006F416B"/>
    <w:rsid w:val="006F521C"/>
    <w:rsid w:val="006F5AE7"/>
    <w:rsid w:val="006F6711"/>
    <w:rsid w:val="006F6E46"/>
    <w:rsid w:val="006F727A"/>
    <w:rsid w:val="006F7A55"/>
    <w:rsid w:val="007010CA"/>
    <w:rsid w:val="0070150C"/>
    <w:rsid w:val="00701AE7"/>
    <w:rsid w:val="0070226E"/>
    <w:rsid w:val="007023DB"/>
    <w:rsid w:val="007025D7"/>
    <w:rsid w:val="00702F51"/>
    <w:rsid w:val="00703E47"/>
    <w:rsid w:val="007047DD"/>
    <w:rsid w:val="0070482B"/>
    <w:rsid w:val="00704A01"/>
    <w:rsid w:val="00704F54"/>
    <w:rsid w:val="007051C4"/>
    <w:rsid w:val="007053ED"/>
    <w:rsid w:val="00705477"/>
    <w:rsid w:val="00705C7A"/>
    <w:rsid w:val="00705FBA"/>
    <w:rsid w:val="007068C8"/>
    <w:rsid w:val="00706A9E"/>
    <w:rsid w:val="00706D64"/>
    <w:rsid w:val="00707CB0"/>
    <w:rsid w:val="007102B7"/>
    <w:rsid w:val="007119C0"/>
    <w:rsid w:val="00711D28"/>
    <w:rsid w:val="00711EC6"/>
    <w:rsid w:val="00711FD7"/>
    <w:rsid w:val="0071290F"/>
    <w:rsid w:val="00712F65"/>
    <w:rsid w:val="00713193"/>
    <w:rsid w:val="00713219"/>
    <w:rsid w:val="0071372F"/>
    <w:rsid w:val="00713D23"/>
    <w:rsid w:val="00714578"/>
    <w:rsid w:val="00714A78"/>
    <w:rsid w:val="00714F78"/>
    <w:rsid w:val="00714FFB"/>
    <w:rsid w:val="0071520F"/>
    <w:rsid w:val="00715436"/>
    <w:rsid w:val="00715BEB"/>
    <w:rsid w:val="0071613F"/>
    <w:rsid w:val="00716B9C"/>
    <w:rsid w:val="007173A1"/>
    <w:rsid w:val="007174D0"/>
    <w:rsid w:val="00717F2F"/>
    <w:rsid w:val="007203C6"/>
    <w:rsid w:val="007206CF"/>
    <w:rsid w:val="00720F71"/>
    <w:rsid w:val="007213BF"/>
    <w:rsid w:val="00721AA4"/>
    <w:rsid w:val="0072206C"/>
    <w:rsid w:val="00722B50"/>
    <w:rsid w:val="00722FA1"/>
    <w:rsid w:val="00723113"/>
    <w:rsid w:val="00723E7F"/>
    <w:rsid w:val="00724340"/>
    <w:rsid w:val="0072446A"/>
    <w:rsid w:val="0072639B"/>
    <w:rsid w:val="00726408"/>
    <w:rsid w:val="007267A4"/>
    <w:rsid w:val="00727111"/>
    <w:rsid w:val="00727F60"/>
    <w:rsid w:val="007318B5"/>
    <w:rsid w:val="007318CE"/>
    <w:rsid w:val="007319A5"/>
    <w:rsid w:val="00732051"/>
    <w:rsid w:val="007320A6"/>
    <w:rsid w:val="00732442"/>
    <w:rsid w:val="007324EE"/>
    <w:rsid w:val="00734634"/>
    <w:rsid w:val="00735104"/>
    <w:rsid w:val="007352BD"/>
    <w:rsid w:val="00735E07"/>
    <w:rsid w:val="00736203"/>
    <w:rsid w:val="00736449"/>
    <w:rsid w:val="0073653F"/>
    <w:rsid w:val="0073657F"/>
    <w:rsid w:val="00736A8A"/>
    <w:rsid w:val="00736B54"/>
    <w:rsid w:val="00737124"/>
    <w:rsid w:val="007371BD"/>
    <w:rsid w:val="00737738"/>
    <w:rsid w:val="0074036E"/>
    <w:rsid w:val="00740F0C"/>
    <w:rsid w:val="00741B96"/>
    <w:rsid w:val="00741BD3"/>
    <w:rsid w:val="00741C4D"/>
    <w:rsid w:val="00741D2A"/>
    <w:rsid w:val="0074228B"/>
    <w:rsid w:val="00742337"/>
    <w:rsid w:val="0074262B"/>
    <w:rsid w:val="007428E0"/>
    <w:rsid w:val="00742926"/>
    <w:rsid w:val="00742AE7"/>
    <w:rsid w:val="00743025"/>
    <w:rsid w:val="0074313E"/>
    <w:rsid w:val="007432D3"/>
    <w:rsid w:val="007434C4"/>
    <w:rsid w:val="00743816"/>
    <w:rsid w:val="007443F3"/>
    <w:rsid w:val="00744744"/>
    <w:rsid w:val="007458D4"/>
    <w:rsid w:val="00745F90"/>
    <w:rsid w:val="00745FCB"/>
    <w:rsid w:val="00746141"/>
    <w:rsid w:val="00746345"/>
    <w:rsid w:val="00746443"/>
    <w:rsid w:val="00746692"/>
    <w:rsid w:val="007472B7"/>
    <w:rsid w:val="0074753B"/>
    <w:rsid w:val="007475D7"/>
    <w:rsid w:val="00747A48"/>
    <w:rsid w:val="00747C7A"/>
    <w:rsid w:val="00747E77"/>
    <w:rsid w:val="00750373"/>
    <w:rsid w:val="0075057E"/>
    <w:rsid w:val="007509DD"/>
    <w:rsid w:val="00750D6F"/>
    <w:rsid w:val="007520FF"/>
    <w:rsid w:val="00752118"/>
    <w:rsid w:val="00752BA6"/>
    <w:rsid w:val="007545FF"/>
    <w:rsid w:val="00754ACD"/>
    <w:rsid w:val="00754CD7"/>
    <w:rsid w:val="00754F8D"/>
    <w:rsid w:val="00755B8E"/>
    <w:rsid w:val="00755CCD"/>
    <w:rsid w:val="00756E5D"/>
    <w:rsid w:val="00756F91"/>
    <w:rsid w:val="007573D4"/>
    <w:rsid w:val="0076019B"/>
    <w:rsid w:val="007601A0"/>
    <w:rsid w:val="00760423"/>
    <w:rsid w:val="00760C70"/>
    <w:rsid w:val="00760F36"/>
    <w:rsid w:val="007621A9"/>
    <w:rsid w:val="007626BA"/>
    <w:rsid w:val="00762905"/>
    <w:rsid w:val="00762DEC"/>
    <w:rsid w:val="00763172"/>
    <w:rsid w:val="00763453"/>
    <w:rsid w:val="00763490"/>
    <w:rsid w:val="00763DB5"/>
    <w:rsid w:val="0076415B"/>
    <w:rsid w:val="0076480D"/>
    <w:rsid w:val="0076488C"/>
    <w:rsid w:val="007664DE"/>
    <w:rsid w:val="0076699D"/>
    <w:rsid w:val="00767473"/>
    <w:rsid w:val="0076785F"/>
    <w:rsid w:val="00767FC0"/>
    <w:rsid w:val="00770324"/>
    <w:rsid w:val="00770D6D"/>
    <w:rsid w:val="00771304"/>
    <w:rsid w:val="0077145D"/>
    <w:rsid w:val="007715E8"/>
    <w:rsid w:val="00771B48"/>
    <w:rsid w:val="00771CBB"/>
    <w:rsid w:val="00771E67"/>
    <w:rsid w:val="0077275A"/>
    <w:rsid w:val="007727DD"/>
    <w:rsid w:val="00772868"/>
    <w:rsid w:val="0077287E"/>
    <w:rsid w:val="00772AA9"/>
    <w:rsid w:val="0077334B"/>
    <w:rsid w:val="00773E1B"/>
    <w:rsid w:val="00775428"/>
    <w:rsid w:val="00775523"/>
    <w:rsid w:val="007764D0"/>
    <w:rsid w:val="00776922"/>
    <w:rsid w:val="00776E25"/>
    <w:rsid w:val="007773B8"/>
    <w:rsid w:val="00777B81"/>
    <w:rsid w:val="00777C6D"/>
    <w:rsid w:val="00777E0B"/>
    <w:rsid w:val="007813B9"/>
    <w:rsid w:val="00781764"/>
    <w:rsid w:val="00781CE9"/>
    <w:rsid w:val="00781D01"/>
    <w:rsid w:val="007822CE"/>
    <w:rsid w:val="00782345"/>
    <w:rsid w:val="00782360"/>
    <w:rsid w:val="0078442D"/>
    <w:rsid w:val="0078470E"/>
    <w:rsid w:val="00784822"/>
    <w:rsid w:val="007853FD"/>
    <w:rsid w:val="007856D6"/>
    <w:rsid w:val="0078656F"/>
    <w:rsid w:val="007865B5"/>
    <w:rsid w:val="00787358"/>
    <w:rsid w:val="00787DA5"/>
    <w:rsid w:val="0079114D"/>
    <w:rsid w:val="00791D4A"/>
    <w:rsid w:val="00792104"/>
    <w:rsid w:val="00792160"/>
    <w:rsid w:val="00792E1F"/>
    <w:rsid w:val="00793C98"/>
    <w:rsid w:val="00793DFA"/>
    <w:rsid w:val="007944E2"/>
    <w:rsid w:val="007951EC"/>
    <w:rsid w:val="00796708"/>
    <w:rsid w:val="00796A38"/>
    <w:rsid w:val="00796BB1"/>
    <w:rsid w:val="00796C62"/>
    <w:rsid w:val="00796DA0"/>
    <w:rsid w:val="00796F27"/>
    <w:rsid w:val="0079782B"/>
    <w:rsid w:val="007A0383"/>
    <w:rsid w:val="007A1971"/>
    <w:rsid w:val="007A1F23"/>
    <w:rsid w:val="007A2278"/>
    <w:rsid w:val="007A23DA"/>
    <w:rsid w:val="007A267F"/>
    <w:rsid w:val="007A26AD"/>
    <w:rsid w:val="007A3052"/>
    <w:rsid w:val="007A365D"/>
    <w:rsid w:val="007A37B8"/>
    <w:rsid w:val="007A37D5"/>
    <w:rsid w:val="007A4135"/>
    <w:rsid w:val="007A42EF"/>
    <w:rsid w:val="007A4577"/>
    <w:rsid w:val="007A4728"/>
    <w:rsid w:val="007A4D12"/>
    <w:rsid w:val="007A5711"/>
    <w:rsid w:val="007A59E7"/>
    <w:rsid w:val="007A5A04"/>
    <w:rsid w:val="007A5B47"/>
    <w:rsid w:val="007A5B9E"/>
    <w:rsid w:val="007A6339"/>
    <w:rsid w:val="007A6465"/>
    <w:rsid w:val="007A706C"/>
    <w:rsid w:val="007B0B9B"/>
    <w:rsid w:val="007B106C"/>
    <w:rsid w:val="007B1570"/>
    <w:rsid w:val="007B23EE"/>
    <w:rsid w:val="007B24A4"/>
    <w:rsid w:val="007B2C72"/>
    <w:rsid w:val="007B2D98"/>
    <w:rsid w:val="007B319F"/>
    <w:rsid w:val="007B38BA"/>
    <w:rsid w:val="007B3E4F"/>
    <w:rsid w:val="007B44B3"/>
    <w:rsid w:val="007B4637"/>
    <w:rsid w:val="007B47D6"/>
    <w:rsid w:val="007B48B4"/>
    <w:rsid w:val="007B4D92"/>
    <w:rsid w:val="007B4DF2"/>
    <w:rsid w:val="007B556A"/>
    <w:rsid w:val="007B55ED"/>
    <w:rsid w:val="007B5F4B"/>
    <w:rsid w:val="007B6068"/>
    <w:rsid w:val="007B61AF"/>
    <w:rsid w:val="007B64C7"/>
    <w:rsid w:val="007B6B45"/>
    <w:rsid w:val="007C0037"/>
    <w:rsid w:val="007C024E"/>
    <w:rsid w:val="007C159E"/>
    <w:rsid w:val="007C162D"/>
    <w:rsid w:val="007C16FD"/>
    <w:rsid w:val="007C1A1D"/>
    <w:rsid w:val="007C21DD"/>
    <w:rsid w:val="007C285D"/>
    <w:rsid w:val="007C28C5"/>
    <w:rsid w:val="007C291E"/>
    <w:rsid w:val="007C2E1D"/>
    <w:rsid w:val="007C32BC"/>
    <w:rsid w:val="007C3DE8"/>
    <w:rsid w:val="007C43C7"/>
    <w:rsid w:val="007C4582"/>
    <w:rsid w:val="007C49B3"/>
    <w:rsid w:val="007C4CE1"/>
    <w:rsid w:val="007C50D8"/>
    <w:rsid w:val="007C5691"/>
    <w:rsid w:val="007C5E77"/>
    <w:rsid w:val="007C60A4"/>
    <w:rsid w:val="007C60F0"/>
    <w:rsid w:val="007C6386"/>
    <w:rsid w:val="007C64C5"/>
    <w:rsid w:val="007C6BBA"/>
    <w:rsid w:val="007C6EAF"/>
    <w:rsid w:val="007C7376"/>
    <w:rsid w:val="007D064D"/>
    <w:rsid w:val="007D0B14"/>
    <w:rsid w:val="007D0B37"/>
    <w:rsid w:val="007D0CD3"/>
    <w:rsid w:val="007D109A"/>
    <w:rsid w:val="007D12DB"/>
    <w:rsid w:val="007D1B77"/>
    <w:rsid w:val="007D1B8B"/>
    <w:rsid w:val="007D1DC9"/>
    <w:rsid w:val="007D29E0"/>
    <w:rsid w:val="007D2DCD"/>
    <w:rsid w:val="007D32B7"/>
    <w:rsid w:val="007D3678"/>
    <w:rsid w:val="007D3DBB"/>
    <w:rsid w:val="007D44DD"/>
    <w:rsid w:val="007D4C68"/>
    <w:rsid w:val="007D56DC"/>
    <w:rsid w:val="007D5AEB"/>
    <w:rsid w:val="007D5DDB"/>
    <w:rsid w:val="007D611E"/>
    <w:rsid w:val="007D7040"/>
    <w:rsid w:val="007D7846"/>
    <w:rsid w:val="007E0230"/>
    <w:rsid w:val="007E0B55"/>
    <w:rsid w:val="007E18CC"/>
    <w:rsid w:val="007E1B4B"/>
    <w:rsid w:val="007E22B5"/>
    <w:rsid w:val="007E2483"/>
    <w:rsid w:val="007E2AD2"/>
    <w:rsid w:val="007E2E5F"/>
    <w:rsid w:val="007E2F2D"/>
    <w:rsid w:val="007E34C0"/>
    <w:rsid w:val="007E355D"/>
    <w:rsid w:val="007E3A4F"/>
    <w:rsid w:val="007E3ADF"/>
    <w:rsid w:val="007E3B32"/>
    <w:rsid w:val="007E48EA"/>
    <w:rsid w:val="007E68D5"/>
    <w:rsid w:val="007E6FA7"/>
    <w:rsid w:val="007E777F"/>
    <w:rsid w:val="007E78BC"/>
    <w:rsid w:val="007E796E"/>
    <w:rsid w:val="007E7A41"/>
    <w:rsid w:val="007E7D32"/>
    <w:rsid w:val="007F0B11"/>
    <w:rsid w:val="007F21FD"/>
    <w:rsid w:val="007F3009"/>
    <w:rsid w:val="007F3163"/>
    <w:rsid w:val="007F3882"/>
    <w:rsid w:val="007F4B0C"/>
    <w:rsid w:val="007F5D1B"/>
    <w:rsid w:val="007F653C"/>
    <w:rsid w:val="007F6584"/>
    <w:rsid w:val="007F67E8"/>
    <w:rsid w:val="007F6D09"/>
    <w:rsid w:val="007F7152"/>
    <w:rsid w:val="007F7C0A"/>
    <w:rsid w:val="0080035E"/>
    <w:rsid w:val="008008EA"/>
    <w:rsid w:val="00800C4D"/>
    <w:rsid w:val="0080241E"/>
    <w:rsid w:val="008024D8"/>
    <w:rsid w:val="008025A0"/>
    <w:rsid w:val="00802A16"/>
    <w:rsid w:val="0080306C"/>
    <w:rsid w:val="00803081"/>
    <w:rsid w:val="008037C4"/>
    <w:rsid w:val="00803BED"/>
    <w:rsid w:val="008043F5"/>
    <w:rsid w:val="00804554"/>
    <w:rsid w:val="00805068"/>
    <w:rsid w:val="00805289"/>
    <w:rsid w:val="00807668"/>
    <w:rsid w:val="00807EC4"/>
    <w:rsid w:val="008101B8"/>
    <w:rsid w:val="0081044F"/>
    <w:rsid w:val="00810481"/>
    <w:rsid w:val="00810748"/>
    <w:rsid w:val="00811065"/>
    <w:rsid w:val="00811317"/>
    <w:rsid w:val="008113FB"/>
    <w:rsid w:val="00811AA2"/>
    <w:rsid w:val="00811C70"/>
    <w:rsid w:val="008124B4"/>
    <w:rsid w:val="00812CAE"/>
    <w:rsid w:val="00812FDD"/>
    <w:rsid w:val="00813E88"/>
    <w:rsid w:val="0081499E"/>
    <w:rsid w:val="00815A41"/>
    <w:rsid w:val="00815BA1"/>
    <w:rsid w:val="00815D23"/>
    <w:rsid w:val="00815DAD"/>
    <w:rsid w:val="0081664B"/>
    <w:rsid w:val="00816F6E"/>
    <w:rsid w:val="00817081"/>
    <w:rsid w:val="00817E84"/>
    <w:rsid w:val="00817EDC"/>
    <w:rsid w:val="00820760"/>
    <w:rsid w:val="00820DB3"/>
    <w:rsid w:val="00821D3A"/>
    <w:rsid w:val="008220F6"/>
    <w:rsid w:val="0082220C"/>
    <w:rsid w:val="0082238A"/>
    <w:rsid w:val="00822815"/>
    <w:rsid w:val="008228BC"/>
    <w:rsid w:val="008228E4"/>
    <w:rsid w:val="00822B1E"/>
    <w:rsid w:val="00822E29"/>
    <w:rsid w:val="00822ED0"/>
    <w:rsid w:val="00823296"/>
    <w:rsid w:val="00824C91"/>
    <w:rsid w:val="00824FC7"/>
    <w:rsid w:val="008251A8"/>
    <w:rsid w:val="008255A3"/>
    <w:rsid w:val="008261AD"/>
    <w:rsid w:val="00826380"/>
    <w:rsid w:val="008264D8"/>
    <w:rsid w:val="00826C63"/>
    <w:rsid w:val="008274A5"/>
    <w:rsid w:val="008276FF"/>
    <w:rsid w:val="008279B3"/>
    <w:rsid w:val="00827F1B"/>
    <w:rsid w:val="00827FCA"/>
    <w:rsid w:val="0083022B"/>
    <w:rsid w:val="00830908"/>
    <w:rsid w:val="00830B26"/>
    <w:rsid w:val="00830FF7"/>
    <w:rsid w:val="008316F1"/>
    <w:rsid w:val="00831760"/>
    <w:rsid w:val="0083190A"/>
    <w:rsid w:val="00832AC2"/>
    <w:rsid w:val="00832AD3"/>
    <w:rsid w:val="00833AC2"/>
    <w:rsid w:val="00833E40"/>
    <w:rsid w:val="00833EF5"/>
    <w:rsid w:val="008348F2"/>
    <w:rsid w:val="00834B2E"/>
    <w:rsid w:val="00834F03"/>
    <w:rsid w:val="008351C3"/>
    <w:rsid w:val="0083578A"/>
    <w:rsid w:val="00836379"/>
    <w:rsid w:val="00836703"/>
    <w:rsid w:val="00836A39"/>
    <w:rsid w:val="008372C3"/>
    <w:rsid w:val="008379B6"/>
    <w:rsid w:val="008402E3"/>
    <w:rsid w:val="00840499"/>
    <w:rsid w:val="00840625"/>
    <w:rsid w:val="0084165B"/>
    <w:rsid w:val="00841A2B"/>
    <w:rsid w:val="00841BFB"/>
    <w:rsid w:val="00842074"/>
    <w:rsid w:val="008428F5"/>
    <w:rsid w:val="00842B2C"/>
    <w:rsid w:val="00842C11"/>
    <w:rsid w:val="00842D0A"/>
    <w:rsid w:val="00843587"/>
    <w:rsid w:val="008435CF"/>
    <w:rsid w:val="0084362E"/>
    <w:rsid w:val="00843E85"/>
    <w:rsid w:val="00844574"/>
    <w:rsid w:val="0084479C"/>
    <w:rsid w:val="00844A0A"/>
    <w:rsid w:val="00844A9E"/>
    <w:rsid w:val="00844B01"/>
    <w:rsid w:val="00845D20"/>
    <w:rsid w:val="00845DB7"/>
    <w:rsid w:val="0084603C"/>
    <w:rsid w:val="00846644"/>
    <w:rsid w:val="008467F2"/>
    <w:rsid w:val="00847069"/>
    <w:rsid w:val="00847668"/>
    <w:rsid w:val="00847844"/>
    <w:rsid w:val="008479B8"/>
    <w:rsid w:val="008509E3"/>
    <w:rsid w:val="00850A2D"/>
    <w:rsid w:val="00851264"/>
    <w:rsid w:val="008516D8"/>
    <w:rsid w:val="00851825"/>
    <w:rsid w:val="00851AC6"/>
    <w:rsid w:val="008521C0"/>
    <w:rsid w:val="00852850"/>
    <w:rsid w:val="00852D34"/>
    <w:rsid w:val="00852FF0"/>
    <w:rsid w:val="0085316D"/>
    <w:rsid w:val="008534A1"/>
    <w:rsid w:val="008535FF"/>
    <w:rsid w:val="0085463B"/>
    <w:rsid w:val="008547D8"/>
    <w:rsid w:val="00854C56"/>
    <w:rsid w:val="0085529A"/>
    <w:rsid w:val="0085532C"/>
    <w:rsid w:val="0085575A"/>
    <w:rsid w:val="00855862"/>
    <w:rsid w:val="008559E2"/>
    <w:rsid w:val="008564D0"/>
    <w:rsid w:val="00856A1E"/>
    <w:rsid w:val="00856CB2"/>
    <w:rsid w:val="00856D4C"/>
    <w:rsid w:val="00856F0C"/>
    <w:rsid w:val="00857199"/>
    <w:rsid w:val="00857CC7"/>
    <w:rsid w:val="00857F56"/>
    <w:rsid w:val="0086046F"/>
    <w:rsid w:val="00860642"/>
    <w:rsid w:val="008608A0"/>
    <w:rsid w:val="008614AB"/>
    <w:rsid w:val="00861FA5"/>
    <w:rsid w:val="00862056"/>
    <w:rsid w:val="008622E4"/>
    <w:rsid w:val="008622F9"/>
    <w:rsid w:val="008628FB"/>
    <w:rsid w:val="0086297B"/>
    <w:rsid w:val="00862BAC"/>
    <w:rsid w:val="00864066"/>
    <w:rsid w:val="00864A35"/>
    <w:rsid w:val="00864B7A"/>
    <w:rsid w:val="008653B1"/>
    <w:rsid w:val="00865565"/>
    <w:rsid w:val="00865B04"/>
    <w:rsid w:val="0086615E"/>
    <w:rsid w:val="008661E0"/>
    <w:rsid w:val="008673BD"/>
    <w:rsid w:val="008674D7"/>
    <w:rsid w:val="0087028A"/>
    <w:rsid w:val="00870BD5"/>
    <w:rsid w:val="008717FA"/>
    <w:rsid w:val="00871A96"/>
    <w:rsid w:val="00871AE3"/>
    <w:rsid w:val="00871C9B"/>
    <w:rsid w:val="008722BC"/>
    <w:rsid w:val="00873843"/>
    <w:rsid w:val="00873BB3"/>
    <w:rsid w:val="00875539"/>
    <w:rsid w:val="00875646"/>
    <w:rsid w:val="008778B0"/>
    <w:rsid w:val="00877C36"/>
    <w:rsid w:val="00877D95"/>
    <w:rsid w:val="008801F4"/>
    <w:rsid w:val="0088071B"/>
    <w:rsid w:val="008809C1"/>
    <w:rsid w:val="00880B3F"/>
    <w:rsid w:val="00880C24"/>
    <w:rsid w:val="00880D6B"/>
    <w:rsid w:val="00881E9B"/>
    <w:rsid w:val="00882E79"/>
    <w:rsid w:val="00883880"/>
    <w:rsid w:val="00883AF5"/>
    <w:rsid w:val="00883DB4"/>
    <w:rsid w:val="00884123"/>
    <w:rsid w:val="0088448B"/>
    <w:rsid w:val="00884C1F"/>
    <w:rsid w:val="00884D1C"/>
    <w:rsid w:val="00884E56"/>
    <w:rsid w:val="00884F3E"/>
    <w:rsid w:val="00885562"/>
    <w:rsid w:val="008859AC"/>
    <w:rsid w:val="008859ED"/>
    <w:rsid w:val="00885D21"/>
    <w:rsid w:val="008863EC"/>
    <w:rsid w:val="00886477"/>
    <w:rsid w:val="00886878"/>
    <w:rsid w:val="00886B06"/>
    <w:rsid w:val="008870BD"/>
    <w:rsid w:val="008872C4"/>
    <w:rsid w:val="008874A8"/>
    <w:rsid w:val="00887E03"/>
    <w:rsid w:val="00887ED4"/>
    <w:rsid w:val="00887FE9"/>
    <w:rsid w:val="00890968"/>
    <w:rsid w:val="00890F1E"/>
    <w:rsid w:val="00890FBC"/>
    <w:rsid w:val="00891161"/>
    <w:rsid w:val="008912A2"/>
    <w:rsid w:val="0089231B"/>
    <w:rsid w:val="00892500"/>
    <w:rsid w:val="00892665"/>
    <w:rsid w:val="00892667"/>
    <w:rsid w:val="008932A1"/>
    <w:rsid w:val="00893783"/>
    <w:rsid w:val="00893919"/>
    <w:rsid w:val="00893D91"/>
    <w:rsid w:val="00893E48"/>
    <w:rsid w:val="008940FC"/>
    <w:rsid w:val="00895876"/>
    <w:rsid w:val="00895BE0"/>
    <w:rsid w:val="00895E16"/>
    <w:rsid w:val="00895FC2"/>
    <w:rsid w:val="008967B8"/>
    <w:rsid w:val="00896967"/>
    <w:rsid w:val="00896D8D"/>
    <w:rsid w:val="00896F28"/>
    <w:rsid w:val="0089780C"/>
    <w:rsid w:val="00897B03"/>
    <w:rsid w:val="008A02BD"/>
    <w:rsid w:val="008A0366"/>
    <w:rsid w:val="008A0EEB"/>
    <w:rsid w:val="008A1F92"/>
    <w:rsid w:val="008A2B46"/>
    <w:rsid w:val="008A3FC6"/>
    <w:rsid w:val="008A455C"/>
    <w:rsid w:val="008A4699"/>
    <w:rsid w:val="008A494B"/>
    <w:rsid w:val="008A4D62"/>
    <w:rsid w:val="008A5803"/>
    <w:rsid w:val="008A5E58"/>
    <w:rsid w:val="008A6628"/>
    <w:rsid w:val="008A6E61"/>
    <w:rsid w:val="008A7275"/>
    <w:rsid w:val="008A762A"/>
    <w:rsid w:val="008A7736"/>
    <w:rsid w:val="008A7827"/>
    <w:rsid w:val="008A795A"/>
    <w:rsid w:val="008A7CAC"/>
    <w:rsid w:val="008A7E40"/>
    <w:rsid w:val="008B0C5B"/>
    <w:rsid w:val="008B0E24"/>
    <w:rsid w:val="008B11B6"/>
    <w:rsid w:val="008B1691"/>
    <w:rsid w:val="008B1717"/>
    <w:rsid w:val="008B197F"/>
    <w:rsid w:val="008B2117"/>
    <w:rsid w:val="008B268F"/>
    <w:rsid w:val="008B2E63"/>
    <w:rsid w:val="008B379C"/>
    <w:rsid w:val="008B37B2"/>
    <w:rsid w:val="008B3ACC"/>
    <w:rsid w:val="008B4162"/>
    <w:rsid w:val="008B455E"/>
    <w:rsid w:val="008B4C36"/>
    <w:rsid w:val="008B4C9D"/>
    <w:rsid w:val="008B5765"/>
    <w:rsid w:val="008B59E4"/>
    <w:rsid w:val="008B5AA1"/>
    <w:rsid w:val="008B69BA"/>
    <w:rsid w:val="008B6DD6"/>
    <w:rsid w:val="008B72DF"/>
    <w:rsid w:val="008B75D3"/>
    <w:rsid w:val="008C098C"/>
    <w:rsid w:val="008C09CE"/>
    <w:rsid w:val="008C16A6"/>
    <w:rsid w:val="008C1896"/>
    <w:rsid w:val="008C2892"/>
    <w:rsid w:val="008C2A44"/>
    <w:rsid w:val="008C2C70"/>
    <w:rsid w:val="008C2C8C"/>
    <w:rsid w:val="008C2EBE"/>
    <w:rsid w:val="008C300B"/>
    <w:rsid w:val="008C3AB0"/>
    <w:rsid w:val="008C44B3"/>
    <w:rsid w:val="008C4532"/>
    <w:rsid w:val="008C567C"/>
    <w:rsid w:val="008C588A"/>
    <w:rsid w:val="008C58E3"/>
    <w:rsid w:val="008C6957"/>
    <w:rsid w:val="008C6A73"/>
    <w:rsid w:val="008C6AEB"/>
    <w:rsid w:val="008D0119"/>
    <w:rsid w:val="008D04AD"/>
    <w:rsid w:val="008D0C68"/>
    <w:rsid w:val="008D1042"/>
    <w:rsid w:val="008D18D1"/>
    <w:rsid w:val="008D2152"/>
    <w:rsid w:val="008D2430"/>
    <w:rsid w:val="008D2844"/>
    <w:rsid w:val="008D2CC1"/>
    <w:rsid w:val="008D2D76"/>
    <w:rsid w:val="008D2FE5"/>
    <w:rsid w:val="008D34A1"/>
    <w:rsid w:val="008D3669"/>
    <w:rsid w:val="008D3740"/>
    <w:rsid w:val="008D383B"/>
    <w:rsid w:val="008D3E5A"/>
    <w:rsid w:val="008D49F9"/>
    <w:rsid w:val="008D4B9B"/>
    <w:rsid w:val="008D4F76"/>
    <w:rsid w:val="008D4F7E"/>
    <w:rsid w:val="008D5D2A"/>
    <w:rsid w:val="008D5D73"/>
    <w:rsid w:val="008D66EE"/>
    <w:rsid w:val="008D70E2"/>
    <w:rsid w:val="008D78FB"/>
    <w:rsid w:val="008D7C79"/>
    <w:rsid w:val="008E016D"/>
    <w:rsid w:val="008E031A"/>
    <w:rsid w:val="008E03B1"/>
    <w:rsid w:val="008E0683"/>
    <w:rsid w:val="008E07E2"/>
    <w:rsid w:val="008E0CF1"/>
    <w:rsid w:val="008E0F33"/>
    <w:rsid w:val="008E0F41"/>
    <w:rsid w:val="008E1243"/>
    <w:rsid w:val="008E12F5"/>
    <w:rsid w:val="008E1A8B"/>
    <w:rsid w:val="008E2021"/>
    <w:rsid w:val="008E2175"/>
    <w:rsid w:val="008E2751"/>
    <w:rsid w:val="008E2966"/>
    <w:rsid w:val="008E2DC1"/>
    <w:rsid w:val="008E2E90"/>
    <w:rsid w:val="008E32CF"/>
    <w:rsid w:val="008E348C"/>
    <w:rsid w:val="008E3FF0"/>
    <w:rsid w:val="008E44F0"/>
    <w:rsid w:val="008E49A8"/>
    <w:rsid w:val="008E5361"/>
    <w:rsid w:val="008E56F3"/>
    <w:rsid w:val="008E5E1B"/>
    <w:rsid w:val="008E70EA"/>
    <w:rsid w:val="008E710D"/>
    <w:rsid w:val="008E768A"/>
    <w:rsid w:val="008E7CF8"/>
    <w:rsid w:val="008F02A8"/>
    <w:rsid w:val="008F0692"/>
    <w:rsid w:val="008F113A"/>
    <w:rsid w:val="008F122E"/>
    <w:rsid w:val="008F1660"/>
    <w:rsid w:val="008F1720"/>
    <w:rsid w:val="008F17AE"/>
    <w:rsid w:val="008F17E7"/>
    <w:rsid w:val="008F1C71"/>
    <w:rsid w:val="008F218B"/>
    <w:rsid w:val="008F2314"/>
    <w:rsid w:val="008F2674"/>
    <w:rsid w:val="008F2952"/>
    <w:rsid w:val="008F29EF"/>
    <w:rsid w:val="008F2AEF"/>
    <w:rsid w:val="008F358C"/>
    <w:rsid w:val="008F3D87"/>
    <w:rsid w:val="008F3E40"/>
    <w:rsid w:val="008F45EE"/>
    <w:rsid w:val="008F489A"/>
    <w:rsid w:val="008F4E83"/>
    <w:rsid w:val="008F580A"/>
    <w:rsid w:val="008F5EC3"/>
    <w:rsid w:val="008F763C"/>
    <w:rsid w:val="008F7938"/>
    <w:rsid w:val="00900017"/>
    <w:rsid w:val="00900AD2"/>
    <w:rsid w:val="00900BE2"/>
    <w:rsid w:val="00900C4D"/>
    <w:rsid w:val="009011BF"/>
    <w:rsid w:val="00901342"/>
    <w:rsid w:val="00901A87"/>
    <w:rsid w:val="00901EBD"/>
    <w:rsid w:val="00902778"/>
    <w:rsid w:val="009028C1"/>
    <w:rsid w:val="00902940"/>
    <w:rsid w:val="009038AF"/>
    <w:rsid w:val="00903AF7"/>
    <w:rsid w:val="00904E32"/>
    <w:rsid w:val="00905C65"/>
    <w:rsid w:val="00906CD5"/>
    <w:rsid w:val="009076C6"/>
    <w:rsid w:val="00907FBD"/>
    <w:rsid w:val="00910B54"/>
    <w:rsid w:val="00910C7A"/>
    <w:rsid w:val="00910CF9"/>
    <w:rsid w:val="00910D84"/>
    <w:rsid w:val="00910EC8"/>
    <w:rsid w:val="00912160"/>
    <w:rsid w:val="0091224B"/>
    <w:rsid w:val="009124F2"/>
    <w:rsid w:val="00912D41"/>
    <w:rsid w:val="009134F1"/>
    <w:rsid w:val="00913B53"/>
    <w:rsid w:val="00913C10"/>
    <w:rsid w:val="00914273"/>
    <w:rsid w:val="00914523"/>
    <w:rsid w:val="009148B4"/>
    <w:rsid w:val="009148B7"/>
    <w:rsid w:val="00914C63"/>
    <w:rsid w:val="00914D02"/>
    <w:rsid w:val="009156E0"/>
    <w:rsid w:val="0091639D"/>
    <w:rsid w:val="009168B4"/>
    <w:rsid w:val="009169FE"/>
    <w:rsid w:val="00916DEE"/>
    <w:rsid w:val="00917F50"/>
    <w:rsid w:val="00920A69"/>
    <w:rsid w:val="00920CDF"/>
    <w:rsid w:val="00921592"/>
    <w:rsid w:val="00921C2B"/>
    <w:rsid w:val="00921E52"/>
    <w:rsid w:val="0092224D"/>
    <w:rsid w:val="009223CD"/>
    <w:rsid w:val="00922B53"/>
    <w:rsid w:val="00922CDD"/>
    <w:rsid w:val="009241CF"/>
    <w:rsid w:val="00924409"/>
    <w:rsid w:val="00924461"/>
    <w:rsid w:val="009248E4"/>
    <w:rsid w:val="00924FE0"/>
    <w:rsid w:val="009251B1"/>
    <w:rsid w:val="00925892"/>
    <w:rsid w:val="00926518"/>
    <w:rsid w:val="009265B5"/>
    <w:rsid w:val="00926694"/>
    <w:rsid w:val="00926707"/>
    <w:rsid w:val="00926DA3"/>
    <w:rsid w:val="00927148"/>
    <w:rsid w:val="00927AAB"/>
    <w:rsid w:val="00930352"/>
    <w:rsid w:val="0093100B"/>
    <w:rsid w:val="00931789"/>
    <w:rsid w:val="009328E2"/>
    <w:rsid w:val="00932C81"/>
    <w:rsid w:val="00932FFC"/>
    <w:rsid w:val="009336BE"/>
    <w:rsid w:val="00933ED3"/>
    <w:rsid w:val="00934108"/>
    <w:rsid w:val="00934588"/>
    <w:rsid w:val="009348D7"/>
    <w:rsid w:val="00934C61"/>
    <w:rsid w:val="00934CD4"/>
    <w:rsid w:val="00934D50"/>
    <w:rsid w:val="00935417"/>
    <w:rsid w:val="009358AF"/>
    <w:rsid w:val="00935D72"/>
    <w:rsid w:val="00935EF3"/>
    <w:rsid w:val="0093604A"/>
    <w:rsid w:val="009363A5"/>
    <w:rsid w:val="0093657B"/>
    <w:rsid w:val="009367D1"/>
    <w:rsid w:val="00936A17"/>
    <w:rsid w:val="00936BC2"/>
    <w:rsid w:val="0093703E"/>
    <w:rsid w:val="009371A4"/>
    <w:rsid w:val="0093766F"/>
    <w:rsid w:val="00937B03"/>
    <w:rsid w:val="00937F50"/>
    <w:rsid w:val="009407B2"/>
    <w:rsid w:val="00940915"/>
    <w:rsid w:val="00940CE0"/>
    <w:rsid w:val="00941345"/>
    <w:rsid w:val="00941891"/>
    <w:rsid w:val="00941BB6"/>
    <w:rsid w:val="00942110"/>
    <w:rsid w:val="0094213F"/>
    <w:rsid w:val="009425AB"/>
    <w:rsid w:val="009427B4"/>
    <w:rsid w:val="0094281C"/>
    <w:rsid w:val="009429FB"/>
    <w:rsid w:val="00942BD5"/>
    <w:rsid w:val="00943141"/>
    <w:rsid w:val="00943D48"/>
    <w:rsid w:val="00943E79"/>
    <w:rsid w:val="00943F1D"/>
    <w:rsid w:val="009441EB"/>
    <w:rsid w:val="0094426F"/>
    <w:rsid w:val="009447D9"/>
    <w:rsid w:val="00944EBD"/>
    <w:rsid w:val="00945807"/>
    <w:rsid w:val="00945BE9"/>
    <w:rsid w:val="00945D43"/>
    <w:rsid w:val="00945DBE"/>
    <w:rsid w:val="00945EDB"/>
    <w:rsid w:val="00946133"/>
    <w:rsid w:val="0094629F"/>
    <w:rsid w:val="00947124"/>
    <w:rsid w:val="009471F8"/>
    <w:rsid w:val="00947523"/>
    <w:rsid w:val="00950341"/>
    <w:rsid w:val="00950422"/>
    <w:rsid w:val="00950448"/>
    <w:rsid w:val="009508DF"/>
    <w:rsid w:val="00950920"/>
    <w:rsid w:val="00950F77"/>
    <w:rsid w:val="009514DE"/>
    <w:rsid w:val="009518E1"/>
    <w:rsid w:val="00951E62"/>
    <w:rsid w:val="0095220C"/>
    <w:rsid w:val="00952263"/>
    <w:rsid w:val="00952518"/>
    <w:rsid w:val="00952C59"/>
    <w:rsid w:val="009530D9"/>
    <w:rsid w:val="009533CB"/>
    <w:rsid w:val="0095397E"/>
    <w:rsid w:val="00953B00"/>
    <w:rsid w:val="00954DA8"/>
    <w:rsid w:val="00954E79"/>
    <w:rsid w:val="0095522A"/>
    <w:rsid w:val="009558A4"/>
    <w:rsid w:val="00955B5C"/>
    <w:rsid w:val="00956ABB"/>
    <w:rsid w:val="00956B91"/>
    <w:rsid w:val="00956CC3"/>
    <w:rsid w:val="00956DE3"/>
    <w:rsid w:val="00957756"/>
    <w:rsid w:val="00960639"/>
    <w:rsid w:val="0096139C"/>
    <w:rsid w:val="009629C1"/>
    <w:rsid w:val="00962B76"/>
    <w:rsid w:val="00962FC8"/>
    <w:rsid w:val="0096372F"/>
    <w:rsid w:val="00963A0F"/>
    <w:rsid w:val="00963B49"/>
    <w:rsid w:val="00963BC1"/>
    <w:rsid w:val="00963C1B"/>
    <w:rsid w:val="009643DF"/>
    <w:rsid w:val="009645F1"/>
    <w:rsid w:val="00964A19"/>
    <w:rsid w:val="00965D84"/>
    <w:rsid w:val="00966151"/>
    <w:rsid w:val="009667A6"/>
    <w:rsid w:val="00966DCC"/>
    <w:rsid w:val="00967707"/>
    <w:rsid w:val="00967880"/>
    <w:rsid w:val="009705E3"/>
    <w:rsid w:val="00970F54"/>
    <w:rsid w:val="00971175"/>
    <w:rsid w:val="00971658"/>
    <w:rsid w:val="00971736"/>
    <w:rsid w:val="009719BE"/>
    <w:rsid w:val="00972211"/>
    <w:rsid w:val="0097306E"/>
    <w:rsid w:val="009733CD"/>
    <w:rsid w:val="00973595"/>
    <w:rsid w:val="0097431C"/>
    <w:rsid w:val="00974884"/>
    <w:rsid w:val="00974D48"/>
    <w:rsid w:val="009750CC"/>
    <w:rsid w:val="0097513F"/>
    <w:rsid w:val="00975A02"/>
    <w:rsid w:val="0097687C"/>
    <w:rsid w:val="009773C2"/>
    <w:rsid w:val="00977569"/>
    <w:rsid w:val="009776B0"/>
    <w:rsid w:val="0098007B"/>
    <w:rsid w:val="00980B75"/>
    <w:rsid w:val="00980BD6"/>
    <w:rsid w:val="00981A27"/>
    <w:rsid w:val="00981FAE"/>
    <w:rsid w:val="00982177"/>
    <w:rsid w:val="00982BB8"/>
    <w:rsid w:val="00983019"/>
    <w:rsid w:val="009838D0"/>
    <w:rsid w:val="00983DAF"/>
    <w:rsid w:val="00984436"/>
    <w:rsid w:val="00984D02"/>
    <w:rsid w:val="00984F57"/>
    <w:rsid w:val="009855B5"/>
    <w:rsid w:val="00985BBC"/>
    <w:rsid w:val="00985CD4"/>
    <w:rsid w:val="00986F25"/>
    <w:rsid w:val="00987825"/>
    <w:rsid w:val="009879D0"/>
    <w:rsid w:val="009902D4"/>
    <w:rsid w:val="00990A6F"/>
    <w:rsid w:val="009915E3"/>
    <w:rsid w:val="00992292"/>
    <w:rsid w:val="0099269F"/>
    <w:rsid w:val="009927B3"/>
    <w:rsid w:val="00992EA5"/>
    <w:rsid w:val="00992F62"/>
    <w:rsid w:val="009938A6"/>
    <w:rsid w:val="0099397C"/>
    <w:rsid w:val="009939F3"/>
    <w:rsid w:val="00993F64"/>
    <w:rsid w:val="009942B6"/>
    <w:rsid w:val="009944FE"/>
    <w:rsid w:val="0099465F"/>
    <w:rsid w:val="009947CD"/>
    <w:rsid w:val="00994ACF"/>
    <w:rsid w:val="00994D34"/>
    <w:rsid w:val="00994E56"/>
    <w:rsid w:val="009956B5"/>
    <w:rsid w:val="0099603A"/>
    <w:rsid w:val="00996192"/>
    <w:rsid w:val="00996B5A"/>
    <w:rsid w:val="009972E1"/>
    <w:rsid w:val="009973D5"/>
    <w:rsid w:val="009975E1"/>
    <w:rsid w:val="00997665"/>
    <w:rsid w:val="009979C8"/>
    <w:rsid w:val="00997D0E"/>
    <w:rsid w:val="009A04A5"/>
    <w:rsid w:val="009A0765"/>
    <w:rsid w:val="009A0B66"/>
    <w:rsid w:val="009A0C61"/>
    <w:rsid w:val="009A0D6F"/>
    <w:rsid w:val="009A1031"/>
    <w:rsid w:val="009A11C1"/>
    <w:rsid w:val="009A25C4"/>
    <w:rsid w:val="009A28A0"/>
    <w:rsid w:val="009A2A95"/>
    <w:rsid w:val="009A2CC8"/>
    <w:rsid w:val="009A30D6"/>
    <w:rsid w:val="009A3856"/>
    <w:rsid w:val="009A3883"/>
    <w:rsid w:val="009A3CFB"/>
    <w:rsid w:val="009A3D9A"/>
    <w:rsid w:val="009A405C"/>
    <w:rsid w:val="009A41EC"/>
    <w:rsid w:val="009A441C"/>
    <w:rsid w:val="009A4A8D"/>
    <w:rsid w:val="009A4B99"/>
    <w:rsid w:val="009A507C"/>
    <w:rsid w:val="009A59E8"/>
    <w:rsid w:val="009A6050"/>
    <w:rsid w:val="009A60B7"/>
    <w:rsid w:val="009A6277"/>
    <w:rsid w:val="009A6ADF"/>
    <w:rsid w:val="009A768C"/>
    <w:rsid w:val="009A76DD"/>
    <w:rsid w:val="009B0575"/>
    <w:rsid w:val="009B0876"/>
    <w:rsid w:val="009B0B4D"/>
    <w:rsid w:val="009B16E8"/>
    <w:rsid w:val="009B18AB"/>
    <w:rsid w:val="009B1945"/>
    <w:rsid w:val="009B1F8A"/>
    <w:rsid w:val="009B221A"/>
    <w:rsid w:val="009B3233"/>
    <w:rsid w:val="009B38FE"/>
    <w:rsid w:val="009B39BE"/>
    <w:rsid w:val="009B3C71"/>
    <w:rsid w:val="009B4099"/>
    <w:rsid w:val="009B483F"/>
    <w:rsid w:val="009B4E40"/>
    <w:rsid w:val="009B5603"/>
    <w:rsid w:val="009B563E"/>
    <w:rsid w:val="009B56E4"/>
    <w:rsid w:val="009B5759"/>
    <w:rsid w:val="009B6056"/>
    <w:rsid w:val="009B61B5"/>
    <w:rsid w:val="009B61F2"/>
    <w:rsid w:val="009B65B5"/>
    <w:rsid w:val="009B727F"/>
    <w:rsid w:val="009B77F3"/>
    <w:rsid w:val="009B78E1"/>
    <w:rsid w:val="009B7BF5"/>
    <w:rsid w:val="009B7DFF"/>
    <w:rsid w:val="009B7E15"/>
    <w:rsid w:val="009C02C5"/>
    <w:rsid w:val="009C0C56"/>
    <w:rsid w:val="009C0CBD"/>
    <w:rsid w:val="009C16ED"/>
    <w:rsid w:val="009C1980"/>
    <w:rsid w:val="009C1CC9"/>
    <w:rsid w:val="009C1DEF"/>
    <w:rsid w:val="009C2A3D"/>
    <w:rsid w:val="009C2FE3"/>
    <w:rsid w:val="009C352D"/>
    <w:rsid w:val="009C3890"/>
    <w:rsid w:val="009C3949"/>
    <w:rsid w:val="009C461D"/>
    <w:rsid w:val="009C472E"/>
    <w:rsid w:val="009C4838"/>
    <w:rsid w:val="009C4989"/>
    <w:rsid w:val="009C4C05"/>
    <w:rsid w:val="009C554A"/>
    <w:rsid w:val="009C577A"/>
    <w:rsid w:val="009C5BE4"/>
    <w:rsid w:val="009C5D41"/>
    <w:rsid w:val="009C5F97"/>
    <w:rsid w:val="009C6E9C"/>
    <w:rsid w:val="009C7450"/>
    <w:rsid w:val="009C7FEF"/>
    <w:rsid w:val="009D0153"/>
    <w:rsid w:val="009D0AF2"/>
    <w:rsid w:val="009D1678"/>
    <w:rsid w:val="009D19EA"/>
    <w:rsid w:val="009D2CA9"/>
    <w:rsid w:val="009D2F72"/>
    <w:rsid w:val="009D35FD"/>
    <w:rsid w:val="009D3A0A"/>
    <w:rsid w:val="009D3CB4"/>
    <w:rsid w:val="009D3FA1"/>
    <w:rsid w:val="009D436E"/>
    <w:rsid w:val="009D490D"/>
    <w:rsid w:val="009D4C93"/>
    <w:rsid w:val="009D4DE2"/>
    <w:rsid w:val="009D528B"/>
    <w:rsid w:val="009D562A"/>
    <w:rsid w:val="009D5A2E"/>
    <w:rsid w:val="009D5E29"/>
    <w:rsid w:val="009D674B"/>
    <w:rsid w:val="009D7381"/>
    <w:rsid w:val="009D74C6"/>
    <w:rsid w:val="009D78F7"/>
    <w:rsid w:val="009D7DB5"/>
    <w:rsid w:val="009D7E92"/>
    <w:rsid w:val="009D7EEE"/>
    <w:rsid w:val="009E01C4"/>
    <w:rsid w:val="009E0208"/>
    <w:rsid w:val="009E0539"/>
    <w:rsid w:val="009E0808"/>
    <w:rsid w:val="009E106C"/>
    <w:rsid w:val="009E1D2C"/>
    <w:rsid w:val="009E1D80"/>
    <w:rsid w:val="009E21FD"/>
    <w:rsid w:val="009E36E2"/>
    <w:rsid w:val="009E4066"/>
    <w:rsid w:val="009E4E89"/>
    <w:rsid w:val="009E5136"/>
    <w:rsid w:val="009E568F"/>
    <w:rsid w:val="009E59F7"/>
    <w:rsid w:val="009E5EE5"/>
    <w:rsid w:val="009E60DE"/>
    <w:rsid w:val="009E63C4"/>
    <w:rsid w:val="009E66E9"/>
    <w:rsid w:val="009E6A0F"/>
    <w:rsid w:val="009E6C52"/>
    <w:rsid w:val="009E6F81"/>
    <w:rsid w:val="009E7262"/>
    <w:rsid w:val="009E742D"/>
    <w:rsid w:val="009E7833"/>
    <w:rsid w:val="009F00B8"/>
    <w:rsid w:val="009F032D"/>
    <w:rsid w:val="009F100C"/>
    <w:rsid w:val="009F1DFC"/>
    <w:rsid w:val="009F2CCC"/>
    <w:rsid w:val="009F342E"/>
    <w:rsid w:val="009F4B8F"/>
    <w:rsid w:val="009F5C07"/>
    <w:rsid w:val="009F5C9B"/>
    <w:rsid w:val="009F65C1"/>
    <w:rsid w:val="009F6A10"/>
    <w:rsid w:val="009F7118"/>
    <w:rsid w:val="009F712B"/>
    <w:rsid w:val="009F7676"/>
    <w:rsid w:val="009F7C5B"/>
    <w:rsid w:val="00A00056"/>
    <w:rsid w:val="00A001EE"/>
    <w:rsid w:val="00A00A8F"/>
    <w:rsid w:val="00A00BB1"/>
    <w:rsid w:val="00A00DA1"/>
    <w:rsid w:val="00A00DA5"/>
    <w:rsid w:val="00A00F02"/>
    <w:rsid w:val="00A00F63"/>
    <w:rsid w:val="00A01D1D"/>
    <w:rsid w:val="00A01FCD"/>
    <w:rsid w:val="00A021AE"/>
    <w:rsid w:val="00A027FF"/>
    <w:rsid w:val="00A033FC"/>
    <w:rsid w:val="00A03D7A"/>
    <w:rsid w:val="00A0509F"/>
    <w:rsid w:val="00A05189"/>
    <w:rsid w:val="00A054F0"/>
    <w:rsid w:val="00A05891"/>
    <w:rsid w:val="00A060D3"/>
    <w:rsid w:val="00A06302"/>
    <w:rsid w:val="00A07102"/>
    <w:rsid w:val="00A07299"/>
    <w:rsid w:val="00A10291"/>
    <w:rsid w:val="00A10446"/>
    <w:rsid w:val="00A106F0"/>
    <w:rsid w:val="00A10806"/>
    <w:rsid w:val="00A1106E"/>
    <w:rsid w:val="00A11D7A"/>
    <w:rsid w:val="00A12275"/>
    <w:rsid w:val="00A125B1"/>
    <w:rsid w:val="00A12E57"/>
    <w:rsid w:val="00A1376B"/>
    <w:rsid w:val="00A13D24"/>
    <w:rsid w:val="00A1404E"/>
    <w:rsid w:val="00A14CC6"/>
    <w:rsid w:val="00A14EB8"/>
    <w:rsid w:val="00A153D3"/>
    <w:rsid w:val="00A15464"/>
    <w:rsid w:val="00A158EA"/>
    <w:rsid w:val="00A16C00"/>
    <w:rsid w:val="00A16DAC"/>
    <w:rsid w:val="00A173F4"/>
    <w:rsid w:val="00A1798A"/>
    <w:rsid w:val="00A2057B"/>
    <w:rsid w:val="00A20EB8"/>
    <w:rsid w:val="00A2102A"/>
    <w:rsid w:val="00A21119"/>
    <w:rsid w:val="00A2139C"/>
    <w:rsid w:val="00A22529"/>
    <w:rsid w:val="00A22B21"/>
    <w:rsid w:val="00A230B3"/>
    <w:rsid w:val="00A23728"/>
    <w:rsid w:val="00A23766"/>
    <w:rsid w:val="00A243FD"/>
    <w:rsid w:val="00A2505E"/>
    <w:rsid w:val="00A252CB"/>
    <w:rsid w:val="00A26ACC"/>
    <w:rsid w:val="00A2751B"/>
    <w:rsid w:val="00A27DBA"/>
    <w:rsid w:val="00A27EA3"/>
    <w:rsid w:val="00A3004C"/>
    <w:rsid w:val="00A310D1"/>
    <w:rsid w:val="00A3125C"/>
    <w:rsid w:val="00A313A9"/>
    <w:rsid w:val="00A31512"/>
    <w:rsid w:val="00A315FD"/>
    <w:rsid w:val="00A31876"/>
    <w:rsid w:val="00A31E0E"/>
    <w:rsid w:val="00A3208B"/>
    <w:rsid w:val="00A33534"/>
    <w:rsid w:val="00A3379C"/>
    <w:rsid w:val="00A339AB"/>
    <w:rsid w:val="00A34770"/>
    <w:rsid w:val="00A35343"/>
    <w:rsid w:val="00A36112"/>
    <w:rsid w:val="00A363F1"/>
    <w:rsid w:val="00A36906"/>
    <w:rsid w:val="00A37469"/>
    <w:rsid w:val="00A375FE"/>
    <w:rsid w:val="00A37CBB"/>
    <w:rsid w:val="00A37DA0"/>
    <w:rsid w:val="00A40EC5"/>
    <w:rsid w:val="00A416F2"/>
    <w:rsid w:val="00A4173D"/>
    <w:rsid w:val="00A41BBA"/>
    <w:rsid w:val="00A41D13"/>
    <w:rsid w:val="00A4238B"/>
    <w:rsid w:val="00A42490"/>
    <w:rsid w:val="00A42CDB"/>
    <w:rsid w:val="00A430C0"/>
    <w:rsid w:val="00A43150"/>
    <w:rsid w:val="00A4328D"/>
    <w:rsid w:val="00A43291"/>
    <w:rsid w:val="00A43537"/>
    <w:rsid w:val="00A43617"/>
    <w:rsid w:val="00A436FA"/>
    <w:rsid w:val="00A439DA"/>
    <w:rsid w:val="00A43A36"/>
    <w:rsid w:val="00A4400E"/>
    <w:rsid w:val="00A446B9"/>
    <w:rsid w:val="00A44ADC"/>
    <w:rsid w:val="00A44DF5"/>
    <w:rsid w:val="00A45836"/>
    <w:rsid w:val="00A461B4"/>
    <w:rsid w:val="00A4626E"/>
    <w:rsid w:val="00A476AA"/>
    <w:rsid w:val="00A47ADC"/>
    <w:rsid w:val="00A47E14"/>
    <w:rsid w:val="00A50464"/>
    <w:rsid w:val="00A5111E"/>
    <w:rsid w:val="00A51443"/>
    <w:rsid w:val="00A516BE"/>
    <w:rsid w:val="00A52CDF"/>
    <w:rsid w:val="00A530E2"/>
    <w:rsid w:val="00A53383"/>
    <w:rsid w:val="00A5387D"/>
    <w:rsid w:val="00A53A54"/>
    <w:rsid w:val="00A53D59"/>
    <w:rsid w:val="00A53D72"/>
    <w:rsid w:val="00A53F84"/>
    <w:rsid w:val="00A541B9"/>
    <w:rsid w:val="00A54223"/>
    <w:rsid w:val="00A54CBF"/>
    <w:rsid w:val="00A55924"/>
    <w:rsid w:val="00A55CF6"/>
    <w:rsid w:val="00A5615F"/>
    <w:rsid w:val="00A5620C"/>
    <w:rsid w:val="00A562B9"/>
    <w:rsid w:val="00A569BA"/>
    <w:rsid w:val="00A57D21"/>
    <w:rsid w:val="00A57D78"/>
    <w:rsid w:val="00A57E0A"/>
    <w:rsid w:val="00A6077B"/>
    <w:rsid w:val="00A60AE4"/>
    <w:rsid w:val="00A61040"/>
    <w:rsid w:val="00A613C5"/>
    <w:rsid w:val="00A62107"/>
    <w:rsid w:val="00A62705"/>
    <w:rsid w:val="00A62B70"/>
    <w:rsid w:val="00A62CCB"/>
    <w:rsid w:val="00A644E7"/>
    <w:rsid w:val="00A64539"/>
    <w:rsid w:val="00A64750"/>
    <w:rsid w:val="00A64AF0"/>
    <w:rsid w:val="00A65D80"/>
    <w:rsid w:val="00A66342"/>
    <w:rsid w:val="00A66B0C"/>
    <w:rsid w:val="00A66D7B"/>
    <w:rsid w:val="00A6739B"/>
    <w:rsid w:val="00A673B1"/>
    <w:rsid w:val="00A67C2A"/>
    <w:rsid w:val="00A67CA7"/>
    <w:rsid w:val="00A70A2C"/>
    <w:rsid w:val="00A70A3F"/>
    <w:rsid w:val="00A70C59"/>
    <w:rsid w:val="00A70FDF"/>
    <w:rsid w:val="00A71213"/>
    <w:rsid w:val="00A71555"/>
    <w:rsid w:val="00A71C8F"/>
    <w:rsid w:val="00A71F00"/>
    <w:rsid w:val="00A722D6"/>
    <w:rsid w:val="00A725F2"/>
    <w:rsid w:val="00A72826"/>
    <w:rsid w:val="00A730F8"/>
    <w:rsid w:val="00A73278"/>
    <w:rsid w:val="00A733B6"/>
    <w:rsid w:val="00A73619"/>
    <w:rsid w:val="00A73DF9"/>
    <w:rsid w:val="00A7445B"/>
    <w:rsid w:val="00A744B0"/>
    <w:rsid w:val="00A74907"/>
    <w:rsid w:val="00A74BBB"/>
    <w:rsid w:val="00A760CB"/>
    <w:rsid w:val="00A76A7C"/>
    <w:rsid w:val="00A777A3"/>
    <w:rsid w:val="00A77A4E"/>
    <w:rsid w:val="00A77CD3"/>
    <w:rsid w:val="00A77CDB"/>
    <w:rsid w:val="00A77DC8"/>
    <w:rsid w:val="00A800A6"/>
    <w:rsid w:val="00A801A1"/>
    <w:rsid w:val="00A80468"/>
    <w:rsid w:val="00A8067E"/>
    <w:rsid w:val="00A8076F"/>
    <w:rsid w:val="00A80B3C"/>
    <w:rsid w:val="00A80FBC"/>
    <w:rsid w:val="00A820A8"/>
    <w:rsid w:val="00A820E9"/>
    <w:rsid w:val="00A82274"/>
    <w:rsid w:val="00A823FF"/>
    <w:rsid w:val="00A82AB3"/>
    <w:rsid w:val="00A82D37"/>
    <w:rsid w:val="00A82F16"/>
    <w:rsid w:val="00A82F4D"/>
    <w:rsid w:val="00A834C1"/>
    <w:rsid w:val="00A83CC7"/>
    <w:rsid w:val="00A844B2"/>
    <w:rsid w:val="00A8469C"/>
    <w:rsid w:val="00A8499B"/>
    <w:rsid w:val="00A857D4"/>
    <w:rsid w:val="00A86CE5"/>
    <w:rsid w:val="00A87248"/>
    <w:rsid w:val="00A87726"/>
    <w:rsid w:val="00A87B5C"/>
    <w:rsid w:val="00A87ED6"/>
    <w:rsid w:val="00A90347"/>
    <w:rsid w:val="00A91065"/>
    <w:rsid w:val="00A9123B"/>
    <w:rsid w:val="00A9164F"/>
    <w:rsid w:val="00A918AD"/>
    <w:rsid w:val="00A92359"/>
    <w:rsid w:val="00A93EF2"/>
    <w:rsid w:val="00A94202"/>
    <w:rsid w:val="00A942FD"/>
    <w:rsid w:val="00A94749"/>
    <w:rsid w:val="00A9484B"/>
    <w:rsid w:val="00A94B6E"/>
    <w:rsid w:val="00A94FDD"/>
    <w:rsid w:val="00A95AAF"/>
    <w:rsid w:val="00A967D9"/>
    <w:rsid w:val="00A976B5"/>
    <w:rsid w:val="00A97885"/>
    <w:rsid w:val="00A97E2A"/>
    <w:rsid w:val="00AA14DA"/>
    <w:rsid w:val="00AA1B2C"/>
    <w:rsid w:val="00AA1FF0"/>
    <w:rsid w:val="00AA261F"/>
    <w:rsid w:val="00AA278F"/>
    <w:rsid w:val="00AA35DB"/>
    <w:rsid w:val="00AA37E5"/>
    <w:rsid w:val="00AA3A37"/>
    <w:rsid w:val="00AA3B87"/>
    <w:rsid w:val="00AA46A7"/>
    <w:rsid w:val="00AA535C"/>
    <w:rsid w:val="00AA574B"/>
    <w:rsid w:val="00AA574D"/>
    <w:rsid w:val="00AA5938"/>
    <w:rsid w:val="00AA5B07"/>
    <w:rsid w:val="00AA6316"/>
    <w:rsid w:val="00AA6375"/>
    <w:rsid w:val="00AA64A6"/>
    <w:rsid w:val="00AA65AB"/>
    <w:rsid w:val="00AA69F0"/>
    <w:rsid w:val="00AA6CCD"/>
    <w:rsid w:val="00AA71B1"/>
    <w:rsid w:val="00AA7283"/>
    <w:rsid w:val="00AA76D0"/>
    <w:rsid w:val="00AA7EBD"/>
    <w:rsid w:val="00AA7F17"/>
    <w:rsid w:val="00AB06F2"/>
    <w:rsid w:val="00AB12FE"/>
    <w:rsid w:val="00AB1436"/>
    <w:rsid w:val="00AB167E"/>
    <w:rsid w:val="00AB16F9"/>
    <w:rsid w:val="00AB1A0A"/>
    <w:rsid w:val="00AB1D99"/>
    <w:rsid w:val="00AB1E00"/>
    <w:rsid w:val="00AB31AE"/>
    <w:rsid w:val="00AB3D16"/>
    <w:rsid w:val="00AB3D81"/>
    <w:rsid w:val="00AB4969"/>
    <w:rsid w:val="00AB4B63"/>
    <w:rsid w:val="00AB4D60"/>
    <w:rsid w:val="00AB4FB8"/>
    <w:rsid w:val="00AB5837"/>
    <w:rsid w:val="00AB5B69"/>
    <w:rsid w:val="00AB5D36"/>
    <w:rsid w:val="00AB6301"/>
    <w:rsid w:val="00AB6720"/>
    <w:rsid w:val="00AB7076"/>
    <w:rsid w:val="00AB7A30"/>
    <w:rsid w:val="00AC004B"/>
    <w:rsid w:val="00AC01F6"/>
    <w:rsid w:val="00AC0219"/>
    <w:rsid w:val="00AC06AB"/>
    <w:rsid w:val="00AC0FE2"/>
    <w:rsid w:val="00AC19DD"/>
    <w:rsid w:val="00AC1EB1"/>
    <w:rsid w:val="00AC1FDB"/>
    <w:rsid w:val="00AC2117"/>
    <w:rsid w:val="00AC2D79"/>
    <w:rsid w:val="00AC306E"/>
    <w:rsid w:val="00AC30C8"/>
    <w:rsid w:val="00AC3128"/>
    <w:rsid w:val="00AC323B"/>
    <w:rsid w:val="00AC3379"/>
    <w:rsid w:val="00AC37B9"/>
    <w:rsid w:val="00AC3B35"/>
    <w:rsid w:val="00AC3C32"/>
    <w:rsid w:val="00AC3DD3"/>
    <w:rsid w:val="00AC505C"/>
    <w:rsid w:val="00AC51A5"/>
    <w:rsid w:val="00AC5284"/>
    <w:rsid w:val="00AC550D"/>
    <w:rsid w:val="00AC5CA0"/>
    <w:rsid w:val="00AC5F04"/>
    <w:rsid w:val="00AC61B8"/>
    <w:rsid w:val="00AC648C"/>
    <w:rsid w:val="00AC6807"/>
    <w:rsid w:val="00AC7A60"/>
    <w:rsid w:val="00AC7BF9"/>
    <w:rsid w:val="00AD02E5"/>
    <w:rsid w:val="00AD0597"/>
    <w:rsid w:val="00AD05A6"/>
    <w:rsid w:val="00AD0633"/>
    <w:rsid w:val="00AD092D"/>
    <w:rsid w:val="00AD0CDD"/>
    <w:rsid w:val="00AD0F45"/>
    <w:rsid w:val="00AD201D"/>
    <w:rsid w:val="00AD211E"/>
    <w:rsid w:val="00AD2134"/>
    <w:rsid w:val="00AD2141"/>
    <w:rsid w:val="00AD2B48"/>
    <w:rsid w:val="00AD2E0C"/>
    <w:rsid w:val="00AD316E"/>
    <w:rsid w:val="00AD3BD2"/>
    <w:rsid w:val="00AD4409"/>
    <w:rsid w:val="00AD45C9"/>
    <w:rsid w:val="00AD48ED"/>
    <w:rsid w:val="00AD4DAE"/>
    <w:rsid w:val="00AD5412"/>
    <w:rsid w:val="00AD5547"/>
    <w:rsid w:val="00AD5600"/>
    <w:rsid w:val="00AD591F"/>
    <w:rsid w:val="00AD5BA7"/>
    <w:rsid w:val="00AD63B3"/>
    <w:rsid w:val="00AD7194"/>
    <w:rsid w:val="00AE02DC"/>
    <w:rsid w:val="00AE11AB"/>
    <w:rsid w:val="00AE2173"/>
    <w:rsid w:val="00AE293B"/>
    <w:rsid w:val="00AE2B21"/>
    <w:rsid w:val="00AE2B28"/>
    <w:rsid w:val="00AE2EC2"/>
    <w:rsid w:val="00AE2EE6"/>
    <w:rsid w:val="00AE30E2"/>
    <w:rsid w:val="00AE31AF"/>
    <w:rsid w:val="00AE324F"/>
    <w:rsid w:val="00AE36B6"/>
    <w:rsid w:val="00AE3788"/>
    <w:rsid w:val="00AE39C5"/>
    <w:rsid w:val="00AE3A12"/>
    <w:rsid w:val="00AE4B98"/>
    <w:rsid w:val="00AE4D56"/>
    <w:rsid w:val="00AE5B66"/>
    <w:rsid w:val="00AE5E7A"/>
    <w:rsid w:val="00AE6114"/>
    <w:rsid w:val="00AE64B8"/>
    <w:rsid w:val="00AE652B"/>
    <w:rsid w:val="00AE6DB4"/>
    <w:rsid w:val="00AE6FEF"/>
    <w:rsid w:val="00AE765B"/>
    <w:rsid w:val="00AE7926"/>
    <w:rsid w:val="00AF041A"/>
    <w:rsid w:val="00AF07C9"/>
    <w:rsid w:val="00AF0B19"/>
    <w:rsid w:val="00AF101B"/>
    <w:rsid w:val="00AF1420"/>
    <w:rsid w:val="00AF16E6"/>
    <w:rsid w:val="00AF2015"/>
    <w:rsid w:val="00AF257C"/>
    <w:rsid w:val="00AF3309"/>
    <w:rsid w:val="00AF349B"/>
    <w:rsid w:val="00AF40A8"/>
    <w:rsid w:val="00AF5763"/>
    <w:rsid w:val="00AF5850"/>
    <w:rsid w:val="00AF5992"/>
    <w:rsid w:val="00AF5BD2"/>
    <w:rsid w:val="00AF64DB"/>
    <w:rsid w:val="00AF67F0"/>
    <w:rsid w:val="00AF69B7"/>
    <w:rsid w:val="00AF6C70"/>
    <w:rsid w:val="00B0022E"/>
    <w:rsid w:val="00B0090E"/>
    <w:rsid w:val="00B00E0C"/>
    <w:rsid w:val="00B00E34"/>
    <w:rsid w:val="00B0134D"/>
    <w:rsid w:val="00B01501"/>
    <w:rsid w:val="00B01530"/>
    <w:rsid w:val="00B018D8"/>
    <w:rsid w:val="00B01C90"/>
    <w:rsid w:val="00B026B5"/>
    <w:rsid w:val="00B0295D"/>
    <w:rsid w:val="00B02966"/>
    <w:rsid w:val="00B02B5D"/>
    <w:rsid w:val="00B02B62"/>
    <w:rsid w:val="00B02D84"/>
    <w:rsid w:val="00B0395D"/>
    <w:rsid w:val="00B03A8A"/>
    <w:rsid w:val="00B04E52"/>
    <w:rsid w:val="00B04FCA"/>
    <w:rsid w:val="00B05A0D"/>
    <w:rsid w:val="00B05B92"/>
    <w:rsid w:val="00B05F71"/>
    <w:rsid w:val="00B0658C"/>
    <w:rsid w:val="00B065AC"/>
    <w:rsid w:val="00B068A2"/>
    <w:rsid w:val="00B06922"/>
    <w:rsid w:val="00B06D72"/>
    <w:rsid w:val="00B102EE"/>
    <w:rsid w:val="00B1063A"/>
    <w:rsid w:val="00B10CA2"/>
    <w:rsid w:val="00B10DD6"/>
    <w:rsid w:val="00B11AB8"/>
    <w:rsid w:val="00B11FEB"/>
    <w:rsid w:val="00B12743"/>
    <w:rsid w:val="00B12F10"/>
    <w:rsid w:val="00B12FAF"/>
    <w:rsid w:val="00B13792"/>
    <w:rsid w:val="00B13849"/>
    <w:rsid w:val="00B14432"/>
    <w:rsid w:val="00B14969"/>
    <w:rsid w:val="00B14DC7"/>
    <w:rsid w:val="00B1581C"/>
    <w:rsid w:val="00B15D8E"/>
    <w:rsid w:val="00B15FF2"/>
    <w:rsid w:val="00B160E2"/>
    <w:rsid w:val="00B164DE"/>
    <w:rsid w:val="00B168F0"/>
    <w:rsid w:val="00B17885"/>
    <w:rsid w:val="00B17B1C"/>
    <w:rsid w:val="00B20F1A"/>
    <w:rsid w:val="00B2160E"/>
    <w:rsid w:val="00B219F6"/>
    <w:rsid w:val="00B21A0A"/>
    <w:rsid w:val="00B21A7C"/>
    <w:rsid w:val="00B21D59"/>
    <w:rsid w:val="00B22782"/>
    <w:rsid w:val="00B227E3"/>
    <w:rsid w:val="00B22C1D"/>
    <w:rsid w:val="00B22E7F"/>
    <w:rsid w:val="00B22F47"/>
    <w:rsid w:val="00B2342A"/>
    <w:rsid w:val="00B23848"/>
    <w:rsid w:val="00B23B29"/>
    <w:rsid w:val="00B23D4C"/>
    <w:rsid w:val="00B23DFD"/>
    <w:rsid w:val="00B24018"/>
    <w:rsid w:val="00B240C2"/>
    <w:rsid w:val="00B2460E"/>
    <w:rsid w:val="00B24A14"/>
    <w:rsid w:val="00B24EF4"/>
    <w:rsid w:val="00B251D3"/>
    <w:rsid w:val="00B252D3"/>
    <w:rsid w:val="00B2597F"/>
    <w:rsid w:val="00B25997"/>
    <w:rsid w:val="00B25BD7"/>
    <w:rsid w:val="00B25D61"/>
    <w:rsid w:val="00B25F39"/>
    <w:rsid w:val="00B267C9"/>
    <w:rsid w:val="00B26D7F"/>
    <w:rsid w:val="00B27731"/>
    <w:rsid w:val="00B312A3"/>
    <w:rsid w:val="00B313AA"/>
    <w:rsid w:val="00B3140B"/>
    <w:rsid w:val="00B31A6F"/>
    <w:rsid w:val="00B32481"/>
    <w:rsid w:val="00B32AF3"/>
    <w:rsid w:val="00B32DAC"/>
    <w:rsid w:val="00B32F63"/>
    <w:rsid w:val="00B33201"/>
    <w:rsid w:val="00B3341F"/>
    <w:rsid w:val="00B339B1"/>
    <w:rsid w:val="00B33A08"/>
    <w:rsid w:val="00B33A2D"/>
    <w:rsid w:val="00B33C13"/>
    <w:rsid w:val="00B3434A"/>
    <w:rsid w:val="00B34422"/>
    <w:rsid w:val="00B34548"/>
    <w:rsid w:val="00B346F3"/>
    <w:rsid w:val="00B352D7"/>
    <w:rsid w:val="00B35592"/>
    <w:rsid w:val="00B3577C"/>
    <w:rsid w:val="00B35780"/>
    <w:rsid w:val="00B35B20"/>
    <w:rsid w:val="00B364C4"/>
    <w:rsid w:val="00B365EA"/>
    <w:rsid w:val="00B369F0"/>
    <w:rsid w:val="00B3703A"/>
    <w:rsid w:val="00B37F62"/>
    <w:rsid w:val="00B403B5"/>
    <w:rsid w:val="00B413D0"/>
    <w:rsid w:val="00B41518"/>
    <w:rsid w:val="00B41E24"/>
    <w:rsid w:val="00B429BA"/>
    <w:rsid w:val="00B42CC2"/>
    <w:rsid w:val="00B42EFE"/>
    <w:rsid w:val="00B4318F"/>
    <w:rsid w:val="00B43422"/>
    <w:rsid w:val="00B43D41"/>
    <w:rsid w:val="00B43F5A"/>
    <w:rsid w:val="00B4408D"/>
    <w:rsid w:val="00B44168"/>
    <w:rsid w:val="00B4514F"/>
    <w:rsid w:val="00B453BB"/>
    <w:rsid w:val="00B45602"/>
    <w:rsid w:val="00B45ED8"/>
    <w:rsid w:val="00B46549"/>
    <w:rsid w:val="00B4666D"/>
    <w:rsid w:val="00B4682B"/>
    <w:rsid w:val="00B46BD7"/>
    <w:rsid w:val="00B47066"/>
    <w:rsid w:val="00B501DA"/>
    <w:rsid w:val="00B50437"/>
    <w:rsid w:val="00B512DC"/>
    <w:rsid w:val="00B5167D"/>
    <w:rsid w:val="00B517F0"/>
    <w:rsid w:val="00B529D0"/>
    <w:rsid w:val="00B52AB3"/>
    <w:rsid w:val="00B52B65"/>
    <w:rsid w:val="00B53225"/>
    <w:rsid w:val="00B53419"/>
    <w:rsid w:val="00B53732"/>
    <w:rsid w:val="00B53CED"/>
    <w:rsid w:val="00B54090"/>
    <w:rsid w:val="00B54323"/>
    <w:rsid w:val="00B54641"/>
    <w:rsid w:val="00B54BDF"/>
    <w:rsid w:val="00B558E7"/>
    <w:rsid w:val="00B561BA"/>
    <w:rsid w:val="00B56540"/>
    <w:rsid w:val="00B566F9"/>
    <w:rsid w:val="00B56CE2"/>
    <w:rsid w:val="00B57053"/>
    <w:rsid w:val="00B6009C"/>
    <w:rsid w:val="00B609DA"/>
    <w:rsid w:val="00B61024"/>
    <w:rsid w:val="00B61475"/>
    <w:rsid w:val="00B617F2"/>
    <w:rsid w:val="00B6199C"/>
    <w:rsid w:val="00B61C52"/>
    <w:rsid w:val="00B61DD0"/>
    <w:rsid w:val="00B629D7"/>
    <w:rsid w:val="00B633CB"/>
    <w:rsid w:val="00B63A7C"/>
    <w:rsid w:val="00B63C5F"/>
    <w:rsid w:val="00B63CBE"/>
    <w:rsid w:val="00B64234"/>
    <w:rsid w:val="00B64409"/>
    <w:rsid w:val="00B64661"/>
    <w:rsid w:val="00B64999"/>
    <w:rsid w:val="00B64C35"/>
    <w:rsid w:val="00B64D92"/>
    <w:rsid w:val="00B6544D"/>
    <w:rsid w:val="00B657D0"/>
    <w:rsid w:val="00B65869"/>
    <w:rsid w:val="00B658C7"/>
    <w:rsid w:val="00B658F8"/>
    <w:rsid w:val="00B65EE0"/>
    <w:rsid w:val="00B66058"/>
    <w:rsid w:val="00B66B36"/>
    <w:rsid w:val="00B67075"/>
    <w:rsid w:val="00B673F0"/>
    <w:rsid w:val="00B6788B"/>
    <w:rsid w:val="00B67A16"/>
    <w:rsid w:val="00B67D21"/>
    <w:rsid w:val="00B7045C"/>
    <w:rsid w:val="00B70563"/>
    <w:rsid w:val="00B70762"/>
    <w:rsid w:val="00B70B77"/>
    <w:rsid w:val="00B70BDD"/>
    <w:rsid w:val="00B70D9C"/>
    <w:rsid w:val="00B7198B"/>
    <w:rsid w:val="00B71D60"/>
    <w:rsid w:val="00B71F95"/>
    <w:rsid w:val="00B7232A"/>
    <w:rsid w:val="00B727C2"/>
    <w:rsid w:val="00B73B62"/>
    <w:rsid w:val="00B73D45"/>
    <w:rsid w:val="00B73DB0"/>
    <w:rsid w:val="00B74D74"/>
    <w:rsid w:val="00B74E06"/>
    <w:rsid w:val="00B75B45"/>
    <w:rsid w:val="00B75FA2"/>
    <w:rsid w:val="00B7622B"/>
    <w:rsid w:val="00B76C08"/>
    <w:rsid w:val="00B76C58"/>
    <w:rsid w:val="00B76D7F"/>
    <w:rsid w:val="00B773C2"/>
    <w:rsid w:val="00B7744A"/>
    <w:rsid w:val="00B775F8"/>
    <w:rsid w:val="00B77D1A"/>
    <w:rsid w:val="00B77F16"/>
    <w:rsid w:val="00B80105"/>
    <w:rsid w:val="00B80A33"/>
    <w:rsid w:val="00B80AA4"/>
    <w:rsid w:val="00B80D05"/>
    <w:rsid w:val="00B80F54"/>
    <w:rsid w:val="00B81462"/>
    <w:rsid w:val="00B81ED8"/>
    <w:rsid w:val="00B81FFA"/>
    <w:rsid w:val="00B820BD"/>
    <w:rsid w:val="00B82A13"/>
    <w:rsid w:val="00B82F01"/>
    <w:rsid w:val="00B831DE"/>
    <w:rsid w:val="00B8326F"/>
    <w:rsid w:val="00B83684"/>
    <w:rsid w:val="00B83907"/>
    <w:rsid w:val="00B846A5"/>
    <w:rsid w:val="00B8488C"/>
    <w:rsid w:val="00B848FB"/>
    <w:rsid w:val="00B84A34"/>
    <w:rsid w:val="00B84B27"/>
    <w:rsid w:val="00B8549D"/>
    <w:rsid w:val="00B8552A"/>
    <w:rsid w:val="00B85657"/>
    <w:rsid w:val="00B85DDB"/>
    <w:rsid w:val="00B85F3A"/>
    <w:rsid w:val="00B861CD"/>
    <w:rsid w:val="00B86F81"/>
    <w:rsid w:val="00B87EF9"/>
    <w:rsid w:val="00B9015B"/>
    <w:rsid w:val="00B90902"/>
    <w:rsid w:val="00B916BF"/>
    <w:rsid w:val="00B91E38"/>
    <w:rsid w:val="00B9217D"/>
    <w:rsid w:val="00B928B4"/>
    <w:rsid w:val="00B929F8"/>
    <w:rsid w:val="00B92A8C"/>
    <w:rsid w:val="00B93104"/>
    <w:rsid w:val="00B93A11"/>
    <w:rsid w:val="00B93FCE"/>
    <w:rsid w:val="00B948D8"/>
    <w:rsid w:val="00B94940"/>
    <w:rsid w:val="00B94E5B"/>
    <w:rsid w:val="00B95317"/>
    <w:rsid w:val="00B95587"/>
    <w:rsid w:val="00B9580A"/>
    <w:rsid w:val="00B95A72"/>
    <w:rsid w:val="00B95BC7"/>
    <w:rsid w:val="00B95FB0"/>
    <w:rsid w:val="00B96253"/>
    <w:rsid w:val="00B9657E"/>
    <w:rsid w:val="00B967AD"/>
    <w:rsid w:val="00B968A6"/>
    <w:rsid w:val="00B96E91"/>
    <w:rsid w:val="00B96EB7"/>
    <w:rsid w:val="00B97731"/>
    <w:rsid w:val="00B97852"/>
    <w:rsid w:val="00B979CA"/>
    <w:rsid w:val="00B97E99"/>
    <w:rsid w:val="00BA02A5"/>
    <w:rsid w:val="00BA205B"/>
    <w:rsid w:val="00BA27FA"/>
    <w:rsid w:val="00BA322D"/>
    <w:rsid w:val="00BA368A"/>
    <w:rsid w:val="00BA37F0"/>
    <w:rsid w:val="00BA38CE"/>
    <w:rsid w:val="00BA3BC7"/>
    <w:rsid w:val="00BA3C1F"/>
    <w:rsid w:val="00BA3FD0"/>
    <w:rsid w:val="00BA4221"/>
    <w:rsid w:val="00BA46D0"/>
    <w:rsid w:val="00BA46F9"/>
    <w:rsid w:val="00BA502F"/>
    <w:rsid w:val="00BA5B3B"/>
    <w:rsid w:val="00BA5BD4"/>
    <w:rsid w:val="00BA626C"/>
    <w:rsid w:val="00BA6622"/>
    <w:rsid w:val="00BA675D"/>
    <w:rsid w:val="00BA683E"/>
    <w:rsid w:val="00BA6EAD"/>
    <w:rsid w:val="00BA7B71"/>
    <w:rsid w:val="00BA7E53"/>
    <w:rsid w:val="00BA7FF2"/>
    <w:rsid w:val="00BB0194"/>
    <w:rsid w:val="00BB167A"/>
    <w:rsid w:val="00BB21F6"/>
    <w:rsid w:val="00BB39BB"/>
    <w:rsid w:val="00BB4308"/>
    <w:rsid w:val="00BB4366"/>
    <w:rsid w:val="00BB450A"/>
    <w:rsid w:val="00BB4FE8"/>
    <w:rsid w:val="00BB56DC"/>
    <w:rsid w:val="00BB595E"/>
    <w:rsid w:val="00BB5A70"/>
    <w:rsid w:val="00BB5B24"/>
    <w:rsid w:val="00BB69E0"/>
    <w:rsid w:val="00BB7053"/>
    <w:rsid w:val="00BB710B"/>
    <w:rsid w:val="00BB71B8"/>
    <w:rsid w:val="00BB7D39"/>
    <w:rsid w:val="00BC00FF"/>
    <w:rsid w:val="00BC09AB"/>
    <w:rsid w:val="00BC0A1D"/>
    <w:rsid w:val="00BC1478"/>
    <w:rsid w:val="00BC17C8"/>
    <w:rsid w:val="00BC1C31"/>
    <w:rsid w:val="00BC1ED7"/>
    <w:rsid w:val="00BC3064"/>
    <w:rsid w:val="00BC32B7"/>
    <w:rsid w:val="00BC391F"/>
    <w:rsid w:val="00BC43F0"/>
    <w:rsid w:val="00BC44E8"/>
    <w:rsid w:val="00BC4631"/>
    <w:rsid w:val="00BC4CB4"/>
    <w:rsid w:val="00BC4D80"/>
    <w:rsid w:val="00BC5979"/>
    <w:rsid w:val="00BC61C5"/>
    <w:rsid w:val="00BC671F"/>
    <w:rsid w:val="00BC6D49"/>
    <w:rsid w:val="00BC70E3"/>
    <w:rsid w:val="00BC7BA0"/>
    <w:rsid w:val="00BD0904"/>
    <w:rsid w:val="00BD13E3"/>
    <w:rsid w:val="00BD15DA"/>
    <w:rsid w:val="00BD2190"/>
    <w:rsid w:val="00BD32D2"/>
    <w:rsid w:val="00BD373A"/>
    <w:rsid w:val="00BD3B3C"/>
    <w:rsid w:val="00BD3C2F"/>
    <w:rsid w:val="00BD4500"/>
    <w:rsid w:val="00BD466C"/>
    <w:rsid w:val="00BD4A19"/>
    <w:rsid w:val="00BD4CB9"/>
    <w:rsid w:val="00BD4D7F"/>
    <w:rsid w:val="00BD5420"/>
    <w:rsid w:val="00BD58C8"/>
    <w:rsid w:val="00BD6285"/>
    <w:rsid w:val="00BD64A9"/>
    <w:rsid w:val="00BD65DD"/>
    <w:rsid w:val="00BD6C1C"/>
    <w:rsid w:val="00BD6CF4"/>
    <w:rsid w:val="00BD7249"/>
    <w:rsid w:val="00BD7B05"/>
    <w:rsid w:val="00BD7EF4"/>
    <w:rsid w:val="00BE01F8"/>
    <w:rsid w:val="00BE0229"/>
    <w:rsid w:val="00BE059C"/>
    <w:rsid w:val="00BE05FB"/>
    <w:rsid w:val="00BE09E9"/>
    <w:rsid w:val="00BE0ABC"/>
    <w:rsid w:val="00BE0B18"/>
    <w:rsid w:val="00BE0E4A"/>
    <w:rsid w:val="00BE143F"/>
    <w:rsid w:val="00BE18B1"/>
    <w:rsid w:val="00BE1AA1"/>
    <w:rsid w:val="00BE1C7B"/>
    <w:rsid w:val="00BE299B"/>
    <w:rsid w:val="00BE2C2B"/>
    <w:rsid w:val="00BE2EB5"/>
    <w:rsid w:val="00BE31B9"/>
    <w:rsid w:val="00BE352F"/>
    <w:rsid w:val="00BE41A6"/>
    <w:rsid w:val="00BE4D94"/>
    <w:rsid w:val="00BE4DEB"/>
    <w:rsid w:val="00BE4F33"/>
    <w:rsid w:val="00BE570F"/>
    <w:rsid w:val="00BE5F98"/>
    <w:rsid w:val="00BE5FFD"/>
    <w:rsid w:val="00BE6215"/>
    <w:rsid w:val="00BE6682"/>
    <w:rsid w:val="00BE6C32"/>
    <w:rsid w:val="00BE6C7B"/>
    <w:rsid w:val="00BE6EC6"/>
    <w:rsid w:val="00BE6FF0"/>
    <w:rsid w:val="00BE7A33"/>
    <w:rsid w:val="00BE7B23"/>
    <w:rsid w:val="00BE7BB8"/>
    <w:rsid w:val="00BF0310"/>
    <w:rsid w:val="00BF06DC"/>
    <w:rsid w:val="00BF0737"/>
    <w:rsid w:val="00BF086C"/>
    <w:rsid w:val="00BF1964"/>
    <w:rsid w:val="00BF1B30"/>
    <w:rsid w:val="00BF24D5"/>
    <w:rsid w:val="00BF2753"/>
    <w:rsid w:val="00BF29EA"/>
    <w:rsid w:val="00BF2D1D"/>
    <w:rsid w:val="00BF30B6"/>
    <w:rsid w:val="00BF3370"/>
    <w:rsid w:val="00BF3447"/>
    <w:rsid w:val="00BF3FCA"/>
    <w:rsid w:val="00BF4602"/>
    <w:rsid w:val="00BF5BC3"/>
    <w:rsid w:val="00BF5C27"/>
    <w:rsid w:val="00BF7DD7"/>
    <w:rsid w:val="00BF7E4A"/>
    <w:rsid w:val="00BF7F3A"/>
    <w:rsid w:val="00C005C8"/>
    <w:rsid w:val="00C00E4F"/>
    <w:rsid w:val="00C01169"/>
    <w:rsid w:val="00C01C0C"/>
    <w:rsid w:val="00C01F10"/>
    <w:rsid w:val="00C023FE"/>
    <w:rsid w:val="00C0271C"/>
    <w:rsid w:val="00C032DD"/>
    <w:rsid w:val="00C043F0"/>
    <w:rsid w:val="00C04787"/>
    <w:rsid w:val="00C04D81"/>
    <w:rsid w:val="00C04E36"/>
    <w:rsid w:val="00C0510F"/>
    <w:rsid w:val="00C05182"/>
    <w:rsid w:val="00C0594A"/>
    <w:rsid w:val="00C05B8A"/>
    <w:rsid w:val="00C05C3D"/>
    <w:rsid w:val="00C064A1"/>
    <w:rsid w:val="00C066EB"/>
    <w:rsid w:val="00C06907"/>
    <w:rsid w:val="00C07250"/>
    <w:rsid w:val="00C0729D"/>
    <w:rsid w:val="00C073F8"/>
    <w:rsid w:val="00C07A0F"/>
    <w:rsid w:val="00C10040"/>
    <w:rsid w:val="00C10166"/>
    <w:rsid w:val="00C107EF"/>
    <w:rsid w:val="00C11F93"/>
    <w:rsid w:val="00C12180"/>
    <w:rsid w:val="00C136F2"/>
    <w:rsid w:val="00C13F5B"/>
    <w:rsid w:val="00C1407A"/>
    <w:rsid w:val="00C14238"/>
    <w:rsid w:val="00C1435F"/>
    <w:rsid w:val="00C14E0E"/>
    <w:rsid w:val="00C15D7B"/>
    <w:rsid w:val="00C15EE9"/>
    <w:rsid w:val="00C16430"/>
    <w:rsid w:val="00C16587"/>
    <w:rsid w:val="00C16B98"/>
    <w:rsid w:val="00C17740"/>
    <w:rsid w:val="00C17A4A"/>
    <w:rsid w:val="00C2099D"/>
    <w:rsid w:val="00C20A90"/>
    <w:rsid w:val="00C20E98"/>
    <w:rsid w:val="00C22168"/>
    <w:rsid w:val="00C22229"/>
    <w:rsid w:val="00C2246E"/>
    <w:rsid w:val="00C22754"/>
    <w:rsid w:val="00C227FC"/>
    <w:rsid w:val="00C2288E"/>
    <w:rsid w:val="00C2293D"/>
    <w:rsid w:val="00C24073"/>
    <w:rsid w:val="00C242BA"/>
    <w:rsid w:val="00C24420"/>
    <w:rsid w:val="00C24A69"/>
    <w:rsid w:val="00C24A80"/>
    <w:rsid w:val="00C2544F"/>
    <w:rsid w:val="00C2559D"/>
    <w:rsid w:val="00C25691"/>
    <w:rsid w:val="00C25C08"/>
    <w:rsid w:val="00C25E43"/>
    <w:rsid w:val="00C2626F"/>
    <w:rsid w:val="00C26371"/>
    <w:rsid w:val="00C266BD"/>
    <w:rsid w:val="00C2695F"/>
    <w:rsid w:val="00C26969"/>
    <w:rsid w:val="00C26F7B"/>
    <w:rsid w:val="00C26FEC"/>
    <w:rsid w:val="00C27341"/>
    <w:rsid w:val="00C27430"/>
    <w:rsid w:val="00C27471"/>
    <w:rsid w:val="00C27807"/>
    <w:rsid w:val="00C27C94"/>
    <w:rsid w:val="00C30766"/>
    <w:rsid w:val="00C30B8E"/>
    <w:rsid w:val="00C315C0"/>
    <w:rsid w:val="00C325DB"/>
    <w:rsid w:val="00C32DB5"/>
    <w:rsid w:val="00C3303C"/>
    <w:rsid w:val="00C33BCC"/>
    <w:rsid w:val="00C33D10"/>
    <w:rsid w:val="00C35142"/>
    <w:rsid w:val="00C366E2"/>
    <w:rsid w:val="00C36A99"/>
    <w:rsid w:val="00C36B16"/>
    <w:rsid w:val="00C36D79"/>
    <w:rsid w:val="00C375B4"/>
    <w:rsid w:val="00C378EB"/>
    <w:rsid w:val="00C37A1F"/>
    <w:rsid w:val="00C37FE5"/>
    <w:rsid w:val="00C4050B"/>
    <w:rsid w:val="00C40612"/>
    <w:rsid w:val="00C409D3"/>
    <w:rsid w:val="00C40B51"/>
    <w:rsid w:val="00C40DD6"/>
    <w:rsid w:val="00C40FBC"/>
    <w:rsid w:val="00C41796"/>
    <w:rsid w:val="00C42E19"/>
    <w:rsid w:val="00C43540"/>
    <w:rsid w:val="00C4362D"/>
    <w:rsid w:val="00C43CC5"/>
    <w:rsid w:val="00C44C9E"/>
    <w:rsid w:val="00C44D97"/>
    <w:rsid w:val="00C45824"/>
    <w:rsid w:val="00C465C4"/>
    <w:rsid w:val="00C46937"/>
    <w:rsid w:val="00C472C6"/>
    <w:rsid w:val="00C50846"/>
    <w:rsid w:val="00C50932"/>
    <w:rsid w:val="00C5099F"/>
    <w:rsid w:val="00C50CA1"/>
    <w:rsid w:val="00C51051"/>
    <w:rsid w:val="00C510F9"/>
    <w:rsid w:val="00C5186A"/>
    <w:rsid w:val="00C51C39"/>
    <w:rsid w:val="00C51E0A"/>
    <w:rsid w:val="00C521F6"/>
    <w:rsid w:val="00C522E1"/>
    <w:rsid w:val="00C52760"/>
    <w:rsid w:val="00C52826"/>
    <w:rsid w:val="00C533CD"/>
    <w:rsid w:val="00C53BA7"/>
    <w:rsid w:val="00C547B1"/>
    <w:rsid w:val="00C54EA2"/>
    <w:rsid w:val="00C54F31"/>
    <w:rsid w:val="00C5581D"/>
    <w:rsid w:val="00C567A0"/>
    <w:rsid w:val="00C56BAB"/>
    <w:rsid w:val="00C56C0B"/>
    <w:rsid w:val="00C57A95"/>
    <w:rsid w:val="00C57CC4"/>
    <w:rsid w:val="00C57E38"/>
    <w:rsid w:val="00C608C3"/>
    <w:rsid w:val="00C60AF2"/>
    <w:rsid w:val="00C60D32"/>
    <w:rsid w:val="00C60DF5"/>
    <w:rsid w:val="00C60E49"/>
    <w:rsid w:val="00C61017"/>
    <w:rsid w:val="00C615C2"/>
    <w:rsid w:val="00C61D0A"/>
    <w:rsid w:val="00C620CC"/>
    <w:rsid w:val="00C6225E"/>
    <w:rsid w:val="00C627DB"/>
    <w:rsid w:val="00C631E3"/>
    <w:rsid w:val="00C63267"/>
    <w:rsid w:val="00C63479"/>
    <w:rsid w:val="00C637EC"/>
    <w:rsid w:val="00C63DB1"/>
    <w:rsid w:val="00C64216"/>
    <w:rsid w:val="00C6435C"/>
    <w:rsid w:val="00C64429"/>
    <w:rsid w:val="00C65259"/>
    <w:rsid w:val="00C652E8"/>
    <w:rsid w:val="00C65548"/>
    <w:rsid w:val="00C6566C"/>
    <w:rsid w:val="00C65CC0"/>
    <w:rsid w:val="00C65E7C"/>
    <w:rsid w:val="00C65F1B"/>
    <w:rsid w:val="00C66809"/>
    <w:rsid w:val="00C672A2"/>
    <w:rsid w:val="00C6732A"/>
    <w:rsid w:val="00C676BB"/>
    <w:rsid w:val="00C67870"/>
    <w:rsid w:val="00C7051A"/>
    <w:rsid w:val="00C70906"/>
    <w:rsid w:val="00C70E5C"/>
    <w:rsid w:val="00C71557"/>
    <w:rsid w:val="00C71BD6"/>
    <w:rsid w:val="00C71D97"/>
    <w:rsid w:val="00C72003"/>
    <w:rsid w:val="00C72369"/>
    <w:rsid w:val="00C725B5"/>
    <w:rsid w:val="00C73757"/>
    <w:rsid w:val="00C752EA"/>
    <w:rsid w:val="00C758A7"/>
    <w:rsid w:val="00C75F66"/>
    <w:rsid w:val="00C761A8"/>
    <w:rsid w:val="00C76229"/>
    <w:rsid w:val="00C76551"/>
    <w:rsid w:val="00C767A4"/>
    <w:rsid w:val="00C76F7F"/>
    <w:rsid w:val="00C76FC9"/>
    <w:rsid w:val="00C77202"/>
    <w:rsid w:val="00C777ED"/>
    <w:rsid w:val="00C77AB4"/>
    <w:rsid w:val="00C800B1"/>
    <w:rsid w:val="00C8013F"/>
    <w:rsid w:val="00C80ED5"/>
    <w:rsid w:val="00C80EFD"/>
    <w:rsid w:val="00C81285"/>
    <w:rsid w:val="00C81CD0"/>
    <w:rsid w:val="00C81F1A"/>
    <w:rsid w:val="00C82226"/>
    <w:rsid w:val="00C82273"/>
    <w:rsid w:val="00C82928"/>
    <w:rsid w:val="00C82D1F"/>
    <w:rsid w:val="00C82DD8"/>
    <w:rsid w:val="00C84082"/>
    <w:rsid w:val="00C84187"/>
    <w:rsid w:val="00C8420C"/>
    <w:rsid w:val="00C8428B"/>
    <w:rsid w:val="00C845D1"/>
    <w:rsid w:val="00C848A9"/>
    <w:rsid w:val="00C848CE"/>
    <w:rsid w:val="00C8495E"/>
    <w:rsid w:val="00C84E9D"/>
    <w:rsid w:val="00C85128"/>
    <w:rsid w:val="00C852E8"/>
    <w:rsid w:val="00C854FE"/>
    <w:rsid w:val="00C86A7F"/>
    <w:rsid w:val="00C86E66"/>
    <w:rsid w:val="00C87111"/>
    <w:rsid w:val="00C87247"/>
    <w:rsid w:val="00C87549"/>
    <w:rsid w:val="00C877AB"/>
    <w:rsid w:val="00C87DBD"/>
    <w:rsid w:val="00C904FB"/>
    <w:rsid w:val="00C9069D"/>
    <w:rsid w:val="00C9092F"/>
    <w:rsid w:val="00C90B30"/>
    <w:rsid w:val="00C9104D"/>
    <w:rsid w:val="00C9155F"/>
    <w:rsid w:val="00C91749"/>
    <w:rsid w:val="00C91A83"/>
    <w:rsid w:val="00C91B85"/>
    <w:rsid w:val="00C91C49"/>
    <w:rsid w:val="00C91C4D"/>
    <w:rsid w:val="00C92AAC"/>
    <w:rsid w:val="00C930F8"/>
    <w:rsid w:val="00C931E4"/>
    <w:rsid w:val="00C93407"/>
    <w:rsid w:val="00C93BAA"/>
    <w:rsid w:val="00C93F3A"/>
    <w:rsid w:val="00C94334"/>
    <w:rsid w:val="00C94865"/>
    <w:rsid w:val="00C94B05"/>
    <w:rsid w:val="00C94F8F"/>
    <w:rsid w:val="00C9537B"/>
    <w:rsid w:val="00C954D0"/>
    <w:rsid w:val="00C95D1B"/>
    <w:rsid w:val="00C960DD"/>
    <w:rsid w:val="00C96CFF"/>
    <w:rsid w:val="00C971E6"/>
    <w:rsid w:val="00C977FA"/>
    <w:rsid w:val="00C97EF7"/>
    <w:rsid w:val="00CA021E"/>
    <w:rsid w:val="00CA0D89"/>
    <w:rsid w:val="00CA1608"/>
    <w:rsid w:val="00CA1903"/>
    <w:rsid w:val="00CA1DC3"/>
    <w:rsid w:val="00CA2412"/>
    <w:rsid w:val="00CA380E"/>
    <w:rsid w:val="00CA3987"/>
    <w:rsid w:val="00CA3A4E"/>
    <w:rsid w:val="00CA432A"/>
    <w:rsid w:val="00CA49F8"/>
    <w:rsid w:val="00CA4AE1"/>
    <w:rsid w:val="00CA4F87"/>
    <w:rsid w:val="00CA5053"/>
    <w:rsid w:val="00CA5156"/>
    <w:rsid w:val="00CA5248"/>
    <w:rsid w:val="00CA524C"/>
    <w:rsid w:val="00CA585C"/>
    <w:rsid w:val="00CA5ACC"/>
    <w:rsid w:val="00CA5B75"/>
    <w:rsid w:val="00CA632C"/>
    <w:rsid w:val="00CA6964"/>
    <w:rsid w:val="00CA6B73"/>
    <w:rsid w:val="00CA71BA"/>
    <w:rsid w:val="00CA74D7"/>
    <w:rsid w:val="00CA767F"/>
    <w:rsid w:val="00CA7D5F"/>
    <w:rsid w:val="00CB03D7"/>
    <w:rsid w:val="00CB0427"/>
    <w:rsid w:val="00CB0A17"/>
    <w:rsid w:val="00CB11ED"/>
    <w:rsid w:val="00CB1920"/>
    <w:rsid w:val="00CB19D7"/>
    <w:rsid w:val="00CB24EE"/>
    <w:rsid w:val="00CB2BDA"/>
    <w:rsid w:val="00CB2D21"/>
    <w:rsid w:val="00CB32DD"/>
    <w:rsid w:val="00CB33C5"/>
    <w:rsid w:val="00CB3682"/>
    <w:rsid w:val="00CB3BF6"/>
    <w:rsid w:val="00CB3EB7"/>
    <w:rsid w:val="00CB3FFE"/>
    <w:rsid w:val="00CB4135"/>
    <w:rsid w:val="00CB4DE3"/>
    <w:rsid w:val="00CB4EDC"/>
    <w:rsid w:val="00CB523B"/>
    <w:rsid w:val="00CB6046"/>
    <w:rsid w:val="00CB673E"/>
    <w:rsid w:val="00CB7308"/>
    <w:rsid w:val="00CB7533"/>
    <w:rsid w:val="00CB75B3"/>
    <w:rsid w:val="00CB7956"/>
    <w:rsid w:val="00CC0503"/>
    <w:rsid w:val="00CC11F6"/>
    <w:rsid w:val="00CC1505"/>
    <w:rsid w:val="00CC1686"/>
    <w:rsid w:val="00CC1711"/>
    <w:rsid w:val="00CC1C80"/>
    <w:rsid w:val="00CC2264"/>
    <w:rsid w:val="00CC2710"/>
    <w:rsid w:val="00CC273D"/>
    <w:rsid w:val="00CC419D"/>
    <w:rsid w:val="00CC4780"/>
    <w:rsid w:val="00CC5200"/>
    <w:rsid w:val="00CC68AA"/>
    <w:rsid w:val="00CC68E0"/>
    <w:rsid w:val="00CC6C3F"/>
    <w:rsid w:val="00CC6CE2"/>
    <w:rsid w:val="00CC70CE"/>
    <w:rsid w:val="00CC714A"/>
    <w:rsid w:val="00CC71FC"/>
    <w:rsid w:val="00CC7B7B"/>
    <w:rsid w:val="00CD005A"/>
    <w:rsid w:val="00CD0513"/>
    <w:rsid w:val="00CD0668"/>
    <w:rsid w:val="00CD08C8"/>
    <w:rsid w:val="00CD0E9E"/>
    <w:rsid w:val="00CD11B0"/>
    <w:rsid w:val="00CD131C"/>
    <w:rsid w:val="00CD1322"/>
    <w:rsid w:val="00CD21C0"/>
    <w:rsid w:val="00CD2C5B"/>
    <w:rsid w:val="00CD2CE8"/>
    <w:rsid w:val="00CD2E4E"/>
    <w:rsid w:val="00CD2F94"/>
    <w:rsid w:val="00CD32AA"/>
    <w:rsid w:val="00CD34CB"/>
    <w:rsid w:val="00CD3C4C"/>
    <w:rsid w:val="00CD4082"/>
    <w:rsid w:val="00CD4618"/>
    <w:rsid w:val="00CD53B6"/>
    <w:rsid w:val="00CD54C9"/>
    <w:rsid w:val="00CD57F0"/>
    <w:rsid w:val="00CD5E2E"/>
    <w:rsid w:val="00CD621C"/>
    <w:rsid w:val="00CD6475"/>
    <w:rsid w:val="00CD6505"/>
    <w:rsid w:val="00CD657B"/>
    <w:rsid w:val="00CD683F"/>
    <w:rsid w:val="00CD76D9"/>
    <w:rsid w:val="00CD77E8"/>
    <w:rsid w:val="00CD7CB6"/>
    <w:rsid w:val="00CD7CC1"/>
    <w:rsid w:val="00CD7F11"/>
    <w:rsid w:val="00CE04FF"/>
    <w:rsid w:val="00CE0B80"/>
    <w:rsid w:val="00CE0BC8"/>
    <w:rsid w:val="00CE0E3C"/>
    <w:rsid w:val="00CE1C21"/>
    <w:rsid w:val="00CE24CB"/>
    <w:rsid w:val="00CE27DA"/>
    <w:rsid w:val="00CE2AE8"/>
    <w:rsid w:val="00CE35E5"/>
    <w:rsid w:val="00CE3835"/>
    <w:rsid w:val="00CE3D3D"/>
    <w:rsid w:val="00CE4215"/>
    <w:rsid w:val="00CE4D17"/>
    <w:rsid w:val="00CE53C0"/>
    <w:rsid w:val="00CE5F15"/>
    <w:rsid w:val="00CE636B"/>
    <w:rsid w:val="00CE6705"/>
    <w:rsid w:val="00CE69E1"/>
    <w:rsid w:val="00CE710C"/>
    <w:rsid w:val="00CE7139"/>
    <w:rsid w:val="00CE7281"/>
    <w:rsid w:val="00CE7BDB"/>
    <w:rsid w:val="00CF0659"/>
    <w:rsid w:val="00CF09B3"/>
    <w:rsid w:val="00CF1495"/>
    <w:rsid w:val="00CF16FD"/>
    <w:rsid w:val="00CF1C1B"/>
    <w:rsid w:val="00CF1DD5"/>
    <w:rsid w:val="00CF2015"/>
    <w:rsid w:val="00CF20DF"/>
    <w:rsid w:val="00CF265A"/>
    <w:rsid w:val="00CF2A4E"/>
    <w:rsid w:val="00CF2AB6"/>
    <w:rsid w:val="00CF2BAA"/>
    <w:rsid w:val="00CF2E10"/>
    <w:rsid w:val="00CF2F55"/>
    <w:rsid w:val="00CF3230"/>
    <w:rsid w:val="00CF35F1"/>
    <w:rsid w:val="00CF3647"/>
    <w:rsid w:val="00CF3AB4"/>
    <w:rsid w:val="00CF3B60"/>
    <w:rsid w:val="00CF3E82"/>
    <w:rsid w:val="00CF3F3B"/>
    <w:rsid w:val="00CF4073"/>
    <w:rsid w:val="00CF4445"/>
    <w:rsid w:val="00CF4952"/>
    <w:rsid w:val="00CF5F5D"/>
    <w:rsid w:val="00CF6019"/>
    <w:rsid w:val="00CF658C"/>
    <w:rsid w:val="00CF6939"/>
    <w:rsid w:val="00CF6CBF"/>
    <w:rsid w:val="00CF6EBE"/>
    <w:rsid w:val="00CF74FB"/>
    <w:rsid w:val="00CF771F"/>
    <w:rsid w:val="00CF77EC"/>
    <w:rsid w:val="00CF7864"/>
    <w:rsid w:val="00CF7DD1"/>
    <w:rsid w:val="00D0013B"/>
    <w:rsid w:val="00D0086E"/>
    <w:rsid w:val="00D009BA"/>
    <w:rsid w:val="00D00B4C"/>
    <w:rsid w:val="00D00E86"/>
    <w:rsid w:val="00D0125B"/>
    <w:rsid w:val="00D01794"/>
    <w:rsid w:val="00D01A0A"/>
    <w:rsid w:val="00D01A85"/>
    <w:rsid w:val="00D024D3"/>
    <w:rsid w:val="00D027AC"/>
    <w:rsid w:val="00D02B53"/>
    <w:rsid w:val="00D03BBC"/>
    <w:rsid w:val="00D040C1"/>
    <w:rsid w:val="00D04A4C"/>
    <w:rsid w:val="00D04C0D"/>
    <w:rsid w:val="00D0617E"/>
    <w:rsid w:val="00D06742"/>
    <w:rsid w:val="00D06DBD"/>
    <w:rsid w:val="00D06DDA"/>
    <w:rsid w:val="00D070C7"/>
    <w:rsid w:val="00D07460"/>
    <w:rsid w:val="00D077B9"/>
    <w:rsid w:val="00D1101C"/>
    <w:rsid w:val="00D1107B"/>
    <w:rsid w:val="00D1196E"/>
    <w:rsid w:val="00D11A1B"/>
    <w:rsid w:val="00D11ECE"/>
    <w:rsid w:val="00D1210E"/>
    <w:rsid w:val="00D12149"/>
    <w:rsid w:val="00D1272F"/>
    <w:rsid w:val="00D129D4"/>
    <w:rsid w:val="00D12DCE"/>
    <w:rsid w:val="00D130D7"/>
    <w:rsid w:val="00D14498"/>
    <w:rsid w:val="00D14550"/>
    <w:rsid w:val="00D1541B"/>
    <w:rsid w:val="00D15643"/>
    <w:rsid w:val="00D15BE9"/>
    <w:rsid w:val="00D15D8F"/>
    <w:rsid w:val="00D16176"/>
    <w:rsid w:val="00D16416"/>
    <w:rsid w:val="00D169A5"/>
    <w:rsid w:val="00D17215"/>
    <w:rsid w:val="00D17C74"/>
    <w:rsid w:val="00D204B2"/>
    <w:rsid w:val="00D206A0"/>
    <w:rsid w:val="00D20A19"/>
    <w:rsid w:val="00D213F4"/>
    <w:rsid w:val="00D214BA"/>
    <w:rsid w:val="00D220A1"/>
    <w:rsid w:val="00D22186"/>
    <w:rsid w:val="00D227F0"/>
    <w:rsid w:val="00D235A9"/>
    <w:rsid w:val="00D238A8"/>
    <w:rsid w:val="00D2410B"/>
    <w:rsid w:val="00D24A50"/>
    <w:rsid w:val="00D24E3D"/>
    <w:rsid w:val="00D25270"/>
    <w:rsid w:val="00D25978"/>
    <w:rsid w:val="00D25C21"/>
    <w:rsid w:val="00D26263"/>
    <w:rsid w:val="00D2691C"/>
    <w:rsid w:val="00D27055"/>
    <w:rsid w:val="00D2754D"/>
    <w:rsid w:val="00D27595"/>
    <w:rsid w:val="00D30B25"/>
    <w:rsid w:val="00D3104B"/>
    <w:rsid w:val="00D31287"/>
    <w:rsid w:val="00D312BB"/>
    <w:rsid w:val="00D31BF9"/>
    <w:rsid w:val="00D32BB4"/>
    <w:rsid w:val="00D32CF1"/>
    <w:rsid w:val="00D330D3"/>
    <w:rsid w:val="00D33383"/>
    <w:rsid w:val="00D33730"/>
    <w:rsid w:val="00D3388A"/>
    <w:rsid w:val="00D33D70"/>
    <w:rsid w:val="00D33DE4"/>
    <w:rsid w:val="00D343B4"/>
    <w:rsid w:val="00D343D9"/>
    <w:rsid w:val="00D34C49"/>
    <w:rsid w:val="00D36404"/>
    <w:rsid w:val="00D364F9"/>
    <w:rsid w:val="00D36BFA"/>
    <w:rsid w:val="00D36C46"/>
    <w:rsid w:val="00D37560"/>
    <w:rsid w:val="00D37C1B"/>
    <w:rsid w:val="00D40836"/>
    <w:rsid w:val="00D41548"/>
    <w:rsid w:val="00D41741"/>
    <w:rsid w:val="00D41A66"/>
    <w:rsid w:val="00D41C65"/>
    <w:rsid w:val="00D42216"/>
    <w:rsid w:val="00D42587"/>
    <w:rsid w:val="00D43259"/>
    <w:rsid w:val="00D43639"/>
    <w:rsid w:val="00D438A2"/>
    <w:rsid w:val="00D44617"/>
    <w:rsid w:val="00D4484D"/>
    <w:rsid w:val="00D451AC"/>
    <w:rsid w:val="00D454E6"/>
    <w:rsid w:val="00D4593F"/>
    <w:rsid w:val="00D45DD8"/>
    <w:rsid w:val="00D46865"/>
    <w:rsid w:val="00D474B0"/>
    <w:rsid w:val="00D478B7"/>
    <w:rsid w:val="00D47A12"/>
    <w:rsid w:val="00D47D3A"/>
    <w:rsid w:val="00D506AB"/>
    <w:rsid w:val="00D506B0"/>
    <w:rsid w:val="00D50835"/>
    <w:rsid w:val="00D50FAD"/>
    <w:rsid w:val="00D515F1"/>
    <w:rsid w:val="00D51838"/>
    <w:rsid w:val="00D51FAB"/>
    <w:rsid w:val="00D52ADA"/>
    <w:rsid w:val="00D52F02"/>
    <w:rsid w:val="00D53301"/>
    <w:rsid w:val="00D53353"/>
    <w:rsid w:val="00D53432"/>
    <w:rsid w:val="00D53713"/>
    <w:rsid w:val="00D54A6A"/>
    <w:rsid w:val="00D54D56"/>
    <w:rsid w:val="00D54E38"/>
    <w:rsid w:val="00D55552"/>
    <w:rsid w:val="00D55636"/>
    <w:rsid w:val="00D563FE"/>
    <w:rsid w:val="00D56FAF"/>
    <w:rsid w:val="00D575F6"/>
    <w:rsid w:val="00D575FE"/>
    <w:rsid w:val="00D5765B"/>
    <w:rsid w:val="00D5788E"/>
    <w:rsid w:val="00D57F14"/>
    <w:rsid w:val="00D6041E"/>
    <w:rsid w:val="00D609FC"/>
    <w:rsid w:val="00D60C21"/>
    <w:rsid w:val="00D60D50"/>
    <w:rsid w:val="00D6129D"/>
    <w:rsid w:val="00D613AB"/>
    <w:rsid w:val="00D61542"/>
    <w:rsid w:val="00D62268"/>
    <w:rsid w:val="00D6253A"/>
    <w:rsid w:val="00D62A0E"/>
    <w:rsid w:val="00D62C07"/>
    <w:rsid w:val="00D631F8"/>
    <w:rsid w:val="00D6359B"/>
    <w:rsid w:val="00D63A72"/>
    <w:rsid w:val="00D6402E"/>
    <w:rsid w:val="00D643E8"/>
    <w:rsid w:val="00D64B85"/>
    <w:rsid w:val="00D64E4D"/>
    <w:rsid w:val="00D662B7"/>
    <w:rsid w:val="00D66AC3"/>
    <w:rsid w:val="00D66ECD"/>
    <w:rsid w:val="00D67571"/>
    <w:rsid w:val="00D67A9A"/>
    <w:rsid w:val="00D67F64"/>
    <w:rsid w:val="00D701BF"/>
    <w:rsid w:val="00D7050F"/>
    <w:rsid w:val="00D70618"/>
    <w:rsid w:val="00D70B9C"/>
    <w:rsid w:val="00D7160B"/>
    <w:rsid w:val="00D7281A"/>
    <w:rsid w:val="00D7323C"/>
    <w:rsid w:val="00D73818"/>
    <w:rsid w:val="00D73995"/>
    <w:rsid w:val="00D73DAD"/>
    <w:rsid w:val="00D73FC1"/>
    <w:rsid w:val="00D742AE"/>
    <w:rsid w:val="00D74B7F"/>
    <w:rsid w:val="00D74B9B"/>
    <w:rsid w:val="00D7525A"/>
    <w:rsid w:val="00D756E1"/>
    <w:rsid w:val="00D758D9"/>
    <w:rsid w:val="00D7591D"/>
    <w:rsid w:val="00D761C5"/>
    <w:rsid w:val="00D7624D"/>
    <w:rsid w:val="00D767FB"/>
    <w:rsid w:val="00D76CF3"/>
    <w:rsid w:val="00D77888"/>
    <w:rsid w:val="00D77B4F"/>
    <w:rsid w:val="00D77C5A"/>
    <w:rsid w:val="00D77FAE"/>
    <w:rsid w:val="00D80057"/>
    <w:rsid w:val="00D803E8"/>
    <w:rsid w:val="00D80A90"/>
    <w:rsid w:val="00D810EF"/>
    <w:rsid w:val="00D81D88"/>
    <w:rsid w:val="00D8260A"/>
    <w:rsid w:val="00D82E86"/>
    <w:rsid w:val="00D83284"/>
    <w:rsid w:val="00D83939"/>
    <w:rsid w:val="00D8411F"/>
    <w:rsid w:val="00D844E0"/>
    <w:rsid w:val="00D847C1"/>
    <w:rsid w:val="00D84D1F"/>
    <w:rsid w:val="00D84DBA"/>
    <w:rsid w:val="00D84E5B"/>
    <w:rsid w:val="00D85921"/>
    <w:rsid w:val="00D8595B"/>
    <w:rsid w:val="00D85D66"/>
    <w:rsid w:val="00D85F00"/>
    <w:rsid w:val="00D86691"/>
    <w:rsid w:val="00D873F4"/>
    <w:rsid w:val="00D876C7"/>
    <w:rsid w:val="00D87908"/>
    <w:rsid w:val="00D8796F"/>
    <w:rsid w:val="00D9058E"/>
    <w:rsid w:val="00D917CD"/>
    <w:rsid w:val="00D920E1"/>
    <w:rsid w:val="00D92B5D"/>
    <w:rsid w:val="00D92B67"/>
    <w:rsid w:val="00D9388D"/>
    <w:rsid w:val="00D93D2E"/>
    <w:rsid w:val="00D93DD3"/>
    <w:rsid w:val="00D945D3"/>
    <w:rsid w:val="00D94847"/>
    <w:rsid w:val="00D9539A"/>
    <w:rsid w:val="00D956C4"/>
    <w:rsid w:val="00D95701"/>
    <w:rsid w:val="00D96316"/>
    <w:rsid w:val="00D97C3C"/>
    <w:rsid w:val="00D97D23"/>
    <w:rsid w:val="00D97EC2"/>
    <w:rsid w:val="00DA03D9"/>
    <w:rsid w:val="00DA0797"/>
    <w:rsid w:val="00DA1ADE"/>
    <w:rsid w:val="00DA28B6"/>
    <w:rsid w:val="00DA2AEB"/>
    <w:rsid w:val="00DA2D5A"/>
    <w:rsid w:val="00DA2DD3"/>
    <w:rsid w:val="00DA3745"/>
    <w:rsid w:val="00DA381C"/>
    <w:rsid w:val="00DA38A3"/>
    <w:rsid w:val="00DA4547"/>
    <w:rsid w:val="00DA4667"/>
    <w:rsid w:val="00DA4E04"/>
    <w:rsid w:val="00DA5C21"/>
    <w:rsid w:val="00DA5E93"/>
    <w:rsid w:val="00DA5F69"/>
    <w:rsid w:val="00DA6224"/>
    <w:rsid w:val="00DA66FC"/>
    <w:rsid w:val="00DA6AD9"/>
    <w:rsid w:val="00DA73F6"/>
    <w:rsid w:val="00DA7C07"/>
    <w:rsid w:val="00DA7DF3"/>
    <w:rsid w:val="00DB0DBA"/>
    <w:rsid w:val="00DB170E"/>
    <w:rsid w:val="00DB1749"/>
    <w:rsid w:val="00DB1AC9"/>
    <w:rsid w:val="00DB1E70"/>
    <w:rsid w:val="00DB2405"/>
    <w:rsid w:val="00DB2A7E"/>
    <w:rsid w:val="00DB2D42"/>
    <w:rsid w:val="00DB317F"/>
    <w:rsid w:val="00DB36D4"/>
    <w:rsid w:val="00DB36FF"/>
    <w:rsid w:val="00DB3ABC"/>
    <w:rsid w:val="00DB5398"/>
    <w:rsid w:val="00DB55A1"/>
    <w:rsid w:val="00DB5BC6"/>
    <w:rsid w:val="00DB5F51"/>
    <w:rsid w:val="00DB6652"/>
    <w:rsid w:val="00DB6758"/>
    <w:rsid w:val="00DB706B"/>
    <w:rsid w:val="00DB70BA"/>
    <w:rsid w:val="00DB7497"/>
    <w:rsid w:val="00DB7669"/>
    <w:rsid w:val="00DB76C2"/>
    <w:rsid w:val="00DB794A"/>
    <w:rsid w:val="00DC018D"/>
    <w:rsid w:val="00DC05D4"/>
    <w:rsid w:val="00DC09A2"/>
    <w:rsid w:val="00DC0BFA"/>
    <w:rsid w:val="00DC0FED"/>
    <w:rsid w:val="00DC1130"/>
    <w:rsid w:val="00DC2764"/>
    <w:rsid w:val="00DC2D82"/>
    <w:rsid w:val="00DC30A3"/>
    <w:rsid w:val="00DC35CA"/>
    <w:rsid w:val="00DC3EE9"/>
    <w:rsid w:val="00DC3F7A"/>
    <w:rsid w:val="00DC4730"/>
    <w:rsid w:val="00DC52E0"/>
    <w:rsid w:val="00DC5388"/>
    <w:rsid w:val="00DC56C1"/>
    <w:rsid w:val="00DC5B3D"/>
    <w:rsid w:val="00DC5D9C"/>
    <w:rsid w:val="00DC63C2"/>
    <w:rsid w:val="00DC648E"/>
    <w:rsid w:val="00DC669D"/>
    <w:rsid w:val="00DC6871"/>
    <w:rsid w:val="00DC71CF"/>
    <w:rsid w:val="00DC7871"/>
    <w:rsid w:val="00DC7887"/>
    <w:rsid w:val="00DD02CB"/>
    <w:rsid w:val="00DD0FDD"/>
    <w:rsid w:val="00DD1536"/>
    <w:rsid w:val="00DD15E4"/>
    <w:rsid w:val="00DD1648"/>
    <w:rsid w:val="00DD173E"/>
    <w:rsid w:val="00DD187F"/>
    <w:rsid w:val="00DD197C"/>
    <w:rsid w:val="00DD1A7E"/>
    <w:rsid w:val="00DD1A96"/>
    <w:rsid w:val="00DD1D36"/>
    <w:rsid w:val="00DD1E0B"/>
    <w:rsid w:val="00DD1FEF"/>
    <w:rsid w:val="00DD21AE"/>
    <w:rsid w:val="00DD231E"/>
    <w:rsid w:val="00DD25B9"/>
    <w:rsid w:val="00DD2F0F"/>
    <w:rsid w:val="00DD33EF"/>
    <w:rsid w:val="00DD3873"/>
    <w:rsid w:val="00DD39A9"/>
    <w:rsid w:val="00DD3C94"/>
    <w:rsid w:val="00DD3F80"/>
    <w:rsid w:val="00DD4666"/>
    <w:rsid w:val="00DD490F"/>
    <w:rsid w:val="00DD4D9E"/>
    <w:rsid w:val="00DD4F19"/>
    <w:rsid w:val="00DD4FD5"/>
    <w:rsid w:val="00DD505B"/>
    <w:rsid w:val="00DD5106"/>
    <w:rsid w:val="00DD5181"/>
    <w:rsid w:val="00DD5968"/>
    <w:rsid w:val="00DD6845"/>
    <w:rsid w:val="00DD6F1A"/>
    <w:rsid w:val="00DE0245"/>
    <w:rsid w:val="00DE0BDF"/>
    <w:rsid w:val="00DE0E9C"/>
    <w:rsid w:val="00DE1718"/>
    <w:rsid w:val="00DE2D48"/>
    <w:rsid w:val="00DE2F7A"/>
    <w:rsid w:val="00DE3270"/>
    <w:rsid w:val="00DE342A"/>
    <w:rsid w:val="00DE36C0"/>
    <w:rsid w:val="00DE3E3B"/>
    <w:rsid w:val="00DE3F59"/>
    <w:rsid w:val="00DE47F1"/>
    <w:rsid w:val="00DE49EE"/>
    <w:rsid w:val="00DE4D60"/>
    <w:rsid w:val="00DE4E43"/>
    <w:rsid w:val="00DE4F68"/>
    <w:rsid w:val="00DE531D"/>
    <w:rsid w:val="00DE5345"/>
    <w:rsid w:val="00DE61CA"/>
    <w:rsid w:val="00DE6621"/>
    <w:rsid w:val="00DE6971"/>
    <w:rsid w:val="00DE6DAF"/>
    <w:rsid w:val="00DE71D8"/>
    <w:rsid w:val="00DE748A"/>
    <w:rsid w:val="00DE79C7"/>
    <w:rsid w:val="00DE7BC8"/>
    <w:rsid w:val="00DE7D0E"/>
    <w:rsid w:val="00DE7F3A"/>
    <w:rsid w:val="00DF0579"/>
    <w:rsid w:val="00DF07F2"/>
    <w:rsid w:val="00DF07F5"/>
    <w:rsid w:val="00DF0BF8"/>
    <w:rsid w:val="00DF0F03"/>
    <w:rsid w:val="00DF10B2"/>
    <w:rsid w:val="00DF11CE"/>
    <w:rsid w:val="00DF11D4"/>
    <w:rsid w:val="00DF1508"/>
    <w:rsid w:val="00DF16B2"/>
    <w:rsid w:val="00DF176D"/>
    <w:rsid w:val="00DF19DF"/>
    <w:rsid w:val="00DF1B78"/>
    <w:rsid w:val="00DF2162"/>
    <w:rsid w:val="00DF2EE5"/>
    <w:rsid w:val="00DF34BE"/>
    <w:rsid w:val="00DF3BB9"/>
    <w:rsid w:val="00DF3F2B"/>
    <w:rsid w:val="00DF41A5"/>
    <w:rsid w:val="00DF44CD"/>
    <w:rsid w:val="00DF47D7"/>
    <w:rsid w:val="00DF4C7B"/>
    <w:rsid w:val="00DF4FC5"/>
    <w:rsid w:val="00DF5A9A"/>
    <w:rsid w:val="00DF6512"/>
    <w:rsid w:val="00DF65B2"/>
    <w:rsid w:val="00DF6711"/>
    <w:rsid w:val="00DF6AB8"/>
    <w:rsid w:val="00DF6CA2"/>
    <w:rsid w:val="00DF73B0"/>
    <w:rsid w:val="00DF7413"/>
    <w:rsid w:val="00DF7DBF"/>
    <w:rsid w:val="00E01118"/>
    <w:rsid w:val="00E01611"/>
    <w:rsid w:val="00E019B0"/>
    <w:rsid w:val="00E022B6"/>
    <w:rsid w:val="00E031FC"/>
    <w:rsid w:val="00E03842"/>
    <w:rsid w:val="00E04C3E"/>
    <w:rsid w:val="00E04DD0"/>
    <w:rsid w:val="00E0510B"/>
    <w:rsid w:val="00E0536B"/>
    <w:rsid w:val="00E056DA"/>
    <w:rsid w:val="00E060B7"/>
    <w:rsid w:val="00E060CA"/>
    <w:rsid w:val="00E06522"/>
    <w:rsid w:val="00E0697A"/>
    <w:rsid w:val="00E070F9"/>
    <w:rsid w:val="00E10109"/>
    <w:rsid w:val="00E12068"/>
    <w:rsid w:val="00E12586"/>
    <w:rsid w:val="00E133A7"/>
    <w:rsid w:val="00E137FC"/>
    <w:rsid w:val="00E13807"/>
    <w:rsid w:val="00E13F0B"/>
    <w:rsid w:val="00E140A9"/>
    <w:rsid w:val="00E1412A"/>
    <w:rsid w:val="00E14216"/>
    <w:rsid w:val="00E1448F"/>
    <w:rsid w:val="00E14831"/>
    <w:rsid w:val="00E14EEF"/>
    <w:rsid w:val="00E1576B"/>
    <w:rsid w:val="00E15D99"/>
    <w:rsid w:val="00E15DBA"/>
    <w:rsid w:val="00E175AC"/>
    <w:rsid w:val="00E176A2"/>
    <w:rsid w:val="00E20418"/>
    <w:rsid w:val="00E209FC"/>
    <w:rsid w:val="00E216D5"/>
    <w:rsid w:val="00E21F79"/>
    <w:rsid w:val="00E22EA3"/>
    <w:rsid w:val="00E230AB"/>
    <w:rsid w:val="00E23733"/>
    <w:rsid w:val="00E237A2"/>
    <w:rsid w:val="00E2385C"/>
    <w:rsid w:val="00E23929"/>
    <w:rsid w:val="00E2434A"/>
    <w:rsid w:val="00E251B9"/>
    <w:rsid w:val="00E25772"/>
    <w:rsid w:val="00E2593A"/>
    <w:rsid w:val="00E25B68"/>
    <w:rsid w:val="00E266A8"/>
    <w:rsid w:val="00E2675E"/>
    <w:rsid w:val="00E26DA6"/>
    <w:rsid w:val="00E26DB9"/>
    <w:rsid w:val="00E27857"/>
    <w:rsid w:val="00E27FE8"/>
    <w:rsid w:val="00E30299"/>
    <w:rsid w:val="00E30544"/>
    <w:rsid w:val="00E307FA"/>
    <w:rsid w:val="00E309AD"/>
    <w:rsid w:val="00E30FD2"/>
    <w:rsid w:val="00E31498"/>
    <w:rsid w:val="00E314E4"/>
    <w:rsid w:val="00E315AD"/>
    <w:rsid w:val="00E31BEA"/>
    <w:rsid w:val="00E31C4A"/>
    <w:rsid w:val="00E31FE5"/>
    <w:rsid w:val="00E324A5"/>
    <w:rsid w:val="00E33098"/>
    <w:rsid w:val="00E3324B"/>
    <w:rsid w:val="00E3367E"/>
    <w:rsid w:val="00E3387C"/>
    <w:rsid w:val="00E33A4E"/>
    <w:rsid w:val="00E33F6C"/>
    <w:rsid w:val="00E347AA"/>
    <w:rsid w:val="00E34D5F"/>
    <w:rsid w:val="00E357E0"/>
    <w:rsid w:val="00E35865"/>
    <w:rsid w:val="00E362E6"/>
    <w:rsid w:val="00E36C5E"/>
    <w:rsid w:val="00E37696"/>
    <w:rsid w:val="00E4048D"/>
    <w:rsid w:val="00E40BE5"/>
    <w:rsid w:val="00E40CCD"/>
    <w:rsid w:val="00E40F2B"/>
    <w:rsid w:val="00E413B6"/>
    <w:rsid w:val="00E42547"/>
    <w:rsid w:val="00E42706"/>
    <w:rsid w:val="00E42906"/>
    <w:rsid w:val="00E433BD"/>
    <w:rsid w:val="00E44459"/>
    <w:rsid w:val="00E44661"/>
    <w:rsid w:val="00E4471F"/>
    <w:rsid w:val="00E44829"/>
    <w:rsid w:val="00E448ED"/>
    <w:rsid w:val="00E451EA"/>
    <w:rsid w:val="00E4520F"/>
    <w:rsid w:val="00E457E6"/>
    <w:rsid w:val="00E4611C"/>
    <w:rsid w:val="00E467D5"/>
    <w:rsid w:val="00E47148"/>
    <w:rsid w:val="00E47503"/>
    <w:rsid w:val="00E47CB0"/>
    <w:rsid w:val="00E504D7"/>
    <w:rsid w:val="00E506A0"/>
    <w:rsid w:val="00E513A0"/>
    <w:rsid w:val="00E5180B"/>
    <w:rsid w:val="00E51CA5"/>
    <w:rsid w:val="00E53544"/>
    <w:rsid w:val="00E53977"/>
    <w:rsid w:val="00E54469"/>
    <w:rsid w:val="00E550A6"/>
    <w:rsid w:val="00E555BB"/>
    <w:rsid w:val="00E5656D"/>
    <w:rsid w:val="00E57C68"/>
    <w:rsid w:val="00E60D51"/>
    <w:rsid w:val="00E61705"/>
    <w:rsid w:val="00E61A6E"/>
    <w:rsid w:val="00E61CCC"/>
    <w:rsid w:val="00E61EA9"/>
    <w:rsid w:val="00E62336"/>
    <w:rsid w:val="00E62C74"/>
    <w:rsid w:val="00E630C8"/>
    <w:rsid w:val="00E63282"/>
    <w:rsid w:val="00E63812"/>
    <w:rsid w:val="00E63AA2"/>
    <w:rsid w:val="00E63AD7"/>
    <w:rsid w:val="00E63C28"/>
    <w:rsid w:val="00E64228"/>
    <w:rsid w:val="00E648D4"/>
    <w:rsid w:val="00E659C1"/>
    <w:rsid w:val="00E65A38"/>
    <w:rsid w:val="00E66CB7"/>
    <w:rsid w:val="00E6763D"/>
    <w:rsid w:val="00E67A57"/>
    <w:rsid w:val="00E67F0A"/>
    <w:rsid w:val="00E701EF"/>
    <w:rsid w:val="00E703F8"/>
    <w:rsid w:val="00E704D2"/>
    <w:rsid w:val="00E706B6"/>
    <w:rsid w:val="00E7103D"/>
    <w:rsid w:val="00E71599"/>
    <w:rsid w:val="00E7225B"/>
    <w:rsid w:val="00E722C5"/>
    <w:rsid w:val="00E7262D"/>
    <w:rsid w:val="00E7299C"/>
    <w:rsid w:val="00E72A54"/>
    <w:rsid w:val="00E73408"/>
    <w:rsid w:val="00E737B7"/>
    <w:rsid w:val="00E74266"/>
    <w:rsid w:val="00E74A7F"/>
    <w:rsid w:val="00E75202"/>
    <w:rsid w:val="00E7709E"/>
    <w:rsid w:val="00E774F9"/>
    <w:rsid w:val="00E80133"/>
    <w:rsid w:val="00E80416"/>
    <w:rsid w:val="00E80AD4"/>
    <w:rsid w:val="00E80D18"/>
    <w:rsid w:val="00E813B6"/>
    <w:rsid w:val="00E81530"/>
    <w:rsid w:val="00E8226F"/>
    <w:rsid w:val="00E8246C"/>
    <w:rsid w:val="00E82B86"/>
    <w:rsid w:val="00E83353"/>
    <w:rsid w:val="00E846EE"/>
    <w:rsid w:val="00E85848"/>
    <w:rsid w:val="00E8596B"/>
    <w:rsid w:val="00E866B4"/>
    <w:rsid w:val="00E866CF"/>
    <w:rsid w:val="00E866DD"/>
    <w:rsid w:val="00E86B77"/>
    <w:rsid w:val="00E86B92"/>
    <w:rsid w:val="00E86E15"/>
    <w:rsid w:val="00E878F1"/>
    <w:rsid w:val="00E87E6B"/>
    <w:rsid w:val="00E90BBF"/>
    <w:rsid w:val="00E910CC"/>
    <w:rsid w:val="00E9121E"/>
    <w:rsid w:val="00E9142D"/>
    <w:rsid w:val="00E91C63"/>
    <w:rsid w:val="00E9222F"/>
    <w:rsid w:val="00E9271C"/>
    <w:rsid w:val="00E92852"/>
    <w:rsid w:val="00E9301A"/>
    <w:rsid w:val="00E932F2"/>
    <w:rsid w:val="00E93530"/>
    <w:rsid w:val="00E93BAB"/>
    <w:rsid w:val="00E943A0"/>
    <w:rsid w:val="00E9442D"/>
    <w:rsid w:val="00E94437"/>
    <w:rsid w:val="00E946BB"/>
    <w:rsid w:val="00E9544F"/>
    <w:rsid w:val="00E95ACB"/>
    <w:rsid w:val="00E962BD"/>
    <w:rsid w:val="00E96986"/>
    <w:rsid w:val="00E96CD0"/>
    <w:rsid w:val="00E97918"/>
    <w:rsid w:val="00EA1069"/>
    <w:rsid w:val="00EA14BF"/>
    <w:rsid w:val="00EA1824"/>
    <w:rsid w:val="00EA1890"/>
    <w:rsid w:val="00EA19FA"/>
    <w:rsid w:val="00EA1B42"/>
    <w:rsid w:val="00EA219E"/>
    <w:rsid w:val="00EA2BBD"/>
    <w:rsid w:val="00EA2E62"/>
    <w:rsid w:val="00EA3266"/>
    <w:rsid w:val="00EA39FD"/>
    <w:rsid w:val="00EA3A4B"/>
    <w:rsid w:val="00EA3C8A"/>
    <w:rsid w:val="00EA41FE"/>
    <w:rsid w:val="00EA4AC9"/>
    <w:rsid w:val="00EA51C8"/>
    <w:rsid w:val="00EA539D"/>
    <w:rsid w:val="00EA543F"/>
    <w:rsid w:val="00EA571D"/>
    <w:rsid w:val="00EA615C"/>
    <w:rsid w:val="00EA6608"/>
    <w:rsid w:val="00EA6863"/>
    <w:rsid w:val="00EA6B8D"/>
    <w:rsid w:val="00EA6DDC"/>
    <w:rsid w:val="00EA7526"/>
    <w:rsid w:val="00EA75A4"/>
    <w:rsid w:val="00EA7BEE"/>
    <w:rsid w:val="00EB01B8"/>
    <w:rsid w:val="00EB0465"/>
    <w:rsid w:val="00EB08E0"/>
    <w:rsid w:val="00EB117B"/>
    <w:rsid w:val="00EB1250"/>
    <w:rsid w:val="00EB1972"/>
    <w:rsid w:val="00EB1C08"/>
    <w:rsid w:val="00EB1DFA"/>
    <w:rsid w:val="00EB22FA"/>
    <w:rsid w:val="00EB2A3A"/>
    <w:rsid w:val="00EB3303"/>
    <w:rsid w:val="00EB3C41"/>
    <w:rsid w:val="00EB4007"/>
    <w:rsid w:val="00EB4320"/>
    <w:rsid w:val="00EB47C0"/>
    <w:rsid w:val="00EB481F"/>
    <w:rsid w:val="00EB4960"/>
    <w:rsid w:val="00EB5096"/>
    <w:rsid w:val="00EB5343"/>
    <w:rsid w:val="00EB559B"/>
    <w:rsid w:val="00EB5837"/>
    <w:rsid w:val="00EB6A2D"/>
    <w:rsid w:val="00EB6FA1"/>
    <w:rsid w:val="00EB75CA"/>
    <w:rsid w:val="00EB7CBE"/>
    <w:rsid w:val="00EC07F3"/>
    <w:rsid w:val="00EC0E14"/>
    <w:rsid w:val="00EC0EE4"/>
    <w:rsid w:val="00EC197E"/>
    <w:rsid w:val="00EC29CD"/>
    <w:rsid w:val="00EC2DED"/>
    <w:rsid w:val="00EC3980"/>
    <w:rsid w:val="00EC4176"/>
    <w:rsid w:val="00EC44E1"/>
    <w:rsid w:val="00EC46EC"/>
    <w:rsid w:val="00EC4DE4"/>
    <w:rsid w:val="00EC515E"/>
    <w:rsid w:val="00EC7E46"/>
    <w:rsid w:val="00ED058B"/>
    <w:rsid w:val="00ED07BC"/>
    <w:rsid w:val="00ED07ED"/>
    <w:rsid w:val="00ED095D"/>
    <w:rsid w:val="00ED18E3"/>
    <w:rsid w:val="00ED1BA7"/>
    <w:rsid w:val="00ED1BDE"/>
    <w:rsid w:val="00ED1E5E"/>
    <w:rsid w:val="00ED20C1"/>
    <w:rsid w:val="00ED24BA"/>
    <w:rsid w:val="00ED255E"/>
    <w:rsid w:val="00ED2862"/>
    <w:rsid w:val="00ED3323"/>
    <w:rsid w:val="00ED3DA5"/>
    <w:rsid w:val="00ED47AA"/>
    <w:rsid w:val="00ED4965"/>
    <w:rsid w:val="00ED4DA8"/>
    <w:rsid w:val="00ED4EFF"/>
    <w:rsid w:val="00ED570C"/>
    <w:rsid w:val="00ED61D0"/>
    <w:rsid w:val="00ED6904"/>
    <w:rsid w:val="00ED6E48"/>
    <w:rsid w:val="00ED761C"/>
    <w:rsid w:val="00ED7B38"/>
    <w:rsid w:val="00EE0128"/>
    <w:rsid w:val="00EE05AB"/>
    <w:rsid w:val="00EE078B"/>
    <w:rsid w:val="00EE1A53"/>
    <w:rsid w:val="00EE1AF7"/>
    <w:rsid w:val="00EE265A"/>
    <w:rsid w:val="00EE2CA3"/>
    <w:rsid w:val="00EE2D29"/>
    <w:rsid w:val="00EE3197"/>
    <w:rsid w:val="00EE34CA"/>
    <w:rsid w:val="00EE3613"/>
    <w:rsid w:val="00EE3781"/>
    <w:rsid w:val="00EE44BA"/>
    <w:rsid w:val="00EE44BD"/>
    <w:rsid w:val="00EE4958"/>
    <w:rsid w:val="00EE5432"/>
    <w:rsid w:val="00EE56B3"/>
    <w:rsid w:val="00EE56D6"/>
    <w:rsid w:val="00EE5CC1"/>
    <w:rsid w:val="00EE6151"/>
    <w:rsid w:val="00EE656E"/>
    <w:rsid w:val="00EE70EC"/>
    <w:rsid w:val="00EE7680"/>
    <w:rsid w:val="00EE7FE8"/>
    <w:rsid w:val="00EE7FF2"/>
    <w:rsid w:val="00EF016A"/>
    <w:rsid w:val="00EF0A1D"/>
    <w:rsid w:val="00EF194E"/>
    <w:rsid w:val="00EF196B"/>
    <w:rsid w:val="00EF19F4"/>
    <w:rsid w:val="00EF242C"/>
    <w:rsid w:val="00EF26EF"/>
    <w:rsid w:val="00EF2844"/>
    <w:rsid w:val="00EF3002"/>
    <w:rsid w:val="00EF319B"/>
    <w:rsid w:val="00EF350E"/>
    <w:rsid w:val="00EF3972"/>
    <w:rsid w:val="00EF3B73"/>
    <w:rsid w:val="00EF46FB"/>
    <w:rsid w:val="00EF4A63"/>
    <w:rsid w:val="00EF4E3B"/>
    <w:rsid w:val="00EF5217"/>
    <w:rsid w:val="00EF5ADA"/>
    <w:rsid w:val="00EF5B2C"/>
    <w:rsid w:val="00EF5B7C"/>
    <w:rsid w:val="00EF6AEB"/>
    <w:rsid w:val="00EF6C5D"/>
    <w:rsid w:val="00EF6D05"/>
    <w:rsid w:val="00EF6D6A"/>
    <w:rsid w:val="00EF74CE"/>
    <w:rsid w:val="00EF76BB"/>
    <w:rsid w:val="00EF7A96"/>
    <w:rsid w:val="00EF7CBF"/>
    <w:rsid w:val="00EF7F2C"/>
    <w:rsid w:val="00F00425"/>
    <w:rsid w:val="00F00A35"/>
    <w:rsid w:val="00F00FA2"/>
    <w:rsid w:val="00F0107C"/>
    <w:rsid w:val="00F01990"/>
    <w:rsid w:val="00F01A78"/>
    <w:rsid w:val="00F01E7C"/>
    <w:rsid w:val="00F01F02"/>
    <w:rsid w:val="00F025B3"/>
    <w:rsid w:val="00F0267B"/>
    <w:rsid w:val="00F028BE"/>
    <w:rsid w:val="00F02E13"/>
    <w:rsid w:val="00F036A8"/>
    <w:rsid w:val="00F037B5"/>
    <w:rsid w:val="00F038CA"/>
    <w:rsid w:val="00F03906"/>
    <w:rsid w:val="00F03D0D"/>
    <w:rsid w:val="00F03D4D"/>
    <w:rsid w:val="00F0418D"/>
    <w:rsid w:val="00F04698"/>
    <w:rsid w:val="00F04C30"/>
    <w:rsid w:val="00F05FA9"/>
    <w:rsid w:val="00F06561"/>
    <w:rsid w:val="00F06973"/>
    <w:rsid w:val="00F06980"/>
    <w:rsid w:val="00F0715C"/>
    <w:rsid w:val="00F102F0"/>
    <w:rsid w:val="00F10705"/>
    <w:rsid w:val="00F109D4"/>
    <w:rsid w:val="00F11263"/>
    <w:rsid w:val="00F11E16"/>
    <w:rsid w:val="00F120A2"/>
    <w:rsid w:val="00F1214B"/>
    <w:rsid w:val="00F12421"/>
    <w:rsid w:val="00F12459"/>
    <w:rsid w:val="00F12BCD"/>
    <w:rsid w:val="00F12F45"/>
    <w:rsid w:val="00F13044"/>
    <w:rsid w:val="00F13EA2"/>
    <w:rsid w:val="00F13FC5"/>
    <w:rsid w:val="00F14167"/>
    <w:rsid w:val="00F1615D"/>
    <w:rsid w:val="00F161D5"/>
    <w:rsid w:val="00F1643C"/>
    <w:rsid w:val="00F1685E"/>
    <w:rsid w:val="00F178E7"/>
    <w:rsid w:val="00F17F7C"/>
    <w:rsid w:val="00F20431"/>
    <w:rsid w:val="00F20BDF"/>
    <w:rsid w:val="00F2103E"/>
    <w:rsid w:val="00F2121F"/>
    <w:rsid w:val="00F212BA"/>
    <w:rsid w:val="00F22096"/>
    <w:rsid w:val="00F221D8"/>
    <w:rsid w:val="00F22441"/>
    <w:rsid w:val="00F228BC"/>
    <w:rsid w:val="00F229E7"/>
    <w:rsid w:val="00F23122"/>
    <w:rsid w:val="00F23265"/>
    <w:rsid w:val="00F2351C"/>
    <w:rsid w:val="00F23EDB"/>
    <w:rsid w:val="00F2491B"/>
    <w:rsid w:val="00F24DCF"/>
    <w:rsid w:val="00F24E2B"/>
    <w:rsid w:val="00F25174"/>
    <w:rsid w:val="00F25D0F"/>
    <w:rsid w:val="00F27EC4"/>
    <w:rsid w:val="00F27EED"/>
    <w:rsid w:val="00F307F9"/>
    <w:rsid w:val="00F3178C"/>
    <w:rsid w:val="00F31B8F"/>
    <w:rsid w:val="00F31D37"/>
    <w:rsid w:val="00F3220B"/>
    <w:rsid w:val="00F32FE1"/>
    <w:rsid w:val="00F330A1"/>
    <w:rsid w:val="00F340E1"/>
    <w:rsid w:val="00F340FC"/>
    <w:rsid w:val="00F342E4"/>
    <w:rsid w:val="00F3598B"/>
    <w:rsid w:val="00F3666A"/>
    <w:rsid w:val="00F36AE8"/>
    <w:rsid w:val="00F3702E"/>
    <w:rsid w:val="00F3713E"/>
    <w:rsid w:val="00F373B1"/>
    <w:rsid w:val="00F374B5"/>
    <w:rsid w:val="00F375FF"/>
    <w:rsid w:val="00F37EA6"/>
    <w:rsid w:val="00F40BFE"/>
    <w:rsid w:val="00F40CD8"/>
    <w:rsid w:val="00F40FD6"/>
    <w:rsid w:val="00F41104"/>
    <w:rsid w:val="00F4156A"/>
    <w:rsid w:val="00F41844"/>
    <w:rsid w:val="00F41930"/>
    <w:rsid w:val="00F422D9"/>
    <w:rsid w:val="00F42699"/>
    <w:rsid w:val="00F429C1"/>
    <w:rsid w:val="00F4330E"/>
    <w:rsid w:val="00F434B4"/>
    <w:rsid w:val="00F44412"/>
    <w:rsid w:val="00F444CE"/>
    <w:rsid w:val="00F44B8B"/>
    <w:rsid w:val="00F44EDA"/>
    <w:rsid w:val="00F452A2"/>
    <w:rsid w:val="00F45B81"/>
    <w:rsid w:val="00F45D1A"/>
    <w:rsid w:val="00F4615B"/>
    <w:rsid w:val="00F47A91"/>
    <w:rsid w:val="00F5059D"/>
    <w:rsid w:val="00F51210"/>
    <w:rsid w:val="00F51FD2"/>
    <w:rsid w:val="00F523CE"/>
    <w:rsid w:val="00F526F1"/>
    <w:rsid w:val="00F52CD0"/>
    <w:rsid w:val="00F5326B"/>
    <w:rsid w:val="00F534A5"/>
    <w:rsid w:val="00F53830"/>
    <w:rsid w:val="00F53865"/>
    <w:rsid w:val="00F54222"/>
    <w:rsid w:val="00F54BA2"/>
    <w:rsid w:val="00F55402"/>
    <w:rsid w:val="00F562AD"/>
    <w:rsid w:val="00F56BB3"/>
    <w:rsid w:val="00F573C5"/>
    <w:rsid w:val="00F574CB"/>
    <w:rsid w:val="00F57EF6"/>
    <w:rsid w:val="00F60016"/>
    <w:rsid w:val="00F60C9F"/>
    <w:rsid w:val="00F60E60"/>
    <w:rsid w:val="00F612E8"/>
    <w:rsid w:val="00F613B7"/>
    <w:rsid w:val="00F629E5"/>
    <w:rsid w:val="00F6338D"/>
    <w:rsid w:val="00F63641"/>
    <w:rsid w:val="00F63945"/>
    <w:rsid w:val="00F63E69"/>
    <w:rsid w:val="00F64E1D"/>
    <w:rsid w:val="00F65B22"/>
    <w:rsid w:val="00F66376"/>
    <w:rsid w:val="00F66BC5"/>
    <w:rsid w:val="00F67252"/>
    <w:rsid w:val="00F71209"/>
    <w:rsid w:val="00F71255"/>
    <w:rsid w:val="00F71287"/>
    <w:rsid w:val="00F713F9"/>
    <w:rsid w:val="00F717DF"/>
    <w:rsid w:val="00F72FDF"/>
    <w:rsid w:val="00F7303D"/>
    <w:rsid w:val="00F74E9D"/>
    <w:rsid w:val="00F75C1B"/>
    <w:rsid w:val="00F766E9"/>
    <w:rsid w:val="00F76773"/>
    <w:rsid w:val="00F7704B"/>
    <w:rsid w:val="00F77709"/>
    <w:rsid w:val="00F778C2"/>
    <w:rsid w:val="00F7795A"/>
    <w:rsid w:val="00F77B31"/>
    <w:rsid w:val="00F77F26"/>
    <w:rsid w:val="00F802E7"/>
    <w:rsid w:val="00F80515"/>
    <w:rsid w:val="00F80A81"/>
    <w:rsid w:val="00F80FB2"/>
    <w:rsid w:val="00F8102C"/>
    <w:rsid w:val="00F819E0"/>
    <w:rsid w:val="00F81B26"/>
    <w:rsid w:val="00F81BD2"/>
    <w:rsid w:val="00F82846"/>
    <w:rsid w:val="00F82A09"/>
    <w:rsid w:val="00F82D66"/>
    <w:rsid w:val="00F83180"/>
    <w:rsid w:val="00F834CA"/>
    <w:rsid w:val="00F8357C"/>
    <w:rsid w:val="00F83BF5"/>
    <w:rsid w:val="00F8418D"/>
    <w:rsid w:val="00F84702"/>
    <w:rsid w:val="00F84ACC"/>
    <w:rsid w:val="00F84B91"/>
    <w:rsid w:val="00F84D0C"/>
    <w:rsid w:val="00F84D99"/>
    <w:rsid w:val="00F84F15"/>
    <w:rsid w:val="00F85BBB"/>
    <w:rsid w:val="00F85F7B"/>
    <w:rsid w:val="00F860B5"/>
    <w:rsid w:val="00F865D3"/>
    <w:rsid w:val="00F86CE9"/>
    <w:rsid w:val="00F8774D"/>
    <w:rsid w:val="00F878F4"/>
    <w:rsid w:val="00F87AB9"/>
    <w:rsid w:val="00F87D1C"/>
    <w:rsid w:val="00F90487"/>
    <w:rsid w:val="00F908FE"/>
    <w:rsid w:val="00F90DC7"/>
    <w:rsid w:val="00F917BA"/>
    <w:rsid w:val="00F918A7"/>
    <w:rsid w:val="00F91B2E"/>
    <w:rsid w:val="00F91CC2"/>
    <w:rsid w:val="00F91DF7"/>
    <w:rsid w:val="00F91E51"/>
    <w:rsid w:val="00F92182"/>
    <w:rsid w:val="00F924E4"/>
    <w:rsid w:val="00F925BC"/>
    <w:rsid w:val="00F92600"/>
    <w:rsid w:val="00F93146"/>
    <w:rsid w:val="00F9325B"/>
    <w:rsid w:val="00F934A0"/>
    <w:rsid w:val="00F937BF"/>
    <w:rsid w:val="00F93B82"/>
    <w:rsid w:val="00F9431B"/>
    <w:rsid w:val="00F94C06"/>
    <w:rsid w:val="00F9581E"/>
    <w:rsid w:val="00F95C67"/>
    <w:rsid w:val="00F96000"/>
    <w:rsid w:val="00F973FB"/>
    <w:rsid w:val="00F9758B"/>
    <w:rsid w:val="00F97D38"/>
    <w:rsid w:val="00FA02BD"/>
    <w:rsid w:val="00FA0B03"/>
    <w:rsid w:val="00FA104B"/>
    <w:rsid w:val="00FA105A"/>
    <w:rsid w:val="00FA1254"/>
    <w:rsid w:val="00FA209A"/>
    <w:rsid w:val="00FA236A"/>
    <w:rsid w:val="00FA2554"/>
    <w:rsid w:val="00FA2FD3"/>
    <w:rsid w:val="00FA360D"/>
    <w:rsid w:val="00FA3853"/>
    <w:rsid w:val="00FA453D"/>
    <w:rsid w:val="00FA4774"/>
    <w:rsid w:val="00FA4E61"/>
    <w:rsid w:val="00FA548D"/>
    <w:rsid w:val="00FA5A33"/>
    <w:rsid w:val="00FA5FC8"/>
    <w:rsid w:val="00FA64B3"/>
    <w:rsid w:val="00FA6AD1"/>
    <w:rsid w:val="00FA6C5A"/>
    <w:rsid w:val="00FA6CB6"/>
    <w:rsid w:val="00FA6F55"/>
    <w:rsid w:val="00FA6F64"/>
    <w:rsid w:val="00FA70D1"/>
    <w:rsid w:val="00FA74F0"/>
    <w:rsid w:val="00FA75BB"/>
    <w:rsid w:val="00FA770C"/>
    <w:rsid w:val="00FA7BCF"/>
    <w:rsid w:val="00FB00E0"/>
    <w:rsid w:val="00FB03B4"/>
    <w:rsid w:val="00FB0872"/>
    <w:rsid w:val="00FB0B1C"/>
    <w:rsid w:val="00FB0F0F"/>
    <w:rsid w:val="00FB193C"/>
    <w:rsid w:val="00FB21C3"/>
    <w:rsid w:val="00FB25DF"/>
    <w:rsid w:val="00FB33B7"/>
    <w:rsid w:val="00FB3B43"/>
    <w:rsid w:val="00FB40F0"/>
    <w:rsid w:val="00FB4217"/>
    <w:rsid w:val="00FB5334"/>
    <w:rsid w:val="00FB5468"/>
    <w:rsid w:val="00FB62FB"/>
    <w:rsid w:val="00FB756B"/>
    <w:rsid w:val="00FB76AB"/>
    <w:rsid w:val="00FC00C8"/>
    <w:rsid w:val="00FC0679"/>
    <w:rsid w:val="00FC078D"/>
    <w:rsid w:val="00FC083B"/>
    <w:rsid w:val="00FC092A"/>
    <w:rsid w:val="00FC0D33"/>
    <w:rsid w:val="00FC0DF7"/>
    <w:rsid w:val="00FC1359"/>
    <w:rsid w:val="00FC13B1"/>
    <w:rsid w:val="00FC1E32"/>
    <w:rsid w:val="00FC1E6E"/>
    <w:rsid w:val="00FC2732"/>
    <w:rsid w:val="00FC28D6"/>
    <w:rsid w:val="00FC3CA7"/>
    <w:rsid w:val="00FC404F"/>
    <w:rsid w:val="00FC4123"/>
    <w:rsid w:val="00FC45D3"/>
    <w:rsid w:val="00FC49AE"/>
    <w:rsid w:val="00FC5462"/>
    <w:rsid w:val="00FC5585"/>
    <w:rsid w:val="00FC5B00"/>
    <w:rsid w:val="00FC61CD"/>
    <w:rsid w:val="00FC63E7"/>
    <w:rsid w:val="00FC6A94"/>
    <w:rsid w:val="00FC6D06"/>
    <w:rsid w:val="00FC719F"/>
    <w:rsid w:val="00FC7246"/>
    <w:rsid w:val="00FD0948"/>
    <w:rsid w:val="00FD0AB2"/>
    <w:rsid w:val="00FD1062"/>
    <w:rsid w:val="00FD158B"/>
    <w:rsid w:val="00FD15AA"/>
    <w:rsid w:val="00FD15D7"/>
    <w:rsid w:val="00FD1AE7"/>
    <w:rsid w:val="00FD1EF3"/>
    <w:rsid w:val="00FD2250"/>
    <w:rsid w:val="00FD2301"/>
    <w:rsid w:val="00FD3875"/>
    <w:rsid w:val="00FD3D56"/>
    <w:rsid w:val="00FD4033"/>
    <w:rsid w:val="00FD44B1"/>
    <w:rsid w:val="00FD49E2"/>
    <w:rsid w:val="00FD4CED"/>
    <w:rsid w:val="00FD5457"/>
    <w:rsid w:val="00FD545E"/>
    <w:rsid w:val="00FD684F"/>
    <w:rsid w:val="00FD70DB"/>
    <w:rsid w:val="00FD77AE"/>
    <w:rsid w:val="00FD77C7"/>
    <w:rsid w:val="00FD7BE9"/>
    <w:rsid w:val="00FE004B"/>
    <w:rsid w:val="00FE077B"/>
    <w:rsid w:val="00FE07F0"/>
    <w:rsid w:val="00FE08B2"/>
    <w:rsid w:val="00FE0DD0"/>
    <w:rsid w:val="00FE1F36"/>
    <w:rsid w:val="00FE22C2"/>
    <w:rsid w:val="00FE233C"/>
    <w:rsid w:val="00FE276B"/>
    <w:rsid w:val="00FE2872"/>
    <w:rsid w:val="00FE2F3A"/>
    <w:rsid w:val="00FE399B"/>
    <w:rsid w:val="00FE445A"/>
    <w:rsid w:val="00FE44A8"/>
    <w:rsid w:val="00FE4954"/>
    <w:rsid w:val="00FE4FA7"/>
    <w:rsid w:val="00FE599A"/>
    <w:rsid w:val="00FE5EBF"/>
    <w:rsid w:val="00FE6224"/>
    <w:rsid w:val="00FE6897"/>
    <w:rsid w:val="00FE6FFE"/>
    <w:rsid w:val="00FE768C"/>
    <w:rsid w:val="00FE7B21"/>
    <w:rsid w:val="00FE7FCA"/>
    <w:rsid w:val="00FF04A8"/>
    <w:rsid w:val="00FF0661"/>
    <w:rsid w:val="00FF0F38"/>
    <w:rsid w:val="00FF1126"/>
    <w:rsid w:val="00FF1929"/>
    <w:rsid w:val="00FF1AD2"/>
    <w:rsid w:val="00FF1DBB"/>
    <w:rsid w:val="00FF2410"/>
    <w:rsid w:val="00FF3197"/>
    <w:rsid w:val="00FF31A7"/>
    <w:rsid w:val="00FF420D"/>
    <w:rsid w:val="00FF42D1"/>
    <w:rsid w:val="00FF4A4A"/>
    <w:rsid w:val="00FF4A9E"/>
    <w:rsid w:val="00FF6056"/>
    <w:rsid w:val="00FF63AA"/>
    <w:rsid w:val="00FF6610"/>
    <w:rsid w:val="00FF772C"/>
    <w:rsid w:val="00FF7C54"/>
    <w:rsid w:val="00FF7CD4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274743BE-38F5-49A8-BC27-D2ACCFD0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i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2880"/>
      </w:tabs>
      <w:ind w:left="990"/>
      <w:outlineLvl w:val="2"/>
    </w:pPr>
    <w:rPr>
      <w:b/>
      <w:sz w:val="48"/>
    </w:rPr>
  </w:style>
  <w:style w:type="paragraph" w:styleId="Heading4">
    <w:name w:val="heading 4"/>
    <w:basedOn w:val="Normal"/>
    <w:next w:val="Normal"/>
    <w:qFormat/>
    <w:pPr>
      <w:keepNext/>
      <w:ind w:left="-90" w:right="-110"/>
      <w:jc w:val="center"/>
      <w:outlineLvl w:val="3"/>
    </w:pPr>
    <w:rPr>
      <w:sz w:val="48"/>
    </w:rPr>
  </w:style>
  <w:style w:type="paragraph" w:styleId="Heading5">
    <w:name w:val="heading 5"/>
    <w:basedOn w:val="Normal"/>
    <w:next w:val="Normal"/>
    <w:qFormat/>
    <w:pPr>
      <w:keepNext/>
      <w:ind w:left="-90" w:right="-110"/>
      <w:jc w:val="center"/>
      <w:outlineLvl w:val="4"/>
    </w:pPr>
    <w:rPr>
      <w:b/>
      <w:sz w:val="48"/>
    </w:rPr>
  </w:style>
  <w:style w:type="paragraph" w:styleId="Heading6">
    <w:name w:val="heading 6"/>
    <w:basedOn w:val="Normal"/>
    <w:next w:val="Normal"/>
    <w:qFormat/>
    <w:pPr>
      <w:keepNext/>
      <w:ind w:left="-90" w:right="-110"/>
      <w:jc w:val="both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left" w:pos="540"/>
        <w:tab w:val="right" w:pos="9090"/>
      </w:tabs>
      <w:outlineLvl w:val="6"/>
    </w:pPr>
    <w:rPr>
      <w:b/>
      <w:bCs/>
      <w:i/>
      <w:iCs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ntPara">
    <w:name w:val="Indent Para"/>
    <w:basedOn w:val="Normal"/>
    <w:pPr>
      <w:ind w:left="567"/>
    </w:pPr>
  </w:style>
  <w:style w:type="paragraph" w:customStyle="1" w:styleId="IndentPara2">
    <w:name w:val="Indent Para2"/>
    <w:basedOn w:val="IndentPara"/>
    <w:pPr>
      <w:ind w:left="1134"/>
    </w:pPr>
  </w:style>
  <w:style w:type="paragraph" w:customStyle="1" w:styleId="IndentPara3">
    <w:name w:val="Indent Para3"/>
    <w:basedOn w:val="IndentPara2"/>
    <w:pPr>
      <w:ind w:left="1701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260" w:hanging="1260"/>
      <w:jc w:val="both"/>
    </w:pPr>
    <w:rPr>
      <w:sz w:val="20"/>
    </w:rPr>
  </w:style>
  <w:style w:type="paragraph" w:styleId="BodyTextIndent2">
    <w:name w:val="Body Text Indent 2"/>
    <w:basedOn w:val="Normal"/>
    <w:pPr>
      <w:tabs>
        <w:tab w:val="left" w:pos="1170"/>
      </w:tabs>
      <w:ind w:left="1440" w:hanging="1440"/>
      <w:jc w:val="both"/>
    </w:pPr>
    <w:rPr>
      <w:sz w:val="20"/>
    </w:rPr>
  </w:style>
  <w:style w:type="paragraph" w:styleId="BlockText">
    <w:name w:val="Block Text"/>
    <w:basedOn w:val="Normal"/>
    <w:pPr>
      <w:ind w:left="720" w:right="790"/>
      <w:jc w:val="center"/>
    </w:pPr>
    <w:rPr>
      <w:sz w:val="28"/>
    </w:rPr>
  </w:style>
  <w:style w:type="paragraph" w:styleId="BodyTextIndent3">
    <w:name w:val="Body Text Indent 3"/>
    <w:basedOn w:val="Normal"/>
    <w:pPr>
      <w:tabs>
        <w:tab w:val="left" w:pos="2880"/>
      </w:tabs>
      <w:ind w:left="990"/>
    </w:pPr>
    <w:rPr>
      <w:sz w:val="48"/>
    </w:rPr>
  </w:style>
  <w:style w:type="paragraph" w:styleId="BodyText">
    <w:name w:val="Body Text"/>
    <w:basedOn w:val="Normal"/>
    <w:rPr>
      <w:sz w:val="20"/>
      <w:lang w:val="en-US"/>
    </w:rPr>
  </w:style>
  <w:style w:type="paragraph" w:styleId="BodyText2">
    <w:name w:val="Body Text 2"/>
    <w:basedOn w:val="Normal"/>
    <w:pPr>
      <w:jc w:val="both"/>
    </w:pPr>
    <w:rPr>
      <w:sz w:val="20"/>
      <w:lang w:val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Strong">
    <w:name w:val="Strong"/>
    <w:basedOn w:val="DefaultParagraphFont"/>
    <w:qFormat/>
    <w:rsid w:val="00A93EF2"/>
    <w:rPr>
      <w:b/>
      <w:bCs/>
    </w:rPr>
  </w:style>
  <w:style w:type="character" w:customStyle="1" w:styleId="Heading7Char">
    <w:name w:val="Heading 7 Char"/>
    <w:basedOn w:val="DefaultParagraphFont"/>
    <w:link w:val="Heading7"/>
    <w:rsid w:val="002C5BD2"/>
    <w:rPr>
      <w:b/>
      <w:bCs/>
      <w:i/>
      <w:iCs/>
      <w:sz w:val="1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mithsonplanning.com.au/" TargetMode="External"/><Relationship Id="rId671" Type="http://schemas.openxmlformats.org/officeDocument/2006/relationships/hyperlink" Target="http://www.albanywaterfront.com.au" TargetMode="External"/><Relationship Id="rId769" Type="http://schemas.openxmlformats.org/officeDocument/2006/relationships/hyperlink" Target="http://www.smithsonplanning.com.au/R2000AlbanyANZEF.pdf" TargetMode="External"/><Relationship Id="rId976" Type="http://schemas.openxmlformats.org/officeDocument/2006/relationships/hyperlink" Target="http://www.verticalevents.com.au" TargetMode="External"/><Relationship Id="rId21" Type="http://schemas.openxmlformats.org/officeDocument/2006/relationships/hyperlink" Target="http://www.smithsonplanning.com.au/R2000MajorStatements.pdf" TargetMode="External"/><Relationship Id="rId324" Type="http://schemas.openxmlformats.org/officeDocument/2006/relationships/hyperlink" Target="http://www.smithsonplanning.com.au/" TargetMode="External"/><Relationship Id="rId531" Type="http://schemas.openxmlformats.org/officeDocument/2006/relationships/hyperlink" Target="http://www.smithsonplanning.com.au/" TargetMode="External"/><Relationship Id="rId629" Type="http://schemas.openxmlformats.org/officeDocument/2006/relationships/hyperlink" Target="http://www.smithsonplanning.com.au/" TargetMode="External"/><Relationship Id="rId1161" Type="http://schemas.openxmlformats.org/officeDocument/2006/relationships/hyperlink" Target="http://www.smithsonplanning.com.au/R2000MajorStatements.pdf" TargetMode="External"/><Relationship Id="rId170" Type="http://schemas.openxmlformats.org/officeDocument/2006/relationships/hyperlink" Target="http://www.smithsonplanning.com.au/" TargetMode="External"/><Relationship Id="rId836" Type="http://schemas.openxmlformats.org/officeDocument/2006/relationships/hyperlink" Target="http://www.smithsonplanning.com.au/R2000AlbanyANZEF.pdf" TargetMode="External"/><Relationship Id="rId1021" Type="http://schemas.openxmlformats.org/officeDocument/2006/relationships/hyperlink" Target="http://www.centercityphila.org/home/default.aspx" TargetMode="External"/><Relationship Id="rId1119" Type="http://schemas.openxmlformats.org/officeDocument/2006/relationships/hyperlink" Target="http://www.segra.com.au/segra/index.html" TargetMode="External"/><Relationship Id="rId268" Type="http://schemas.openxmlformats.org/officeDocument/2006/relationships/hyperlink" Target="http://www.smithsonplanning.com.au/" TargetMode="External"/><Relationship Id="rId475" Type="http://schemas.openxmlformats.org/officeDocument/2006/relationships/hyperlink" Target="http://www.smithsonplanning.com.au/" TargetMode="External"/><Relationship Id="rId682" Type="http://schemas.openxmlformats.org/officeDocument/2006/relationships/hyperlink" Target="http://www.appea.com.au" TargetMode="External"/><Relationship Id="rId903" Type="http://schemas.openxmlformats.org/officeDocument/2006/relationships/hyperlink" Target="http://www.smithsonplanning.com.au/R2000AlbanyANZEF.pdf" TargetMode="External"/><Relationship Id="rId32" Type="http://schemas.openxmlformats.org/officeDocument/2006/relationships/hyperlink" Target="http://www.smithsonplanning.com.au/R2000MajorStatements.pdf" TargetMode="External"/><Relationship Id="rId128" Type="http://schemas.openxmlformats.org/officeDocument/2006/relationships/hyperlink" Target="http://www.smithsonplanning.com.au/" TargetMode="External"/><Relationship Id="rId335" Type="http://schemas.openxmlformats.org/officeDocument/2006/relationships/hyperlink" Target="http://www.smithsonplanning.com.au/" TargetMode="External"/><Relationship Id="rId542" Type="http://schemas.openxmlformats.org/officeDocument/2006/relationships/hyperlink" Target="http://www.topmill.com.au" TargetMode="External"/><Relationship Id="rId987" Type="http://schemas.openxmlformats.org/officeDocument/2006/relationships/hyperlink" Target="http://www.albany.wa.gov.au" TargetMode="External"/><Relationship Id="rId1172" Type="http://schemas.openxmlformats.org/officeDocument/2006/relationships/hyperlink" Target="http://www.smithsonplanning.com.au/R200010thAnniversary.pdf" TargetMode="External"/><Relationship Id="rId181" Type="http://schemas.openxmlformats.org/officeDocument/2006/relationships/hyperlink" Target="http://www.smithsonplanning.com.au/" TargetMode="External"/><Relationship Id="rId402" Type="http://schemas.openxmlformats.org/officeDocument/2006/relationships/hyperlink" Target="http://www.smithsonplanning.com.au/" TargetMode="External"/><Relationship Id="rId847" Type="http://schemas.openxmlformats.org/officeDocument/2006/relationships/hyperlink" Target="http://www.smithsonplanning.com.au/R2000AlbanyANZEF.pdf" TargetMode="External"/><Relationship Id="rId1032" Type="http://schemas.openxmlformats.org/officeDocument/2006/relationships/hyperlink" Target="http://www.smithsonplanning.com.au/R200010thAnniversary.pdf" TargetMode="External"/><Relationship Id="rId279" Type="http://schemas.openxmlformats.org/officeDocument/2006/relationships/hyperlink" Target="http://www.smithsonplanning.com.au/" TargetMode="External"/><Relationship Id="rId486" Type="http://schemas.openxmlformats.org/officeDocument/2006/relationships/hyperlink" Target="http://www.smithsonplanning.com.au/" TargetMode="External"/><Relationship Id="rId693" Type="http://schemas.openxmlformats.org/officeDocument/2006/relationships/hyperlink" Target="http://www.broelman.com.au" TargetMode="External"/><Relationship Id="rId707" Type="http://schemas.openxmlformats.org/officeDocument/2006/relationships/hyperlink" Target="http://smithsonianassociates.org/" TargetMode="External"/><Relationship Id="rId914" Type="http://schemas.openxmlformats.org/officeDocument/2006/relationships/hyperlink" Target="http://www.smithsonplanning.com.au/R2000AlbanyANZEF.pdf" TargetMode="External"/><Relationship Id="rId43" Type="http://schemas.openxmlformats.org/officeDocument/2006/relationships/hyperlink" Target="http://www.smithsonplanning.com.au/R2000MajorStatements.pdf" TargetMode="External"/><Relationship Id="rId139" Type="http://schemas.openxmlformats.org/officeDocument/2006/relationships/hyperlink" Target="http://www.smithsonplanning.com.au/" TargetMode="External"/><Relationship Id="rId346" Type="http://schemas.openxmlformats.org/officeDocument/2006/relationships/hyperlink" Target="http://www.smithsonplanning.com.au/" TargetMode="External"/><Relationship Id="rId553" Type="http://schemas.openxmlformats.org/officeDocument/2006/relationships/hyperlink" Target="http://www.smithsonplanning.com.au/" TargetMode="External"/><Relationship Id="rId760" Type="http://schemas.openxmlformats.org/officeDocument/2006/relationships/hyperlink" Target="http://www.smithsonplanning.com.au/R2000AlbanyANZEF.pdf" TargetMode="External"/><Relationship Id="rId998" Type="http://schemas.openxmlformats.org/officeDocument/2006/relationships/hyperlink" Target="http://www.albany.wa.gov.au" TargetMode="External"/><Relationship Id="rId1183" Type="http://schemas.openxmlformats.org/officeDocument/2006/relationships/hyperlink" Target="http://www.smithsonplanning.com.au/R2000MajorStatements.pdf" TargetMode="External"/><Relationship Id="rId192" Type="http://schemas.openxmlformats.org/officeDocument/2006/relationships/hyperlink" Target="http://www.smithsonplanning.com.au/" TargetMode="External"/><Relationship Id="rId206" Type="http://schemas.openxmlformats.org/officeDocument/2006/relationships/hyperlink" Target="http://www.smithsonplanning.com.au/" TargetMode="External"/><Relationship Id="rId413" Type="http://schemas.openxmlformats.org/officeDocument/2006/relationships/hyperlink" Target="http://www.smithsonplanning.com.au/" TargetMode="External"/><Relationship Id="rId858" Type="http://schemas.openxmlformats.org/officeDocument/2006/relationships/hyperlink" Target="http://www.smithsonplanning.com.au/R2000AlbanyANZEF.pdf" TargetMode="External"/><Relationship Id="rId1043" Type="http://schemas.openxmlformats.org/officeDocument/2006/relationships/hyperlink" Target="http://www.smithsonplanning.com.au/R200010thAnniversary.pdf" TargetMode="External"/><Relationship Id="rId497" Type="http://schemas.openxmlformats.org/officeDocument/2006/relationships/hyperlink" Target="http://www.smithsonplanning.com.au/" TargetMode="External"/><Relationship Id="rId620" Type="http://schemas.openxmlformats.org/officeDocument/2006/relationships/hyperlink" Target="http://www.smithsonplanning.com.au/" TargetMode="External"/><Relationship Id="rId718" Type="http://schemas.openxmlformats.org/officeDocument/2006/relationships/hyperlink" Target="http://www.smithsonplanning.com.au/R2000MajorStatements.pdf" TargetMode="External"/><Relationship Id="rId925" Type="http://schemas.openxmlformats.org/officeDocument/2006/relationships/hyperlink" Target="http://www.smithsonplanning.com.au/R2000AlbanyANZEF.pdf" TargetMode="External"/><Relationship Id="rId357" Type="http://schemas.openxmlformats.org/officeDocument/2006/relationships/hyperlink" Target="http://www.smithsonplanning.com.au/" TargetMode="External"/><Relationship Id="rId1110" Type="http://schemas.openxmlformats.org/officeDocument/2006/relationships/hyperlink" Target="http://www.segra.com.au/segra/Segra%2010th%20anniversary_email.pdf" TargetMode="External"/><Relationship Id="rId1194" Type="http://schemas.openxmlformats.org/officeDocument/2006/relationships/hyperlink" Target="http://www.topmill.com.au" TargetMode="External"/><Relationship Id="rId54" Type="http://schemas.openxmlformats.org/officeDocument/2006/relationships/hyperlink" Target="http://www.doi.vic.gov.au/portsmarine" TargetMode="External"/><Relationship Id="rId217" Type="http://schemas.openxmlformats.org/officeDocument/2006/relationships/hyperlink" Target="http://www.smithsonplanning.com.au/" TargetMode="External"/><Relationship Id="rId564" Type="http://schemas.openxmlformats.org/officeDocument/2006/relationships/hyperlink" Target="http://www.smithsonplanning.com.au/" TargetMode="External"/><Relationship Id="rId771" Type="http://schemas.openxmlformats.org/officeDocument/2006/relationships/hyperlink" Target="http://www.smithsonplanning.com.au/R2000AlbanyANZEF.pdf" TargetMode="External"/><Relationship Id="rId869" Type="http://schemas.openxmlformats.org/officeDocument/2006/relationships/hyperlink" Target="http://www.smithsonplanning.com.au/R2000AlbanyANZEF.pdf" TargetMode="External"/><Relationship Id="rId424" Type="http://schemas.openxmlformats.org/officeDocument/2006/relationships/hyperlink" Target="http://www.bbbank.de" TargetMode="External"/><Relationship Id="rId631" Type="http://schemas.openxmlformats.org/officeDocument/2006/relationships/hyperlink" Target="http://www.smithsonplanning.com.au/" TargetMode="External"/><Relationship Id="rId729" Type="http://schemas.openxmlformats.org/officeDocument/2006/relationships/hyperlink" Target="http://www.smithsonplanning.com.au/index_files/albanyanzac2014c.htm" TargetMode="External"/><Relationship Id="rId1054" Type="http://schemas.openxmlformats.org/officeDocument/2006/relationships/hyperlink" Target="http://www.smithsonplanning.com.au/R200010thAnniversary.pdf" TargetMode="External"/><Relationship Id="rId270" Type="http://schemas.openxmlformats.org/officeDocument/2006/relationships/hyperlink" Target="http://www.smithsonplanning.com.au/" TargetMode="External"/><Relationship Id="rId936" Type="http://schemas.openxmlformats.org/officeDocument/2006/relationships/hyperlink" Target="http://www.smithsonplanning.com.au/R2000AlbanyANZEF.pdf" TargetMode="External"/><Relationship Id="rId1121" Type="http://schemas.openxmlformats.org/officeDocument/2006/relationships/hyperlink" Target="http://www.smithsonplanning.com.au/R200010thAnniversary.pdf" TargetMode="External"/><Relationship Id="rId65" Type="http://schemas.openxmlformats.org/officeDocument/2006/relationships/hyperlink" Target="http://www.invest-trees.com" TargetMode="External"/><Relationship Id="rId130" Type="http://schemas.openxmlformats.org/officeDocument/2006/relationships/hyperlink" Target="http://www.smithsonplanning.com.au/" TargetMode="External"/><Relationship Id="rId368" Type="http://schemas.openxmlformats.org/officeDocument/2006/relationships/hyperlink" Target="http://www.smithsonplanning.com.au/" TargetMode="External"/><Relationship Id="rId575" Type="http://schemas.openxmlformats.org/officeDocument/2006/relationships/hyperlink" Target="http://www.hannover-agent.com" TargetMode="External"/><Relationship Id="rId782" Type="http://schemas.openxmlformats.org/officeDocument/2006/relationships/hyperlink" Target="http://www.smithsonplanning.com.au/R2000AlbanyANZEF.pdf" TargetMode="External"/><Relationship Id="rId228" Type="http://schemas.openxmlformats.org/officeDocument/2006/relationships/hyperlink" Target="http://www.smithsonplanning.com.au/" TargetMode="External"/><Relationship Id="rId435" Type="http://schemas.openxmlformats.org/officeDocument/2006/relationships/hyperlink" Target="http://www.smithsonplanning.com.au/" TargetMode="External"/><Relationship Id="rId642" Type="http://schemas.openxmlformats.org/officeDocument/2006/relationships/hyperlink" Target="http://www.smithsonplanning.com.au/" TargetMode="External"/><Relationship Id="rId1065" Type="http://schemas.openxmlformats.org/officeDocument/2006/relationships/hyperlink" Target="http://www.heritageaustralia.com.au" TargetMode="External"/><Relationship Id="rId281" Type="http://schemas.openxmlformats.org/officeDocument/2006/relationships/hyperlink" Target="http://www.smithsonplanning.com.au/" TargetMode="External"/><Relationship Id="rId502" Type="http://schemas.openxmlformats.org/officeDocument/2006/relationships/hyperlink" Target="http://www.smithsonplanning.com.au/" TargetMode="External"/><Relationship Id="rId947" Type="http://schemas.openxmlformats.org/officeDocument/2006/relationships/hyperlink" Target="http://www.smithsonplanning.com.au/R2000AlbanyANZEF.pdf" TargetMode="External"/><Relationship Id="rId1132" Type="http://schemas.openxmlformats.org/officeDocument/2006/relationships/hyperlink" Target="http://www.smithsonplanning.com.au/R2000MajorStatements.pdf" TargetMode="External"/><Relationship Id="rId76" Type="http://schemas.openxmlformats.org/officeDocument/2006/relationships/hyperlink" Target="http://www.smithsonplanning.com.au/R2000MajorStatements.pdf" TargetMode="External"/><Relationship Id="rId141" Type="http://schemas.openxmlformats.org/officeDocument/2006/relationships/hyperlink" Target="http://www.smithsonplanning.com.au/" TargetMode="External"/><Relationship Id="rId379" Type="http://schemas.openxmlformats.org/officeDocument/2006/relationships/hyperlink" Target="http://www.smithsonplanning.com.au/" TargetMode="External"/><Relationship Id="rId586" Type="http://schemas.openxmlformats.org/officeDocument/2006/relationships/hyperlink" Target="http://www.smithsonplanning.com.au/" TargetMode="External"/><Relationship Id="rId793" Type="http://schemas.openxmlformats.org/officeDocument/2006/relationships/hyperlink" Target="http://www.smithsonplanning.com.au/R2000AlbanyANZEF.pdf" TargetMode="External"/><Relationship Id="rId807" Type="http://schemas.openxmlformats.org/officeDocument/2006/relationships/hyperlink" Target="http://www.smithsonplanning.com.au/R2000AlbanyANZEF.pdf" TargetMode="External"/><Relationship Id="rId7" Type="http://schemas.openxmlformats.org/officeDocument/2006/relationships/header" Target="header1.xml"/><Relationship Id="rId239" Type="http://schemas.openxmlformats.org/officeDocument/2006/relationships/hyperlink" Target="http://www.smithsonplanning.com.au/" TargetMode="External"/><Relationship Id="rId446" Type="http://schemas.openxmlformats.org/officeDocument/2006/relationships/hyperlink" Target="http://www.smithsonplanning.com.au/" TargetMode="External"/><Relationship Id="rId653" Type="http://schemas.openxmlformats.org/officeDocument/2006/relationships/hyperlink" Target="http://www.smithsonplanning.com.au/" TargetMode="External"/><Relationship Id="rId1076" Type="http://schemas.openxmlformats.org/officeDocument/2006/relationships/hyperlink" Target="http://www.smithsonplanning.com.au/R200010thAnniversary.pdf" TargetMode="External"/><Relationship Id="rId292" Type="http://schemas.openxmlformats.org/officeDocument/2006/relationships/hyperlink" Target="http://www.smithsonplanning.com.au/R2000MajorStatements.pdf" TargetMode="External"/><Relationship Id="rId306" Type="http://schemas.openxmlformats.org/officeDocument/2006/relationships/hyperlink" Target="http://www.smithsonplanning.com.au/" TargetMode="External"/><Relationship Id="rId860" Type="http://schemas.openxmlformats.org/officeDocument/2006/relationships/hyperlink" Target="http://www.smithsonplanning.com.au/R2000AlbanyANZEF.pdf" TargetMode="External"/><Relationship Id="rId958" Type="http://schemas.openxmlformats.org/officeDocument/2006/relationships/hyperlink" Target="http://www.smithsonplanning.com.au/R2000AlbanyANZEF.pdf" TargetMode="External"/><Relationship Id="rId1143" Type="http://schemas.openxmlformats.org/officeDocument/2006/relationships/hyperlink" Target="http://www.smithsonplanning.com.au/R200010thAnniversary.pdf" TargetMode="External"/><Relationship Id="rId87" Type="http://schemas.openxmlformats.org/officeDocument/2006/relationships/hyperlink" Target="http://www.waitangi.net.nz" TargetMode="External"/><Relationship Id="rId513" Type="http://schemas.openxmlformats.org/officeDocument/2006/relationships/hyperlink" Target="http://www.smithsonplanning.com.au/" TargetMode="External"/><Relationship Id="rId597" Type="http://schemas.openxmlformats.org/officeDocument/2006/relationships/hyperlink" Target="http://www.daf.gov.au" TargetMode="External"/><Relationship Id="rId720" Type="http://schemas.openxmlformats.org/officeDocument/2006/relationships/hyperlink" Target="http://www.smithsonian.org.au" TargetMode="External"/><Relationship Id="rId818" Type="http://schemas.openxmlformats.org/officeDocument/2006/relationships/hyperlink" Target="http://www.smithsonplanning.com.au/R2000AlbanyANZEF.pdf" TargetMode="External"/><Relationship Id="rId152" Type="http://schemas.openxmlformats.org/officeDocument/2006/relationships/hyperlink" Target="http://www.smithsonplanning.com.au/" TargetMode="External"/><Relationship Id="rId457" Type="http://schemas.openxmlformats.org/officeDocument/2006/relationships/hyperlink" Target="http://www.smithsonplanning.com.au/" TargetMode="External"/><Relationship Id="rId1003" Type="http://schemas.openxmlformats.org/officeDocument/2006/relationships/hyperlink" Target="http://www.albany.wa.gov.au" TargetMode="External"/><Relationship Id="rId1087" Type="http://schemas.openxmlformats.org/officeDocument/2006/relationships/hyperlink" Target="http://www.smithsonplanning.com.au/R200010thAnniversary.pdf" TargetMode="External"/><Relationship Id="rId664" Type="http://schemas.openxmlformats.org/officeDocument/2006/relationships/hyperlink" Target="http://www.ccgs.wa.edu.au" TargetMode="External"/><Relationship Id="rId871" Type="http://schemas.openxmlformats.org/officeDocument/2006/relationships/hyperlink" Target="http://www.smithsonplanning.com.au/R2000AlbanyANZEF.pdf" TargetMode="External"/><Relationship Id="rId969" Type="http://schemas.openxmlformats.org/officeDocument/2006/relationships/hyperlink" Target="http://www.verticalevents.com.au" TargetMode="External"/><Relationship Id="rId14" Type="http://schemas.openxmlformats.org/officeDocument/2006/relationships/hyperlink" Target="http://www.smithsonplanning.com.au/R2000MajorStatements.pdf" TargetMode="External"/><Relationship Id="rId317" Type="http://schemas.openxmlformats.org/officeDocument/2006/relationships/hyperlink" Target="http://www.smithsonplanning.com.au/" TargetMode="External"/><Relationship Id="rId524" Type="http://schemas.openxmlformats.org/officeDocument/2006/relationships/hyperlink" Target="http://www.smithsonplanning.com.au/" TargetMode="External"/><Relationship Id="rId731" Type="http://schemas.openxmlformats.org/officeDocument/2006/relationships/hyperlink" Target="http://www.smithsonplanning.com.au/R2000AlbanyANZEF.pdf" TargetMode="External"/><Relationship Id="rId1154" Type="http://schemas.openxmlformats.org/officeDocument/2006/relationships/hyperlink" Target="http://www.smithsonplanning.com.au/R2000MajorStatements.pdf" TargetMode="External"/><Relationship Id="rId98" Type="http://schemas.openxmlformats.org/officeDocument/2006/relationships/hyperlink" Target="http://www.smithsonplanning.com.au/R2000MajorStatements.pdf" TargetMode="External"/><Relationship Id="rId163" Type="http://schemas.openxmlformats.org/officeDocument/2006/relationships/hyperlink" Target="http://www.smithsonplanning.com.au/" TargetMode="External"/><Relationship Id="rId370" Type="http://schemas.openxmlformats.org/officeDocument/2006/relationships/hyperlink" Target="http://www.smithsonplanning.com.au/" TargetMode="External"/><Relationship Id="rId829" Type="http://schemas.openxmlformats.org/officeDocument/2006/relationships/hyperlink" Target="http://www.smithsonplanning.com.au/R2000AlbanyANZEF.pdf" TargetMode="External"/><Relationship Id="rId1014" Type="http://schemas.openxmlformats.org/officeDocument/2006/relationships/hyperlink" Target="http://www.smithsonplanning.com.au/R2000MajorStatements.pdf" TargetMode="External"/><Relationship Id="rId230" Type="http://schemas.openxmlformats.org/officeDocument/2006/relationships/hyperlink" Target="http://www.smithsonplanning.com.au/" TargetMode="External"/><Relationship Id="rId468" Type="http://schemas.openxmlformats.org/officeDocument/2006/relationships/hyperlink" Target="http://www.smithsonplanning.com.au/" TargetMode="External"/><Relationship Id="rId675" Type="http://schemas.openxmlformats.org/officeDocument/2006/relationships/hyperlink" Target="http://www.wapc.wa.gov.au" TargetMode="External"/><Relationship Id="rId882" Type="http://schemas.openxmlformats.org/officeDocument/2006/relationships/hyperlink" Target="http://www.smithsonplanning.com.au/R2000AlbanyANZEF.pdf" TargetMode="External"/><Relationship Id="rId1098" Type="http://schemas.openxmlformats.org/officeDocument/2006/relationships/hyperlink" Target="http://www.smithsonplanning.com.au/R2000MajorStatements.pdf" TargetMode="External"/><Relationship Id="rId25" Type="http://schemas.openxmlformats.org/officeDocument/2006/relationships/hyperlink" Target="http://www.smithsonplanning.com.au/R2000MajorStatements.pdf" TargetMode="External"/><Relationship Id="rId328" Type="http://schemas.openxmlformats.org/officeDocument/2006/relationships/hyperlink" Target="http://www.smithsonplanning.com.au/" TargetMode="External"/><Relationship Id="rId535" Type="http://schemas.openxmlformats.org/officeDocument/2006/relationships/hyperlink" Target="http://www.smithsonplanning.com.au/" TargetMode="External"/><Relationship Id="rId742" Type="http://schemas.openxmlformats.org/officeDocument/2006/relationships/hyperlink" Target="http://www.smithsonplanning.com.au/R2000AlbanyANZEF.pdf" TargetMode="External"/><Relationship Id="rId1165" Type="http://schemas.openxmlformats.org/officeDocument/2006/relationships/hyperlink" Target="http://www.smithsonplanning.com.au/R200010thAnniversary.pdf" TargetMode="External"/><Relationship Id="rId174" Type="http://schemas.openxmlformats.org/officeDocument/2006/relationships/hyperlink" Target="http://www.smithsonplanning.com.au/" TargetMode="External"/><Relationship Id="rId381" Type="http://schemas.openxmlformats.org/officeDocument/2006/relationships/hyperlink" Target="http://www.smithsonplanning.com.au/" TargetMode="External"/><Relationship Id="rId602" Type="http://schemas.openxmlformats.org/officeDocument/2006/relationships/hyperlink" Target="http://www.smithsonplanning.com.au/" TargetMode="External"/><Relationship Id="rId1025" Type="http://schemas.openxmlformats.org/officeDocument/2006/relationships/hyperlink" Target="http://www.stateinfrastructurestrategy.wa.gov.au" TargetMode="External"/><Relationship Id="rId241" Type="http://schemas.openxmlformats.org/officeDocument/2006/relationships/hyperlink" Target="http://www.smithsonplanning.com.au/" TargetMode="External"/><Relationship Id="rId479" Type="http://schemas.openxmlformats.org/officeDocument/2006/relationships/hyperlink" Target="http://www.smithsonplanning.com.au/" TargetMode="External"/><Relationship Id="rId686" Type="http://schemas.openxmlformats.org/officeDocument/2006/relationships/hyperlink" Target="http://www.fremantle.wa.gov.au" TargetMode="External"/><Relationship Id="rId893" Type="http://schemas.openxmlformats.org/officeDocument/2006/relationships/hyperlink" Target="http://www.smithsonplanning.com.au/R2000AlbanyANZEF.pdf" TargetMode="External"/><Relationship Id="rId907" Type="http://schemas.openxmlformats.org/officeDocument/2006/relationships/hyperlink" Target="http://www.smithsonplanning.com.au/R2000AlbanyANZEF.pdf" TargetMode="External"/><Relationship Id="rId36" Type="http://schemas.openxmlformats.org/officeDocument/2006/relationships/hyperlink" Target="http://www.smithsonplanning.com.au/R2000MajorStatements.pdf" TargetMode="External"/><Relationship Id="rId339" Type="http://schemas.openxmlformats.org/officeDocument/2006/relationships/hyperlink" Target="http://www.smithsonplanning.com.au/" TargetMode="External"/><Relationship Id="rId546" Type="http://schemas.openxmlformats.org/officeDocument/2006/relationships/hyperlink" Target="http://www.smithsonplanning.com.au/" TargetMode="External"/><Relationship Id="rId753" Type="http://schemas.openxmlformats.org/officeDocument/2006/relationships/hyperlink" Target="http://www.smithsonplanning.com.au/R2000AlbanyANZEF.pdf" TargetMode="External"/><Relationship Id="rId1176" Type="http://schemas.openxmlformats.org/officeDocument/2006/relationships/hyperlink" Target="http://www.smithsonplanning.com.au/R200010thAnniversary.pdf" TargetMode="External"/><Relationship Id="rId101" Type="http://schemas.openxmlformats.org/officeDocument/2006/relationships/hyperlink" Target="http://www.smithsonplanning.com.au/" TargetMode="External"/><Relationship Id="rId185" Type="http://schemas.openxmlformats.org/officeDocument/2006/relationships/hyperlink" Target="http://www.smithsonplanning.com.au/" TargetMode="External"/><Relationship Id="rId406" Type="http://schemas.openxmlformats.org/officeDocument/2006/relationships/hyperlink" Target="http://www.smithsonplanning.com.au/" TargetMode="External"/><Relationship Id="rId960" Type="http://schemas.openxmlformats.org/officeDocument/2006/relationships/hyperlink" Target="http://www.smithsonplanning.com.au/R2000AlbanyANZEF.pdf" TargetMode="External"/><Relationship Id="rId1036" Type="http://schemas.openxmlformats.org/officeDocument/2006/relationships/hyperlink" Target="http://www.smithsonplanning.com.au/R200010thAnniversary.pdf" TargetMode="External"/><Relationship Id="rId392" Type="http://schemas.openxmlformats.org/officeDocument/2006/relationships/hyperlink" Target="http://www.smithsonplanning.com.au/" TargetMode="External"/><Relationship Id="rId613" Type="http://schemas.openxmlformats.org/officeDocument/2006/relationships/hyperlink" Target="http://www.smithsonplanning.com.au/" TargetMode="External"/><Relationship Id="rId697" Type="http://schemas.openxmlformats.org/officeDocument/2006/relationships/hyperlink" Target="http://www.awm.gov.au" TargetMode="External"/><Relationship Id="rId820" Type="http://schemas.openxmlformats.org/officeDocument/2006/relationships/hyperlink" Target="http://www.smithsonplanning.com.au/R2000AlbanyANZEF.pdf" TargetMode="External"/><Relationship Id="rId918" Type="http://schemas.openxmlformats.org/officeDocument/2006/relationships/hyperlink" Target="http://www.smithsonplanning.com.au/R2000AlbanyANZEF.pdf" TargetMode="External"/><Relationship Id="rId252" Type="http://schemas.openxmlformats.org/officeDocument/2006/relationships/hyperlink" Target="http://www.smithsonplanning.com.au/" TargetMode="External"/><Relationship Id="rId1103" Type="http://schemas.openxmlformats.org/officeDocument/2006/relationships/hyperlink" Target="http://www.segra.com.au/segra/index.html" TargetMode="External"/><Relationship Id="rId1187" Type="http://schemas.openxmlformats.org/officeDocument/2006/relationships/hyperlink" Target="http://www.sustainabilityroundtable.dpc.wa.gov.au" TargetMode="External"/><Relationship Id="rId47" Type="http://schemas.openxmlformats.org/officeDocument/2006/relationships/hyperlink" Target="http://www.smithsonplanning.com.au/R2000MajorStatements.pdf" TargetMode="External"/><Relationship Id="rId112" Type="http://schemas.openxmlformats.org/officeDocument/2006/relationships/hyperlink" Target="http://www.smithsonplanning.com.au/" TargetMode="External"/><Relationship Id="rId557" Type="http://schemas.openxmlformats.org/officeDocument/2006/relationships/hyperlink" Target="http://www.smithsonplanning.com.au/" TargetMode="External"/><Relationship Id="rId764" Type="http://schemas.openxmlformats.org/officeDocument/2006/relationships/hyperlink" Target="http://www.smithsonplanning.com.au/R2000AlbanyANZEF.pdf" TargetMode="External"/><Relationship Id="rId971" Type="http://schemas.openxmlformats.org/officeDocument/2006/relationships/hyperlink" Target="http://www.verticalevents.com.au" TargetMode="External"/><Relationship Id="rId196" Type="http://schemas.openxmlformats.org/officeDocument/2006/relationships/hyperlink" Target="http://www.smithsonplanning.com.au/" TargetMode="External"/><Relationship Id="rId417" Type="http://schemas.openxmlformats.org/officeDocument/2006/relationships/hyperlink" Target="http://www.smithsonplanning.com.au/" TargetMode="External"/><Relationship Id="rId624" Type="http://schemas.openxmlformats.org/officeDocument/2006/relationships/hyperlink" Target="http://www.smithsonplanning.com.au/" TargetMode="External"/><Relationship Id="rId831" Type="http://schemas.openxmlformats.org/officeDocument/2006/relationships/hyperlink" Target="http://www.smithsonplanning.com.au/R2000AlbanyANZEF.pdf" TargetMode="External"/><Relationship Id="rId1047" Type="http://schemas.openxmlformats.org/officeDocument/2006/relationships/hyperlink" Target="http://www.smithsonplanning.com.au/R200010thAnniversary.pdf" TargetMode="External"/><Relationship Id="rId263" Type="http://schemas.openxmlformats.org/officeDocument/2006/relationships/hyperlink" Target="http://www.smithsonplanning.com.au/" TargetMode="External"/><Relationship Id="rId470" Type="http://schemas.openxmlformats.org/officeDocument/2006/relationships/hyperlink" Target="http://www.smithsonplanning.com.au/" TargetMode="External"/><Relationship Id="rId929" Type="http://schemas.openxmlformats.org/officeDocument/2006/relationships/hyperlink" Target="http://www.smithsonplanning.com.au/R2000AlbanyANZEF.pdf" TargetMode="External"/><Relationship Id="rId1114" Type="http://schemas.openxmlformats.org/officeDocument/2006/relationships/hyperlink" Target="http://www.segra.com.au/segra/Segra%2010th%20anniversary_email.pdf" TargetMode="External"/><Relationship Id="rId58" Type="http://schemas.openxmlformats.org/officeDocument/2006/relationships/hyperlink" Target="http://www.smithsonplanning.com.au/R2000MajorStatements.pdf" TargetMode="External"/><Relationship Id="rId123" Type="http://schemas.openxmlformats.org/officeDocument/2006/relationships/hyperlink" Target="http://www.smithsonplanning.com.au/" TargetMode="External"/><Relationship Id="rId330" Type="http://schemas.openxmlformats.org/officeDocument/2006/relationships/hyperlink" Target="http://www.smithsonplanning.com.au/" TargetMode="External"/><Relationship Id="rId568" Type="http://schemas.openxmlformats.org/officeDocument/2006/relationships/hyperlink" Target="http://www.smithsonplanning.com.au/" TargetMode="External"/><Relationship Id="rId775" Type="http://schemas.openxmlformats.org/officeDocument/2006/relationships/hyperlink" Target="http://www.smithsonplanning.com.au/R2000AlbanyANZEF.pdf" TargetMode="External"/><Relationship Id="rId982" Type="http://schemas.openxmlformats.org/officeDocument/2006/relationships/hyperlink" Target="http://www.albany.wa.gov.au" TargetMode="External"/><Relationship Id="rId1198" Type="http://schemas.openxmlformats.org/officeDocument/2006/relationships/header" Target="header4.xml"/><Relationship Id="rId428" Type="http://schemas.openxmlformats.org/officeDocument/2006/relationships/hyperlink" Target="http://www.smithsonplanning.com.au/" TargetMode="External"/><Relationship Id="rId635" Type="http://schemas.openxmlformats.org/officeDocument/2006/relationships/hyperlink" Target="http://www.dotars.gov.au" TargetMode="External"/><Relationship Id="rId842" Type="http://schemas.openxmlformats.org/officeDocument/2006/relationships/hyperlink" Target="http://www.smithsonplanning.com.au/R2000AlbanyANZEF.pdf" TargetMode="External"/><Relationship Id="rId1058" Type="http://schemas.openxmlformats.org/officeDocument/2006/relationships/hyperlink" Target="http://www.smithsonplanning.com.au/R200010thAnniversary.pdf" TargetMode="External"/><Relationship Id="rId274" Type="http://schemas.openxmlformats.org/officeDocument/2006/relationships/hyperlink" Target="http://www.smithsonplanning.com.au/" TargetMode="External"/><Relationship Id="rId481" Type="http://schemas.openxmlformats.org/officeDocument/2006/relationships/hyperlink" Target="http://www.smithsonplanning.com.au/" TargetMode="External"/><Relationship Id="rId702" Type="http://schemas.openxmlformats.org/officeDocument/2006/relationships/hyperlink" Target="http://www.smithsonplanning.com.au/R2000MajorStatements.pdf" TargetMode="External"/><Relationship Id="rId1125" Type="http://schemas.openxmlformats.org/officeDocument/2006/relationships/hyperlink" Target="http://www.dlgrd.wa.gov.au" TargetMode="External"/><Relationship Id="rId69" Type="http://schemas.openxmlformats.org/officeDocument/2006/relationships/hyperlink" Target="http://www.smithsonplanning.com.au/R2000MajorStatements.pdf" TargetMode="External"/><Relationship Id="rId134" Type="http://schemas.openxmlformats.org/officeDocument/2006/relationships/hyperlink" Target="http://www.smithsonplanning.com.au/" TargetMode="External"/><Relationship Id="rId579" Type="http://schemas.openxmlformats.org/officeDocument/2006/relationships/hyperlink" Target="http://www.smithsonplanning.com.au/R2000MajorStatements.pdf" TargetMode="External"/><Relationship Id="rId786" Type="http://schemas.openxmlformats.org/officeDocument/2006/relationships/hyperlink" Target="http://www.smithsonplanning.com.au/R2000AlbanyANZEF.pdf" TargetMode="External"/><Relationship Id="rId993" Type="http://schemas.openxmlformats.org/officeDocument/2006/relationships/hyperlink" Target="http://www.albany.wa.gov.au" TargetMode="External"/><Relationship Id="rId341" Type="http://schemas.openxmlformats.org/officeDocument/2006/relationships/hyperlink" Target="http://www.smithsonplanning.com.au/" TargetMode="External"/><Relationship Id="rId439" Type="http://schemas.openxmlformats.org/officeDocument/2006/relationships/hyperlink" Target="http://www.smithsonplanning.com.au/" TargetMode="External"/><Relationship Id="rId646" Type="http://schemas.openxmlformats.org/officeDocument/2006/relationships/hyperlink" Target="http://www.smithsonplanning.com.au/" TargetMode="External"/><Relationship Id="rId1069" Type="http://schemas.openxmlformats.org/officeDocument/2006/relationships/hyperlink" Target="http://www.smithsonplanning.com.au/R200010thAnniversary.pdf" TargetMode="External"/><Relationship Id="rId201" Type="http://schemas.openxmlformats.org/officeDocument/2006/relationships/hyperlink" Target="http://www.smithsonplanning.com.au/" TargetMode="External"/><Relationship Id="rId285" Type="http://schemas.openxmlformats.org/officeDocument/2006/relationships/hyperlink" Target="http://www.smithsonplanning.com.au/" TargetMode="External"/><Relationship Id="rId506" Type="http://schemas.openxmlformats.org/officeDocument/2006/relationships/hyperlink" Target="http://www.smithsonplanning.com.au/" TargetMode="External"/><Relationship Id="rId853" Type="http://schemas.openxmlformats.org/officeDocument/2006/relationships/hyperlink" Target="http://www.smithsonplanning.com.au/R2000AlbanyANZEF.pdf" TargetMode="External"/><Relationship Id="rId1136" Type="http://schemas.openxmlformats.org/officeDocument/2006/relationships/hyperlink" Target="http://www.smithsonplanning.com.au/R200010thAnniversary.pdf" TargetMode="External"/><Relationship Id="rId492" Type="http://schemas.openxmlformats.org/officeDocument/2006/relationships/hyperlink" Target="http://www.smithsonplanning.com.au/" TargetMode="External"/><Relationship Id="rId713" Type="http://schemas.openxmlformats.org/officeDocument/2006/relationships/hyperlink" Target="http://smithsonianassociates.org/" TargetMode="External"/><Relationship Id="rId797" Type="http://schemas.openxmlformats.org/officeDocument/2006/relationships/hyperlink" Target="http://www.smithsonplanning.com.au/R2000AlbanyANZEF.pdf" TargetMode="External"/><Relationship Id="rId920" Type="http://schemas.openxmlformats.org/officeDocument/2006/relationships/hyperlink" Target="http://www.smithsonplanning.com.au/R2000AlbanyANZEF.pdf" TargetMode="External"/><Relationship Id="rId145" Type="http://schemas.openxmlformats.org/officeDocument/2006/relationships/hyperlink" Target="http://www.smithsonplanning.com.au/" TargetMode="External"/><Relationship Id="rId352" Type="http://schemas.openxmlformats.org/officeDocument/2006/relationships/hyperlink" Target="http://www.smithsonplanning.com.au/" TargetMode="External"/><Relationship Id="rId212" Type="http://schemas.openxmlformats.org/officeDocument/2006/relationships/hyperlink" Target="http://www.smithsonplanning.com.au/" TargetMode="External"/><Relationship Id="rId657" Type="http://schemas.openxmlformats.org/officeDocument/2006/relationships/hyperlink" Target="http://www.smithsonplanning.com.au/" TargetMode="External"/><Relationship Id="rId864" Type="http://schemas.openxmlformats.org/officeDocument/2006/relationships/hyperlink" Target="http://www.smithsonplanning.com.au/R2000AlbanyANZEF.pdf" TargetMode="External"/><Relationship Id="rId296" Type="http://schemas.openxmlformats.org/officeDocument/2006/relationships/hyperlink" Target="http://www.smithsonplanning.com.au/" TargetMode="External"/><Relationship Id="rId517" Type="http://schemas.openxmlformats.org/officeDocument/2006/relationships/hyperlink" Target="http://www.smithsonplanning.com.au/" TargetMode="External"/><Relationship Id="rId724" Type="http://schemas.openxmlformats.org/officeDocument/2006/relationships/hyperlink" Target="http://www.theinvestorsclub.com.au" TargetMode="External"/><Relationship Id="rId931" Type="http://schemas.openxmlformats.org/officeDocument/2006/relationships/hyperlink" Target="http://www.smithsonplanning.com.au/R2000AlbanyANZEF.pdf" TargetMode="External"/><Relationship Id="rId1147" Type="http://schemas.openxmlformats.org/officeDocument/2006/relationships/hyperlink" Target="http://www.smithsonplanning.com.au/R200010thAnniversary.pdf" TargetMode="External"/><Relationship Id="rId60" Type="http://schemas.openxmlformats.org/officeDocument/2006/relationships/hyperlink" Target="http://www.tourism.wa.gov.au" TargetMode="External"/><Relationship Id="rId156" Type="http://schemas.openxmlformats.org/officeDocument/2006/relationships/hyperlink" Target="http://www.smithsonplanning.com.au/" TargetMode="External"/><Relationship Id="rId363" Type="http://schemas.openxmlformats.org/officeDocument/2006/relationships/hyperlink" Target="http://www.smithsonplanning.com.au/" TargetMode="External"/><Relationship Id="rId570" Type="http://schemas.openxmlformats.org/officeDocument/2006/relationships/hyperlink" Target="http://www.smithsonplanning.com.au/" TargetMode="External"/><Relationship Id="rId1007" Type="http://schemas.openxmlformats.org/officeDocument/2006/relationships/hyperlink" Target="http://www.albany.wa.gov.au" TargetMode="External"/><Relationship Id="rId223" Type="http://schemas.openxmlformats.org/officeDocument/2006/relationships/hyperlink" Target="http://www.smithsonplanning.com.au/" TargetMode="External"/><Relationship Id="rId430" Type="http://schemas.openxmlformats.org/officeDocument/2006/relationships/hyperlink" Target="http://www.smithsonplanning.com.au/" TargetMode="External"/><Relationship Id="rId668" Type="http://schemas.openxmlformats.org/officeDocument/2006/relationships/hyperlink" Target="http://www.smithsonplanning.com.au/" TargetMode="External"/><Relationship Id="rId875" Type="http://schemas.openxmlformats.org/officeDocument/2006/relationships/hyperlink" Target="http://www.smithsonplanning.com.au/R2000AlbanyANZEF.pdf" TargetMode="External"/><Relationship Id="rId1060" Type="http://schemas.openxmlformats.org/officeDocument/2006/relationships/hyperlink" Target="http://www.smithsonplanning.com.au/R200010thAnniversary.pdf" TargetMode="External"/><Relationship Id="rId18" Type="http://schemas.openxmlformats.org/officeDocument/2006/relationships/hyperlink" Target="http://www.smithsonplanning.com.au/R2000MajorStatements.pdf" TargetMode="External"/><Relationship Id="rId528" Type="http://schemas.openxmlformats.org/officeDocument/2006/relationships/hyperlink" Target="http://www.smithsonplanning.com.au/" TargetMode="External"/><Relationship Id="rId735" Type="http://schemas.openxmlformats.org/officeDocument/2006/relationships/hyperlink" Target="http://www.smithsonplanning.com.au/R2000AlbanyANZEF.pdf" TargetMode="External"/><Relationship Id="rId942" Type="http://schemas.openxmlformats.org/officeDocument/2006/relationships/hyperlink" Target="http://www.smithsonplanning.com.au/R2000AlbanyANZEF.pdf" TargetMode="External"/><Relationship Id="rId1158" Type="http://schemas.openxmlformats.org/officeDocument/2006/relationships/hyperlink" Target="http://www.smithsonplanning.com.au/R2000AlbanyANZEF.pdf" TargetMode="External"/><Relationship Id="rId167" Type="http://schemas.openxmlformats.org/officeDocument/2006/relationships/hyperlink" Target="http://www.smithsonplanning.com.au/" TargetMode="External"/><Relationship Id="rId374" Type="http://schemas.openxmlformats.org/officeDocument/2006/relationships/hyperlink" Target="http://www.smithsonplanning.com.au/" TargetMode="External"/><Relationship Id="rId581" Type="http://schemas.openxmlformats.org/officeDocument/2006/relationships/hyperlink" Target="http://www.smithsonplanning.com.au/" TargetMode="External"/><Relationship Id="rId1018" Type="http://schemas.openxmlformats.org/officeDocument/2006/relationships/hyperlink" Target="http://www.smithsonplanning.com.au/R2000AlbanyANZEF.pdf" TargetMode="External"/><Relationship Id="rId71" Type="http://schemas.openxmlformats.org/officeDocument/2006/relationships/hyperlink" Target="http://www.smithsonplanning.com.au/R2000MajorStatements.pdf" TargetMode="External"/><Relationship Id="rId234" Type="http://schemas.openxmlformats.org/officeDocument/2006/relationships/hyperlink" Target="http://www.smithsonplanning.com.au/" TargetMode="External"/><Relationship Id="rId679" Type="http://schemas.openxmlformats.org/officeDocument/2006/relationships/hyperlink" Target="http://www.bartongroup.org.au" TargetMode="External"/><Relationship Id="rId802" Type="http://schemas.openxmlformats.org/officeDocument/2006/relationships/hyperlink" Target="http://www.smithsonplanning.com.au/R2000AlbanyANZEF.pdf" TargetMode="External"/><Relationship Id="rId886" Type="http://schemas.openxmlformats.org/officeDocument/2006/relationships/hyperlink" Target="http://www.smithsonplanning.com.au/R2000AlbanyANZEF.pdf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mithsonplanning.com.au/R2000MajorStatements.pdf" TargetMode="External"/><Relationship Id="rId441" Type="http://schemas.openxmlformats.org/officeDocument/2006/relationships/hyperlink" Target="http://www.smithsonplanning.com.au/" TargetMode="External"/><Relationship Id="rId539" Type="http://schemas.openxmlformats.org/officeDocument/2006/relationships/hyperlink" Target="http://www.smithsonplanning.com.au/" TargetMode="External"/><Relationship Id="rId746" Type="http://schemas.openxmlformats.org/officeDocument/2006/relationships/hyperlink" Target="http://www.smithsonplanning.com.au/R2000AlbanyANZEF.pdf" TargetMode="External"/><Relationship Id="rId1071" Type="http://schemas.openxmlformats.org/officeDocument/2006/relationships/hyperlink" Target="http://www.smithsonplanning.com.au/R2000MajorStatements.pdf" TargetMode="External"/><Relationship Id="rId1169" Type="http://schemas.openxmlformats.org/officeDocument/2006/relationships/hyperlink" Target="http://www.smithsonplanning.com.au/R2000MajorStatements.pdf" TargetMode="External"/><Relationship Id="rId178" Type="http://schemas.openxmlformats.org/officeDocument/2006/relationships/hyperlink" Target="http://www.smithsonplanning.com.au/" TargetMode="External"/><Relationship Id="rId301" Type="http://schemas.openxmlformats.org/officeDocument/2006/relationships/hyperlink" Target="http://www.smithsonplanning.com.au/" TargetMode="External"/><Relationship Id="rId953" Type="http://schemas.openxmlformats.org/officeDocument/2006/relationships/hyperlink" Target="http://www.smithsonplanning.com.au/R2000AlbanyANZEF.pdf" TargetMode="External"/><Relationship Id="rId1029" Type="http://schemas.openxmlformats.org/officeDocument/2006/relationships/hyperlink" Target="http://smithsonianassociates.org/" TargetMode="External"/><Relationship Id="rId82" Type="http://schemas.openxmlformats.org/officeDocument/2006/relationships/hyperlink" Target="http://www.clerk.parliament.govt.nz" TargetMode="External"/><Relationship Id="rId385" Type="http://schemas.openxmlformats.org/officeDocument/2006/relationships/hyperlink" Target="http://www.smithsonplanning.com.au/" TargetMode="External"/><Relationship Id="rId592" Type="http://schemas.openxmlformats.org/officeDocument/2006/relationships/hyperlink" Target="http://www.gg.gov.au" TargetMode="External"/><Relationship Id="rId606" Type="http://schemas.openxmlformats.org/officeDocument/2006/relationships/hyperlink" Target="http://www.smithsonplanning.com.au/" TargetMode="External"/><Relationship Id="rId813" Type="http://schemas.openxmlformats.org/officeDocument/2006/relationships/hyperlink" Target="http://www.smithsonplanning.com.au/R2000AlbanyANZEF.pdf" TargetMode="External"/><Relationship Id="rId245" Type="http://schemas.openxmlformats.org/officeDocument/2006/relationships/hyperlink" Target="http://www.smithsonplanning.com.au/" TargetMode="External"/><Relationship Id="rId452" Type="http://schemas.openxmlformats.org/officeDocument/2006/relationships/hyperlink" Target="http://www.smithsonplanning.com.au/" TargetMode="External"/><Relationship Id="rId897" Type="http://schemas.openxmlformats.org/officeDocument/2006/relationships/hyperlink" Target="http://www.smithsonplanning.com.au/R2000AlbanyANZEF.pdf" TargetMode="External"/><Relationship Id="rId1082" Type="http://schemas.openxmlformats.org/officeDocument/2006/relationships/hyperlink" Target="http://www.tenders.tas.gov.au/" TargetMode="External"/><Relationship Id="rId105" Type="http://schemas.openxmlformats.org/officeDocument/2006/relationships/hyperlink" Target="http://www.smithsonplanning.com.au/" TargetMode="External"/><Relationship Id="rId312" Type="http://schemas.openxmlformats.org/officeDocument/2006/relationships/hyperlink" Target="http://www.smithsonplanning.com.au/" TargetMode="External"/><Relationship Id="rId757" Type="http://schemas.openxmlformats.org/officeDocument/2006/relationships/hyperlink" Target="http://www.smithsonplanning.com.au/R2000AlbanyANZEF.pdf" TargetMode="External"/><Relationship Id="rId964" Type="http://schemas.openxmlformats.org/officeDocument/2006/relationships/hyperlink" Target="http://www.smithsonplanning.com.au/R2000AlbanyANZEF.pdf" TargetMode="External"/><Relationship Id="rId93" Type="http://schemas.openxmlformats.org/officeDocument/2006/relationships/hyperlink" Target="http://www.smithsonplanning.com.au/R2000MajorStatements.pdf" TargetMode="External"/><Relationship Id="rId189" Type="http://schemas.openxmlformats.org/officeDocument/2006/relationships/hyperlink" Target="http://www.smithsonplanning.com.au/" TargetMode="External"/><Relationship Id="rId396" Type="http://schemas.openxmlformats.org/officeDocument/2006/relationships/hyperlink" Target="http://www.smithsonplanning.com.au/" TargetMode="External"/><Relationship Id="rId617" Type="http://schemas.openxmlformats.org/officeDocument/2006/relationships/hyperlink" Target="http://www.smithsonplanning.com.au/" TargetMode="External"/><Relationship Id="rId824" Type="http://schemas.openxmlformats.org/officeDocument/2006/relationships/hyperlink" Target="http://www.smithsonplanning.com.au/R2000AlbanyANZEF.pdf" TargetMode="External"/><Relationship Id="rId256" Type="http://schemas.openxmlformats.org/officeDocument/2006/relationships/hyperlink" Target="http://www.smithsonplanning.com.au/" TargetMode="External"/><Relationship Id="rId463" Type="http://schemas.openxmlformats.org/officeDocument/2006/relationships/hyperlink" Target="http://www.smithsonplanning.com.au/" TargetMode="External"/><Relationship Id="rId670" Type="http://schemas.openxmlformats.org/officeDocument/2006/relationships/hyperlink" Target="http://www.navy.gov.au/ships/alphalist.htm" TargetMode="External"/><Relationship Id="rId1093" Type="http://schemas.openxmlformats.org/officeDocument/2006/relationships/hyperlink" Target="http://www.smithsonplanning.com.au/R200010thAnniversary.pdf" TargetMode="External"/><Relationship Id="rId1107" Type="http://schemas.openxmlformats.org/officeDocument/2006/relationships/hyperlink" Target="http://www.segra.com.au/segra/index.html" TargetMode="External"/><Relationship Id="rId116" Type="http://schemas.openxmlformats.org/officeDocument/2006/relationships/hyperlink" Target="http://www.smithsonplanning.com.au/" TargetMode="External"/><Relationship Id="rId323" Type="http://schemas.openxmlformats.org/officeDocument/2006/relationships/hyperlink" Target="http://www.smithsonplanning.com.au/" TargetMode="External"/><Relationship Id="rId530" Type="http://schemas.openxmlformats.org/officeDocument/2006/relationships/hyperlink" Target="http://www.smithsonplanning.com.au/" TargetMode="External"/><Relationship Id="rId768" Type="http://schemas.openxmlformats.org/officeDocument/2006/relationships/hyperlink" Target="http://www.smithsonplanning.com.au/R2000AlbanyANZEF.pdf" TargetMode="External"/><Relationship Id="rId975" Type="http://schemas.openxmlformats.org/officeDocument/2006/relationships/hyperlink" Target="http://www.verticalevents.com.au" TargetMode="External"/><Relationship Id="rId1160" Type="http://schemas.openxmlformats.org/officeDocument/2006/relationships/hyperlink" Target="http://www.dlgrd.wa.gov.au" TargetMode="External"/><Relationship Id="rId20" Type="http://schemas.openxmlformats.org/officeDocument/2006/relationships/hyperlink" Target="http://www.smithsonplanning.com.au/R2000MajorStatements.pdf" TargetMode="External"/><Relationship Id="rId628" Type="http://schemas.openxmlformats.org/officeDocument/2006/relationships/hyperlink" Target="http://www.smithsonplanning.com.au/" TargetMode="External"/><Relationship Id="rId835" Type="http://schemas.openxmlformats.org/officeDocument/2006/relationships/hyperlink" Target="http://www.smithsonplanning.com.au/R2000AlbanyANZEF.pdf" TargetMode="External"/><Relationship Id="rId267" Type="http://schemas.openxmlformats.org/officeDocument/2006/relationships/hyperlink" Target="http://www.smithsonplanning.com.au/" TargetMode="External"/><Relationship Id="rId474" Type="http://schemas.openxmlformats.org/officeDocument/2006/relationships/hyperlink" Target="http://www.smithsonplanning.com.au/" TargetMode="External"/><Relationship Id="rId1020" Type="http://schemas.openxmlformats.org/officeDocument/2006/relationships/hyperlink" Target="http://www.dva.gov.au" TargetMode="External"/><Relationship Id="rId1118" Type="http://schemas.openxmlformats.org/officeDocument/2006/relationships/hyperlink" Target="http://www.segra.com.au/segra/Segra%2010th%20anniversary_email.pdf" TargetMode="External"/><Relationship Id="rId127" Type="http://schemas.openxmlformats.org/officeDocument/2006/relationships/hyperlink" Target="http://www.smithsonplanning.com.au/" TargetMode="External"/><Relationship Id="rId681" Type="http://schemas.openxmlformats.org/officeDocument/2006/relationships/hyperlink" Target="http://www.astmanagement.com.au" TargetMode="External"/><Relationship Id="rId779" Type="http://schemas.openxmlformats.org/officeDocument/2006/relationships/hyperlink" Target="http://www.smithsonplanning.com.au/R2000AlbanyANZEF.pdf" TargetMode="External"/><Relationship Id="rId902" Type="http://schemas.openxmlformats.org/officeDocument/2006/relationships/hyperlink" Target="http://www.smithsonplanning.com.au/R2000AlbanyANZEF.pdf" TargetMode="External"/><Relationship Id="rId986" Type="http://schemas.openxmlformats.org/officeDocument/2006/relationships/hyperlink" Target="http://www.albany.wa.gov.au" TargetMode="External"/><Relationship Id="rId31" Type="http://schemas.openxmlformats.org/officeDocument/2006/relationships/hyperlink" Target="http://www.smithsonplanning.com.au/R2000MajorStatements.pdf" TargetMode="External"/><Relationship Id="rId334" Type="http://schemas.openxmlformats.org/officeDocument/2006/relationships/hyperlink" Target="http://www.smithsonplanning.com.au/" TargetMode="External"/><Relationship Id="rId541" Type="http://schemas.openxmlformats.org/officeDocument/2006/relationships/hyperlink" Target="http://www.smithsonplanning.com.au/" TargetMode="External"/><Relationship Id="rId639" Type="http://schemas.openxmlformats.org/officeDocument/2006/relationships/hyperlink" Target="http://www.smithsonplanning.com.au/" TargetMode="External"/><Relationship Id="rId1171" Type="http://schemas.openxmlformats.org/officeDocument/2006/relationships/hyperlink" Target="http://www.smithsonplanning.com.au/R2000MajorStatements.pdf" TargetMode="External"/><Relationship Id="rId180" Type="http://schemas.openxmlformats.org/officeDocument/2006/relationships/hyperlink" Target="http://www.smithsonplanning.com.au/" TargetMode="External"/><Relationship Id="rId278" Type="http://schemas.openxmlformats.org/officeDocument/2006/relationships/hyperlink" Target="http://www.smithsonplanning.com.au/" TargetMode="External"/><Relationship Id="rId401" Type="http://schemas.openxmlformats.org/officeDocument/2006/relationships/hyperlink" Target="http://www.smithsonplanning.com.au/" TargetMode="External"/><Relationship Id="rId846" Type="http://schemas.openxmlformats.org/officeDocument/2006/relationships/hyperlink" Target="http://www.smithsonplanning.com.au/R2000AlbanyANZEF.pdf" TargetMode="External"/><Relationship Id="rId1031" Type="http://schemas.openxmlformats.org/officeDocument/2006/relationships/hyperlink" Target="http://www.smithsonplanning.com.au/R200010thAnniversary.pdf" TargetMode="External"/><Relationship Id="rId1129" Type="http://schemas.openxmlformats.org/officeDocument/2006/relationships/hyperlink" Target="http://www.segra.com.au/segra/Segra%2010th%20anniversary_email.pdf" TargetMode="External"/><Relationship Id="rId485" Type="http://schemas.openxmlformats.org/officeDocument/2006/relationships/hyperlink" Target="http://www.smithsonplanning.com.au/" TargetMode="External"/><Relationship Id="rId692" Type="http://schemas.openxmlformats.org/officeDocument/2006/relationships/hyperlink" Target="http://www.foi.wa.gov.au" TargetMode="External"/><Relationship Id="rId706" Type="http://schemas.openxmlformats.org/officeDocument/2006/relationships/hyperlink" Target="http://www.ntwa.com.au" TargetMode="External"/><Relationship Id="rId913" Type="http://schemas.openxmlformats.org/officeDocument/2006/relationships/hyperlink" Target="http://www.smithsonplanning.com.au/R2000AlbanyANZEF.pdf" TargetMode="External"/><Relationship Id="rId42" Type="http://schemas.openxmlformats.org/officeDocument/2006/relationships/hyperlink" Target="http://www.smithsonplanning.com.au/R2000MajorStatements.pdf" TargetMode="External"/><Relationship Id="rId138" Type="http://schemas.openxmlformats.org/officeDocument/2006/relationships/hyperlink" Target="http://www.smithsonplanning.com.au/" TargetMode="External"/><Relationship Id="rId345" Type="http://schemas.openxmlformats.org/officeDocument/2006/relationships/hyperlink" Target="http://www.smithsonplanning.com.au/" TargetMode="External"/><Relationship Id="rId552" Type="http://schemas.openxmlformats.org/officeDocument/2006/relationships/hyperlink" Target="http://www.smithsonplanning.com.au/" TargetMode="External"/><Relationship Id="rId997" Type="http://schemas.openxmlformats.org/officeDocument/2006/relationships/hyperlink" Target="http://www.albany.wa.gov.au" TargetMode="External"/><Relationship Id="rId1182" Type="http://schemas.openxmlformats.org/officeDocument/2006/relationships/hyperlink" Target="http://www.smithsonplanning.com.au/R200010thAnniversary.pdf" TargetMode="External"/><Relationship Id="rId191" Type="http://schemas.openxmlformats.org/officeDocument/2006/relationships/hyperlink" Target="http://www.smithsonplanning.com.au/" TargetMode="External"/><Relationship Id="rId205" Type="http://schemas.openxmlformats.org/officeDocument/2006/relationships/hyperlink" Target="http://www.smithsonplanning.com.au/" TargetMode="External"/><Relationship Id="rId412" Type="http://schemas.openxmlformats.org/officeDocument/2006/relationships/hyperlink" Target="http://www.smithsonplanning.com.au/" TargetMode="External"/><Relationship Id="rId857" Type="http://schemas.openxmlformats.org/officeDocument/2006/relationships/hyperlink" Target="http://www.smithsonplanning.com.au/R2000AlbanyANZEF.pdf" TargetMode="External"/><Relationship Id="rId1042" Type="http://schemas.openxmlformats.org/officeDocument/2006/relationships/hyperlink" Target="http://www.smithsonplanning.com.au/R200010thAnniversary.pdf" TargetMode="External"/><Relationship Id="rId289" Type="http://schemas.openxmlformats.org/officeDocument/2006/relationships/hyperlink" Target="http://www.smithsonplanning.com.au/" TargetMode="External"/><Relationship Id="rId496" Type="http://schemas.openxmlformats.org/officeDocument/2006/relationships/hyperlink" Target="http://www.smithsonplanning.com.au/" TargetMode="External"/><Relationship Id="rId717" Type="http://schemas.openxmlformats.org/officeDocument/2006/relationships/hyperlink" Target="http://www.fbe.unsw.edu.au/cityfutures/surveys/planningheritage.asp" TargetMode="External"/><Relationship Id="rId924" Type="http://schemas.openxmlformats.org/officeDocument/2006/relationships/hyperlink" Target="http://www.smithsonplanning.com.au/R2000AlbanyANZEF.pdf" TargetMode="External"/><Relationship Id="rId53" Type="http://schemas.openxmlformats.org/officeDocument/2006/relationships/hyperlink" Target="http://www.smithsonplanning.com.au/R2000MajorStatements.pdf" TargetMode="External"/><Relationship Id="rId149" Type="http://schemas.openxmlformats.org/officeDocument/2006/relationships/hyperlink" Target="http://www.smithsonplanning.com.au/" TargetMode="External"/><Relationship Id="rId356" Type="http://schemas.openxmlformats.org/officeDocument/2006/relationships/hyperlink" Target="http://www.smithsonplanning.com.au/" TargetMode="External"/><Relationship Id="rId563" Type="http://schemas.openxmlformats.org/officeDocument/2006/relationships/hyperlink" Target="http://www.smithsonplanning.com.au/" TargetMode="External"/><Relationship Id="rId770" Type="http://schemas.openxmlformats.org/officeDocument/2006/relationships/hyperlink" Target="http://www.smithsonplanning.com.au/R2000AlbanyANZEF.pdf" TargetMode="External"/><Relationship Id="rId1193" Type="http://schemas.openxmlformats.org/officeDocument/2006/relationships/hyperlink" Target="http://www.smithsonplanning.com.au/R2000MajorStatements.pdf" TargetMode="External"/><Relationship Id="rId216" Type="http://schemas.openxmlformats.org/officeDocument/2006/relationships/hyperlink" Target="http://www.smithsonplanning.com.au/" TargetMode="External"/><Relationship Id="rId423" Type="http://schemas.openxmlformats.org/officeDocument/2006/relationships/hyperlink" Target="http://www.smithsonplanning.com.au/R2000MajorStatements.pdf" TargetMode="External"/><Relationship Id="rId868" Type="http://schemas.openxmlformats.org/officeDocument/2006/relationships/hyperlink" Target="http://www.smithsonplanning.com.au/R2000AlbanyANZEF.pdf" TargetMode="External"/><Relationship Id="rId1053" Type="http://schemas.openxmlformats.org/officeDocument/2006/relationships/hyperlink" Target="http://www.smithsonplanning.com.au/R200010thAnniversary.pdf" TargetMode="External"/><Relationship Id="rId630" Type="http://schemas.openxmlformats.org/officeDocument/2006/relationships/hyperlink" Target="http://www.smithsonplanning.com.au/" TargetMode="External"/><Relationship Id="rId728" Type="http://schemas.openxmlformats.org/officeDocument/2006/relationships/hyperlink" Target="http://www.smithsonplanning.com.au/R2000Participation.zip" TargetMode="External"/><Relationship Id="rId935" Type="http://schemas.openxmlformats.org/officeDocument/2006/relationships/hyperlink" Target="http://www.smithsonplanning.com.au/R2000AlbanyANZEF.pdf" TargetMode="External"/><Relationship Id="rId64" Type="http://schemas.openxmlformats.org/officeDocument/2006/relationships/hyperlink" Target="http://www.omi.wa.gov.au" TargetMode="External"/><Relationship Id="rId367" Type="http://schemas.openxmlformats.org/officeDocument/2006/relationships/hyperlink" Target="http://www.smithsonplanning.com.au/" TargetMode="External"/><Relationship Id="rId574" Type="http://schemas.openxmlformats.org/officeDocument/2006/relationships/hyperlink" Target="http://www.alga.asn.au" TargetMode="External"/><Relationship Id="rId1120" Type="http://schemas.openxmlformats.org/officeDocument/2006/relationships/hyperlink" Target="http://www.segra.com.au/segra/Segra%2010th%20anniversary_email.pdf" TargetMode="External"/><Relationship Id="rId227" Type="http://schemas.openxmlformats.org/officeDocument/2006/relationships/hyperlink" Target="http://www.smithsonplanning.com.au/" TargetMode="External"/><Relationship Id="rId781" Type="http://schemas.openxmlformats.org/officeDocument/2006/relationships/hyperlink" Target="http://www.smithsonplanning.com.au/R2000AlbanyANZEF.pdf" TargetMode="External"/><Relationship Id="rId879" Type="http://schemas.openxmlformats.org/officeDocument/2006/relationships/hyperlink" Target="http://www.smithsonplanning.com.au/R2000AlbanyANZEF.pdf" TargetMode="External"/><Relationship Id="rId269" Type="http://schemas.openxmlformats.org/officeDocument/2006/relationships/hyperlink" Target="http://www.smithsonplanning.com.au/" TargetMode="External"/><Relationship Id="rId434" Type="http://schemas.openxmlformats.org/officeDocument/2006/relationships/hyperlink" Target="http://www.smithsonplanning.com.au/" TargetMode="External"/><Relationship Id="rId476" Type="http://schemas.openxmlformats.org/officeDocument/2006/relationships/hyperlink" Target="http://www.smithsonplanning.com.au/" TargetMode="External"/><Relationship Id="rId641" Type="http://schemas.openxmlformats.org/officeDocument/2006/relationships/hyperlink" Target="http://www.smithsonplanning.com.au/" TargetMode="External"/><Relationship Id="rId683" Type="http://schemas.openxmlformats.org/officeDocument/2006/relationships/hyperlink" Target="http://www.metrostrategy.nsw.gov.au" TargetMode="External"/><Relationship Id="rId739" Type="http://schemas.openxmlformats.org/officeDocument/2006/relationships/hyperlink" Target="http://www.smithsonplanning.com.au/R2000AlbanyANZEF.pdf" TargetMode="External"/><Relationship Id="rId890" Type="http://schemas.openxmlformats.org/officeDocument/2006/relationships/hyperlink" Target="http://www.smithsonplanning.com.au/R2000AlbanyANZEF.pdf" TargetMode="External"/><Relationship Id="rId904" Type="http://schemas.openxmlformats.org/officeDocument/2006/relationships/hyperlink" Target="http://www.smithsonplanning.com.au/R2000AlbanyANZEF.pdf" TargetMode="External"/><Relationship Id="rId1064" Type="http://schemas.openxmlformats.org/officeDocument/2006/relationships/hyperlink" Target="http://www.smithsonplanning.com.au/R200010thAnniversary.pdf" TargetMode="External"/><Relationship Id="rId33" Type="http://schemas.openxmlformats.org/officeDocument/2006/relationships/hyperlink" Target="http://www.smithsonplanning.com.au/R2000MajorStatements.pdf" TargetMode="External"/><Relationship Id="rId129" Type="http://schemas.openxmlformats.org/officeDocument/2006/relationships/hyperlink" Target="http://www.smithsonplanning.com.au/" TargetMode="External"/><Relationship Id="rId280" Type="http://schemas.openxmlformats.org/officeDocument/2006/relationships/hyperlink" Target="http://www.smithsonplanning.com.au/" TargetMode="External"/><Relationship Id="rId336" Type="http://schemas.openxmlformats.org/officeDocument/2006/relationships/hyperlink" Target="http://www.smithsonplanning.com.au/" TargetMode="External"/><Relationship Id="rId501" Type="http://schemas.openxmlformats.org/officeDocument/2006/relationships/hyperlink" Target="http://www.smithsonplanning.com.au/" TargetMode="External"/><Relationship Id="rId543" Type="http://schemas.openxmlformats.org/officeDocument/2006/relationships/hyperlink" Target="http://www.smithsonplanning.com.au/" TargetMode="External"/><Relationship Id="rId946" Type="http://schemas.openxmlformats.org/officeDocument/2006/relationships/hyperlink" Target="http://www.smithsonplanning.com.au/R2000AlbanyANZEF.pdf" TargetMode="External"/><Relationship Id="rId988" Type="http://schemas.openxmlformats.org/officeDocument/2006/relationships/hyperlink" Target="http://www.albany.wa.gov.au" TargetMode="External"/><Relationship Id="rId1131" Type="http://schemas.openxmlformats.org/officeDocument/2006/relationships/hyperlink" Target="http://www.smithsonplanning.com.au/R200010thAnniversary.pdf" TargetMode="External"/><Relationship Id="rId1173" Type="http://schemas.openxmlformats.org/officeDocument/2006/relationships/hyperlink" Target="http://www.smithsonplanning.com.au/R2000MajorStatements.pdf" TargetMode="External"/><Relationship Id="rId75" Type="http://schemas.openxmlformats.org/officeDocument/2006/relationships/hyperlink" Target="http://www.ps.parliament.govt.nz" TargetMode="External"/><Relationship Id="rId140" Type="http://schemas.openxmlformats.org/officeDocument/2006/relationships/hyperlink" Target="http://www.smithsonplanning.com.au/" TargetMode="External"/><Relationship Id="rId182" Type="http://schemas.openxmlformats.org/officeDocument/2006/relationships/hyperlink" Target="http://www.smithsonplanning.com.au/" TargetMode="External"/><Relationship Id="rId378" Type="http://schemas.openxmlformats.org/officeDocument/2006/relationships/hyperlink" Target="http://www.smithsonplanning.com.au/" TargetMode="External"/><Relationship Id="rId403" Type="http://schemas.openxmlformats.org/officeDocument/2006/relationships/hyperlink" Target="http://www.smithsonplanning.com.au/" TargetMode="External"/><Relationship Id="rId585" Type="http://schemas.openxmlformats.org/officeDocument/2006/relationships/hyperlink" Target="http://www.smithsonplanning.com.au/R2000MajorStatements.pdf" TargetMode="External"/><Relationship Id="rId750" Type="http://schemas.openxmlformats.org/officeDocument/2006/relationships/hyperlink" Target="http://www.smithsonplanning.com.au/R2000AlbanyANZEF.pdf" TargetMode="External"/><Relationship Id="rId792" Type="http://schemas.openxmlformats.org/officeDocument/2006/relationships/hyperlink" Target="http://www.smithsonplanning.com.au/R2000AlbanyANZEF.pdf" TargetMode="External"/><Relationship Id="rId806" Type="http://schemas.openxmlformats.org/officeDocument/2006/relationships/hyperlink" Target="http://www.smithsonplanning.com.au/R2000AlbanyANZEF.pdf" TargetMode="External"/><Relationship Id="rId848" Type="http://schemas.openxmlformats.org/officeDocument/2006/relationships/hyperlink" Target="http://www.smithsonplanning.com.au/R2000AlbanyANZEF.pdf" TargetMode="External"/><Relationship Id="rId1033" Type="http://schemas.openxmlformats.org/officeDocument/2006/relationships/hyperlink" Target="http://www.smithsonplanning.com.au/R200010thAnniversary.pdf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www.smithsonplanning.com.au/" TargetMode="External"/><Relationship Id="rId445" Type="http://schemas.openxmlformats.org/officeDocument/2006/relationships/hyperlink" Target="http://www.smithsonplanning.com.au/" TargetMode="External"/><Relationship Id="rId487" Type="http://schemas.openxmlformats.org/officeDocument/2006/relationships/hyperlink" Target="http://www.smithsonplanning.com.au/" TargetMode="External"/><Relationship Id="rId610" Type="http://schemas.openxmlformats.org/officeDocument/2006/relationships/hyperlink" Target="http://www.smithsonplanning.com.au/" TargetMode="External"/><Relationship Id="rId652" Type="http://schemas.openxmlformats.org/officeDocument/2006/relationships/hyperlink" Target="http://www.smithsonplanning.com.au/" TargetMode="External"/><Relationship Id="rId694" Type="http://schemas.openxmlformats.org/officeDocument/2006/relationships/hyperlink" Target="http://www.foi.wa.gov.au/decisions2006.htm" TargetMode="External"/><Relationship Id="rId708" Type="http://schemas.openxmlformats.org/officeDocument/2006/relationships/hyperlink" Target="http://www.promaco.com.au" TargetMode="External"/><Relationship Id="rId915" Type="http://schemas.openxmlformats.org/officeDocument/2006/relationships/hyperlink" Target="http://www.smithsonplanning.com.au/R2000AlbanyANZEF.pdf" TargetMode="External"/><Relationship Id="rId1075" Type="http://schemas.openxmlformats.org/officeDocument/2006/relationships/hyperlink" Target="http://www.minerals.org.au" TargetMode="External"/><Relationship Id="rId291" Type="http://schemas.openxmlformats.org/officeDocument/2006/relationships/hyperlink" Target="http://www.smithsonplanning.com.au/" TargetMode="External"/><Relationship Id="rId305" Type="http://schemas.openxmlformats.org/officeDocument/2006/relationships/hyperlink" Target="http://www.smithsonplanning.com.au/" TargetMode="External"/><Relationship Id="rId347" Type="http://schemas.openxmlformats.org/officeDocument/2006/relationships/hyperlink" Target="http://www.smithsonplanning.com.au/" TargetMode="External"/><Relationship Id="rId512" Type="http://schemas.openxmlformats.org/officeDocument/2006/relationships/hyperlink" Target="http://www.smithsonplanning.com.au/" TargetMode="External"/><Relationship Id="rId957" Type="http://schemas.openxmlformats.org/officeDocument/2006/relationships/hyperlink" Target="http://www.nationaltrust.org.au" TargetMode="External"/><Relationship Id="rId999" Type="http://schemas.openxmlformats.org/officeDocument/2006/relationships/hyperlink" Target="http://www.smithsonplanning.com.au/R2000AlbanyANZEF.pdf" TargetMode="External"/><Relationship Id="rId1100" Type="http://schemas.openxmlformats.org/officeDocument/2006/relationships/hyperlink" Target="http://www.smithsonplanning.com.au/R2000MajorStatements.pdf" TargetMode="External"/><Relationship Id="rId1142" Type="http://schemas.openxmlformats.org/officeDocument/2006/relationships/hyperlink" Target="http://www.thuringowa.qld.gov.au" TargetMode="External"/><Relationship Id="rId1184" Type="http://schemas.openxmlformats.org/officeDocument/2006/relationships/hyperlink" Target="http://www.odac.dpc.wa.gov.au" TargetMode="External"/><Relationship Id="rId44" Type="http://schemas.openxmlformats.org/officeDocument/2006/relationships/hyperlink" Target="http://www.smithsonplanning.com.au/R2000MajorStatements.pdf" TargetMode="External"/><Relationship Id="rId86" Type="http://schemas.openxmlformats.org/officeDocument/2006/relationships/hyperlink" Target="http://www.tranzscenic.co.nz" TargetMode="External"/><Relationship Id="rId151" Type="http://schemas.openxmlformats.org/officeDocument/2006/relationships/hyperlink" Target="http://www.smithsonplanning.com.au/" TargetMode="External"/><Relationship Id="rId389" Type="http://schemas.openxmlformats.org/officeDocument/2006/relationships/hyperlink" Target="http://www.smithsonplanning.com.au/" TargetMode="External"/><Relationship Id="rId554" Type="http://schemas.openxmlformats.org/officeDocument/2006/relationships/hyperlink" Target="http://www.smithsonplanning.com.au/" TargetMode="External"/><Relationship Id="rId596" Type="http://schemas.openxmlformats.org/officeDocument/2006/relationships/hyperlink" Target="http://www.wapc.wa.gov.au" TargetMode="External"/><Relationship Id="rId761" Type="http://schemas.openxmlformats.org/officeDocument/2006/relationships/hyperlink" Target="http://www.smithsonplanning.com.au/R2000AlbanyANZEF.pdf" TargetMode="External"/><Relationship Id="rId817" Type="http://schemas.openxmlformats.org/officeDocument/2006/relationships/hyperlink" Target="http://www.smithsonplanning.com.au/R2000AlbanyANZEF.pdf" TargetMode="External"/><Relationship Id="rId859" Type="http://schemas.openxmlformats.org/officeDocument/2006/relationships/hyperlink" Target="http://www.smithsonplanning.com.au/R2000AlbanyANZEF.pdf" TargetMode="External"/><Relationship Id="rId1002" Type="http://schemas.openxmlformats.org/officeDocument/2006/relationships/hyperlink" Target="http://www.ipa.org.au" TargetMode="External"/><Relationship Id="rId193" Type="http://schemas.openxmlformats.org/officeDocument/2006/relationships/hyperlink" Target="http://www.smithsonplanning.com.au/" TargetMode="External"/><Relationship Id="rId207" Type="http://schemas.openxmlformats.org/officeDocument/2006/relationships/hyperlink" Target="http://www.smithsonplanning.com.au/" TargetMode="External"/><Relationship Id="rId249" Type="http://schemas.openxmlformats.org/officeDocument/2006/relationships/hyperlink" Target="http://www.smithsonplanning.com.au/" TargetMode="External"/><Relationship Id="rId414" Type="http://schemas.openxmlformats.org/officeDocument/2006/relationships/hyperlink" Target="http://www.smithsonplanning.com.au/" TargetMode="External"/><Relationship Id="rId456" Type="http://schemas.openxmlformats.org/officeDocument/2006/relationships/hyperlink" Target="http://www.smithsonplanning.com.au/" TargetMode="External"/><Relationship Id="rId498" Type="http://schemas.openxmlformats.org/officeDocument/2006/relationships/hyperlink" Target="http://www.smithsonplanning.com.au/" TargetMode="External"/><Relationship Id="rId621" Type="http://schemas.openxmlformats.org/officeDocument/2006/relationships/hyperlink" Target="http://www.smithsonplanning.com.au/" TargetMode="External"/><Relationship Id="rId663" Type="http://schemas.openxmlformats.org/officeDocument/2006/relationships/hyperlink" Target="http://www.smithsonplanning.com.au/" TargetMode="External"/><Relationship Id="rId870" Type="http://schemas.openxmlformats.org/officeDocument/2006/relationships/hyperlink" Target="http://www.smithsonplanning.com.au/R2000MajorStatements.pdf" TargetMode="External"/><Relationship Id="rId1044" Type="http://schemas.openxmlformats.org/officeDocument/2006/relationships/hyperlink" Target="http://www.smithsonplanning.com.au/R200010thAnniversary.pdf" TargetMode="External"/><Relationship Id="rId1086" Type="http://schemas.openxmlformats.org/officeDocument/2006/relationships/hyperlink" Target="http://www.smithsonplanning.com.au/R200010thAnniversary.pdf" TargetMode="External"/><Relationship Id="rId13" Type="http://schemas.openxmlformats.org/officeDocument/2006/relationships/hyperlink" Target="http://www.smithsonplanning.com.au/R2000MajorStatements.pdf" TargetMode="External"/><Relationship Id="rId109" Type="http://schemas.openxmlformats.org/officeDocument/2006/relationships/hyperlink" Target="http://www.smithsonplanning.com.au/" TargetMode="External"/><Relationship Id="rId260" Type="http://schemas.openxmlformats.org/officeDocument/2006/relationships/hyperlink" Target="http://www.smithsonplanning.com.au/" TargetMode="External"/><Relationship Id="rId316" Type="http://schemas.openxmlformats.org/officeDocument/2006/relationships/hyperlink" Target="http://www.smithsonplanning.com.au/" TargetMode="External"/><Relationship Id="rId523" Type="http://schemas.openxmlformats.org/officeDocument/2006/relationships/hyperlink" Target="http://www.smithsonplanning.com.au/" TargetMode="External"/><Relationship Id="rId719" Type="http://schemas.openxmlformats.org/officeDocument/2006/relationships/hyperlink" Target="http://www.smithsonplanning.com.au/BANTP06ExecSummary.pdf" TargetMode="External"/><Relationship Id="rId926" Type="http://schemas.openxmlformats.org/officeDocument/2006/relationships/hyperlink" Target="http://www.smithsonplanning.com.au/R2000AlbanyANZEF.pdf" TargetMode="External"/><Relationship Id="rId968" Type="http://schemas.openxmlformats.org/officeDocument/2006/relationships/hyperlink" Target="http://www.verticalevents.com.au" TargetMode="External"/><Relationship Id="rId1111" Type="http://schemas.openxmlformats.org/officeDocument/2006/relationships/hyperlink" Target="http://www.segra.com.au/segra/index.html" TargetMode="External"/><Relationship Id="rId1153" Type="http://schemas.openxmlformats.org/officeDocument/2006/relationships/hyperlink" Target="http://www.smithsonplanning.com.au/R2000MajorStatements.pdf" TargetMode="External"/><Relationship Id="rId55" Type="http://schemas.openxmlformats.org/officeDocument/2006/relationships/hyperlink" Target="http://www.smithsonplanning.com.au" TargetMode="External"/><Relationship Id="rId97" Type="http://schemas.openxmlformats.org/officeDocument/2006/relationships/hyperlink" Target="http://www.smithsonplanning.com.au/" TargetMode="External"/><Relationship Id="rId120" Type="http://schemas.openxmlformats.org/officeDocument/2006/relationships/hyperlink" Target="http://www.smithsonplanning.com.au/" TargetMode="External"/><Relationship Id="rId358" Type="http://schemas.openxmlformats.org/officeDocument/2006/relationships/hyperlink" Target="http://www.smithsonplanning.com.au/" TargetMode="External"/><Relationship Id="rId565" Type="http://schemas.openxmlformats.org/officeDocument/2006/relationships/hyperlink" Target="http://www.smithsonplanning.com.au/" TargetMode="External"/><Relationship Id="rId730" Type="http://schemas.openxmlformats.org/officeDocument/2006/relationships/hyperlink" Target="http://www.smithsonplanning.com.au/R2000AlbanyANZEF.pdf" TargetMode="External"/><Relationship Id="rId772" Type="http://schemas.openxmlformats.org/officeDocument/2006/relationships/hyperlink" Target="http://www.smithsonplanning.com.au/R2000AlbanyANZEF.pdf" TargetMode="External"/><Relationship Id="rId828" Type="http://schemas.openxmlformats.org/officeDocument/2006/relationships/hyperlink" Target="http://www.smithsonplanning.com.au/R2000AlbanyANZEF.pdf" TargetMode="External"/><Relationship Id="rId1013" Type="http://schemas.openxmlformats.org/officeDocument/2006/relationships/hyperlink" Target="http://www.albany.wa.gov.au" TargetMode="External"/><Relationship Id="rId1195" Type="http://schemas.openxmlformats.org/officeDocument/2006/relationships/hyperlink" Target="http://www.smithsonplanning.com.au/R2000Participation2007-2008.zip" TargetMode="External"/><Relationship Id="rId162" Type="http://schemas.openxmlformats.org/officeDocument/2006/relationships/hyperlink" Target="http://www.smithsonplanning.com.au/" TargetMode="External"/><Relationship Id="rId218" Type="http://schemas.openxmlformats.org/officeDocument/2006/relationships/hyperlink" Target="http://www.smithsonplanning.com.au/" TargetMode="External"/><Relationship Id="rId425" Type="http://schemas.openxmlformats.org/officeDocument/2006/relationships/hyperlink" Target="http://www.wwf.org.au" TargetMode="External"/><Relationship Id="rId467" Type="http://schemas.openxmlformats.org/officeDocument/2006/relationships/hyperlink" Target="http://www.smithsonplanning.com.au/" TargetMode="External"/><Relationship Id="rId632" Type="http://schemas.openxmlformats.org/officeDocument/2006/relationships/hyperlink" Target="http://www.smithsonplanning.com.au/" TargetMode="External"/><Relationship Id="rId1055" Type="http://schemas.openxmlformats.org/officeDocument/2006/relationships/hyperlink" Target="http://www.smithsonplanning.com.au/R200010thAnniversary.pdf" TargetMode="External"/><Relationship Id="rId1097" Type="http://schemas.openxmlformats.org/officeDocument/2006/relationships/hyperlink" Target="http://www.smithsonplanning.com.au/R200010thAnniversary.pdf" TargetMode="External"/><Relationship Id="rId271" Type="http://schemas.openxmlformats.org/officeDocument/2006/relationships/hyperlink" Target="http://www.smithsonplanning.com.au/" TargetMode="External"/><Relationship Id="rId674" Type="http://schemas.openxmlformats.org/officeDocument/2006/relationships/hyperlink" Target="http://www.smithsonplanning.com.au" TargetMode="External"/><Relationship Id="rId881" Type="http://schemas.openxmlformats.org/officeDocument/2006/relationships/hyperlink" Target="http://www.smithsonplanning.com.au/R2000AlbanyANZEF.pdf" TargetMode="External"/><Relationship Id="rId937" Type="http://schemas.openxmlformats.org/officeDocument/2006/relationships/hyperlink" Target="http://www.smithsonplanning.com.au/R2000AlbanyANZEF.pdf" TargetMode="External"/><Relationship Id="rId979" Type="http://schemas.openxmlformats.org/officeDocument/2006/relationships/hyperlink" Target="http://www.verticalevents.com.au" TargetMode="External"/><Relationship Id="rId1122" Type="http://schemas.openxmlformats.org/officeDocument/2006/relationships/hyperlink" Target="http://www.smithsonplanning.com.au/R2000MajorStatements.pdf" TargetMode="External"/><Relationship Id="rId24" Type="http://schemas.openxmlformats.org/officeDocument/2006/relationships/hyperlink" Target="http://www.smithsonplanning.com.au/R2000MajorStatements.pdf" TargetMode="External"/><Relationship Id="rId66" Type="http://schemas.openxmlformats.org/officeDocument/2006/relationships/hyperlink" Target="http://www.purenz.com" TargetMode="External"/><Relationship Id="rId131" Type="http://schemas.openxmlformats.org/officeDocument/2006/relationships/hyperlink" Target="http://www.smithsonplanning.com.au/" TargetMode="External"/><Relationship Id="rId327" Type="http://schemas.openxmlformats.org/officeDocument/2006/relationships/hyperlink" Target="http://www.smithsonplanning.com.au/" TargetMode="External"/><Relationship Id="rId369" Type="http://schemas.openxmlformats.org/officeDocument/2006/relationships/hyperlink" Target="http://www.patrec.murdoch.edu.au" TargetMode="External"/><Relationship Id="rId534" Type="http://schemas.openxmlformats.org/officeDocument/2006/relationships/hyperlink" Target="http://www.smithsonplanning.com.au/" TargetMode="External"/><Relationship Id="rId576" Type="http://schemas.openxmlformats.org/officeDocument/2006/relationships/hyperlink" Target="http://www.smithsonplanning.com.au/" TargetMode="External"/><Relationship Id="rId741" Type="http://schemas.openxmlformats.org/officeDocument/2006/relationships/hyperlink" Target="http://www.smithsonplanning.com.au/R2000AlbanyANZEF.pdf" TargetMode="External"/><Relationship Id="rId783" Type="http://schemas.openxmlformats.org/officeDocument/2006/relationships/hyperlink" Target="http://www.smithsonplanning.com.au/R2000AlbanyANZEF.pdf" TargetMode="External"/><Relationship Id="rId839" Type="http://schemas.openxmlformats.org/officeDocument/2006/relationships/hyperlink" Target="http://www.smithsonplanning.com.au/R2000AlbanyANZEF.pdf" TargetMode="External"/><Relationship Id="rId990" Type="http://schemas.openxmlformats.org/officeDocument/2006/relationships/hyperlink" Target="http://www.albany.wa.gov.au" TargetMode="External"/><Relationship Id="rId1164" Type="http://schemas.openxmlformats.org/officeDocument/2006/relationships/hyperlink" Target="http://www.shell.com" TargetMode="External"/><Relationship Id="rId173" Type="http://schemas.openxmlformats.org/officeDocument/2006/relationships/hyperlink" Target="http://www.smithsonplanning.com.au/" TargetMode="External"/><Relationship Id="rId229" Type="http://schemas.openxmlformats.org/officeDocument/2006/relationships/hyperlink" Target="http://www.smithsonplanning.com.au/" TargetMode="External"/><Relationship Id="rId380" Type="http://schemas.openxmlformats.org/officeDocument/2006/relationships/hyperlink" Target="http://www.smithsonplanning.com.au/" TargetMode="External"/><Relationship Id="rId436" Type="http://schemas.openxmlformats.org/officeDocument/2006/relationships/hyperlink" Target="http://www.smithsonplanning.com.au/" TargetMode="External"/><Relationship Id="rId601" Type="http://schemas.openxmlformats.org/officeDocument/2006/relationships/hyperlink" Target="http://www.smithsonplanning.com.au/" TargetMode="External"/><Relationship Id="rId643" Type="http://schemas.openxmlformats.org/officeDocument/2006/relationships/hyperlink" Target="http://www.smithsonplanning.com.au/" TargetMode="External"/><Relationship Id="rId1024" Type="http://schemas.openxmlformats.org/officeDocument/2006/relationships/hyperlink" Target="http://www.stateinfrastructurestrategy.wa.gov.au" TargetMode="External"/><Relationship Id="rId1066" Type="http://schemas.openxmlformats.org/officeDocument/2006/relationships/hyperlink" Target="http://www.smithsonplanning.com.au/R200010thAnniversary.pdf" TargetMode="External"/><Relationship Id="rId240" Type="http://schemas.openxmlformats.org/officeDocument/2006/relationships/hyperlink" Target="http://www.smithsonplanning.com.au/" TargetMode="External"/><Relationship Id="rId478" Type="http://schemas.openxmlformats.org/officeDocument/2006/relationships/hyperlink" Target="http://www.smithsonplanning.com.au/" TargetMode="External"/><Relationship Id="rId685" Type="http://schemas.openxmlformats.org/officeDocument/2006/relationships/hyperlink" Target="http://www.ceda.com.au" TargetMode="External"/><Relationship Id="rId850" Type="http://schemas.openxmlformats.org/officeDocument/2006/relationships/hyperlink" Target="http://www.smithsonplanning.com.au/R2000AlbanyANZEF.pdf" TargetMode="External"/><Relationship Id="rId892" Type="http://schemas.openxmlformats.org/officeDocument/2006/relationships/hyperlink" Target="http://www.smithsonplanning.com.au/R2000AlbanyANZEF.pdf" TargetMode="External"/><Relationship Id="rId906" Type="http://schemas.openxmlformats.org/officeDocument/2006/relationships/hyperlink" Target="http://www.smithsonplanning.com.au/R2000AlbanyANZEF.pdf" TargetMode="External"/><Relationship Id="rId948" Type="http://schemas.openxmlformats.org/officeDocument/2006/relationships/hyperlink" Target="http://www.smithsonplanning.com.au/R2000AlbanyANZEF.pdf" TargetMode="External"/><Relationship Id="rId1133" Type="http://schemas.openxmlformats.org/officeDocument/2006/relationships/hyperlink" Target="http://www.alga.asn.au/sor/2006/" TargetMode="External"/><Relationship Id="rId35" Type="http://schemas.openxmlformats.org/officeDocument/2006/relationships/hyperlink" Target="http://www.smithsonplanning.com.au/R2000MajorStatements.pdf" TargetMode="External"/><Relationship Id="rId77" Type="http://schemas.openxmlformats.org/officeDocument/2006/relationships/hyperlink" Target="http://www.fencingonline.com.au/new-zealand-councils.htm" TargetMode="External"/><Relationship Id="rId100" Type="http://schemas.openxmlformats.org/officeDocument/2006/relationships/hyperlink" Target="http://www.smithsonplanning.com.au/" TargetMode="External"/><Relationship Id="rId282" Type="http://schemas.openxmlformats.org/officeDocument/2006/relationships/hyperlink" Target="http://www.smithsonplanning.com.au/" TargetMode="External"/><Relationship Id="rId338" Type="http://schemas.openxmlformats.org/officeDocument/2006/relationships/hyperlink" Target="http://www.smithsonplanning.com.au/" TargetMode="External"/><Relationship Id="rId503" Type="http://schemas.openxmlformats.org/officeDocument/2006/relationships/hyperlink" Target="http://www.smithsonplanning.com.au/" TargetMode="External"/><Relationship Id="rId545" Type="http://schemas.openxmlformats.org/officeDocument/2006/relationships/hyperlink" Target="http://www.smithsonplanning.com.au/" TargetMode="External"/><Relationship Id="rId587" Type="http://schemas.openxmlformats.org/officeDocument/2006/relationships/hyperlink" Target="http://www.smithsonplanning.com.au/" TargetMode="External"/><Relationship Id="rId710" Type="http://schemas.openxmlformats.org/officeDocument/2006/relationships/hyperlink" Target="http://www.smithsonplanning.com.au/R2000MajorStatements.pdf" TargetMode="External"/><Relationship Id="rId752" Type="http://schemas.openxmlformats.org/officeDocument/2006/relationships/hyperlink" Target="http://www.smithsonplanning.com.au/R2000AlbanyANZEF.pdf" TargetMode="External"/><Relationship Id="rId808" Type="http://schemas.openxmlformats.org/officeDocument/2006/relationships/hyperlink" Target="http://www.smithsonplanning.com.au/R2000AlbanyANZEF.pdf" TargetMode="External"/><Relationship Id="rId1175" Type="http://schemas.openxmlformats.org/officeDocument/2006/relationships/hyperlink" Target="http://www.smithsonplanning.com.au/R2000MajorStatements.pdf" TargetMode="External"/><Relationship Id="rId8" Type="http://schemas.openxmlformats.org/officeDocument/2006/relationships/footer" Target="footer1.xml"/><Relationship Id="rId142" Type="http://schemas.openxmlformats.org/officeDocument/2006/relationships/hyperlink" Target="http://www.smithsonplanning.com.au/" TargetMode="External"/><Relationship Id="rId184" Type="http://schemas.openxmlformats.org/officeDocument/2006/relationships/hyperlink" Target="http://www.smithsonplanning.com.au/" TargetMode="External"/><Relationship Id="rId391" Type="http://schemas.openxmlformats.org/officeDocument/2006/relationships/hyperlink" Target="http://www.smithsonplanning.com.au/" TargetMode="External"/><Relationship Id="rId405" Type="http://schemas.openxmlformats.org/officeDocument/2006/relationships/hyperlink" Target="http://www.smithsonplanning.com.au/" TargetMode="External"/><Relationship Id="rId447" Type="http://schemas.openxmlformats.org/officeDocument/2006/relationships/hyperlink" Target="http://www.smithsonplanning.com.au/" TargetMode="External"/><Relationship Id="rId612" Type="http://schemas.openxmlformats.org/officeDocument/2006/relationships/hyperlink" Target="http://www.smithsonplanning.com.au/" TargetMode="External"/><Relationship Id="rId794" Type="http://schemas.openxmlformats.org/officeDocument/2006/relationships/hyperlink" Target="http://www.smithsonplanning.com.au/R2000AlbanyANZEF.pdf" TargetMode="External"/><Relationship Id="rId1035" Type="http://schemas.openxmlformats.org/officeDocument/2006/relationships/hyperlink" Target="http://www.smithsonplanning.com.au/R200010thAnniversary.pdf" TargetMode="External"/><Relationship Id="rId1077" Type="http://schemas.openxmlformats.org/officeDocument/2006/relationships/hyperlink" Target="http://www.smithsonplanning.com.au/R200010thAnniversary.pdf" TargetMode="External"/><Relationship Id="rId1200" Type="http://schemas.openxmlformats.org/officeDocument/2006/relationships/fontTable" Target="fontTable.xml"/><Relationship Id="rId251" Type="http://schemas.openxmlformats.org/officeDocument/2006/relationships/hyperlink" Target="http://www.smithsonplanning.com.au/" TargetMode="External"/><Relationship Id="rId489" Type="http://schemas.openxmlformats.org/officeDocument/2006/relationships/hyperlink" Target="http://www.smithsonplanning.com.au/" TargetMode="External"/><Relationship Id="rId654" Type="http://schemas.openxmlformats.org/officeDocument/2006/relationships/hyperlink" Target="http://www.smithsonplanning.com.au/" TargetMode="External"/><Relationship Id="rId696" Type="http://schemas.openxmlformats.org/officeDocument/2006/relationships/hyperlink" Target="http://www.cultureandrecreation.gov.au" TargetMode="External"/><Relationship Id="rId861" Type="http://schemas.openxmlformats.org/officeDocument/2006/relationships/hyperlink" Target="http://www.smithsonplanning.com.au/R2000AlbanyANZEF.pdf" TargetMode="External"/><Relationship Id="rId917" Type="http://schemas.openxmlformats.org/officeDocument/2006/relationships/hyperlink" Target="http://www.smithsonplanning.com.au/R2000AlbanyANZEF.pdf" TargetMode="External"/><Relationship Id="rId959" Type="http://schemas.openxmlformats.org/officeDocument/2006/relationships/hyperlink" Target="http://www.smithsonplanning.com.au/R2000AlbanyANZEF.pdf" TargetMode="External"/><Relationship Id="rId1102" Type="http://schemas.openxmlformats.org/officeDocument/2006/relationships/hyperlink" Target="http://www.segra.com.au/segra/Segra%2010th%20anniversary_email.pdf" TargetMode="External"/><Relationship Id="rId46" Type="http://schemas.openxmlformats.org/officeDocument/2006/relationships/hyperlink" Target="http://www.smithsonplanning.com.au/R2000MajorStatements.pdf" TargetMode="External"/><Relationship Id="rId293" Type="http://schemas.openxmlformats.org/officeDocument/2006/relationships/hyperlink" Target="http://www.smithsonplanning.com.au/" TargetMode="External"/><Relationship Id="rId307" Type="http://schemas.openxmlformats.org/officeDocument/2006/relationships/hyperlink" Target="http://www.smithsonplanning.com.au/" TargetMode="External"/><Relationship Id="rId349" Type="http://schemas.openxmlformats.org/officeDocument/2006/relationships/hyperlink" Target="http://www.smithsonplanning.com.au/" TargetMode="External"/><Relationship Id="rId514" Type="http://schemas.openxmlformats.org/officeDocument/2006/relationships/hyperlink" Target="http://www.smithsonplanning.com.au/" TargetMode="External"/><Relationship Id="rId556" Type="http://schemas.openxmlformats.org/officeDocument/2006/relationships/hyperlink" Target="http://www.smithsonplanning.com.au/" TargetMode="External"/><Relationship Id="rId721" Type="http://schemas.openxmlformats.org/officeDocument/2006/relationships/hyperlink" Target="http://www.ferngrove.com.au" TargetMode="External"/><Relationship Id="rId763" Type="http://schemas.openxmlformats.org/officeDocument/2006/relationships/hyperlink" Target="http://www.smithsonplanning.com.au/R2000AlbanyANZEF.pdf" TargetMode="External"/><Relationship Id="rId1144" Type="http://schemas.openxmlformats.org/officeDocument/2006/relationships/hyperlink" Target="http://www.smithsonplanning.com.au/R2000MajorStatements.pdf" TargetMode="External"/><Relationship Id="rId1186" Type="http://schemas.openxmlformats.org/officeDocument/2006/relationships/hyperlink" Target="http://www.smithsonplanning.com.au/R2000MajorStatements.pdf" TargetMode="External"/><Relationship Id="rId88" Type="http://schemas.openxmlformats.org/officeDocument/2006/relationships/hyperlink" Target="http://www.smithsonplanning.com.au/R2000MajorStatements.pdf" TargetMode="External"/><Relationship Id="rId111" Type="http://schemas.openxmlformats.org/officeDocument/2006/relationships/hyperlink" Target="http://www.smithsonplanning.com.au/" TargetMode="External"/><Relationship Id="rId153" Type="http://schemas.openxmlformats.org/officeDocument/2006/relationships/hyperlink" Target="http://www.smithsonplanning.com.au/" TargetMode="External"/><Relationship Id="rId195" Type="http://schemas.openxmlformats.org/officeDocument/2006/relationships/hyperlink" Target="http://www.smithsonplanning.com.au/" TargetMode="External"/><Relationship Id="rId209" Type="http://schemas.openxmlformats.org/officeDocument/2006/relationships/hyperlink" Target="http://www.smithsonplanning.com.au/" TargetMode="External"/><Relationship Id="rId360" Type="http://schemas.openxmlformats.org/officeDocument/2006/relationships/hyperlink" Target="http://www.smithsonplanning.com.au/" TargetMode="External"/><Relationship Id="rId416" Type="http://schemas.openxmlformats.org/officeDocument/2006/relationships/hyperlink" Target="http://www.smithsonplanning.com.au/" TargetMode="External"/><Relationship Id="rId598" Type="http://schemas.openxmlformats.org/officeDocument/2006/relationships/hyperlink" Target="http://www.smithsonplanning.com.au/R2000MajorStatements.pdf" TargetMode="External"/><Relationship Id="rId819" Type="http://schemas.openxmlformats.org/officeDocument/2006/relationships/hyperlink" Target="http://www.smithsonplanning.com.au/R2000AlbanyANZEF.pdf" TargetMode="External"/><Relationship Id="rId970" Type="http://schemas.openxmlformats.org/officeDocument/2006/relationships/hyperlink" Target="http://www.verticalevents.com.au" TargetMode="External"/><Relationship Id="rId1004" Type="http://schemas.openxmlformats.org/officeDocument/2006/relationships/hyperlink" Target="http://www.albany.wa.gov.au" TargetMode="External"/><Relationship Id="rId1046" Type="http://schemas.openxmlformats.org/officeDocument/2006/relationships/hyperlink" Target="http://www.smithsonplanning.com.au/R200010thAnniversary.pdf" TargetMode="External"/><Relationship Id="rId220" Type="http://schemas.openxmlformats.org/officeDocument/2006/relationships/hyperlink" Target="http://www.smithsonplanning.com.au/" TargetMode="External"/><Relationship Id="rId458" Type="http://schemas.openxmlformats.org/officeDocument/2006/relationships/hyperlink" Target="http://www.smithsonplanning.com.au/" TargetMode="External"/><Relationship Id="rId623" Type="http://schemas.openxmlformats.org/officeDocument/2006/relationships/hyperlink" Target="http://www.smithsonplanning.com.au/" TargetMode="External"/><Relationship Id="rId665" Type="http://schemas.openxmlformats.org/officeDocument/2006/relationships/hyperlink" Target="http://www.denmarkcsl.com.au" TargetMode="External"/><Relationship Id="rId830" Type="http://schemas.openxmlformats.org/officeDocument/2006/relationships/hyperlink" Target="http://www.smithsonplanning.com.au/R2000AlbanyANZEF.pdf" TargetMode="External"/><Relationship Id="rId872" Type="http://schemas.openxmlformats.org/officeDocument/2006/relationships/hyperlink" Target="http://www.smithsonplanning.com.au/R2000AlbanyANZEF.pdf" TargetMode="External"/><Relationship Id="rId928" Type="http://schemas.openxmlformats.org/officeDocument/2006/relationships/hyperlink" Target="http://www.smithsonplanning.com.au/R2000AlbanyANZEF.pdf" TargetMode="External"/><Relationship Id="rId1088" Type="http://schemas.openxmlformats.org/officeDocument/2006/relationships/hyperlink" Target="http://www.smithsonplanning.com.au/R2000MajorStatements.pdf" TargetMode="External"/><Relationship Id="rId15" Type="http://schemas.openxmlformats.org/officeDocument/2006/relationships/hyperlink" Target="http://www.smithsonplanning.com.au/R2000MajorStatements.pdf" TargetMode="External"/><Relationship Id="rId57" Type="http://schemas.openxmlformats.org/officeDocument/2006/relationships/hyperlink" Target="http://www.ipaustralia.gov.au" TargetMode="External"/><Relationship Id="rId262" Type="http://schemas.openxmlformats.org/officeDocument/2006/relationships/hyperlink" Target="http://www.smithsonplanning.com.au/" TargetMode="External"/><Relationship Id="rId318" Type="http://schemas.openxmlformats.org/officeDocument/2006/relationships/hyperlink" Target="http://www.smithsonplanning.com.au/" TargetMode="External"/><Relationship Id="rId525" Type="http://schemas.openxmlformats.org/officeDocument/2006/relationships/hyperlink" Target="http://www.smithsonplanning.com.au/" TargetMode="External"/><Relationship Id="rId567" Type="http://schemas.openxmlformats.org/officeDocument/2006/relationships/hyperlink" Target="http://www.smithsonplanning.com.au/" TargetMode="External"/><Relationship Id="rId732" Type="http://schemas.openxmlformats.org/officeDocument/2006/relationships/hyperlink" Target="http://www.smithsonplanning.com.au/R2000AlbanyANZEF.pdf" TargetMode="External"/><Relationship Id="rId1113" Type="http://schemas.openxmlformats.org/officeDocument/2006/relationships/hyperlink" Target="http://www.segra.com.au/segra/index.html" TargetMode="External"/><Relationship Id="rId1155" Type="http://schemas.openxmlformats.org/officeDocument/2006/relationships/hyperlink" Target="http://www.smithsonplanning.com.au/R2000MajorStatements.pdf" TargetMode="External"/><Relationship Id="rId1197" Type="http://schemas.openxmlformats.org/officeDocument/2006/relationships/footer" Target="footer3.xml"/><Relationship Id="rId99" Type="http://schemas.openxmlformats.org/officeDocument/2006/relationships/hyperlink" Target="http://www.peet.com.au" TargetMode="External"/><Relationship Id="rId122" Type="http://schemas.openxmlformats.org/officeDocument/2006/relationships/hyperlink" Target="http://www.smithsonplanning.com.au/" TargetMode="External"/><Relationship Id="rId164" Type="http://schemas.openxmlformats.org/officeDocument/2006/relationships/hyperlink" Target="http://www.smithsonplanning.com.au/" TargetMode="External"/><Relationship Id="rId371" Type="http://schemas.openxmlformats.org/officeDocument/2006/relationships/hyperlink" Target="http://www.smithsonplanning.com.au/" TargetMode="External"/><Relationship Id="rId774" Type="http://schemas.openxmlformats.org/officeDocument/2006/relationships/hyperlink" Target="http://www.smithsonplanning.com.au/R2000AlbanyANZEF.pdf" TargetMode="External"/><Relationship Id="rId981" Type="http://schemas.openxmlformats.org/officeDocument/2006/relationships/hyperlink" Target="http://www.albany.wa.gov.au" TargetMode="External"/><Relationship Id="rId1015" Type="http://schemas.openxmlformats.org/officeDocument/2006/relationships/hyperlink" Target="http://www.smithsonplanning.com.au/R2000AlbanyANZEF.pdf" TargetMode="External"/><Relationship Id="rId1057" Type="http://schemas.openxmlformats.org/officeDocument/2006/relationships/hyperlink" Target="http://www.smithsonplanning.com.au/R200010thAnniversary.pdf" TargetMode="External"/><Relationship Id="rId427" Type="http://schemas.openxmlformats.org/officeDocument/2006/relationships/hyperlink" Target="http://www.smithsonplanning.com.au/R2000MajorStatements.pdf" TargetMode="External"/><Relationship Id="rId469" Type="http://schemas.openxmlformats.org/officeDocument/2006/relationships/hyperlink" Target="http://www.smithsonplanning.com.au/" TargetMode="External"/><Relationship Id="rId634" Type="http://schemas.openxmlformats.org/officeDocument/2006/relationships/hyperlink" Target="http://www.smithsonplanning.com.au/" TargetMode="External"/><Relationship Id="rId676" Type="http://schemas.openxmlformats.org/officeDocument/2006/relationships/hyperlink" Target="http://www.smithsonplanning.com.au/R2000MajorStatements.pdf" TargetMode="External"/><Relationship Id="rId841" Type="http://schemas.openxmlformats.org/officeDocument/2006/relationships/hyperlink" Target="http://www.plectrum.co.uk" TargetMode="External"/><Relationship Id="rId883" Type="http://schemas.openxmlformats.org/officeDocument/2006/relationships/hyperlink" Target="http://www.smithsonplanning.com.au/R2000AlbanyANZEF.pdf" TargetMode="External"/><Relationship Id="rId1099" Type="http://schemas.openxmlformats.org/officeDocument/2006/relationships/hyperlink" Target="http://www.smithsonplanning.com.au/R200010thAnniversary.pdf" TargetMode="External"/><Relationship Id="rId26" Type="http://schemas.openxmlformats.org/officeDocument/2006/relationships/hyperlink" Target="http://www.smithsonplanning.com.au/R2000MajorStatements.pdf" TargetMode="External"/><Relationship Id="rId231" Type="http://schemas.openxmlformats.org/officeDocument/2006/relationships/hyperlink" Target="http://www.smithsonplanning.com.au/" TargetMode="External"/><Relationship Id="rId273" Type="http://schemas.openxmlformats.org/officeDocument/2006/relationships/hyperlink" Target="http://www.smithsonplanning.com.au/" TargetMode="External"/><Relationship Id="rId329" Type="http://schemas.openxmlformats.org/officeDocument/2006/relationships/hyperlink" Target="http://www.smithsonplanning.com.au/" TargetMode="External"/><Relationship Id="rId480" Type="http://schemas.openxmlformats.org/officeDocument/2006/relationships/hyperlink" Target="http://www.smithsonplanning.com.au/" TargetMode="External"/><Relationship Id="rId536" Type="http://schemas.openxmlformats.org/officeDocument/2006/relationships/hyperlink" Target="http://www.smithsonplanning.com.au/" TargetMode="External"/><Relationship Id="rId701" Type="http://schemas.openxmlformats.org/officeDocument/2006/relationships/hyperlink" Target="http://www.smithsonplanning.com.au/R2000MajorStatements.pdf" TargetMode="External"/><Relationship Id="rId939" Type="http://schemas.openxmlformats.org/officeDocument/2006/relationships/hyperlink" Target="http://www.smithsonplanning.com.au/R2000AlbanyANZEF.pdf" TargetMode="External"/><Relationship Id="rId1124" Type="http://schemas.openxmlformats.org/officeDocument/2006/relationships/hyperlink" Target="http://www.smithsonplanning.com.au/R2000MajorStatements.pdf" TargetMode="External"/><Relationship Id="rId1166" Type="http://schemas.openxmlformats.org/officeDocument/2006/relationships/hyperlink" Target="http://www.smithsonplanning.com.au/R2000MajorStatements.pdf" TargetMode="External"/><Relationship Id="rId68" Type="http://schemas.openxmlformats.org/officeDocument/2006/relationships/hyperlink" Target="http://www.nzdf.mil.nz" TargetMode="External"/><Relationship Id="rId133" Type="http://schemas.openxmlformats.org/officeDocument/2006/relationships/hyperlink" Target="http://www.smithsonplanning.com.au/" TargetMode="External"/><Relationship Id="rId175" Type="http://schemas.openxmlformats.org/officeDocument/2006/relationships/hyperlink" Target="http://www.smithsonplanning.com.au/" TargetMode="External"/><Relationship Id="rId340" Type="http://schemas.openxmlformats.org/officeDocument/2006/relationships/hyperlink" Target="http://www.smithsonplanning.com.au/" TargetMode="External"/><Relationship Id="rId578" Type="http://schemas.openxmlformats.org/officeDocument/2006/relationships/hyperlink" Target="http://www.smithsonplanning.com.au/" TargetMode="External"/><Relationship Id="rId743" Type="http://schemas.openxmlformats.org/officeDocument/2006/relationships/hyperlink" Target="http://www.smithsonplanning.com.au/R2000AlbanyANZEF.pdf" TargetMode="External"/><Relationship Id="rId785" Type="http://schemas.openxmlformats.org/officeDocument/2006/relationships/hyperlink" Target="http://www.smithsonplanning.com.au/R2000AlbanyANZEF.pdf" TargetMode="External"/><Relationship Id="rId950" Type="http://schemas.openxmlformats.org/officeDocument/2006/relationships/hyperlink" Target="http://www.smithsonplanning.com.au/R2000AlbanyANZEF.pdf" TargetMode="External"/><Relationship Id="rId992" Type="http://schemas.openxmlformats.org/officeDocument/2006/relationships/hyperlink" Target="http://www.albany.wa.gov.au" TargetMode="External"/><Relationship Id="rId1026" Type="http://schemas.openxmlformats.org/officeDocument/2006/relationships/hyperlink" Target="http://www.stateinfrastructurestrategy.wa.gov.au" TargetMode="External"/><Relationship Id="rId200" Type="http://schemas.openxmlformats.org/officeDocument/2006/relationships/hyperlink" Target="http://www.smithsonplanning.com.au/" TargetMode="External"/><Relationship Id="rId382" Type="http://schemas.openxmlformats.org/officeDocument/2006/relationships/hyperlink" Target="http://www.smithsonplanning.com.au/" TargetMode="External"/><Relationship Id="rId438" Type="http://schemas.openxmlformats.org/officeDocument/2006/relationships/hyperlink" Target="http://www.smithsonplanning.com.au/" TargetMode="External"/><Relationship Id="rId603" Type="http://schemas.openxmlformats.org/officeDocument/2006/relationships/hyperlink" Target="http://www.smithsonplanning.com.au/" TargetMode="External"/><Relationship Id="rId645" Type="http://schemas.openxmlformats.org/officeDocument/2006/relationships/hyperlink" Target="http://www.smithsonplanning.com.au/" TargetMode="External"/><Relationship Id="rId687" Type="http://schemas.openxmlformats.org/officeDocument/2006/relationships/hyperlink" Target="http://www.doir.wa.gov.au/documents/exportandtrade/IDBU_Capability_Register_Procurement_Dec2005.pdf" TargetMode="External"/><Relationship Id="rId810" Type="http://schemas.openxmlformats.org/officeDocument/2006/relationships/hyperlink" Target="http://www.smithsonplanning.com.au/R2000AlbanyANZEF.pdf" TargetMode="External"/><Relationship Id="rId852" Type="http://schemas.openxmlformats.org/officeDocument/2006/relationships/hyperlink" Target="http://www.smithsonplanning.com.au/R2000AlbanyANZEF.pdf" TargetMode="External"/><Relationship Id="rId908" Type="http://schemas.openxmlformats.org/officeDocument/2006/relationships/hyperlink" Target="http://www.smithsonplanning.com.au/R2000AlbanyANZEF.pdf" TargetMode="External"/><Relationship Id="rId1068" Type="http://schemas.openxmlformats.org/officeDocument/2006/relationships/hyperlink" Target="http://www.smithsonplanning.com.au/R200010thAnniversary.pdf" TargetMode="External"/><Relationship Id="rId242" Type="http://schemas.openxmlformats.org/officeDocument/2006/relationships/hyperlink" Target="http://www.smithsonplanning.com.au/" TargetMode="External"/><Relationship Id="rId284" Type="http://schemas.openxmlformats.org/officeDocument/2006/relationships/hyperlink" Target="http://www.smithsonplanning.com.au/" TargetMode="External"/><Relationship Id="rId491" Type="http://schemas.openxmlformats.org/officeDocument/2006/relationships/hyperlink" Target="http://www.smithsonplanning.com.au/" TargetMode="External"/><Relationship Id="rId505" Type="http://schemas.openxmlformats.org/officeDocument/2006/relationships/hyperlink" Target="http://www.smithsonplanning.com.au/" TargetMode="External"/><Relationship Id="rId712" Type="http://schemas.openxmlformats.org/officeDocument/2006/relationships/hyperlink" Target="http://smithsonianassociates.org/" TargetMode="External"/><Relationship Id="rId894" Type="http://schemas.openxmlformats.org/officeDocument/2006/relationships/hyperlink" Target="http://www.smithsonplanning.com.au/R2000AlbanyANZEF.pdf" TargetMode="External"/><Relationship Id="rId1135" Type="http://schemas.openxmlformats.org/officeDocument/2006/relationships/hyperlink" Target="http://www.smithsonplanning.com.au/R2000MajorStatements.pdf" TargetMode="External"/><Relationship Id="rId1177" Type="http://schemas.openxmlformats.org/officeDocument/2006/relationships/hyperlink" Target="http://www.smithsonplanning.com.au/R2000MajorStatements.pdf" TargetMode="External"/><Relationship Id="rId37" Type="http://schemas.openxmlformats.org/officeDocument/2006/relationships/hyperlink" Target="http://www.smithsonplanning.com.au/R2000MajorStatements.pdf" TargetMode="External"/><Relationship Id="rId79" Type="http://schemas.openxmlformats.org/officeDocument/2006/relationships/hyperlink" Target="http://www.defence.govt.nz/contacts.html" TargetMode="External"/><Relationship Id="rId102" Type="http://schemas.openxmlformats.org/officeDocument/2006/relationships/hyperlink" Target="http://www.smithsonplanning.com.au/" TargetMode="External"/><Relationship Id="rId144" Type="http://schemas.openxmlformats.org/officeDocument/2006/relationships/hyperlink" Target="http://www.smithsonplanning.com.au/" TargetMode="External"/><Relationship Id="rId547" Type="http://schemas.openxmlformats.org/officeDocument/2006/relationships/hyperlink" Target="http://www.smithsonplanning.com.au/" TargetMode="External"/><Relationship Id="rId589" Type="http://schemas.openxmlformats.org/officeDocument/2006/relationships/hyperlink" Target="http://www.mtromance.com.au" TargetMode="External"/><Relationship Id="rId754" Type="http://schemas.openxmlformats.org/officeDocument/2006/relationships/hyperlink" Target="http://www.smithsonplanning.com.au/R2000AlbanyANZEF.pdf" TargetMode="External"/><Relationship Id="rId796" Type="http://schemas.openxmlformats.org/officeDocument/2006/relationships/hyperlink" Target="http://www.smithsonplanning.com.au/R2000AlbanyANZEF.pdf" TargetMode="External"/><Relationship Id="rId961" Type="http://schemas.openxmlformats.org/officeDocument/2006/relationships/hyperlink" Target="http://www.smithsonplanning.com.au/R2000AlbanyANZEF.pdf" TargetMode="External"/><Relationship Id="rId90" Type="http://schemas.openxmlformats.org/officeDocument/2006/relationships/hyperlink" Target="http://www.smithsonplanning.com.au/R2000MajorStatements.pdf" TargetMode="External"/><Relationship Id="rId186" Type="http://schemas.openxmlformats.org/officeDocument/2006/relationships/hyperlink" Target="http://www.smithsonplanning.com.au/" TargetMode="External"/><Relationship Id="rId351" Type="http://schemas.openxmlformats.org/officeDocument/2006/relationships/hyperlink" Target="http://www.smithsonplanning.com.au/" TargetMode="External"/><Relationship Id="rId393" Type="http://schemas.openxmlformats.org/officeDocument/2006/relationships/hyperlink" Target="http://www.smithsonplanning.com.au/" TargetMode="External"/><Relationship Id="rId407" Type="http://schemas.openxmlformats.org/officeDocument/2006/relationships/hyperlink" Target="http://www.smithsonplanning.com.au/" TargetMode="External"/><Relationship Id="rId449" Type="http://schemas.openxmlformats.org/officeDocument/2006/relationships/hyperlink" Target="http://www.smithsonplanning.com.au/" TargetMode="External"/><Relationship Id="rId614" Type="http://schemas.openxmlformats.org/officeDocument/2006/relationships/hyperlink" Target="http://www.smithsonplanning.com.au/" TargetMode="External"/><Relationship Id="rId656" Type="http://schemas.openxmlformats.org/officeDocument/2006/relationships/hyperlink" Target="http://www.smithsonplanning.com.au/" TargetMode="External"/><Relationship Id="rId821" Type="http://schemas.openxmlformats.org/officeDocument/2006/relationships/hyperlink" Target="http://www.smithsonplanning.com.au/R2000AlbanyANZEF.pdf" TargetMode="External"/><Relationship Id="rId863" Type="http://schemas.openxmlformats.org/officeDocument/2006/relationships/hyperlink" Target="http://www.smithsonplanning.com.au/R2000AlbanyANZEF.pdf" TargetMode="External"/><Relationship Id="rId1037" Type="http://schemas.openxmlformats.org/officeDocument/2006/relationships/hyperlink" Target="http://www.geraldton.wa.gov.au" TargetMode="External"/><Relationship Id="rId1079" Type="http://schemas.openxmlformats.org/officeDocument/2006/relationships/hyperlink" Target="http://www.waso.com.au" TargetMode="External"/><Relationship Id="rId211" Type="http://schemas.openxmlformats.org/officeDocument/2006/relationships/hyperlink" Target="http://www.smithsonplanning.com.au/" TargetMode="External"/><Relationship Id="rId253" Type="http://schemas.openxmlformats.org/officeDocument/2006/relationships/hyperlink" Target="http://www.smithsonplanning.com.au/" TargetMode="External"/><Relationship Id="rId295" Type="http://schemas.openxmlformats.org/officeDocument/2006/relationships/hyperlink" Target="http://www.smithsonplanning.com.au/" TargetMode="External"/><Relationship Id="rId309" Type="http://schemas.openxmlformats.org/officeDocument/2006/relationships/hyperlink" Target="http://www.smithsonplanning.com.au/" TargetMode="External"/><Relationship Id="rId460" Type="http://schemas.openxmlformats.org/officeDocument/2006/relationships/hyperlink" Target="http://www.smithsonplanning.com.au/" TargetMode="External"/><Relationship Id="rId516" Type="http://schemas.openxmlformats.org/officeDocument/2006/relationships/hyperlink" Target="http://www.smithsonplanning.com.au/" TargetMode="External"/><Relationship Id="rId698" Type="http://schemas.openxmlformats.org/officeDocument/2006/relationships/hyperlink" Target="http://www.awm.gov.au" TargetMode="External"/><Relationship Id="rId919" Type="http://schemas.openxmlformats.org/officeDocument/2006/relationships/hyperlink" Target="http://www.smithsonplanning.com.au/R2000AlbanyANZEF.pdf" TargetMode="External"/><Relationship Id="rId1090" Type="http://schemas.openxmlformats.org/officeDocument/2006/relationships/hyperlink" Target="http://www.smithsonplanning.com.au/R2000MajorStatements.pdf" TargetMode="External"/><Relationship Id="rId1104" Type="http://schemas.openxmlformats.org/officeDocument/2006/relationships/hyperlink" Target="http://www.segra.com.au/segra/Segra%2010th%20anniversary_email.pdf" TargetMode="External"/><Relationship Id="rId1146" Type="http://schemas.openxmlformats.org/officeDocument/2006/relationships/hyperlink" Target="http://www.smithsonplanning.com.au/R2000MajorStatements.pdf" TargetMode="External"/><Relationship Id="rId48" Type="http://schemas.openxmlformats.org/officeDocument/2006/relationships/hyperlink" Target="http://www.smithsonplanning.com.au/R2000MajorStatements.pdf" TargetMode="External"/><Relationship Id="rId113" Type="http://schemas.openxmlformats.org/officeDocument/2006/relationships/hyperlink" Target="http://www.smithsonplanning.com.au/" TargetMode="External"/><Relationship Id="rId320" Type="http://schemas.openxmlformats.org/officeDocument/2006/relationships/hyperlink" Target="http://www.smithsonplanning.com.au/" TargetMode="External"/><Relationship Id="rId558" Type="http://schemas.openxmlformats.org/officeDocument/2006/relationships/hyperlink" Target="http://www.smithsonplanning.com.au/" TargetMode="External"/><Relationship Id="rId723" Type="http://schemas.openxmlformats.org/officeDocument/2006/relationships/hyperlink" Target="http://www.nycanal.com" TargetMode="External"/><Relationship Id="rId765" Type="http://schemas.openxmlformats.org/officeDocument/2006/relationships/hyperlink" Target="http://www.smithsonplanning.com.au/R2000AlbanyANZEF.pdf" TargetMode="External"/><Relationship Id="rId930" Type="http://schemas.openxmlformats.org/officeDocument/2006/relationships/hyperlink" Target="http://www.smithsonplanning.com.au/R2000AlbanyANZEF.pdf" TargetMode="External"/><Relationship Id="rId972" Type="http://schemas.openxmlformats.org/officeDocument/2006/relationships/hyperlink" Target="http://www.verticalevents.com.au" TargetMode="External"/><Relationship Id="rId1006" Type="http://schemas.openxmlformats.org/officeDocument/2006/relationships/hyperlink" Target="http://www.smithsonplanning.com.au/R2000AlbanyANZEF.pdf" TargetMode="External"/><Relationship Id="rId1188" Type="http://schemas.openxmlformats.org/officeDocument/2006/relationships/hyperlink" Target="http://www.smithsonplanning.com.au/R200010thAnniversary.pdf" TargetMode="External"/><Relationship Id="rId155" Type="http://schemas.openxmlformats.org/officeDocument/2006/relationships/hyperlink" Target="http://www.smithsonplanning.com.au/" TargetMode="External"/><Relationship Id="rId197" Type="http://schemas.openxmlformats.org/officeDocument/2006/relationships/hyperlink" Target="http://www.smithsonplanning.com.au/" TargetMode="External"/><Relationship Id="rId362" Type="http://schemas.openxmlformats.org/officeDocument/2006/relationships/hyperlink" Target="http://www.smithsonplanning.com.au/" TargetMode="External"/><Relationship Id="rId418" Type="http://schemas.openxmlformats.org/officeDocument/2006/relationships/hyperlink" Target="http://www.smithsonplanning.com.au/" TargetMode="External"/><Relationship Id="rId625" Type="http://schemas.openxmlformats.org/officeDocument/2006/relationships/hyperlink" Target="http://www.smithsonplanning.com.au/" TargetMode="External"/><Relationship Id="rId832" Type="http://schemas.openxmlformats.org/officeDocument/2006/relationships/hyperlink" Target="http://www.smithsonplanning.com.au/R2000AlbanyANZEF.pdf" TargetMode="External"/><Relationship Id="rId1048" Type="http://schemas.openxmlformats.org/officeDocument/2006/relationships/hyperlink" Target="http://www.smithsonplanning.com.au/R200010thAnniversary.pdf" TargetMode="External"/><Relationship Id="rId222" Type="http://schemas.openxmlformats.org/officeDocument/2006/relationships/hyperlink" Target="http://www.smithsonplanning.com.au/" TargetMode="External"/><Relationship Id="rId264" Type="http://schemas.openxmlformats.org/officeDocument/2006/relationships/hyperlink" Target="http://www.smithsonplanning.com.au/" TargetMode="External"/><Relationship Id="rId471" Type="http://schemas.openxmlformats.org/officeDocument/2006/relationships/hyperlink" Target="http://www.smithsonplanning.com.au/" TargetMode="External"/><Relationship Id="rId667" Type="http://schemas.openxmlformats.org/officeDocument/2006/relationships/hyperlink" Target="http://www.smithsonplanning.com.au/" TargetMode="External"/><Relationship Id="rId874" Type="http://schemas.openxmlformats.org/officeDocument/2006/relationships/hyperlink" Target="http://www.smithsonplanning.com.au/R2000AlbanyANZEF.pdf" TargetMode="External"/><Relationship Id="rId1115" Type="http://schemas.openxmlformats.org/officeDocument/2006/relationships/hyperlink" Target="http://www.segra.com.au/segra/index.html" TargetMode="External"/><Relationship Id="rId17" Type="http://schemas.openxmlformats.org/officeDocument/2006/relationships/hyperlink" Target="http://www.smithsonplanning.com.au/R2000MajorStatements.pdf" TargetMode="External"/><Relationship Id="rId59" Type="http://schemas.openxmlformats.org/officeDocument/2006/relationships/hyperlink" Target="http://www.futureye.biz" TargetMode="External"/><Relationship Id="rId124" Type="http://schemas.openxmlformats.org/officeDocument/2006/relationships/hyperlink" Target="http://www.smithsonplanning.com.au/" TargetMode="External"/><Relationship Id="rId527" Type="http://schemas.openxmlformats.org/officeDocument/2006/relationships/hyperlink" Target="http://www.smithsonplanning.com.au/" TargetMode="External"/><Relationship Id="rId569" Type="http://schemas.openxmlformats.org/officeDocument/2006/relationships/hyperlink" Target="http://www.smithsonplanning.com.au/" TargetMode="External"/><Relationship Id="rId734" Type="http://schemas.openxmlformats.org/officeDocument/2006/relationships/hyperlink" Target="http://www.smithsonplanning.com.au/R2000AlbanyANZEF.pdf" TargetMode="External"/><Relationship Id="rId776" Type="http://schemas.openxmlformats.org/officeDocument/2006/relationships/hyperlink" Target="http://www.smithsonplanning.com.au/R2000AlbanyANZEF.pdf" TargetMode="External"/><Relationship Id="rId941" Type="http://schemas.openxmlformats.org/officeDocument/2006/relationships/hyperlink" Target="http://www.smithsonplanning.com.au/R2000AlbanyANZEF.pdf" TargetMode="External"/><Relationship Id="rId983" Type="http://schemas.openxmlformats.org/officeDocument/2006/relationships/hyperlink" Target="http://www.albany.wa.gov.au" TargetMode="External"/><Relationship Id="rId1157" Type="http://schemas.openxmlformats.org/officeDocument/2006/relationships/hyperlink" Target="http://www.smithsonplanning.com.au/R2000MajorStatements.pdf" TargetMode="External"/><Relationship Id="rId1199" Type="http://schemas.openxmlformats.org/officeDocument/2006/relationships/footer" Target="footer4.xml"/><Relationship Id="rId70" Type="http://schemas.openxmlformats.org/officeDocument/2006/relationships/hyperlink" Target="http://www.smithsonplanning.com.au/R2000MajorStatements.pdf" TargetMode="External"/><Relationship Id="rId166" Type="http://schemas.openxmlformats.org/officeDocument/2006/relationships/hyperlink" Target="http://www.smithsonplanning.com.au/" TargetMode="External"/><Relationship Id="rId331" Type="http://schemas.openxmlformats.org/officeDocument/2006/relationships/hyperlink" Target="http://www.smithsonplanning.com.au/" TargetMode="External"/><Relationship Id="rId373" Type="http://schemas.openxmlformats.org/officeDocument/2006/relationships/hyperlink" Target="http://www.smithsonplanning.com.au/" TargetMode="External"/><Relationship Id="rId429" Type="http://schemas.openxmlformats.org/officeDocument/2006/relationships/hyperlink" Target="http://www.smithsonplanning.com.au/" TargetMode="External"/><Relationship Id="rId580" Type="http://schemas.openxmlformats.org/officeDocument/2006/relationships/hyperlink" Target="http://www.oceans.gov.au" TargetMode="External"/><Relationship Id="rId636" Type="http://schemas.openxmlformats.org/officeDocument/2006/relationships/hyperlink" Target="http://www.smithsonplanning.com.au" TargetMode="External"/><Relationship Id="rId801" Type="http://schemas.openxmlformats.org/officeDocument/2006/relationships/hyperlink" Target="http://www.smithsonplanning.com.au/R2000AlbanyANZEF.pdf" TargetMode="External"/><Relationship Id="rId1017" Type="http://schemas.openxmlformats.org/officeDocument/2006/relationships/hyperlink" Target="http://www.smithsonplanning.com.au/R2000AlbanyANZEF.pdf" TargetMode="External"/><Relationship Id="rId1059" Type="http://schemas.openxmlformats.org/officeDocument/2006/relationships/hyperlink" Target="http://www.smithsonplanning.com.au/R200010thAnniversary.pdf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smithsonplanning.com.au/" TargetMode="External"/><Relationship Id="rId440" Type="http://schemas.openxmlformats.org/officeDocument/2006/relationships/hyperlink" Target="http://www.smithsonplanning.com.au/" TargetMode="External"/><Relationship Id="rId678" Type="http://schemas.openxmlformats.org/officeDocument/2006/relationships/hyperlink" Target="http://www.smithsonplanning.com.au/" TargetMode="External"/><Relationship Id="rId843" Type="http://schemas.openxmlformats.org/officeDocument/2006/relationships/hyperlink" Target="http://www.smithsonplanning.com.au/R2000AlbanyANZEF.pdf" TargetMode="External"/><Relationship Id="rId885" Type="http://schemas.openxmlformats.org/officeDocument/2006/relationships/hyperlink" Target="http://www.smithsonplanning.com.au/R2000AlbanyANZEF.pdf" TargetMode="External"/><Relationship Id="rId1070" Type="http://schemas.openxmlformats.org/officeDocument/2006/relationships/hyperlink" Target="http://www.smithsonplanning.com.au/R200010thAnniversary.pdf" TargetMode="External"/><Relationship Id="rId1126" Type="http://schemas.openxmlformats.org/officeDocument/2006/relationships/hyperlink" Target="http://www.smithsonplanning.com.au/R200010thAnniversary.pdf" TargetMode="External"/><Relationship Id="rId28" Type="http://schemas.openxmlformats.org/officeDocument/2006/relationships/hyperlink" Target="http://www.smithsonplanning.com.au/R2000MajorStatements.pdf" TargetMode="External"/><Relationship Id="rId275" Type="http://schemas.openxmlformats.org/officeDocument/2006/relationships/hyperlink" Target="http://www.smithsonplanning.com.au/" TargetMode="External"/><Relationship Id="rId300" Type="http://schemas.openxmlformats.org/officeDocument/2006/relationships/hyperlink" Target="http://www.smithsonplanning.com.au/" TargetMode="External"/><Relationship Id="rId482" Type="http://schemas.openxmlformats.org/officeDocument/2006/relationships/hyperlink" Target="http://www.smithsonplanning.com.au/" TargetMode="External"/><Relationship Id="rId538" Type="http://schemas.openxmlformats.org/officeDocument/2006/relationships/hyperlink" Target="http://www.smithsonplanning.com.au/" TargetMode="External"/><Relationship Id="rId703" Type="http://schemas.openxmlformats.org/officeDocument/2006/relationships/hyperlink" Target="http://www.fciwa.com" TargetMode="External"/><Relationship Id="rId745" Type="http://schemas.openxmlformats.org/officeDocument/2006/relationships/hyperlink" Target="http://www.smithsonplanning.com.au/R2000AlbanyANZEF.pdf" TargetMode="External"/><Relationship Id="rId910" Type="http://schemas.openxmlformats.org/officeDocument/2006/relationships/hyperlink" Target="http://www.smithsonplanning.com.au/R2000AlbanyANZEF.pdf" TargetMode="External"/><Relationship Id="rId952" Type="http://schemas.openxmlformats.org/officeDocument/2006/relationships/hyperlink" Target="http://www.smithsonplanning.com.au/R2000AlbanyANZEF.pdf" TargetMode="External"/><Relationship Id="rId1168" Type="http://schemas.openxmlformats.org/officeDocument/2006/relationships/hyperlink" Target="http://www.smithsonplanning.com.au/R200010thAnniversary.pdf" TargetMode="External"/><Relationship Id="rId81" Type="http://schemas.openxmlformats.org/officeDocument/2006/relationships/hyperlink" Target="http://www.alga.asn.au" TargetMode="External"/><Relationship Id="rId135" Type="http://schemas.openxmlformats.org/officeDocument/2006/relationships/hyperlink" Target="http://www.smithsonplanning.com.au/" TargetMode="External"/><Relationship Id="rId177" Type="http://schemas.openxmlformats.org/officeDocument/2006/relationships/hyperlink" Target="http://www.smithsonplanning.com.au/" TargetMode="External"/><Relationship Id="rId342" Type="http://schemas.openxmlformats.org/officeDocument/2006/relationships/hyperlink" Target="http://www.smithsonplanning.com.au/" TargetMode="External"/><Relationship Id="rId384" Type="http://schemas.openxmlformats.org/officeDocument/2006/relationships/hyperlink" Target="http://www.smithsonplanning.com.au/" TargetMode="External"/><Relationship Id="rId591" Type="http://schemas.openxmlformats.org/officeDocument/2006/relationships/hyperlink" Target="http://www.albany.wa.gov.au" TargetMode="External"/><Relationship Id="rId605" Type="http://schemas.openxmlformats.org/officeDocument/2006/relationships/hyperlink" Target="http://www.smithsonplanning.com.au/" TargetMode="External"/><Relationship Id="rId787" Type="http://schemas.openxmlformats.org/officeDocument/2006/relationships/hyperlink" Target="http://www.smithsonplanning.com.au/R2000AlbanyANZEF.pdf" TargetMode="External"/><Relationship Id="rId812" Type="http://schemas.openxmlformats.org/officeDocument/2006/relationships/hyperlink" Target="http://www.smithsonplanning.com.au/R2000AlbanyANZEF.pdf" TargetMode="External"/><Relationship Id="rId994" Type="http://schemas.openxmlformats.org/officeDocument/2006/relationships/hyperlink" Target="http://www.albany.wa.gov.au" TargetMode="External"/><Relationship Id="rId1028" Type="http://schemas.openxmlformats.org/officeDocument/2006/relationships/hyperlink" Target="http://www.dtf.wa.gov.au/cms/tre_content.asp?id=1489" TargetMode="External"/><Relationship Id="rId202" Type="http://schemas.openxmlformats.org/officeDocument/2006/relationships/hyperlink" Target="http://www.smithsonplanning.com.au/" TargetMode="External"/><Relationship Id="rId244" Type="http://schemas.openxmlformats.org/officeDocument/2006/relationships/hyperlink" Target="http://www.smithsonplanning.com.au/" TargetMode="External"/><Relationship Id="rId647" Type="http://schemas.openxmlformats.org/officeDocument/2006/relationships/hyperlink" Target="http://www.smithsonplanning.com.au/" TargetMode="External"/><Relationship Id="rId689" Type="http://schemas.openxmlformats.org/officeDocument/2006/relationships/hyperlink" Target="http://www.smithsonplanning.com.au/R2000MajorStatements.pdf" TargetMode="External"/><Relationship Id="rId854" Type="http://schemas.openxmlformats.org/officeDocument/2006/relationships/hyperlink" Target="http://www.smithsonplanning.com.au/R2000AlbanyANZEF.pdf" TargetMode="External"/><Relationship Id="rId896" Type="http://schemas.openxmlformats.org/officeDocument/2006/relationships/hyperlink" Target="http://www.smithsonplanning.com.au/R2000AlbanyANZEF.pdf" TargetMode="External"/><Relationship Id="rId1081" Type="http://schemas.openxmlformats.org/officeDocument/2006/relationships/hyperlink" Target="http://www.smithsonplanning.com.au/index_files/rainbow2000d.htm" TargetMode="External"/><Relationship Id="rId39" Type="http://schemas.openxmlformats.org/officeDocument/2006/relationships/hyperlink" Target="http://www.smithsonplanning.com.au/R2000MajorStatements.pdf" TargetMode="External"/><Relationship Id="rId286" Type="http://schemas.openxmlformats.org/officeDocument/2006/relationships/hyperlink" Target="http://www.smithsonplanning.com.au/" TargetMode="External"/><Relationship Id="rId451" Type="http://schemas.openxmlformats.org/officeDocument/2006/relationships/hyperlink" Target="http://www.smithsonplanning.com.au/" TargetMode="External"/><Relationship Id="rId493" Type="http://schemas.openxmlformats.org/officeDocument/2006/relationships/hyperlink" Target="http://www.smithsonplanning.com.au/" TargetMode="External"/><Relationship Id="rId507" Type="http://schemas.openxmlformats.org/officeDocument/2006/relationships/hyperlink" Target="http://www.smithsonplanning.com.au/" TargetMode="External"/><Relationship Id="rId549" Type="http://schemas.openxmlformats.org/officeDocument/2006/relationships/hyperlink" Target="http://www.smithsonplanning.com.au/" TargetMode="External"/><Relationship Id="rId714" Type="http://schemas.openxmlformats.org/officeDocument/2006/relationships/hyperlink" Target="http://smithsonianassociates.org/" TargetMode="External"/><Relationship Id="rId756" Type="http://schemas.openxmlformats.org/officeDocument/2006/relationships/hyperlink" Target="http://www.smithsonplanning.com.au/R2000AlbanyANZEF.pdf" TargetMode="External"/><Relationship Id="rId921" Type="http://schemas.openxmlformats.org/officeDocument/2006/relationships/hyperlink" Target="http://www.smithsonplanning.com.au/R2000AlbanyANZEF.pdf" TargetMode="External"/><Relationship Id="rId1137" Type="http://schemas.openxmlformats.org/officeDocument/2006/relationships/hyperlink" Target="http://www.smithsonplanning.com.au/R2000MajorStatements.pdf" TargetMode="External"/><Relationship Id="rId1179" Type="http://schemas.openxmlformats.org/officeDocument/2006/relationships/hyperlink" Target="http://www.smithsonplanning.com.au/R2000MajorStatements.pdf" TargetMode="External"/><Relationship Id="rId50" Type="http://schemas.openxmlformats.org/officeDocument/2006/relationships/hyperlink" Target="http://www.zapp.com.au" TargetMode="External"/><Relationship Id="rId104" Type="http://schemas.openxmlformats.org/officeDocument/2006/relationships/hyperlink" Target="http://www.smithsonplanning.com.au/" TargetMode="External"/><Relationship Id="rId146" Type="http://schemas.openxmlformats.org/officeDocument/2006/relationships/hyperlink" Target="http://www.smithsonplanning.com.au/" TargetMode="External"/><Relationship Id="rId188" Type="http://schemas.openxmlformats.org/officeDocument/2006/relationships/hyperlink" Target="http://www.smithsonplanning.com.au/" TargetMode="External"/><Relationship Id="rId311" Type="http://schemas.openxmlformats.org/officeDocument/2006/relationships/hyperlink" Target="http://www.smithsonplanning.com.au/" TargetMode="External"/><Relationship Id="rId353" Type="http://schemas.openxmlformats.org/officeDocument/2006/relationships/hyperlink" Target="http://www.smithsonplanning.com.au/" TargetMode="External"/><Relationship Id="rId395" Type="http://schemas.openxmlformats.org/officeDocument/2006/relationships/hyperlink" Target="http://www.smithsonplanning.com.au/" TargetMode="External"/><Relationship Id="rId409" Type="http://schemas.openxmlformats.org/officeDocument/2006/relationships/hyperlink" Target="http://www.smithsonplanning.com.au/" TargetMode="External"/><Relationship Id="rId560" Type="http://schemas.openxmlformats.org/officeDocument/2006/relationships/hyperlink" Target="http://www.smithsonplanning.com.au/" TargetMode="External"/><Relationship Id="rId798" Type="http://schemas.openxmlformats.org/officeDocument/2006/relationships/hyperlink" Target="http://www.smithsonplanning.com.au/R2000AlbanyANZEF.pdf" TargetMode="External"/><Relationship Id="rId963" Type="http://schemas.openxmlformats.org/officeDocument/2006/relationships/hyperlink" Target="http://www.smithsonplanning.com.au/R2000AlbanyANZEF.pdf" TargetMode="External"/><Relationship Id="rId1039" Type="http://schemas.openxmlformats.org/officeDocument/2006/relationships/hyperlink" Target="http://www.smithsonplanning.com.au/R200010thAnniversary.pdf" TargetMode="External"/><Relationship Id="rId1190" Type="http://schemas.openxmlformats.org/officeDocument/2006/relationships/hyperlink" Target="http://www.smithsonplanning.com.au/R2000MajorStatements.pdf" TargetMode="External"/><Relationship Id="rId92" Type="http://schemas.openxmlformats.org/officeDocument/2006/relationships/hyperlink" Target="http://www.smithsonplanning.com.au/R2000MajorStatements.pdf" TargetMode="External"/><Relationship Id="rId213" Type="http://schemas.openxmlformats.org/officeDocument/2006/relationships/hyperlink" Target="http://www.smithsonplanning.com.au/" TargetMode="External"/><Relationship Id="rId420" Type="http://schemas.openxmlformats.org/officeDocument/2006/relationships/hyperlink" Target="http://www.smithsonplanning.com.au/" TargetMode="External"/><Relationship Id="rId616" Type="http://schemas.openxmlformats.org/officeDocument/2006/relationships/hyperlink" Target="http://www.smithsonplanning.com.au/" TargetMode="External"/><Relationship Id="rId658" Type="http://schemas.openxmlformats.org/officeDocument/2006/relationships/hyperlink" Target="http://www.smithsonplanning.com.au/" TargetMode="External"/><Relationship Id="rId823" Type="http://schemas.openxmlformats.org/officeDocument/2006/relationships/hyperlink" Target="http://www.smithsonplanning.com.au/R2000AlbanyANZEF.pdf" TargetMode="External"/><Relationship Id="rId865" Type="http://schemas.openxmlformats.org/officeDocument/2006/relationships/hyperlink" Target="http://www.smithsonplanning.com.au/R2000AlbanyANZEF.pdf" TargetMode="External"/><Relationship Id="rId1050" Type="http://schemas.openxmlformats.org/officeDocument/2006/relationships/hyperlink" Target="http://www.smithsonplanning.com.au/R200010thAnniversary.pdf" TargetMode="External"/><Relationship Id="rId255" Type="http://schemas.openxmlformats.org/officeDocument/2006/relationships/hyperlink" Target="http://www.smithsonplanning.com.au/" TargetMode="External"/><Relationship Id="rId297" Type="http://schemas.openxmlformats.org/officeDocument/2006/relationships/hyperlink" Target="http://www.smithsonplanning.com.au/" TargetMode="External"/><Relationship Id="rId462" Type="http://schemas.openxmlformats.org/officeDocument/2006/relationships/hyperlink" Target="http://www.smithsonplanning.com.au/" TargetMode="External"/><Relationship Id="rId518" Type="http://schemas.openxmlformats.org/officeDocument/2006/relationships/hyperlink" Target="http://www.smithsonplanning.com.au/" TargetMode="External"/><Relationship Id="rId725" Type="http://schemas.openxmlformats.org/officeDocument/2006/relationships/hyperlink" Target="http://www.smithsonplanning.com.au/R2000MajorStatements.pdf" TargetMode="External"/><Relationship Id="rId932" Type="http://schemas.openxmlformats.org/officeDocument/2006/relationships/hyperlink" Target="http://www.smithsonplanning.com.au/R2000AlbanyANZEF.pdf" TargetMode="External"/><Relationship Id="rId1092" Type="http://schemas.openxmlformats.org/officeDocument/2006/relationships/hyperlink" Target="http://www.smithsonplanning.com.au/R2000MajorStatements.pdf" TargetMode="External"/><Relationship Id="rId1106" Type="http://schemas.openxmlformats.org/officeDocument/2006/relationships/hyperlink" Target="http://www.segra.com.au/segra/Segra%2010th%20anniversary_email.pdf" TargetMode="External"/><Relationship Id="rId1148" Type="http://schemas.openxmlformats.org/officeDocument/2006/relationships/hyperlink" Target="http://www.smithsonplanning.com.au/R2000MajorStatements.pdf" TargetMode="External"/><Relationship Id="rId115" Type="http://schemas.openxmlformats.org/officeDocument/2006/relationships/hyperlink" Target="http://www.smithsonplanning.com.au/" TargetMode="External"/><Relationship Id="rId157" Type="http://schemas.openxmlformats.org/officeDocument/2006/relationships/hyperlink" Target="http://www.smithsonplanning.com.au/" TargetMode="External"/><Relationship Id="rId322" Type="http://schemas.openxmlformats.org/officeDocument/2006/relationships/hyperlink" Target="http://www.smithsonplanning.com.au/" TargetMode="External"/><Relationship Id="rId364" Type="http://schemas.openxmlformats.org/officeDocument/2006/relationships/hyperlink" Target="http://www.ccc.wa.gov.au" TargetMode="External"/><Relationship Id="rId767" Type="http://schemas.openxmlformats.org/officeDocument/2006/relationships/hyperlink" Target="http://www.smithsonplanning.com.au/R2000AlbanyANZEF.pdf" TargetMode="External"/><Relationship Id="rId974" Type="http://schemas.openxmlformats.org/officeDocument/2006/relationships/hyperlink" Target="http://www.verticalevents.com.au" TargetMode="External"/><Relationship Id="rId1008" Type="http://schemas.openxmlformats.org/officeDocument/2006/relationships/hyperlink" Target="http://www.albany.wa.gov.au" TargetMode="External"/><Relationship Id="rId61" Type="http://schemas.openxmlformats.org/officeDocument/2006/relationships/hyperlink" Target="http://www.cwah.uwa.edu.au" TargetMode="External"/><Relationship Id="rId199" Type="http://schemas.openxmlformats.org/officeDocument/2006/relationships/hyperlink" Target="http://www.smithsonplanning.com.au/" TargetMode="External"/><Relationship Id="rId571" Type="http://schemas.openxmlformats.org/officeDocument/2006/relationships/hyperlink" Target="http://www.smithsonplanning.com.au/" TargetMode="External"/><Relationship Id="rId627" Type="http://schemas.openxmlformats.org/officeDocument/2006/relationships/hyperlink" Target="http://www.smithsonplanning.com.au/" TargetMode="External"/><Relationship Id="rId669" Type="http://schemas.openxmlformats.org/officeDocument/2006/relationships/hyperlink" Target="http://www.news.envirocentre.com.au" TargetMode="External"/><Relationship Id="rId834" Type="http://schemas.openxmlformats.org/officeDocument/2006/relationships/hyperlink" Target="http://www.smithsonplanning.com.au/R2000AlbanyANZEF.pdf" TargetMode="External"/><Relationship Id="rId876" Type="http://schemas.openxmlformats.org/officeDocument/2006/relationships/hyperlink" Target="http://www.smithsonplanning.com.au/R2000AlbanyANZEF.pdf" TargetMode="External"/><Relationship Id="rId19" Type="http://schemas.openxmlformats.org/officeDocument/2006/relationships/hyperlink" Target="http://www.smithsonplanning.com.au/R2000MajorStatements.pdf" TargetMode="External"/><Relationship Id="rId224" Type="http://schemas.openxmlformats.org/officeDocument/2006/relationships/hyperlink" Target="http://www.smithsonplanning.com.au/" TargetMode="External"/><Relationship Id="rId266" Type="http://schemas.openxmlformats.org/officeDocument/2006/relationships/hyperlink" Target="http://www.smithsonplanning.com.au/" TargetMode="External"/><Relationship Id="rId431" Type="http://schemas.openxmlformats.org/officeDocument/2006/relationships/hyperlink" Target="http://www.smithsonplanning.com.au/" TargetMode="External"/><Relationship Id="rId473" Type="http://schemas.openxmlformats.org/officeDocument/2006/relationships/hyperlink" Target="http://www.smithsonplanning.com.au/" TargetMode="External"/><Relationship Id="rId529" Type="http://schemas.openxmlformats.org/officeDocument/2006/relationships/hyperlink" Target="http://www.smithsonplanning.com.au/" TargetMode="External"/><Relationship Id="rId680" Type="http://schemas.openxmlformats.org/officeDocument/2006/relationships/hyperlink" Target="http://www.publications.wa.gov.au" TargetMode="External"/><Relationship Id="rId736" Type="http://schemas.openxmlformats.org/officeDocument/2006/relationships/hyperlink" Target="http://www.smithsonplanning.com.au/R2000AlbanyANZEF.pdf" TargetMode="External"/><Relationship Id="rId901" Type="http://schemas.openxmlformats.org/officeDocument/2006/relationships/hyperlink" Target="http://www.smithsonplanning.com.au/R2000AlbanyANZEF.pdf" TargetMode="External"/><Relationship Id="rId1061" Type="http://schemas.openxmlformats.org/officeDocument/2006/relationships/hyperlink" Target="http://www.smithsonplanning.com.au/R200010thAnniversary.pdf" TargetMode="External"/><Relationship Id="rId1117" Type="http://schemas.openxmlformats.org/officeDocument/2006/relationships/hyperlink" Target="http://www.segra.com.au/segra/index.html" TargetMode="External"/><Relationship Id="rId1159" Type="http://schemas.openxmlformats.org/officeDocument/2006/relationships/hyperlink" Target="http://www.albany.wa.gov.au" TargetMode="External"/><Relationship Id="rId30" Type="http://schemas.openxmlformats.org/officeDocument/2006/relationships/hyperlink" Target="http://www.smithsonplanning.com.au" TargetMode="External"/><Relationship Id="rId126" Type="http://schemas.openxmlformats.org/officeDocument/2006/relationships/hyperlink" Target="http://www.smithsonplanning.com.au/" TargetMode="External"/><Relationship Id="rId168" Type="http://schemas.openxmlformats.org/officeDocument/2006/relationships/hyperlink" Target="http://www.smithsonplanning.com.au/" TargetMode="External"/><Relationship Id="rId333" Type="http://schemas.openxmlformats.org/officeDocument/2006/relationships/hyperlink" Target="http://www.smithsonplanning.com.au/" TargetMode="External"/><Relationship Id="rId540" Type="http://schemas.openxmlformats.org/officeDocument/2006/relationships/hyperlink" Target="http://www.smithsonplanning.com.au/" TargetMode="External"/><Relationship Id="rId778" Type="http://schemas.openxmlformats.org/officeDocument/2006/relationships/hyperlink" Target="http://www.smithsonplanning.com.au/R2000AlbanyANZEF.pdf" TargetMode="External"/><Relationship Id="rId943" Type="http://schemas.openxmlformats.org/officeDocument/2006/relationships/hyperlink" Target="http://www.smithsonplanning.com.au/R2000AlbanyANZEF.pdf" TargetMode="External"/><Relationship Id="rId985" Type="http://schemas.openxmlformats.org/officeDocument/2006/relationships/hyperlink" Target="http://www.albany.wa.gov.au" TargetMode="External"/><Relationship Id="rId1019" Type="http://schemas.openxmlformats.org/officeDocument/2006/relationships/hyperlink" Target="http://www.smithsonplanning.com.au/R2000AlbanyANZEF.pdf" TargetMode="External"/><Relationship Id="rId1170" Type="http://schemas.openxmlformats.org/officeDocument/2006/relationships/hyperlink" Target="http://www.smithsonplanning.com.au/R200010thAnniversary.pdf" TargetMode="External"/><Relationship Id="rId72" Type="http://schemas.openxmlformats.org/officeDocument/2006/relationships/hyperlink" Target="http://www.smithsonplanning.com.au/R2000MajorStatements.pdf" TargetMode="External"/><Relationship Id="rId375" Type="http://schemas.openxmlformats.org/officeDocument/2006/relationships/hyperlink" Target="http://www.smithsonplanning.com.au/" TargetMode="External"/><Relationship Id="rId582" Type="http://schemas.openxmlformats.org/officeDocument/2006/relationships/hyperlink" Target="http://www.smithsonplanning.com.au/" TargetMode="External"/><Relationship Id="rId638" Type="http://schemas.openxmlformats.org/officeDocument/2006/relationships/hyperlink" Target="http://www.smithsonplanning.com.au/" TargetMode="External"/><Relationship Id="rId803" Type="http://schemas.openxmlformats.org/officeDocument/2006/relationships/hyperlink" Target="http://www.smithsonplanning.com.au/R2000AlbanyANZEF.pdf" TargetMode="External"/><Relationship Id="rId845" Type="http://schemas.openxmlformats.org/officeDocument/2006/relationships/hyperlink" Target="http://www.smithsonplanning.com.au/R2000AlbanyANZEF.pdf" TargetMode="External"/><Relationship Id="rId1030" Type="http://schemas.openxmlformats.org/officeDocument/2006/relationships/hyperlink" Target="http://www.smithsonplanning.com.au/R2000MajorStatements.pdf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smithsonplanning.com.au/" TargetMode="External"/><Relationship Id="rId277" Type="http://schemas.openxmlformats.org/officeDocument/2006/relationships/hyperlink" Target="http://www.smithsonplanning.com.au/" TargetMode="External"/><Relationship Id="rId400" Type="http://schemas.openxmlformats.org/officeDocument/2006/relationships/hyperlink" Target="http://www.smithsonplanning.com.au/" TargetMode="External"/><Relationship Id="rId442" Type="http://schemas.openxmlformats.org/officeDocument/2006/relationships/hyperlink" Target="http://www.sauder.ubc.ca" TargetMode="External"/><Relationship Id="rId484" Type="http://schemas.openxmlformats.org/officeDocument/2006/relationships/hyperlink" Target="http://www.smithsonplanning.com.au/" TargetMode="External"/><Relationship Id="rId705" Type="http://schemas.openxmlformats.org/officeDocument/2006/relationships/hyperlink" Target="http://www.federationpress.com.au" TargetMode="External"/><Relationship Id="rId887" Type="http://schemas.openxmlformats.org/officeDocument/2006/relationships/hyperlink" Target="http://www.smithsonplanning.com.au/R2000AlbanyANZEF.pdf" TargetMode="External"/><Relationship Id="rId1072" Type="http://schemas.openxmlformats.org/officeDocument/2006/relationships/hyperlink" Target="http://www.smithsonplanning.com.au/R2000MajorStatements.pdf" TargetMode="External"/><Relationship Id="rId1128" Type="http://schemas.openxmlformats.org/officeDocument/2006/relationships/hyperlink" Target="http://www.segra.com.au/segra/index.html" TargetMode="External"/><Relationship Id="rId137" Type="http://schemas.openxmlformats.org/officeDocument/2006/relationships/hyperlink" Target="http://www.smithsonplanning.com.au/" TargetMode="External"/><Relationship Id="rId302" Type="http://schemas.openxmlformats.org/officeDocument/2006/relationships/hyperlink" Target="http://www.smithsonplanning.com.au/" TargetMode="External"/><Relationship Id="rId344" Type="http://schemas.openxmlformats.org/officeDocument/2006/relationships/hyperlink" Target="http://www.smithsonplanning.com.au/" TargetMode="External"/><Relationship Id="rId691" Type="http://schemas.openxmlformats.org/officeDocument/2006/relationships/hyperlink" Target="http://www.metrostrategy.nsw.gov.au" TargetMode="External"/><Relationship Id="rId747" Type="http://schemas.openxmlformats.org/officeDocument/2006/relationships/hyperlink" Target="http://www.smithsonplanning.com.au/R2000AlbanyANZEF.pdf" TargetMode="External"/><Relationship Id="rId789" Type="http://schemas.openxmlformats.org/officeDocument/2006/relationships/hyperlink" Target="http://www.smithsonplanning.com.au/R2000AlbanyANZEF.pdf" TargetMode="External"/><Relationship Id="rId912" Type="http://schemas.openxmlformats.org/officeDocument/2006/relationships/hyperlink" Target="http://www.smithsonplanning.com.au/R2000AlbanyANZEF.pdf" TargetMode="External"/><Relationship Id="rId954" Type="http://schemas.openxmlformats.org/officeDocument/2006/relationships/hyperlink" Target="http://www.smithsonplanning.com.au/R2000AlbanyANZEF.pdf" TargetMode="External"/><Relationship Id="rId996" Type="http://schemas.openxmlformats.org/officeDocument/2006/relationships/hyperlink" Target="http://www.albany.wa.gov.au" TargetMode="External"/><Relationship Id="rId41" Type="http://schemas.openxmlformats.org/officeDocument/2006/relationships/hyperlink" Target="http://www.smithsonplanning.com.au/R2000MajorStatements.pdf" TargetMode="External"/><Relationship Id="rId83" Type="http://schemas.openxmlformats.org/officeDocument/2006/relationships/hyperlink" Target="http://www.rotary.org.nz" TargetMode="External"/><Relationship Id="rId179" Type="http://schemas.openxmlformats.org/officeDocument/2006/relationships/hyperlink" Target="http://www.smithsonplanning.com.au/" TargetMode="External"/><Relationship Id="rId386" Type="http://schemas.openxmlformats.org/officeDocument/2006/relationships/hyperlink" Target="http://www.smithsonplanning.com.au/" TargetMode="External"/><Relationship Id="rId551" Type="http://schemas.openxmlformats.org/officeDocument/2006/relationships/hyperlink" Target="http://www.smithsonplanning.com.au/" TargetMode="External"/><Relationship Id="rId593" Type="http://schemas.openxmlformats.org/officeDocument/2006/relationships/hyperlink" Target="http://www.ticketmaster7.com" TargetMode="External"/><Relationship Id="rId607" Type="http://schemas.openxmlformats.org/officeDocument/2006/relationships/hyperlink" Target="http://www.smithsonplanning.com.au/" TargetMode="External"/><Relationship Id="rId649" Type="http://schemas.openxmlformats.org/officeDocument/2006/relationships/hyperlink" Target="http://www.smithsonplanning.com.au/" TargetMode="External"/><Relationship Id="rId814" Type="http://schemas.openxmlformats.org/officeDocument/2006/relationships/hyperlink" Target="http://www.smithsonplanning.com.au/R2000AlbanyANZEF.pdf" TargetMode="External"/><Relationship Id="rId856" Type="http://schemas.openxmlformats.org/officeDocument/2006/relationships/hyperlink" Target="http://www.smithsonplanning.com.au/R2000AlbanyANZEF.pdf" TargetMode="External"/><Relationship Id="rId1181" Type="http://schemas.openxmlformats.org/officeDocument/2006/relationships/hyperlink" Target="http://www.smithsonplanning.com.au/R2000MajorStatements.pdf" TargetMode="External"/><Relationship Id="rId190" Type="http://schemas.openxmlformats.org/officeDocument/2006/relationships/hyperlink" Target="http://www.smithsonplanning.com.au/" TargetMode="External"/><Relationship Id="rId204" Type="http://schemas.openxmlformats.org/officeDocument/2006/relationships/hyperlink" Target="http://www.smithsonplanning.com.au/" TargetMode="External"/><Relationship Id="rId246" Type="http://schemas.openxmlformats.org/officeDocument/2006/relationships/hyperlink" Target="http://www.smithsonplanning.com.au/" TargetMode="External"/><Relationship Id="rId288" Type="http://schemas.openxmlformats.org/officeDocument/2006/relationships/hyperlink" Target="http://www.smithsonplanning.com.au/" TargetMode="External"/><Relationship Id="rId411" Type="http://schemas.openxmlformats.org/officeDocument/2006/relationships/hyperlink" Target="http://www.smithsonplanning.com.au/" TargetMode="External"/><Relationship Id="rId453" Type="http://schemas.openxmlformats.org/officeDocument/2006/relationships/hyperlink" Target="http://www.smithsonplanning.com.au/" TargetMode="External"/><Relationship Id="rId509" Type="http://schemas.openxmlformats.org/officeDocument/2006/relationships/hyperlink" Target="http://www.smithsonplanning.com.au/" TargetMode="External"/><Relationship Id="rId660" Type="http://schemas.openxmlformats.org/officeDocument/2006/relationships/hyperlink" Target="http://www.beinghuman.com.au" TargetMode="External"/><Relationship Id="rId898" Type="http://schemas.openxmlformats.org/officeDocument/2006/relationships/hyperlink" Target="http://www.smithsonplanning.com.au/R2000AlbanyANZEF.pdf" TargetMode="External"/><Relationship Id="rId1041" Type="http://schemas.openxmlformats.org/officeDocument/2006/relationships/hyperlink" Target="http://www.smithsonplanning.com.au/R200010thAnniversary.pdf" TargetMode="External"/><Relationship Id="rId1083" Type="http://schemas.openxmlformats.org/officeDocument/2006/relationships/hyperlink" Target="http://www.smithsonplanning.com.au/R2000MajorStatements.pdf" TargetMode="External"/><Relationship Id="rId1139" Type="http://schemas.openxmlformats.org/officeDocument/2006/relationships/hyperlink" Target="http://www.smithsonplanning.com.au/R2000MajorStatements.pdf" TargetMode="External"/><Relationship Id="rId106" Type="http://schemas.openxmlformats.org/officeDocument/2006/relationships/hyperlink" Target="http://www.smithsonplanning.com.au/" TargetMode="External"/><Relationship Id="rId313" Type="http://schemas.openxmlformats.org/officeDocument/2006/relationships/hyperlink" Target="http://www.smithsonplanning.com.au/" TargetMode="External"/><Relationship Id="rId495" Type="http://schemas.openxmlformats.org/officeDocument/2006/relationships/hyperlink" Target="http://www.smithsonplanning.com.au/" TargetMode="External"/><Relationship Id="rId716" Type="http://schemas.openxmlformats.org/officeDocument/2006/relationships/hyperlink" Target="http://www.smithsonian.org.au" TargetMode="External"/><Relationship Id="rId758" Type="http://schemas.openxmlformats.org/officeDocument/2006/relationships/hyperlink" Target="http://www.smithsonplanning.com.au/R2000AlbanyANZEF.pdf" TargetMode="External"/><Relationship Id="rId923" Type="http://schemas.openxmlformats.org/officeDocument/2006/relationships/hyperlink" Target="http://www.smithsonplanning.com.au/R2000AlbanyANZEF.pdf" TargetMode="External"/><Relationship Id="rId965" Type="http://schemas.openxmlformats.org/officeDocument/2006/relationships/hyperlink" Target="http://www.smithsonplanning.com.au/R2000AlbanyANZEF.pdf" TargetMode="External"/><Relationship Id="rId1150" Type="http://schemas.openxmlformats.org/officeDocument/2006/relationships/hyperlink" Target="http://www.smithsonplanning.com.au/R2000MajorStatements.pdf" TargetMode="External"/><Relationship Id="rId10" Type="http://schemas.openxmlformats.org/officeDocument/2006/relationships/footer" Target="footer2.xml"/><Relationship Id="rId52" Type="http://schemas.openxmlformats.org/officeDocument/2006/relationships/hyperlink" Target="http://www.smithsonplanning.com.au/R2000MajorStatements.pdf" TargetMode="External"/><Relationship Id="rId94" Type="http://schemas.openxmlformats.org/officeDocument/2006/relationships/hyperlink" Target="http://www.worldbid.com" TargetMode="External"/><Relationship Id="rId148" Type="http://schemas.openxmlformats.org/officeDocument/2006/relationships/hyperlink" Target="http://www.smithsonplanning.com.au/" TargetMode="External"/><Relationship Id="rId355" Type="http://schemas.openxmlformats.org/officeDocument/2006/relationships/hyperlink" Target="http://www.smithsonplanning.com.au/" TargetMode="External"/><Relationship Id="rId397" Type="http://schemas.openxmlformats.org/officeDocument/2006/relationships/hyperlink" Target="http://www.smithsonplanning.com.au/" TargetMode="External"/><Relationship Id="rId520" Type="http://schemas.openxmlformats.org/officeDocument/2006/relationships/hyperlink" Target="http://www.smithsonplanning.com.au/" TargetMode="External"/><Relationship Id="rId562" Type="http://schemas.openxmlformats.org/officeDocument/2006/relationships/hyperlink" Target="http://www.smithsonplanning.com.au/" TargetMode="External"/><Relationship Id="rId618" Type="http://schemas.openxmlformats.org/officeDocument/2006/relationships/hyperlink" Target="http://www.smithsonplanning.com.au/" TargetMode="External"/><Relationship Id="rId825" Type="http://schemas.openxmlformats.org/officeDocument/2006/relationships/hyperlink" Target="http://www.smithsonplanning.com.au/R2000AlbanyANZEF.pdf" TargetMode="External"/><Relationship Id="rId1192" Type="http://schemas.openxmlformats.org/officeDocument/2006/relationships/hyperlink" Target="http://www.smithsonplanning.com.au/R2000MajorStatements.pdf" TargetMode="External"/><Relationship Id="rId215" Type="http://schemas.openxmlformats.org/officeDocument/2006/relationships/hyperlink" Target="http://www.smithsonplanning.com.au/" TargetMode="External"/><Relationship Id="rId257" Type="http://schemas.openxmlformats.org/officeDocument/2006/relationships/hyperlink" Target="http://www.smithsonplanning.com.au/" TargetMode="External"/><Relationship Id="rId422" Type="http://schemas.openxmlformats.org/officeDocument/2006/relationships/hyperlink" Target="http://www.smithsonplanning.com.au/" TargetMode="External"/><Relationship Id="rId464" Type="http://schemas.openxmlformats.org/officeDocument/2006/relationships/hyperlink" Target="http://www.smithsonplanning.com.au/" TargetMode="External"/><Relationship Id="rId867" Type="http://schemas.openxmlformats.org/officeDocument/2006/relationships/hyperlink" Target="http://www.smithsonplanning.com.au/R2000AlbanyANZEF.pdf" TargetMode="External"/><Relationship Id="rId1010" Type="http://schemas.openxmlformats.org/officeDocument/2006/relationships/hyperlink" Target="http://www.smithsonplanning.com.au/R2000AlbanyANZEF.pdf" TargetMode="External"/><Relationship Id="rId1052" Type="http://schemas.openxmlformats.org/officeDocument/2006/relationships/hyperlink" Target="http://www.topmill.com.au" TargetMode="External"/><Relationship Id="rId1094" Type="http://schemas.openxmlformats.org/officeDocument/2006/relationships/hyperlink" Target="http://www.smithsonplanning.com.au/R2000MajorStatements.pdf" TargetMode="External"/><Relationship Id="rId1108" Type="http://schemas.openxmlformats.org/officeDocument/2006/relationships/hyperlink" Target="http://www.segra.com.au/segra/Segra%2010th%20anniversary_email.pdf" TargetMode="External"/><Relationship Id="rId299" Type="http://schemas.openxmlformats.org/officeDocument/2006/relationships/hyperlink" Target="http://www.smithsonplanning.com.au/" TargetMode="External"/><Relationship Id="rId727" Type="http://schemas.openxmlformats.org/officeDocument/2006/relationships/hyperlink" Target="http://www.smithsonplanning.com.au/R2000Participation.zip" TargetMode="External"/><Relationship Id="rId934" Type="http://schemas.openxmlformats.org/officeDocument/2006/relationships/hyperlink" Target="http://www.smithsonplanning.com.au/R2000AlbanyANZEF.pdf" TargetMode="External"/><Relationship Id="rId63" Type="http://schemas.openxmlformats.org/officeDocument/2006/relationships/hyperlink" Target="http://www.cwah.uwa.edu.au" TargetMode="External"/><Relationship Id="rId159" Type="http://schemas.openxmlformats.org/officeDocument/2006/relationships/hyperlink" Target="http://www.smithsonplanning.com.au/" TargetMode="External"/><Relationship Id="rId366" Type="http://schemas.openxmlformats.org/officeDocument/2006/relationships/hyperlink" Target="http://www.smithsonplanning.com.au/" TargetMode="External"/><Relationship Id="rId573" Type="http://schemas.openxmlformats.org/officeDocument/2006/relationships/hyperlink" Target="http://www.advancedservicecorp.com" TargetMode="External"/><Relationship Id="rId780" Type="http://schemas.openxmlformats.org/officeDocument/2006/relationships/hyperlink" Target="http://www.smithsonplanning.com.au/R2000AlbanyANZEF.pdf" TargetMode="External"/><Relationship Id="rId226" Type="http://schemas.openxmlformats.org/officeDocument/2006/relationships/hyperlink" Target="http://www.smithsonplanning.com.au/" TargetMode="External"/><Relationship Id="rId433" Type="http://schemas.openxmlformats.org/officeDocument/2006/relationships/hyperlink" Target="http://www.smithsonplanning.com.au/" TargetMode="External"/><Relationship Id="rId878" Type="http://schemas.openxmlformats.org/officeDocument/2006/relationships/hyperlink" Target="http://www.smithsonplanning.com.au/R2000AlbanyANZEF.pdf" TargetMode="External"/><Relationship Id="rId1063" Type="http://schemas.openxmlformats.org/officeDocument/2006/relationships/hyperlink" Target="http://www.smithsonplanning.com.au/R200010thAnniversary.pdf" TargetMode="External"/><Relationship Id="rId640" Type="http://schemas.openxmlformats.org/officeDocument/2006/relationships/hyperlink" Target="http://www.smithsonplanning.com.au/" TargetMode="External"/><Relationship Id="rId738" Type="http://schemas.openxmlformats.org/officeDocument/2006/relationships/hyperlink" Target="http://www.smithsonplanning.com.au/R2000AlbanyANZEF.pdf" TargetMode="External"/><Relationship Id="rId945" Type="http://schemas.openxmlformats.org/officeDocument/2006/relationships/hyperlink" Target="http://www.smithsonplanning.com.au/R2000AlbanyANZEF.pdf" TargetMode="External"/><Relationship Id="rId74" Type="http://schemas.openxmlformats.org/officeDocument/2006/relationships/hyperlink" Target="http://www.labour.org.nz" TargetMode="External"/><Relationship Id="rId377" Type="http://schemas.openxmlformats.org/officeDocument/2006/relationships/hyperlink" Target="http://www.smithsonplanning.com.au/" TargetMode="External"/><Relationship Id="rId500" Type="http://schemas.openxmlformats.org/officeDocument/2006/relationships/hyperlink" Target="http://www.touraus.com.au" TargetMode="External"/><Relationship Id="rId584" Type="http://schemas.openxmlformats.org/officeDocument/2006/relationships/hyperlink" Target="http://www.smithsonplanning.com.au/R2000MajorStatements.pdf" TargetMode="External"/><Relationship Id="rId805" Type="http://schemas.openxmlformats.org/officeDocument/2006/relationships/hyperlink" Target="http://www.smithsonplanning.com.au/R2000AlbanyANZEF.pdf" TargetMode="External"/><Relationship Id="rId1130" Type="http://schemas.openxmlformats.org/officeDocument/2006/relationships/hyperlink" Target="http://www.nieir.com.au/code/state_of_the_regions/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www.smithsonplanning.com.au/" TargetMode="External"/><Relationship Id="rId791" Type="http://schemas.openxmlformats.org/officeDocument/2006/relationships/hyperlink" Target="http://www.smithsonplanning.com.au/R2000AlbanyANZEF.pdf" TargetMode="External"/><Relationship Id="rId889" Type="http://schemas.openxmlformats.org/officeDocument/2006/relationships/hyperlink" Target="http://www.smithsonplanning.com.au/R2000AlbanyANZEF.pdf" TargetMode="External"/><Relationship Id="rId1074" Type="http://schemas.openxmlformats.org/officeDocument/2006/relationships/hyperlink" Target="http://www.smithsonplanning.com.au/R200010thAnniversary.pdf" TargetMode="External"/><Relationship Id="rId444" Type="http://schemas.openxmlformats.org/officeDocument/2006/relationships/hyperlink" Target="http://www.smithsonplanning.com.au/" TargetMode="External"/><Relationship Id="rId651" Type="http://schemas.openxmlformats.org/officeDocument/2006/relationships/hyperlink" Target="http://www.smithsonplanning.com.au/" TargetMode="External"/><Relationship Id="rId749" Type="http://schemas.openxmlformats.org/officeDocument/2006/relationships/hyperlink" Target="http://www.smithsonplanning.com.au/R2000AlbanyANZEF.pdf" TargetMode="External"/><Relationship Id="rId290" Type="http://schemas.openxmlformats.org/officeDocument/2006/relationships/hyperlink" Target="http://www.smithsonplanning.com.au/" TargetMode="External"/><Relationship Id="rId304" Type="http://schemas.openxmlformats.org/officeDocument/2006/relationships/hyperlink" Target="http://www.smithsonplanning.com.au/" TargetMode="External"/><Relationship Id="rId388" Type="http://schemas.openxmlformats.org/officeDocument/2006/relationships/hyperlink" Target="http://www.smithsonplanning.com.au/" TargetMode="External"/><Relationship Id="rId511" Type="http://schemas.openxmlformats.org/officeDocument/2006/relationships/hyperlink" Target="http://www.smithsonplanning.com.au/" TargetMode="External"/><Relationship Id="rId609" Type="http://schemas.openxmlformats.org/officeDocument/2006/relationships/hyperlink" Target="http://www.smithsonplanning.com.au/" TargetMode="External"/><Relationship Id="rId956" Type="http://schemas.openxmlformats.org/officeDocument/2006/relationships/hyperlink" Target="http://www.smithsonplanning.com.au/R2000AlbanyANZEF.pdf" TargetMode="External"/><Relationship Id="rId1141" Type="http://schemas.openxmlformats.org/officeDocument/2006/relationships/hyperlink" Target="http://www.smithsonplanning.com.au/index_files/rainbow2000a.htm" TargetMode="External"/><Relationship Id="rId85" Type="http://schemas.openxmlformats.org/officeDocument/2006/relationships/hyperlink" Target="http://www.rnzrsa.org.nz" TargetMode="External"/><Relationship Id="rId150" Type="http://schemas.openxmlformats.org/officeDocument/2006/relationships/hyperlink" Target="http://www.smithsonplanning.com.au/" TargetMode="External"/><Relationship Id="rId595" Type="http://schemas.openxmlformats.org/officeDocument/2006/relationships/hyperlink" Target="http://www.smithsonplanning.com.au/R2000MajorStatements.pdf" TargetMode="External"/><Relationship Id="rId816" Type="http://schemas.openxmlformats.org/officeDocument/2006/relationships/hyperlink" Target="http://www.smithsonplanning.com.au/R2000AlbanyANZEF.pdf" TargetMode="External"/><Relationship Id="rId1001" Type="http://schemas.openxmlformats.org/officeDocument/2006/relationships/hyperlink" Target="http://www.smithsonplanning.com.au/R2000AlbanyANZEF.pdf" TargetMode="External"/><Relationship Id="rId248" Type="http://schemas.openxmlformats.org/officeDocument/2006/relationships/hyperlink" Target="http://www.smithsonplanning.com.au/" TargetMode="External"/><Relationship Id="rId455" Type="http://schemas.openxmlformats.org/officeDocument/2006/relationships/hyperlink" Target="http://www.smithsonplanning.com.au/" TargetMode="External"/><Relationship Id="rId662" Type="http://schemas.openxmlformats.org/officeDocument/2006/relationships/hyperlink" Target="http://www.lwa.gov.au" TargetMode="External"/><Relationship Id="rId1085" Type="http://schemas.openxmlformats.org/officeDocument/2006/relationships/hyperlink" Target="http://www.smithsonplanning.com.au/R2000MajorStatements.pdf" TargetMode="External"/><Relationship Id="rId12" Type="http://schemas.openxmlformats.org/officeDocument/2006/relationships/hyperlink" Target="http://www.smithsonplanning.com.au/R200010thAnniversary.pdf" TargetMode="External"/><Relationship Id="rId108" Type="http://schemas.openxmlformats.org/officeDocument/2006/relationships/hyperlink" Target="http://www.smithsonplanning.com.au/" TargetMode="External"/><Relationship Id="rId315" Type="http://schemas.openxmlformats.org/officeDocument/2006/relationships/hyperlink" Target="http://www.smithsonplanning.com.au/" TargetMode="External"/><Relationship Id="rId522" Type="http://schemas.openxmlformats.org/officeDocument/2006/relationships/hyperlink" Target="http://www.smithsonplanning.com.au/" TargetMode="External"/><Relationship Id="rId967" Type="http://schemas.openxmlformats.org/officeDocument/2006/relationships/hyperlink" Target="http://www.verticalevents.com.au" TargetMode="External"/><Relationship Id="rId1152" Type="http://schemas.openxmlformats.org/officeDocument/2006/relationships/hyperlink" Target="http://www.smithsonplanning.com.au/R2000MajorStatements.pdf" TargetMode="External"/><Relationship Id="rId96" Type="http://schemas.openxmlformats.org/officeDocument/2006/relationships/hyperlink" Target="http://www.smithsonplanning.com.au/" TargetMode="External"/><Relationship Id="rId161" Type="http://schemas.openxmlformats.org/officeDocument/2006/relationships/hyperlink" Target="http://www.smithsonplanning.com.au/" TargetMode="External"/><Relationship Id="rId399" Type="http://schemas.openxmlformats.org/officeDocument/2006/relationships/hyperlink" Target="http://www.smithsonplanning.com.au/" TargetMode="External"/><Relationship Id="rId827" Type="http://schemas.openxmlformats.org/officeDocument/2006/relationships/hyperlink" Target="http://www.smithsonplanning.com.au/R2000AlbanyANZEF.pdf" TargetMode="External"/><Relationship Id="rId1012" Type="http://schemas.openxmlformats.org/officeDocument/2006/relationships/hyperlink" Target="http://www.smithsonplanning.com.au/R2000AlbanyANZEF.pdf" TargetMode="External"/><Relationship Id="rId259" Type="http://schemas.openxmlformats.org/officeDocument/2006/relationships/hyperlink" Target="http://www.smithsonplanning.com.au/" TargetMode="External"/><Relationship Id="rId466" Type="http://schemas.openxmlformats.org/officeDocument/2006/relationships/hyperlink" Target="http://www.smithsonplanning.com.au/" TargetMode="External"/><Relationship Id="rId673" Type="http://schemas.openxmlformats.org/officeDocument/2006/relationships/hyperlink" Target="http://www.anzacinternationalmilitarytattoo.com.au" TargetMode="External"/><Relationship Id="rId880" Type="http://schemas.openxmlformats.org/officeDocument/2006/relationships/hyperlink" Target="http://www.smithsonplanning.com.au/R2000AlbanyANZEF.pdf" TargetMode="External"/><Relationship Id="rId1096" Type="http://schemas.openxmlformats.org/officeDocument/2006/relationships/hyperlink" Target="http://www.smithsonplanning.com.au/R000MajorStatements.htm" TargetMode="External"/><Relationship Id="rId23" Type="http://schemas.openxmlformats.org/officeDocument/2006/relationships/hyperlink" Target="http://www.smithsonplanning.com.au/R2000MajorStatements.pdf" TargetMode="External"/><Relationship Id="rId119" Type="http://schemas.openxmlformats.org/officeDocument/2006/relationships/hyperlink" Target="http://www.smithsonplanning.com.au/" TargetMode="External"/><Relationship Id="rId326" Type="http://schemas.openxmlformats.org/officeDocument/2006/relationships/hyperlink" Target="http://www.smithsonplanning.com.au/" TargetMode="External"/><Relationship Id="rId533" Type="http://schemas.openxmlformats.org/officeDocument/2006/relationships/hyperlink" Target="http://www.smithsonplanning.com.au/" TargetMode="External"/><Relationship Id="rId978" Type="http://schemas.openxmlformats.org/officeDocument/2006/relationships/hyperlink" Target="http://www.verticalevents.com.au" TargetMode="External"/><Relationship Id="rId1163" Type="http://schemas.openxmlformats.org/officeDocument/2006/relationships/hyperlink" Target="http://www.smithsonplanning.com.au/R2000MajorStatements.pdf" TargetMode="External"/><Relationship Id="rId740" Type="http://schemas.openxmlformats.org/officeDocument/2006/relationships/hyperlink" Target="http://www.smithsonplanning.com.au/R2000AlbanyANZEF.pdf" TargetMode="External"/><Relationship Id="rId838" Type="http://schemas.openxmlformats.org/officeDocument/2006/relationships/hyperlink" Target="http://www.smithsonplanning.com.au/R2000MajorStatements.pdf" TargetMode="External"/><Relationship Id="rId1023" Type="http://schemas.openxmlformats.org/officeDocument/2006/relationships/hyperlink" Target="http://www.orioncruises.com.au" TargetMode="External"/><Relationship Id="rId172" Type="http://schemas.openxmlformats.org/officeDocument/2006/relationships/hyperlink" Target="http://www.smithsonplanning.com.au/" TargetMode="External"/><Relationship Id="rId477" Type="http://schemas.openxmlformats.org/officeDocument/2006/relationships/hyperlink" Target="http://www.smithsonplanning.com.au/" TargetMode="External"/><Relationship Id="rId600" Type="http://schemas.openxmlformats.org/officeDocument/2006/relationships/hyperlink" Target="http://www.smithsonplanning.com.au/" TargetMode="External"/><Relationship Id="rId684" Type="http://schemas.openxmlformats.org/officeDocument/2006/relationships/hyperlink" Target="http://www.curtin.edu.au" TargetMode="External"/><Relationship Id="rId337" Type="http://schemas.openxmlformats.org/officeDocument/2006/relationships/hyperlink" Target="http://www.smithsonplanning.com.au/" TargetMode="External"/><Relationship Id="rId891" Type="http://schemas.openxmlformats.org/officeDocument/2006/relationships/hyperlink" Target="http://www.smithsonplanning.com.au/R2000AlbanyANZEF.pdf" TargetMode="External"/><Relationship Id="rId905" Type="http://schemas.openxmlformats.org/officeDocument/2006/relationships/hyperlink" Target="http://www.smithsonplanning.com.au/R2000AlbanyANZEF.pdf" TargetMode="External"/><Relationship Id="rId989" Type="http://schemas.openxmlformats.org/officeDocument/2006/relationships/hyperlink" Target="http://www.albany.wa.gov.au" TargetMode="External"/><Relationship Id="rId34" Type="http://schemas.openxmlformats.org/officeDocument/2006/relationships/hyperlink" Target="http://www.smithsonplanning.com.au/R2000MajorStatements.pdf" TargetMode="External"/><Relationship Id="rId544" Type="http://schemas.openxmlformats.org/officeDocument/2006/relationships/hyperlink" Target="http://www.smithsonplanning.com.au/" TargetMode="External"/><Relationship Id="rId751" Type="http://schemas.openxmlformats.org/officeDocument/2006/relationships/hyperlink" Target="http://www.smithsonplanning.com.au/R2000AlbanyANZEF.pdf" TargetMode="External"/><Relationship Id="rId849" Type="http://schemas.openxmlformats.org/officeDocument/2006/relationships/hyperlink" Target="http://www.smithsonplanning.com.au/R2000AlbanyANZEF.pdf" TargetMode="External"/><Relationship Id="rId1174" Type="http://schemas.openxmlformats.org/officeDocument/2006/relationships/hyperlink" Target="http://www.smithsonplanning.com.au/R200010thAnniversary.pdf" TargetMode="External"/><Relationship Id="rId183" Type="http://schemas.openxmlformats.org/officeDocument/2006/relationships/hyperlink" Target="http://www.smithsonplanning.com.au/" TargetMode="External"/><Relationship Id="rId390" Type="http://schemas.openxmlformats.org/officeDocument/2006/relationships/hyperlink" Target="http://www.smithsonplanning.com.au/" TargetMode="External"/><Relationship Id="rId404" Type="http://schemas.openxmlformats.org/officeDocument/2006/relationships/hyperlink" Target="http://www.smithsonplanning.com.au/" TargetMode="External"/><Relationship Id="rId611" Type="http://schemas.openxmlformats.org/officeDocument/2006/relationships/hyperlink" Target="http://www.smithsonplanning.com.au/" TargetMode="External"/><Relationship Id="rId1034" Type="http://schemas.openxmlformats.org/officeDocument/2006/relationships/hyperlink" Target="http://www.smithsonplanning.com.au/R200010thAnniversary.pdf" TargetMode="External"/><Relationship Id="rId250" Type="http://schemas.openxmlformats.org/officeDocument/2006/relationships/hyperlink" Target="http://www.smithsonplanning.com.au/" TargetMode="External"/><Relationship Id="rId488" Type="http://schemas.openxmlformats.org/officeDocument/2006/relationships/hyperlink" Target="http://www.smithsonplanning.com.au/" TargetMode="External"/><Relationship Id="rId695" Type="http://schemas.openxmlformats.org/officeDocument/2006/relationships/hyperlink" Target="http://www.smithsonplanning.com.au/R2000MajorStatements.pdf" TargetMode="External"/><Relationship Id="rId709" Type="http://schemas.openxmlformats.org/officeDocument/2006/relationships/hyperlink" Target="http://smithsonianassociates.org/" TargetMode="External"/><Relationship Id="rId916" Type="http://schemas.openxmlformats.org/officeDocument/2006/relationships/hyperlink" Target="http://www.smithsonplanning.com.au/R2000AlbanyANZEF.pdf" TargetMode="External"/><Relationship Id="rId1101" Type="http://schemas.openxmlformats.org/officeDocument/2006/relationships/hyperlink" Target="http://www.segra.com.au/segra/index.html" TargetMode="External"/><Relationship Id="rId45" Type="http://schemas.openxmlformats.org/officeDocument/2006/relationships/hyperlink" Target="http://www.smithsonplanning.com.au/R2000MajorStatements.pdf" TargetMode="External"/><Relationship Id="rId110" Type="http://schemas.openxmlformats.org/officeDocument/2006/relationships/hyperlink" Target="http://www.smithsonplanning.com.au/" TargetMode="External"/><Relationship Id="rId348" Type="http://schemas.openxmlformats.org/officeDocument/2006/relationships/hyperlink" Target="http://www.smithsonplanning.com.au/" TargetMode="External"/><Relationship Id="rId555" Type="http://schemas.openxmlformats.org/officeDocument/2006/relationships/hyperlink" Target="http://www.smithsonplanning.com.au/" TargetMode="External"/><Relationship Id="rId762" Type="http://schemas.openxmlformats.org/officeDocument/2006/relationships/hyperlink" Target="http://www.smithsonplanning.com.au/R2000AlbanyANZEF.pdf" TargetMode="External"/><Relationship Id="rId1185" Type="http://schemas.openxmlformats.org/officeDocument/2006/relationships/hyperlink" Target="http://www.smithsonplanning.com.au/R200010thAnniversary.pdf" TargetMode="External"/><Relationship Id="rId194" Type="http://schemas.openxmlformats.org/officeDocument/2006/relationships/hyperlink" Target="http://www.smithsonplanning.com.au/" TargetMode="External"/><Relationship Id="rId208" Type="http://schemas.openxmlformats.org/officeDocument/2006/relationships/hyperlink" Target="http://www.smithsonplanning.com.au/" TargetMode="External"/><Relationship Id="rId415" Type="http://schemas.openxmlformats.org/officeDocument/2006/relationships/hyperlink" Target="http://www.smithsonplanning.com.au/" TargetMode="External"/><Relationship Id="rId622" Type="http://schemas.openxmlformats.org/officeDocument/2006/relationships/hyperlink" Target="http://www.smithsonplanning.com.au/" TargetMode="External"/><Relationship Id="rId1045" Type="http://schemas.openxmlformats.org/officeDocument/2006/relationships/hyperlink" Target="http://www.smithsonplanning.com.au/R200010thAnniversary.pdf" TargetMode="External"/><Relationship Id="rId261" Type="http://schemas.openxmlformats.org/officeDocument/2006/relationships/hyperlink" Target="http://www.smithsonplanning.com.au/" TargetMode="External"/><Relationship Id="rId499" Type="http://schemas.openxmlformats.org/officeDocument/2006/relationships/hyperlink" Target="http://www.emrc.org.au" TargetMode="External"/><Relationship Id="rId927" Type="http://schemas.openxmlformats.org/officeDocument/2006/relationships/hyperlink" Target="http://www.smithsonplanning.com.au/R2000AlbanyANZEF.pdf" TargetMode="External"/><Relationship Id="rId1112" Type="http://schemas.openxmlformats.org/officeDocument/2006/relationships/hyperlink" Target="http://www.segra.com.au/segra/Segra%2010th%20anniversary_email.pdf" TargetMode="External"/><Relationship Id="rId56" Type="http://schemas.openxmlformats.org/officeDocument/2006/relationships/hyperlink" Target="http://www.fedcourt.gov.au" TargetMode="External"/><Relationship Id="rId359" Type="http://schemas.openxmlformats.org/officeDocument/2006/relationships/hyperlink" Target="http://www.smithsonplanning.com.au/" TargetMode="External"/><Relationship Id="rId566" Type="http://schemas.openxmlformats.org/officeDocument/2006/relationships/hyperlink" Target="http://www.smithsonplanning.com.au/" TargetMode="External"/><Relationship Id="rId773" Type="http://schemas.openxmlformats.org/officeDocument/2006/relationships/hyperlink" Target="http://www.smithsonplanning.com.au/R2000AlbanyANZEF.pdf" TargetMode="External"/><Relationship Id="rId1196" Type="http://schemas.openxmlformats.org/officeDocument/2006/relationships/header" Target="header3.xml"/><Relationship Id="rId121" Type="http://schemas.openxmlformats.org/officeDocument/2006/relationships/hyperlink" Target="http://www.smithsonplanning.com.au/" TargetMode="External"/><Relationship Id="rId219" Type="http://schemas.openxmlformats.org/officeDocument/2006/relationships/hyperlink" Target="http://www.smithsonplanning.com.au/" TargetMode="External"/><Relationship Id="rId426" Type="http://schemas.openxmlformats.org/officeDocument/2006/relationships/hyperlink" Target="http://www.navy.gov.au" TargetMode="External"/><Relationship Id="rId633" Type="http://schemas.openxmlformats.org/officeDocument/2006/relationships/hyperlink" Target="http://www.smithsonplanning.com.au/" TargetMode="External"/><Relationship Id="rId980" Type="http://schemas.openxmlformats.org/officeDocument/2006/relationships/hyperlink" Target="http://www.smithsonplanning.com.au/R2000MajorStatements.pdf" TargetMode="External"/><Relationship Id="rId1056" Type="http://schemas.openxmlformats.org/officeDocument/2006/relationships/hyperlink" Target="http://www.smithsonplanning.com.au/R200010thAnniversary.pdf" TargetMode="External"/><Relationship Id="rId840" Type="http://schemas.openxmlformats.org/officeDocument/2006/relationships/hyperlink" Target="http://www.smithsonplanning.com.au/R2000AlbanyANZEF.pdf" TargetMode="External"/><Relationship Id="rId938" Type="http://schemas.openxmlformats.org/officeDocument/2006/relationships/hyperlink" Target="http://www.smithsonplanning.com.au/R2000AlbanyANZEF.pdf" TargetMode="External"/><Relationship Id="rId67" Type="http://schemas.openxmlformats.org/officeDocument/2006/relationships/hyperlink" Target="http://www.govt.nz" TargetMode="External"/><Relationship Id="rId272" Type="http://schemas.openxmlformats.org/officeDocument/2006/relationships/hyperlink" Target="http://www.smithsonplanning.com.au/" TargetMode="External"/><Relationship Id="rId577" Type="http://schemas.openxmlformats.org/officeDocument/2006/relationships/hyperlink" Target="http://www.smithsonplanning.com.au/" TargetMode="External"/><Relationship Id="rId700" Type="http://schemas.openxmlformats.org/officeDocument/2006/relationships/hyperlink" Target="http://www.defence.gov.au" TargetMode="External"/><Relationship Id="rId1123" Type="http://schemas.openxmlformats.org/officeDocument/2006/relationships/hyperlink" Target="http://www.smithsonplanning.com.au/R200010thAnniversary.pdf" TargetMode="External"/><Relationship Id="rId132" Type="http://schemas.openxmlformats.org/officeDocument/2006/relationships/hyperlink" Target="http://www.smithsonplanning.com.au/" TargetMode="External"/><Relationship Id="rId784" Type="http://schemas.openxmlformats.org/officeDocument/2006/relationships/hyperlink" Target="http://www.smithsonplanning.com.au/R2000AlbanyANZEF.pdf" TargetMode="External"/><Relationship Id="rId991" Type="http://schemas.openxmlformats.org/officeDocument/2006/relationships/hyperlink" Target="http://www.albany.wa.gov.au" TargetMode="External"/><Relationship Id="rId1067" Type="http://schemas.openxmlformats.org/officeDocument/2006/relationships/hyperlink" Target="http://www.smithsonplanning.com.au/R200010thAnniversary.pdf" TargetMode="External"/><Relationship Id="rId437" Type="http://schemas.openxmlformats.org/officeDocument/2006/relationships/hyperlink" Target="http://www.smithsonplanning.com.au/" TargetMode="External"/><Relationship Id="rId644" Type="http://schemas.openxmlformats.org/officeDocument/2006/relationships/hyperlink" Target="http://www.smithsonplanning.com.au/" TargetMode="External"/><Relationship Id="rId851" Type="http://schemas.openxmlformats.org/officeDocument/2006/relationships/hyperlink" Target="http://www.smithsonplanning.com.au/R2000AlbanyANZEF.pdf" TargetMode="External"/><Relationship Id="rId283" Type="http://schemas.openxmlformats.org/officeDocument/2006/relationships/hyperlink" Target="http://www.smithsonplanning.com.au/" TargetMode="External"/><Relationship Id="rId490" Type="http://schemas.openxmlformats.org/officeDocument/2006/relationships/hyperlink" Target="http://www.smithsonplanning.com.au/" TargetMode="External"/><Relationship Id="rId504" Type="http://schemas.openxmlformats.org/officeDocument/2006/relationships/hyperlink" Target="http://www.smithsonplanning.com.au/" TargetMode="External"/><Relationship Id="rId711" Type="http://schemas.openxmlformats.org/officeDocument/2006/relationships/hyperlink" Target="http://www.smithsonplanning.com.au/R2000MajorStatements.pdf" TargetMode="External"/><Relationship Id="rId949" Type="http://schemas.openxmlformats.org/officeDocument/2006/relationships/hyperlink" Target="http://www.smithsonplanning.com.au/R2000AlbanyANZEF.pdf" TargetMode="External"/><Relationship Id="rId1134" Type="http://schemas.openxmlformats.org/officeDocument/2006/relationships/hyperlink" Target="http://www.smithsonplanning.com.au/R200010thAnniversary.pdf" TargetMode="External"/><Relationship Id="rId78" Type="http://schemas.openxmlformats.org/officeDocument/2006/relationships/hyperlink" Target="http://www.northshorecity.govt.nz" TargetMode="External"/><Relationship Id="rId143" Type="http://schemas.openxmlformats.org/officeDocument/2006/relationships/hyperlink" Target="http://www.smithsonplanning.com.au/" TargetMode="External"/><Relationship Id="rId350" Type="http://schemas.openxmlformats.org/officeDocument/2006/relationships/hyperlink" Target="http://www.smithsonplanning.com.au/" TargetMode="External"/><Relationship Id="rId588" Type="http://schemas.openxmlformats.org/officeDocument/2006/relationships/hyperlink" Target="http://www.piacongress2005.com.au" TargetMode="External"/><Relationship Id="rId795" Type="http://schemas.openxmlformats.org/officeDocument/2006/relationships/hyperlink" Target="http://www.smithsonplanning.com.au/R2000AlbanyANZEF.pdf" TargetMode="External"/><Relationship Id="rId809" Type="http://schemas.openxmlformats.org/officeDocument/2006/relationships/hyperlink" Target="http://www.smithsonplanning.com.au/R2000AlbanyANZEF.pdf" TargetMode="External"/><Relationship Id="rId1201" Type="http://schemas.openxmlformats.org/officeDocument/2006/relationships/theme" Target="theme/theme1.xml"/><Relationship Id="rId9" Type="http://schemas.openxmlformats.org/officeDocument/2006/relationships/header" Target="header2.xml"/><Relationship Id="rId210" Type="http://schemas.openxmlformats.org/officeDocument/2006/relationships/hyperlink" Target="http://www.smithsonplanning.com.au/" TargetMode="External"/><Relationship Id="rId448" Type="http://schemas.openxmlformats.org/officeDocument/2006/relationships/hyperlink" Target="http://www.smithsonplanning.com.au/" TargetMode="External"/><Relationship Id="rId655" Type="http://schemas.openxmlformats.org/officeDocument/2006/relationships/hyperlink" Target="http://www.smithsonplanning.com.au/" TargetMode="External"/><Relationship Id="rId862" Type="http://schemas.openxmlformats.org/officeDocument/2006/relationships/hyperlink" Target="http://www.smithsonplanning.com.au/R2000AlbanyANZEF.pdf" TargetMode="External"/><Relationship Id="rId1078" Type="http://schemas.openxmlformats.org/officeDocument/2006/relationships/hyperlink" Target="http://www.smithsonplanning.com.au/R200010thAnniversary.pdf" TargetMode="External"/><Relationship Id="rId294" Type="http://schemas.openxmlformats.org/officeDocument/2006/relationships/hyperlink" Target="http://www.smithsonplanning.com.au/" TargetMode="External"/><Relationship Id="rId308" Type="http://schemas.openxmlformats.org/officeDocument/2006/relationships/hyperlink" Target="http://www.smithsonplanning.com.au/" TargetMode="External"/><Relationship Id="rId515" Type="http://schemas.openxmlformats.org/officeDocument/2006/relationships/hyperlink" Target="http://www.smithsonplanning.com.au/" TargetMode="External"/><Relationship Id="rId722" Type="http://schemas.openxmlformats.org/officeDocument/2006/relationships/hyperlink" Target="http://www.albanywaterfrontcoalition.org" TargetMode="External"/><Relationship Id="rId1145" Type="http://schemas.openxmlformats.org/officeDocument/2006/relationships/hyperlink" Target="http://www.smithsonplanning.com.au/R200010thAnniversary.pdf" TargetMode="External"/><Relationship Id="rId89" Type="http://schemas.openxmlformats.org/officeDocument/2006/relationships/hyperlink" Target="http://www.smithsonplanning.com.au/R2000MajorStatements.pdf" TargetMode="External"/><Relationship Id="rId154" Type="http://schemas.openxmlformats.org/officeDocument/2006/relationships/hyperlink" Target="http://www.smithsonplanning.com.au/" TargetMode="External"/><Relationship Id="rId361" Type="http://schemas.openxmlformats.org/officeDocument/2006/relationships/hyperlink" Target="http://www.developmentgateway.com.au" TargetMode="External"/><Relationship Id="rId599" Type="http://schemas.openxmlformats.org/officeDocument/2006/relationships/hyperlink" Target="http://www.futuredirections.org.au" TargetMode="External"/><Relationship Id="rId1005" Type="http://schemas.openxmlformats.org/officeDocument/2006/relationships/hyperlink" Target="http://www.smithsonplanning.com.au/R2000AlbanyANZEF.pdf" TargetMode="External"/><Relationship Id="rId459" Type="http://schemas.openxmlformats.org/officeDocument/2006/relationships/hyperlink" Target="http://www.smithsonplanning.com.au/" TargetMode="External"/><Relationship Id="rId666" Type="http://schemas.openxmlformats.org/officeDocument/2006/relationships/hyperlink" Target="http://www.icticc.org.au" TargetMode="External"/><Relationship Id="rId873" Type="http://schemas.openxmlformats.org/officeDocument/2006/relationships/hyperlink" Target="http://www.smithsonplanning.com.au/R2000AlbanyANZEF.pdf" TargetMode="External"/><Relationship Id="rId1089" Type="http://schemas.openxmlformats.org/officeDocument/2006/relationships/hyperlink" Target="http://www.smithsonplanning.com.au/R200010thAnniversary.pdf" TargetMode="External"/><Relationship Id="rId16" Type="http://schemas.openxmlformats.org/officeDocument/2006/relationships/hyperlink" Target="http://www.smithsonplanning.com.au/R2000MajorStatements.pdf" TargetMode="External"/><Relationship Id="rId221" Type="http://schemas.openxmlformats.org/officeDocument/2006/relationships/hyperlink" Target="http://www.smithsonplanning.com.au/" TargetMode="External"/><Relationship Id="rId319" Type="http://schemas.openxmlformats.org/officeDocument/2006/relationships/hyperlink" Target="http://www.smithsonplanning.com.au/" TargetMode="External"/><Relationship Id="rId526" Type="http://schemas.openxmlformats.org/officeDocument/2006/relationships/hyperlink" Target="http://www.smithsonplanning.com.au/" TargetMode="External"/><Relationship Id="rId1156" Type="http://schemas.openxmlformats.org/officeDocument/2006/relationships/hyperlink" Target="http://www.smithsonplanning.com.au/R200010thAnniversary.pdf" TargetMode="External"/><Relationship Id="rId733" Type="http://schemas.openxmlformats.org/officeDocument/2006/relationships/hyperlink" Target="http://www.smithsonplanning.com.au/R2000AlbanyANZEF.pdf" TargetMode="External"/><Relationship Id="rId940" Type="http://schemas.openxmlformats.org/officeDocument/2006/relationships/hyperlink" Target="http://www.smithsonplanning.com.au/R2000AlbanyANZEF.pdf" TargetMode="External"/><Relationship Id="rId1016" Type="http://schemas.openxmlformats.org/officeDocument/2006/relationships/hyperlink" Target="http://www.albany.wa.gov.au" TargetMode="External"/><Relationship Id="rId165" Type="http://schemas.openxmlformats.org/officeDocument/2006/relationships/hyperlink" Target="http://www.smithsonplanning.com.au/" TargetMode="External"/><Relationship Id="rId372" Type="http://schemas.openxmlformats.org/officeDocument/2006/relationships/hyperlink" Target="http://www.smithsonplanning.com.au/" TargetMode="External"/><Relationship Id="rId677" Type="http://schemas.openxmlformats.org/officeDocument/2006/relationships/hyperlink" Target="http://www.wapc.wa.gov.au" TargetMode="External"/><Relationship Id="rId800" Type="http://schemas.openxmlformats.org/officeDocument/2006/relationships/hyperlink" Target="http://www.smithsonplanning.com.au/R2000AlbanyANZEF.pdf" TargetMode="External"/><Relationship Id="rId232" Type="http://schemas.openxmlformats.org/officeDocument/2006/relationships/hyperlink" Target="http://www.smithsonplanning.com.au/" TargetMode="External"/><Relationship Id="rId884" Type="http://schemas.openxmlformats.org/officeDocument/2006/relationships/hyperlink" Target="http://www.smithsonplanning.com.au/R2000AlbanyANZEF.pdf" TargetMode="External"/><Relationship Id="rId27" Type="http://schemas.openxmlformats.org/officeDocument/2006/relationships/hyperlink" Target="http://www.smithsonplanning.com.au/R2000MajorStatements.pdf" TargetMode="External"/><Relationship Id="rId537" Type="http://schemas.openxmlformats.org/officeDocument/2006/relationships/hyperlink" Target="http://www.smithsonplanning.com.au/" TargetMode="External"/><Relationship Id="rId744" Type="http://schemas.openxmlformats.org/officeDocument/2006/relationships/hyperlink" Target="http://www.smithsonplanning.com.au/R2000AlbanyANZEF.pdf" TargetMode="External"/><Relationship Id="rId951" Type="http://schemas.openxmlformats.org/officeDocument/2006/relationships/hyperlink" Target="http://www.smithsonplanning.com.au/R2000AlbanyANZEF.pdf" TargetMode="External"/><Relationship Id="rId1167" Type="http://schemas.openxmlformats.org/officeDocument/2006/relationships/hyperlink" Target="http://www.smithsonplanning.com.au/R2000MajorStatements.pdf" TargetMode="External"/><Relationship Id="rId80" Type="http://schemas.openxmlformats.org/officeDocument/2006/relationships/hyperlink" Target="http://www.docklands.com" TargetMode="External"/><Relationship Id="rId176" Type="http://schemas.openxmlformats.org/officeDocument/2006/relationships/hyperlink" Target="http://www.smithsonplanning.com.au/" TargetMode="External"/><Relationship Id="rId383" Type="http://schemas.openxmlformats.org/officeDocument/2006/relationships/hyperlink" Target="http://www.smithsonplanning.com.au/" TargetMode="External"/><Relationship Id="rId590" Type="http://schemas.openxmlformats.org/officeDocument/2006/relationships/hyperlink" Target="http://www.patrec.murdoch.edu.au" TargetMode="External"/><Relationship Id="rId604" Type="http://schemas.openxmlformats.org/officeDocument/2006/relationships/hyperlink" Target="http://www.smithsonplanning.com.au/" TargetMode="External"/><Relationship Id="rId811" Type="http://schemas.openxmlformats.org/officeDocument/2006/relationships/hyperlink" Target="http://www.smithsonplanning.com.au/R2000AlbanyANZEF.pdf" TargetMode="External"/><Relationship Id="rId1027" Type="http://schemas.openxmlformats.org/officeDocument/2006/relationships/hyperlink" Target="http://www.stateinfrastructurestrategy.wa.gov.au" TargetMode="External"/><Relationship Id="rId243" Type="http://schemas.openxmlformats.org/officeDocument/2006/relationships/hyperlink" Target="http://www.smithsonplanning.com.au/" TargetMode="External"/><Relationship Id="rId450" Type="http://schemas.openxmlformats.org/officeDocument/2006/relationships/hyperlink" Target="http://www.smithsonplanning.com.au/" TargetMode="External"/><Relationship Id="rId688" Type="http://schemas.openxmlformats.org/officeDocument/2006/relationships/hyperlink" Target="http://www.smithsonplanning.com.au/R2000MajorStatements.pdf" TargetMode="External"/><Relationship Id="rId895" Type="http://schemas.openxmlformats.org/officeDocument/2006/relationships/hyperlink" Target="http://www.smithsonplanning.com.au/R2000AlbanyANZEF.pdf" TargetMode="External"/><Relationship Id="rId909" Type="http://schemas.openxmlformats.org/officeDocument/2006/relationships/hyperlink" Target="http://www.smithsonplanning.com.au/R2000AlbanyANZEF.pdf" TargetMode="External"/><Relationship Id="rId1080" Type="http://schemas.openxmlformats.org/officeDocument/2006/relationships/hyperlink" Target="http://www.smithsonplanning.com.au/R2000MajorStatements.pdf" TargetMode="External"/><Relationship Id="rId38" Type="http://schemas.openxmlformats.org/officeDocument/2006/relationships/hyperlink" Target="http://www.smithsonplanning.com.au/R2000MajorStatements.pdf" TargetMode="External"/><Relationship Id="rId103" Type="http://schemas.openxmlformats.org/officeDocument/2006/relationships/hyperlink" Target="http://www.smithsonplanning.com.au/" TargetMode="External"/><Relationship Id="rId310" Type="http://schemas.openxmlformats.org/officeDocument/2006/relationships/hyperlink" Target="http://www.smithsonplanning.com.au/" TargetMode="External"/><Relationship Id="rId548" Type="http://schemas.openxmlformats.org/officeDocument/2006/relationships/hyperlink" Target="http://www.smithsonplanning.com.au/" TargetMode="External"/><Relationship Id="rId755" Type="http://schemas.openxmlformats.org/officeDocument/2006/relationships/hyperlink" Target="http://www.smithsonplanning.com.au/R2000AlbanyANZEF.pdf" TargetMode="External"/><Relationship Id="rId962" Type="http://schemas.openxmlformats.org/officeDocument/2006/relationships/hyperlink" Target="http://www.smithsonplanning.com.au/R2000AlbanyANZEF.pdf" TargetMode="External"/><Relationship Id="rId1178" Type="http://schemas.openxmlformats.org/officeDocument/2006/relationships/hyperlink" Target="http://www.smithsonplanning.com.au/R200010thAnniversary.pdf" TargetMode="External"/><Relationship Id="rId91" Type="http://schemas.openxmlformats.org/officeDocument/2006/relationships/hyperlink" Target="http://www.kalbould.wa.gov.au" TargetMode="External"/><Relationship Id="rId187" Type="http://schemas.openxmlformats.org/officeDocument/2006/relationships/hyperlink" Target="http://www.smithsonplanning.com.au/" TargetMode="External"/><Relationship Id="rId394" Type="http://schemas.openxmlformats.org/officeDocument/2006/relationships/hyperlink" Target="http://www.smithsonplanning.com.au/" TargetMode="External"/><Relationship Id="rId408" Type="http://schemas.openxmlformats.org/officeDocument/2006/relationships/hyperlink" Target="http://www.smithsonplanning.com.au/" TargetMode="External"/><Relationship Id="rId615" Type="http://schemas.openxmlformats.org/officeDocument/2006/relationships/hyperlink" Target="http://www.smithsonplanning.com.au/" TargetMode="External"/><Relationship Id="rId822" Type="http://schemas.openxmlformats.org/officeDocument/2006/relationships/hyperlink" Target="http://www.smithsonplanning.com.au/R2000AlbanyANZEF.pdf" TargetMode="External"/><Relationship Id="rId1038" Type="http://schemas.openxmlformats.org/officeDocument/2006/relationships/hyperlink" Target="http://www.smithsonplanning.com.au/R200010thAnniversary.pdf" TargetMode="External"/><Relationship Id="rId254" Type="http://schemas.openxmlformats.org/officeDocument/2006/relationships/hyperlink" Target="http://www.smithsonplanning.com.au/" TargetMode="External"/><Relationship Id="rId699" Type="http://schemas.openxmlformats.org/officeDocument/2006/relationships/hyperlink" Target="http://www.awm.gov.au" TargetMode="External"/><Relationship Id="rId1091" Type="http://schemas.openxmlformats.org/officeDocument/2006/relationships/hyperlink" Target="http://www.smithsonplanning.com.au/R200010thAnniversary.pdf" TargetMode="External"/><Relationship Id="rId1105" Type="http://schemas.openxmlformats.org/officeDocument/2006/relationships/hyperlink" Target="http://www.segra.com.au/segra/index.html" TargetMode="External"/><Relationship Id="rId49" Type="http://schemas.openxmlformats.org/officeDocument/2006/relationships/hyperlink" Target="http://www.smithsonplanning.com.au/R2000MajorStatements.pdf" TargetMode="External"/><Relationship Id="rId114" Type="http://schemas.openxmlformats.org/officeDocument/2006/relationships/hyperlink" Target="http://www.smithsonplanning.com.au/" TargetMode="External"/><Relationship Id="rId461" Type="http://schemas.openxmlformats.org/officeDocument/2006/relationships/hyperlink" Target="http://www.smithsonplanning.com.au/" TargetMode="External"/><Relationship Id="rId559" Type="http://schemas.openxmlformats.org/officeDocument/2006/relationships/hyperlink" Target="http://www.smithsonplanning.com.au/" TargetMode="External"/><Relationship Id="rId766" Type="http://schemas.openxmlformats.org/officeDocument/2006/relationships/hyperlink" Target="http://www.smithsonplanning.com.au/R2000AlbanyANZEF.pdf" TargetMode="External"/><Relationship Id="rId1189" Type="http://schemas.openxmlformats.org/officeDocument/2006/relationships/hyperlink" Target="http://www.smithsonplanning.com.au/R2000MajorStatements.pdf" TargetMode="External"/><Relationship Id="rId198" Type="http://schemas.openxmlformats.org/officeDocument/2006/relationships/hyperlink" Target="http://www.smithsonplanning.com.au/" TargetMode="External"/><Relationship Id="rId321" Type="http://schemas.openxmlformats.org/officeDocument/2006/relationships/hyperlink" Target="http://www.smithsonplanning.com.au/" TargetMode="External"/><Relationship Id="rId419" Type="http://schemas.openxmlformats.org/officeDocument/2006/relationships/hyperlink" Target="http://www.smithsonplanning.com.au/" TargetMode="External"/><Relationship Id="rId626" Type="http://schemas.openxmlformats.org/officeDocument/2006/relationships/hyperlink" Target="http://www.smithsonplanning.com.au/" TargetMode="External"/><Relationship Id="rId973" Type="http://schemas.openxmlformats.org/officeDocument/2006/relationships/hyperlink" Target="http://www.verticalevents.com.au" TargetMode="External"/><Relationship Id="rId1049" Type="http://schemas.openxmlformats.org/officeDocument/2006/relationships/hyperlink" Target="http://www.smithsonplanning.com.au/R200010thAnniversary.pdf" TargetMode="External"/><Relationship Id="rId833" Type="http://schemas.openxmlformats.org/officeDocument/2006/relationships/hyperlink" Target="http://www.smithsonplanning.com.au/R2000AlbanyANZEF.pdf" TargetMode="External"/><Relationship Id="rId1116" Type="http://schemas.openxmlformats.org/officeDocument/2006/relationships/hyperlink" Target="http://www.segra.com.au/segra/Segra%2010th%20anniversary_email.pdf" TargetMode="External"/><Relationship Id="rId265" Type="http://schemas.openxmlformats.org/officeDocument/2006/relationships/hyperlink" Target="http://www.smithsonplanning.com.au/" TargetMode="External"/><Relationship Id="rId472" Type="http://schemas.openxmlformats.org/officeDocument/2006/relationships/hyperlink" Target="http://www.smithsonplanning.com.au/" TargetMode="External"/><Relationship Id="rId900" Type="http://schemas.openxmlformats.org/officeDocument/2006/relationships/hyperlink" Target="http://www.smithsonplanning.com.au/R2000AlbanyANZEF.pdf" TargetMode="External"/><Relationship Id="rId125" Type="http://schemas.openxmlformats.org/officeDocument/2006/relationships/hyperlink" Target="http://www.smithsonplanning.com.au/" TargetMode="External"/><Relationship Id="rId332" Type="http://schemas.openxmlformats.org/officeDocument/2006/relationships/hyperlink" Target="http://www.smithsonplanning.com.au/" TargetMode="External"/><Relationship Id="rId777" Type="http://schemas.openxmlformats.org/officeDocument/2006/relationships/hyperlink" Target="http://www.smithsonplanning.com.au/R2000AlbanyANZEF.pdf" TargetMode="External"/><Relationship Id="rId984" Type="http://schemas.openxmlformats.org/officeDocument/2006/relationships/hyperlink" Target="http://www.albany.wa.gov.au" TargetMode="External"/><Relationship Id="rId637" Type="http://schemas.openxmlformats.org/officeDocument/2006/relationships/hyperlink" Target="http://www.smithsonplanning.com.au/R2000MajorStatements.pdf" TargetMode="External"/><Relationship Id="rId844" Type="http://schemas.openxmlformats.org/officeDocument/2006/relationships/hyperlink" Target="http://www.smithsonplanning.com.au/R2000AlbanyANZEF.pdf" TargetMode="External"/><Relationship Id="rId276" Type="http://schemas.openxmlformats.org/officeDocument/2006/relationships/hyperlink" Target="http://www.smithsonplanning.com.au/" TargetMode="External"/><Relationship Id="rId483" Type="http://schemas.openxmlformats.org/officeDocument/2006/relationships/hyperlink" Target="http://www.smithsonplanning.com.au/" TargetMode="External"/><Relationship Id="rId690" Type="http://schemas.openxmlformats.org/officeDocument/2006/relationships/hyperlink" Target="http://www.topmill.com.au" TargetMode="External"/><Relationship Id="rId704" Type="http://schemas.openxmlformats.org/officeDocument/2006/relationships/hyperlink" Target="http://www.smithsonplanning.com.au/R2000MajorStatements.pdf" TargetMode="External"/><Relationship Id="rId911" Type="http://schemas.openxmlformats.org/officeDocument/2006/relationships/hyperlink" Target="http://www.smithsonplanning.com.au/R2000AlbanyANZEF.pdf" TargetMode="External"/><Relationship Id="rId1127" Type="http://schemas.openxmlformats.org/officeDocument/2006/relationships/hyperlink" Target="http://www.smithsonplanning.com.au/R2000MajorStatements.pdf" TargetMode="External"/><Relationship Id="rId40" Type="http://schemas.openxmlformats.org/officeDocument/2006/relationships/hyperlink" Target="http://www.smithsonplanning.com.au/R2000MajorStatements.pdf" TargetMode="External"/><Relationship Id="rId136" Type="http://schemas.openxmlformats.org/officeDocument/2006/relationships/hyperlink" Target="http://www.smithsonplanning.com.au/" TargetMode="External"/><Relationship Id="rId343" Type="http://schemas.openxmlformats.org/officeDocument/2006/relationships/hyperlink" Target="http://www.smithsonplanning.com.au/" TargetMode="External"/><Relationship Id="rId550" Type="http://schemas.openxmlformats.org/officeDocument/2006/relationships/hyperlink" Target="http://www.smithsonplanning.com.au/" TargetMode="External"/><Relationship Id="rId788" Type="http://schemas.openxmlformats.org/officeDocument/2006/relationships/hyperlink" Target="http://www.smithsonplanning.com.au/R2000AlbanyANZEF.pdf" TargetMode="External"/><Relationship Id="rId995" Type="http://schemas.openxmlformats.org/officeDocument/2006/relationships/hyperlink" Target="http://www.albany.wa.gov.au" TargetMode="External"/><Relationship Id="rId1180" Type="http://schemas.openxmlformats.org/officeDocument/2006/relationships/hyperlink" Target="http://www.smithsonplanning.com.au/R200010thAnniversary.pdf" TargetMode="External"/><Relationship Id="rId203" Type="http://schemas.openxmlformats.org/officeDocument/2006/relationships/hyperlink" Target="http://www.smithsonplanning.com.au/" TargetMode="External"/><Relationship Id="rId648" Type="http://schemas.openxmlformats.org/officeDocument/2006/relationships/hyperlink" Target="http://www.smithsonplanning.com.au/" TargetMode="External"/><Relationship Id="rId855" Type="http://schemas.openxmlformats.org/officeDocument/2006/relationships/hyperlink" Target="http://www.smithsonplanning.com.au/R2000AlbanyANZEF.pdf" TargetMode="External"/><Relationship Id="rId1040" Type="http://schemas.openxmlformats.org/officeDocument/2006/relationships/hyperlink" Target="http://www.smithsonplanning.com.au/R200010thAnniversary.pdf" TargetMode="External"/><Relationship Id="rId287" Type="http://schemas.openxmlformats.org/officeDocument/2006/relationships/hyperlink" Target="http://www.smithsonplanning.com.au/" TargetMode="External"/><Relationship Id="rId410" Type="http://schemas.openxmlformats.org/officeDocument/2006/relationships/hyperlink" Target="http://www.smithsonplanning.com.au/" TargetMode="External"/><Relationship Id="rId494" Type="http://schemas.openxmlformats.org/officeDocument/2006/relationships/hyperlink" Target="http://www.smithsonplanning.com.au/" TargetMode="External"/><Relationship Id="rId508" Type="http://schemas.openxmlformats.org/officeDocument/2006/relationships/hyperlink" Target="http://www.smithsonplanning.com.au/" TargetMode="External"/><Relationship Id="rId715" Type="http://schemas.openxmlformats.org/officeDocument/2006/relationships/hyperlink" Target="http://www.smithsonian.org.au" TargetMode="External"/><Relationship Id="rId922" Type="http://schemas.openxmlformats.org/officeDocument/2006/relationships/hyperlink" Target="http://www.smithsonplanning.com.au/R2000AlbanyANZEF.pdf" TargetMode="External"/><Relationship Id="rId1138" Type="http://schemas.openxmlformats.org/officeDocument/2006/relationships/hyperlink" Target="http://www.smithsonplanning.com.au/R200010thAnniversary.pdf" TargetMode="External"/><Relationship Id="rId147" Type="http://schemas.openxmlformats.org/officeDocument/2006/relationships/hyperlink" Target="http://www.smithsonplanning.com.au/" TargetMode="External"/><Relationship Id="rId354" Type="http://schemas.openxmlformats.org/officeDocument/2006/relationships/hyperlink" Target="http://www.smithsonplanning.com.au/" TargetMode="External"/><Relationship Id="rId799" Type="http://schemas.openxmlformats.org/officeDocument/2006/relationships/hyperlink" Target="http://www.smithsonplanning.com.au/R2000AlbanyANZEF.pdf" TargetMode="External"/><Relationship Id="rId1191" Type="http://schemas.openxmlformats.org/officeDocument/2006/relationships/hyperlink" Target="http://www.smithsonplanning.com.au/R200010thAnniversary.pdf" TargetMode="External"/><Relationship Id="rId51" Type="http://schemas.openxmlformats.org/officeDocument/2006/relationships/hyperlink" Target="http://www.smithsonplanning.com.au" TargetMode="External"/><Relationship Id="rId561" Type="http://schemas.openxmlformats.org/officeDocument/2006/relationships/hyperlink" Target="http://www.smithsonplanning.com.au/" TargetMode="External"/><Relationship Id="rId659" Type="http://schemas.openxmlformats.org/officeDocument/2006/relationships/hyperlink" Target="http://www.smithsonplanning.com.au/" TargetMode="External"/><Relationship Id="rId866" Type="http://schemas.openxmlformats.org/officeDocument/2006/relationships/hyperlink" Target="http://www.smithsonplanning.com.au/R2000AlbanyANZEF.pdf" TargetMode="External"/><Relationship Id="rId214" Type="http://schemas.openxmlformats.org/officeDocument/2006/relationships/hyperlink" Target="http://www.smithsonplanning.com.au/" TargetMode="External"/><Relationship Id="rId298" Type="http://schemas.openxmlformats.org/officeDocument/2006/relationships/hyperlink" Target="http://www.smithsonplanning.com.au/" TargetMode="External"/><Relationship Id="rId421" Type="http://schemas.openxmlformats.org/officeDocument/2006/relationships/hyperlink" Target="http://www.smithsonplanning.com.au/" TargetMode="External"/><Relationship Id="rId519" Type="http://schemas.openxmlformats.org/officeDocument/2006/relationships/hyperlink" Target="http://www.smithsonplanning.com.au/" TargetMode="External"/><Relationship Id="rId1051" Type="http://schemas.openxmlformats.org/officeDocument/2006/relationships/hyperlink" Target="http://www.smithsonplanning.com.au/R200010thAnniversary.pdf" TargetMode="External"/><Relationship Id="rId1149" Type="http://schemas.openxmlformats.org/officeDocument/2006/relationships/hyperlink" Target="http://www.smithsonplanning.com.au/R200010thAnniversary.pdf" TargetMode="External"/><Relationship Id="rId158" Type="http://schemas.openxmlformats.org/officeDocument/2006/relationships/hyperlink" Target="http://www.smithsonplanning.com.au/" TargetMode="External"/><Relationship Id="rId726" Type="http://schemas.openxmlformats.org/officeDocument/2006/relationships/hyperlink" Target="http://www.smithsonplanning.com.au/R2000Participation.zip" TargetMode="External"/><Relationship Id="rId933" Type="http://schemas.openxmlformats.org/officeDocument/2006/relationships/hyperlink" Target="http://www.smithsonplanning.com.au/R2000AlbanyANZEF.pdf" TargetMode="External"/><Relationship Id="rId1009" Type="http://schemas.openxmlformats.org/officeDocument/2006/relationships/hyperlink" Target="http://www.albany.wa.gov.au" TargetMode="External"/><Relationship Id="rId62" Type="http://schemas.openxmlformats.org/officeDocument/2006/relationships/hyperlink" Target="http://www.heritage.wa.gov.au" TargetMode="External"/><Relationship Id="rId365" Type="http://schemas.openxmlformats.org/officeDocument/2006/relationships/hyperlink" Target="http://www.smithsonplanning.com.au/" TargetMode="External"/><Relationship Id="rId572" Type="http://schemas.openxmlformats.org/officeDocument/2006/relationships/hyperlink" Target="http://www.smithsonplanning.com.au/" TargetMode="External"/><Relationship Id="rId225" Type="http://schemas.openxmlformats.org/officeDocument/2006/relationships/hyperlink" Target="http://www.smithsonplanning.com.au/" TargetMode="External"/><Relationship Id="rId432" Type="http://schemas.openxmlformats.org/officeDocument/2006/relationships/hyperlink" Target="http://www.smithsonplanning.com.au/" TargetMode="External"/><Relationship Id="rId877" Type="http://schemas.openxmlformats.org/officeDocument/2006/relationships/hyperlink" Target="http://www.smithsonplanning.com.au/R2000AlbanyANZEF.pdf" TargetMode="External"/><Relationship Id="rId1062" Type="http://schemas.openxmlformats.org/officeDocument/2006/relationships/hyperlink" Target="http://www.smithsonplanning.com.au/R200010thAnniversary.pdf" TargetMode="External"/><Relationship Id="rId737" Type="http://schemas.openxmlformats.org/officeDocument/2006/relationships/hyperlink" Target="http://www.smithsonplanning.com.au/R2000AlbanyANZEF.pdf" TargetMode="External"/><Relationship Id="rId944" Type="http://schemas.openxmlformats.org/officeDocument/2006/relationships/hyperlink" Target="http://www.smithsonplanning.com.au/R2000AlbanyANZEF.pdf" TargetMode="External"/><Relationship Id="rId73" Type="http://schemas.openxmlformats.org/officeDocument/2006/relationships/hyperlink" Target="http://www.smithsonplanning.com.au/R2000MajorStatements.pdf" TargetMode="External"/><Relationship Id="rId169" Type="http://schemas.openxmlformats.org/officeDocument/2006/relationships/hyperlink" Target="http://www.smithsonplanning.com.au/" TargetMode="External"/><Relationship Id="rId376" Type="http://schemas.openxmlformats.org/officeDocument/2006/relationships/hyperlink" Target="http://www.smithsonplanning.com.au/" TargetMode="External"/><Relationship Id="rId583" Type="http://schemas.openxmlformats.org/officeDocument/2006/relationships/hyperlink" Target="http://www.builtenvironment2004.wa.gov.au" TargetMode="External"/><Relationship Id="rId790" Type="http://schemas.openxmlformats.org/officeDocument/2006/relationships/hyperlink" Target="http://www.smithsonplanning.com.au/R2000AlbanyANZEF.pdf" TargetMode="External"/><Relationship Id="rId804" Type="http://schemas.openxmlformats.org/officeDocument/2006/relationships/hyperlink" Target="http://www.smithsonplanning.com.au/R2000AlbanyANZEF.pdf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www.smithsonplanning.com.au/" TargetMode="External"/><Relationship Id="rId443" Type="http://schemas.openxmlformats.org/officeDocument/2006/relationships/hyperlink" Target="http://www.smithsonplanning.com.au/" TargetMode="External"/><Relationship Id="rId650" Type="http://schemas.openxmlformats.org/officeDocument/2006/relationships/hyperlink" Target="http://www.smithsonplanning.com.au/" TargetMode="External"/><Relationship Id="rId888" Type="http://schemas.openxmlformats.org/officeDocument/2006/relationships/hyperlink" Target="http://www.smithsonplanning.com.au/R2000AlbanyANZEF.pdf" TargetMode="External"/><Relationship Id="rId1073" Type="http://schemas.openxmlformats.org/officeDocument/2006/relationships/hyperlink" Target="http://www.smithsonplanning.com.au/R200010thAnniversary.pdf" TargetMode="External"/><Relationship Id="rId303" Type="http://schemas.openxmlformats.org/officeDocument/2006/relationships/hyperlink" Target="http://www.smithsonplanning.com.au/" TargetMode="External"/><Relationship Id="rId748" Type="http://schemas.openxmlformats.org/officeDocument/2006/relationships/hyperlink" Target="http://www.smithsonplanning.com.au/R2000AlbanyANZEF.pdf" TargetMode="External"/><Relationship Id="rId955" Type="http://schemas.openxmlformats.org/officeDocument/2006/relationships/hyperlink" Target="http://www.smithsonplanning.com.au/R2000AlbanyANZEF.pdf" TargetMode="External"/><Relationship Id="rId1140" Type="http://schemas.openxmlformats.org/officeDocument/2006/relationships/hyperlink" Target="http://www.smithsonplanning.com.au/R2000MajorStatements.pdf" TargetMode="External"/><Relationship Id="rId84" Type="http://schemas.openxmlformats.org/officeDocument/2006/relationships/hyperlink" Target="http://www.economist.com" TargetMode="External"/><Relationship Id="rId387" Type="http://schemas.openxmlformats.org/officeDocument/2006/relationships/hyperlink" Target="http://www.smithsonplanning.com.au/" TargetMode="External"/><Relationship Id="rId510" Type="http://schemas.openxmlformats.org/officeDocument/2006/relationships/hyperlink" Target="http://www.smithsonplanning.com.au/" TargetMode="External"/><Relationship Id="rId594" Type="http://schemas.openxmlformats.org/officeDocument/2006/relationships/hyperlink" Target="http://www.smithsonplanning.com.au/R2000GlobalWarmingSeaLevels.pdf" TargetMode="External"/><Relationship Id="rId608" Type="http://schemas.openxmlformats.org/officeDocument/2006/relationships/hyperlink" Target="http://www.smithsonplanning.com.au/" TargetMode="External"/><Relationship Id="rId815" Type="http://schemas.openxmlformats.org/officeDocument/2006/relationships/hyperlink" Target="http://www.smithsonplanning.com.au/R2000AlbanyANZEF.pdf" TargetMode="External"/><Relationship Id="rId247" Type="http://schemas.openxmlformats.org/officeDocument/2006/relationships/hyperlink" Target="http://www.smithsonplanning.com.au/" TargetMode="External"/><Relationship Id="rId899" Type="http://schemas.openxmlformats.org/officeDocument/2006/relationships/hyperlink" Target="http://www.smithsonplanning.com.au/R2000AlbanyANZEF.pdf" TargetMode="External"/><Relationship Id="rId1000" Type="http://schemas.openxmlformats.org/officeDocument/2006/relationships/hyperlink" Target="http://www.albany.wa.gov.au" TargetMode="External"/><Relationship Id="rId1084" Type="http://schemas.openxmlformats.org/officeDocument/2006/relationships/hyperlink" Target="http://www.smithsonplanning.com.au/R2000MajorStatements.pdf" TargetMode="External"/><Relationship Id="rId107" Type="http://schemas.openxmlformats.org/officeDocument/2006/relationships/hyperlink" Target="http://www.smithsonplanning.com.au/" TargetMode="External"/><Relationship Id="rId454" Type="http://schemas.openxmlformats.org/officeDocument/2006/relationships/hyperlink" Target="http://www.smithsonplanning.com.au/" TargetMode="External"/><Relationship Id="rId661" Type="http://schemas.openxmlformats.org/officeDocument/2006/relationships/hyperlink" Target="http://www.loop.wa.gov.au" TargetMode="External"/><Relationship Id="rId759" Type="http://schemas.openxmlformats.org/officeDocument/2006/relationships/hyperlink" Target="http://www.smithsonplanning.com.au/R2000AlbanyANZEF.pdf" TargetMode="External"/><Relationship Id="rId966" Type="http://schemas.openxmlformats.org/officeDocument/2006/relationships/hyperlink" Target="http://www.smithsonplanning.com.au/R2000AlbanyANZEF.pdf" TargetMode="External"/><Relationship Id="rId11" Type="http://schemas.openxmlformats.org/officeDocument/2006/relationships/hyperlink" Target="http://www.smithsonplanning.com.au" TargetMode="External"/><Relationship Id="rId314" Type="http://schemas.openxmlformats.org/officeDocument/2006/relationships/hyperlink" Target="http://www.smithsonplanning.com.au/" TargetMode="External"/><Relationship Id="rId398" Type="http://schemas.openxmlformats.org/officeDocument/2006/relationships/hyperlink" Target="http://www.smithsonplanning.com.au/" TargetMode="External"/><Relationship Id="rId521" Type="http://schemas.openxmlformats.org/officeDocument/2006/relationships/hyperlink" Target="http://www.smithsonplanning.com.au/" TargetMode="External"/><Relationship Id="rId619" Type="http://schemas.openxmlformats.org/officeDocument/2006/relationships/hyperlink" Target="http://www.smithsonplanning.com.au/" TargetMode="External"/><Relationship Id="rId1151" Type="http://schemas.openxmlformats.org/officeDocument/2006/relationships/hyperlink" Target="http://www.smithsonplanning.com.au/R2000MajorStatements.pdf" TargetMode="External"/><Relationship Id="rId95" Type="http://schemas.openxmlformats.org/officeDocument/2006/relationships/hyperlink" Target="http://www.abc.net.au/news/australia/wa/albany" TargetMode="External"/><Relationship Id="rId160" Type="http://schemas.openxmlformats.org/officeDocument/2006/relationships/hyperlink" Target="http://www.smithsonplanning.com.au/" TargetMode="External"/><Relationship Id="rId826" Type="http://schemas.openxmlformats.org/officeDocument/2006/relationships/hyperlink" Target="http://www.smithsonplanning.com.au/R2000AlbanyANZEF.pdf" TargetMode="External"/><Relationship Id="rId1011" Type="http://schemas.openxmlformats.org/officeDocument/2006/relationships/hyperlink" Target="http://www.smithsonplanning.com.au/R2000MajorStatements.pdf" TargetMode="External"/><Relationship Id="rId1109" Type="http://schemas.openxmlformats.org/officeDocument/2006/relationships/hyperlink" Target="http://www.segra.com.au/segra/index.html" TargetMode="External"/><Relationship Id="rId258" Type="http://schemas.openxmlformats.org/officeDocument/2006/relationships/hyperlink" Target="http://www.smithsonplanning.com.au/" TargetMode="External"/><Relationship Id="rId465" Type="http://schemas.openxmlformats.org/officeDocument/2006/relationships/hyperlink" Target="http://www.smithsonplanning.com.au/" TargetMode="External"/><Relationship Id="rId672" Type="http://schemas.openxmlformats.org/officeDocument/2006/relationships/hyperlink" Target="http://www.americanaustralian.org" TargetMode="External"/><Relationship Id="rId1095" Type="http://schemas.openxmlformats.org/officeDocument/2006/relationships/hyperlink" Target="http://www.smithsonplanning.com.au/R200010thAnniversary.pdf" TargetMode="External"/><Relationship Id="rId22" Type="http://schemas.openxmlformats.org/officeDocument/2006/relationships/hyperlink" Target="http://www.smithsonplanning.com.au/R2000MajorStatements.pdf" TargetMode="External"/><Relationship Id="rId118" Type="http://schemas.openxmlformats.org/officeDocument/2006/relationships/hyperlink" Target="http://www.smithsonplanning.com.au/" TargetMode="External"/><Relationship Id="rId325" Type="http://schemas.openxmlformats.org/officeDocument/2006/relationships/hyperlink" Target="http://www.smithsonplanning.com.au/" TargetMode="External"/><Relationship Id="rId532" Type="http://schemas.openxmlformats.org/officeDocument/2006/relationships/hyperlink" Target="http://www.smithsonplanning.com.au/" TargetMode="External"/><Relationship Id="rId977" Type="http://schemas.openxmlformats.org/officeDocument/2006/relationships/hyperlink" Target="http://www.smithsonplanning.com.au/R2000AlbanyANZEF.pdf" TargetMode="External"/><Relationship Id="rId1162" Type="http://schemas.openxmlformats.org/officeDocument/2006/relationships/hyperlink" Target="http://www.smithsonplanning.com.au/R200010thAnniversary.pdf" TargetMode="External"/><Relationship Id="rId171" Type="http://schemas.openxmlformats.org/officeDocument/2006/relationships/hyperlink" Target="http://www.smithsonplanning.com.au/" TargetMode="External"/><Relationship Id="rId837" Type="http://schemas.openxmlformats.org/officeDocument/2006/relationships/hyperlink" Target="http://www.anzacs.org" TargetMode="External"/><Relationship Id="rId1022" Type="http://schemas.openxmlformats.org/officeDocument/2006/relationships/hyperlink" Target="http://www.ukbids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Application%20Data\Microsoft\Smithson%20Planning%20Back-up\Major%20Projects\Smithson%20Planning%20Back-up\Major%20Projects\Smithson%20Planning%20Back-up\Major%20Projects\My%20Documents\Smithson%20Planning\Administration\Legal\smithson@smithsonplanning.com.au" TargetMode="External"/><Relationship Id="rId1" Type="http://schemas.openxmlformats.org/officeDocument/2006/relationships/hyperlink" Target="file:///C:\Application%20Data\Microsoft\Smithson%20Planning%20Back-up\Major%20Projects\Smithson%20Planning%20Back-up\Major%20Projects\Smithson%20Planning%20Back-up\Major%20Projects\My%20Documents\Smithson%20Planning\Administration\Legal\www.smithsonplanning.com.a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Application%20Data\Microsoft\Smithson%20Planning%20Back-up\Major%20Projects\Smithson%20Planning%20Back-up\Major%20Projects\Smithson%20Planning%20Back-up\Major%20Projects\My%20Documents\Smithson%20Planning\Administration\Legal\smithson@smithsonplanning.com.au" TargetMode="External"/><Relationship Id="rId1" Type="http://schemas.openxmlformats.org/officeDocument/2006/relationships/hyperlink" Target="file:///C:\Application%20Data\Microsoft\Smithson%20Planning%20Back-up\Major%20Projects\Smithson%20Planning%20Back-up\Major%20Projects\Smithson%20Planning%20Back-up\Major%20Projects\My%20Documents\Smithson%20Planning\Administration\Legal\www.smithsonplanning.com.au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file:///C:\Application%20Data\Microsoft\Smithson%20Planning%20Back-up\Major%20Projects\Smithson%20Planning%20Back-up\Major%20Projects\My%20Documents\Smithson%20Planning\Administration\Legal\smithson@smithsonplanning.com.au" TargetMode="External"/><Relationship Id="rId1" Type="http://schemas.openxmlformats.org/officeDocument/2006/relationships/hyperlink" Target="file:///C:\Application%20Data\Microsoft\Smithson%20Planning%20Back-up\Major%20Projects\Smithson%20Planning%20Back-up\Major%20Projects\My%20Documents\Smithson%20Planning\Administration\Legal\www.smithsonplanning.com.au" TargetMode="Externa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file:///C:\Application%20Data\Microsoft\Smithson%20Planning%20Back-up\Major%20Projects\Smithson%20Planning%20Back-up\Major%20Projects\Smithson%20Planning%20Back-up\Major%20Projects\Smithson%20Planning%20Back-up\WINDOWS\TEMP\smithson@smithsonplanning.com.au" TargetMode="External"/><Relationship Id="rId1" Type="http://schemas.openxmlformats.org/officeDocument/2006/relationships/hyperlink" Target="file:///C:\Application%20Data\Microsoft\Smithson%20Planning%20Back-up\Major%20Projects\Smithson%20Planning%20Back-up\Major%20Projects\Smithson%20Planning%20Back-up\Major%20Projects\Smithson%20Planning%20Back-up\WINDOWS\TEMP\www.smithsonplann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105</Pages>
  <Words>221457</Words>
  <Characters>1262307</Characters>
  <Application>Microsoft Office Word</Application>
  <DocSecurity>0</DocSecurity>
  <Lines>10519</Lines>
  <Paragraphs>2961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R2000Participation.doc</vt:lpstr>
    </vt:vector>
  </TitlesOfParts>
  <Company>The Australian Smithsonian</Company>
  <LinksUpToDate>false</LinksUpToDate>
  <CharactersWithSpaces>1480803</CharactersWithSpaces>
  <SharedDoc>false</SharedDoc>
  <HLinks>
    <vt:vector size="7152" baseType="variant">
      <vt:variant>
        <vt:i4>8323132</vt:i4>
      </vt:variant>
      <vt:variant>
        <vt:i4>3549</vt:i4>
      </vt:variant>
      <vt:variant>
        <vt:i4>0</vt:i4>
      </vt:variant>
      <vt:variant>
        <vt:i4>5</vt:i4>
      </vt:variant>
      <vt:variant>
        <vt:lpwstr>http://www.smithsonplanning.com.au/R2000Participation2007-2008.zip</vt:lpwstr>
      </vt:variant>
      <vt:variant>
        <vt:lpwstr/>
      </vt:variant>
      <vt:variant>
        <vt:i4>6946852</vt:i4>
      </vt:variant>
      <vt:variant>
        <vt:i4>3546</vt:i4>
      </vt:variant>
      <vt:variant>
        <vt:i4>0</vt:i4>
      </vt:variant>
      <vt:variant>
        <vt:i4>5</vt:i4>
      </vt:variant>
      <vt:variant>
        <vt:lpwstr>http://www.topmill.com.au/</vt:lpwstr>
      </vt:variant>
      <vt:variant>
        <vt:lpwstr/>
      </vt:variant>
      <vt:variant>
        <vt:i4>7143535</vt:i4>
      </vt:variant>
      <vt:variant>
        <vt:i4>3543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3540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3537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3534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3531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3528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8257592</vt:i4>
      </vt:variant>
      <vt:variant>
        <vt:i4>3525</vt:i4>
      </vt:variant>
      <vt:variant>
        <vt:i4>0</vt:i4>
      </vt:variant>
      <vt:variant>
        <vt:i4>5</vt:i4>
      </vt:variant>
      <vt:variant>
        <vt:lpwstr>http://www.sustainabilityroundtable.dpc.wa.gov.au/</vt:lpwstr>
      </vt:variant>
      <vt:variant>
        <vt:lpwstr/>
      </vt:variant>
      <vt:variant>
        <vt:i4>7143535</vt:i4>
      </vt:variant>
      <vt:variant>
        <vt:i4>3522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3519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7012413</vt:i4>
      </vt:variant>
      <vt:variant>
        <vt:i4>3516</vt:i4>
      </vt:variant>
      <vt:variant>
        <vt:i4>0</vt:i4>
      </vt:variant>
      <vt:variant>
        <vt:i4>5</vt:i4>
      </vt:variant>
      <vt:variant>
        <vt:lpwstr>http://www.odac.dpc.wa.gov.au/</vt:lpwstr>
      </vt:variant>
      <vt:variant>
        <vt:lpwstr/>
      </vt:variant>
      <vt:variant>
        <vt:i4>7143535</vt:i4>
      </vt:variant>
      <vt:variant>
        <vt:i4>3513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3510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3507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3504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3501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3498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3495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3492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3489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3486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3483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3480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3477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3474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3471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3468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3465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3462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3459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6225941</vt:i4>
      </vt:variant>
      <vt:variant>
        <vt:i4>3456</vt:i4>
      </vt:variant>
      <vt:variant>
        <vt:i4>0</vt:i4>
      </vt:variant>
      <vt:variant>
        <vt:i4>5</vt:i4>
      </vt:variant>
      <vt:variant>
        <vt:lpwstr>http://www.shell.com/</vt:lpwstr>
      </vt:variant>
      <vt:variant>
        <vt:lpwstr/>
      </vt:variant>
      <vt:variant>
        <vt:i4>7143535</vt:i4>
      </vt:variant>
      <vt:variant>
        <vt:i4>3453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3450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3447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2162801</vt:i4>
      </vt:variant>
      <vt:variant>
        <vt:i4>3444</vt:i4>
      </vt:variant>
      <vt:variant>
        <vt:i4>0</vt:i4>
      </vt:variant>
      <vt:variant>
        <vt:i4>5</vt:i4>
      </vt:variant>
      <vt:variant>
        <vt:lpwstr>http://www.dlgrd.wa.gov.au/</vt:lpwstr>
      </vt:variant>
      <vt:variant>
        <vt:lpwstr/>
      </vt:variant>
      <vt:variant>
        <vt:i4>5636169</vt:i4>
      </vt:variant>
      <vt:variant>
        <vt:i4>3441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7995514</vt:i4>
      </vt:variant>
      <vt:variant>
        <vt:i4>3438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7143535</vt:i4>
      </vt:variant>
      <vt:variant>
        <vt:i4>3435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3432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3429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3426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3423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3420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3417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3414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3411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3408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3405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3402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3399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3396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3393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720975</vt:i4>
      </vt:variant>
      <vt:variant>
        <vt:i4>3390</vt:i4>
      </vt:variant>
      <vt:variant>
        <vt:i4>0</vt:i4>
      </vt:variant>
      <vt:variant>
        <vt:i4>5</vt:i4>
      </vt:variant>
      <vt:variant>
        <vt:lpwstr>http://www.thuringowa.qld.gov.au/</vt:lpwstr>
      </vt:variant>
      <vt:variant>
        <vt:lpwstr/>
      </vt:variant>
      <vt:variant>
        <vt:i4>6619140</vt:i4>
      </vt:variant>
      <vt:variant>
        <vt:i4>3387</vt:i4>
      </vt:variant>
      <vt:variant>
        <vt:i4>0</vt:i4>
      </vt:variant>
      <vt:variant>
        <vt:i4>5</vt:i4>
      </vt:variant>
      <vt:variant>
        <vt:lpwstr>http://www.smithsonplanning.com.au/index_files/rainbow2000a.htm</vt:lpwstr>
      </vt:variant>
      <vt:variant>
        <vt:lpwstr/>
      </vt:variant>
      <vt:variant>
        <vt:i4>7143535</vt:i4>
      </vt:variant>
      <vt:variant>
        <vt:i4>3384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3381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3378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3375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3372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3369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3366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458842</vt:i4>
      </vt:variant>
      <vt:variant>
        <vt:i4>3363</vt:i4>
      </vt:variant>
      <vt:variant>
        <vt:i4>0</vt:i4>
      </vt:variant>
      <vt:variant>
        <vt:i4>5</vt:i4>
      </vt:variant>
      <vt:variant>
        <vt:lpwstr>http://www.alga.asn.au/sor/2006/</vt:lpwstr>
      </vt:variant>
      <vt:variant>
        <vt:lpwstr/>
      </vt:variant>
      <vt:variant>
        <vt:i4>7143535</vt:i4>
      </vt:variant>
      <vt:variant>
        <vt:i4>3360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3357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2424899</vt:i4>
      </vt:variant>
      <vt:variant>
        <vt:i4>3354</vt:i4>
      </vt:variant>
      <vt:variant>
        <vt:i4>0</vt:i4>
      </vt:variant>
      <vt:variant>
        <vt:i4>5</vt:i4>
      </vt:variant>
      <vt:variant>
        <vt:lpwstr>http://www.nieir.com.au/code/state_of_the_regions/</vt:lpwstr>
      </vt:variant>
      <vt:variant>
        <vt:lpwstr/>
      </vt:variant>
      <vt:variant>
        <vt:i4>2359370</vt:i4>
      </vt:variant>
      <vt:variant>
        <vt:i4>3351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3348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7143535</vt:i4>
      </vt:variant>
      <vt:variant>
        <vt:i4>3345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3342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2162801</vt:i4>
      </vt:variant>
      <vt:variant>
        <vt:i4>3339</vt:i4>
      </vt:variant>
      <vt:variant>
        <vt:i4>0</vt:i4>
      </vt:variant>
      <vt:variant>
        <vt:i4>5</vt:i4>
      </vt:variant>
      <vt:variant>
        <vt:lpwstr>http://www.dlgrd.wa.gov.au/</vt:lpwstr>
      </vt:variant>
      <vt:variant>
        <vt:lpwstr/>
      </vt:variant>
      <vt:variant>
        <vt:i4>7143535</vt:i4>
      </vt:variant>
      <vt:variant>
        <vt:i4>3336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3333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3330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3327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2359370</vt:i4>
      </vt:variant>
      <vt:variant>
        <vt:i4>3324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3321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3318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3315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3312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3309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3306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3303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3300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3297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3294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3291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3288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3285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3282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3279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3276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3273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2359370</vt:i4>
      </vt:variant>
      <vt:variant>
        <vt:i4>3270</vt:i4>
      </vt:variant>
      <vt:variant>
        <vt:i4>0</vt:i4>
      </vt:variant>
      <vt:variant>
        <vt:i4>5</vt:i4>
      </vt:variant>
      <vt:variant>
        <vt:lpwstr>http://www.segra.com.au/segra/Segra 10th anniversary_email.pdf</vt:lpwstr>
      </vt:variant>
      <vt:variant>
        <vt:lpwstr/>
      </vt:variant>
      <vt:variant>
        <vt:i4>1769560</vt:i4>
      </vt:variant>
      <vt:variant>
        <vt:i4>3267</vt:i4>
      </vt:variant>
      <vt:variant>
        <vt:i4>0</vt:i4>
      </vt:variant>
      <vt:variant>
        <vt:i4>5</vt:i4>
      </vt:variant>
      <vt:variant>
        <vt:lpwstr>http://www.segra.com.au/segra/index.html</vt:lpwstr>
      </vt:variant>
      <vt:variant>
        <vt:lpwstr/>
      </vt:variant>
      <vt:variant>
        <vt:i4>7143535</vt:i4>
      </vt:variant>
      <vt:variant>
        <vt:i4>3264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3261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3258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3255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8323114</vt:i4>
      </vt:variant>
      <vt:variant>
        <vt:i4>3252</vt:i4>
      </vt:variant>
      <vt:variant>
        <vt:i4>0</vt:i4>
      </vt:variant>
      <vt:variant>
        <vt:i4>5</vt:i4>
      </vt:variant>
      <vt:variant>
        <vt:lpwstr>http://www.smithsonplanning.com.au/R000MajorStatements.htm</vt:lpwstr>
      </vt:variant>
      <vt:variant>
        <vt:lpwstr/>
      </vt:variant>
      <vt:variant>
        <vt:i4>4063292</vt:i4>
      </vt:variant>
      <vt:variant>
        <vt:i4>3249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3246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3243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3240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3237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3234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3231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3228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3225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3222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3219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3216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3213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8323190</vt:i4>
      </vt:variant>
      <vt:variant>
        <vt:i4>3210</vt:i4>
      </vt:variant>
      <vt:variant>
        <vt:i4>0</vt:i4>
      </vt:variant>
      <vt:variant>
        <vt:i4>5</vt:i4>
      </vt:variant>
      <vt:variant>
        <vt:lpwstr>http://www.tenders.tas.gov.au/</vt:lpwstr>
      </vt:variant>
      <vt:variant>
        <vt:lpwstr/>
      </vt:variant>
      <vt:variant>
        <vt:i4>6619137</vt:i4>
      </vt:variant>
      <vt:variant>
        <vt:i4>3207</vt:i4>
      </vt:variant>
      <vt:variant>
        <vt:i4>0</vt:i4>
      </vt:variant>
      <vt:variant>
        <vt:i4>5</vt:i4>
      </vt:variant>
      <vt:variant>
        <vt:lpwstr>http://www.smithsonplanning.com.au/index_files/rainbow2000d.htm</vt:lpwstr>
      </vt:variant>
      <vt:variant>
        <vt:lpwstr/>
      </vt:variant>
      <vt:variant>
        <vt:i4>7143535</vt:i4>
      </vt:variant>
      <vt:variant>
        <vt:i4>3204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3473457</vt:i4>
      </vt:variant>
      <vt:variant>
        <vt:i4>3201</vt:i4>
      </vt:variant>
      <vt:variant>
        <vt:i4>0</vt:i4>
      </vt:variant>
      <vt:variant>
        <vt:i4>5</vt:i4>
      </vt:variant>
      <vt:variant>
        <vt:lpwstr>http://www.waso.com.au/</vt:lpwstr>
      </vt:variant>
      <vt:variant>
        <vt:lpwstr/>
      </vt:variant>
      <vt:variant>
        <vt:i4>4063292</vt:i4>
      </vt:variant>
      <vt:variant>
        <vt:i4>3198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3195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3192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3211303</vt:i4>
      </vt:variant>
      <vt:variant>
        <vt:i4>3189</vt:i4>
      </vt:variant>
      <vt:variant>
        <vt:i4>0</vt:i4>
      </vt:variant>
      <vt:variant>
        <vt:i4>5</vt:i4>
      </vt:variant>
      <vt:variant>
        <vt:lpwstr>http://www.minerals.org.au/</vt:lpwstr>
      </vt:variant>
      <vt:variant>
        <vt:lpwstr/>
      </vt:variant>
      <vt:variant>
        <vt:i4>4063292</vt:i4>
      </vt:variant>
      <vt:variant>
        <vt:i4>3186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3183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3180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3177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3174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3171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3168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3165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3162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983115</vt:i4>
      </vt:variant>
      <vt:variant>
        <vt:i4>3159</vt:i4>
      </vt:variant>
      <vt:variant>
        <vt:i4>0</vt:i4>
      </vt:variant>
      <vt:variant>
        <vt:i4>5</vt:i4>
      </vt:variant>
      <vt:variant>
        <vt:lpwstr>http://www.heritageaustralia.com.au/</vt:lpwstr>
      </vt:variant>
      <vt:variant>
        <vt:lpwstr/>
      </vt:variant>
      <vt:variant>
        <vt:i4>4063292</vt:i4>
      </vt:variant>
      <vt:variant>
        <vt:i4>3156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3153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3150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3147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3144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3141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3138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3135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3132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3129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3126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3123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6946852</vt:i4>
      </vt:variant>
      <vt:variant>
        <vt:i4>3120</vt:i4>
      </vt:variant>
      <vt:variant>
        <vt:i4>0</vt:i4>
      </vt:variant>
      <vt:variant>
        <vt:i4>5</vt:i4>
      </vt:variant>
      <vt:variant>
        <vt:lpwstr>http://www.topmill.com.au/</vt:lpwstr>
      </vt:variant>
      <vt:variant>
        <vt:lpwstr/>
      </vt:variant>
      <vt:variant>
        <vt:i4>4063292</vt:i4>
      </vt:variant>
      <vt:variant>
        <vt:i4>3117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3114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3111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3108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3105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3102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3099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3096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3093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3090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3087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3084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3081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3078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2424928</vt:i4>
      </vt:variant>
      <vt:variant>
        <vt:i4>3075</vt:i4>
      </vt:variant>
      <vt:variant>
        <vt:i4>0</vt:i4>
      </vt:variant>
      <vt:variant>
        <vt:i4>5</vt:i4>
      </vt:variant>
      <vt:variant>
        <vt:lpwstr>http://www.geraldton.wa.gov.au/</vt:lpwstr>
      </vt:variant>
      <vt:variant>
        <vt:lpwstr/>
      </vt:variant>
      <vt:variant>
        <vt:i4>4063292</vt:i4>
      </vt:variant>
      <vt:variant>
        <vt:i4>3072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3069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3066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3063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3060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4063292</vt:i4>
      </vt:variant>
      <vt:variant>
        <vt:i4>3057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7143535</vt:i4>
      </vt:variant>
      <vt:variant>
        <vt:i4>3054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4915269</vt:i4>
      </vt:variant>
      <vt:variant>
        <vt:i4>3051</vt:i4>
      </vt:variant>
      <vt:variant>
        <vt:i4>0</vt:i4>
      </vt:variant>
      <vt:variant>
        <vt:i4>5</vt:i4>
      </vt:variant>
      <vt:variant>
        <vt:lpwstr>http://smithsonianassociates.org/</vt:lpwstr>
      </vt:variant>
      <vt:variant>
        <vt:lpwstr/>
      </vt:variant>
      <vt:variant>
        <vt:i4>1114145</vt:i4>
      </vt:variant>
      <vt:variant>
        <vt:i4>3048</vt:i4>
      </vt:variant>
      <vt:variant>
        <vt:i4>0</vt:i4>
      </vt:variant>
      <vt:variant>
        <vt:i4>5</vt:i4>
      </vt:variant>
      <vt:variant>
        <vt:lpwstr>http://www.dtf.wa.gov.au/cms/tre_content.asp?id=1489</vt:lpwstr>
      </vt:variant>
      <vt:variant>
        <vt:lpwstr/>
      </vt:variant>
      <vt:variant>
        <vt:i4>5636116</vt:i4>
      </vt:variant>
      <vt:variant>
        <vt:i4>3045</vt:i4>
      </vt:variant>
      <vt:variant>
        <vt:i4>0</vt:i4>
      </vt:variant>
      <vt:variant>
        <vt:i4>5</vt:i4>
      </vt:variant>
      <vt:variant>
        <vt:lpwstr>http://www.stateinfrastructurestrategy.wa.gov.au/</vt:lpwstr>
      </vt:variant>
      <vt:variant>
        <vt:lpwstr/>
      </vt:variant>
      <vt:variant>
        <vt:i4>5636116</vt:i4>
      </vt:variant>
      <vt:variant>
        <vt:i4>3042</vt:i4>
      </vt:variant>
      <vt:variant>
        <vt:i4>0</vt:i4>
      </vt:variant>
      <vt:variant>
        <vt:i4>5</vt:i4>
      </vt:variant>
      <vt:variant>
        <vt:lpwstr>http://www.stateinfrastructurestrategy.wa.gov.au/</vt:lpwstr>
      </vt:variant>
      <vt:variant>
        <vt:lpwstr/>
      </vt:variant>
      <vt:variant>
        <vt:i4>5636116</vt:i4>
      </vt:variant>
      <vt:variant>
        <vt:i4>3039</vt:i4>
      </vt:variant>
      <vt:variant>
        <vt:i4>0</vt:i4>
      </vt:variant>
      <vt:variant>
        <vt:i4>5</vt:i4>
      </vt:variant>
      <vt:variant>
        <vt:lpwstr>http://www.stateinfrastructurestrategy.wa.gov.au/</vt:lpwstr>
      </vt:variant>
      <vt:variant>
        <vt:lpwstr/>
      </vt:variant>
      <vt:variant>
        <vt:i4>5636116</vt:i4>
      </vt:variant>
      <vt:variant>
        <vt:i4>3036</vt:i4>
      </vt:variant>
      <vt:variant>
        <vt:i4>0</vt:i4>
      </vt:variant>
      <vt:variant>
        <vt:i4>5</vt:i4>
      </vt:variant>
      <vt:variant>
        <vt:lpwstr>http://www.stateinfrastructurestrategy.wa.gov.au/</vt:lpwstr>
      </vt:variant>
      <vt:variant>
        <vt:lpwstr/>
      </vt:variant>
      <vt:variant>
        <vt:i4>2555956</vt:i4>
      </vt:variant>
      <vt:variant>
        <vt:i4>3033</vt:i4>
      </vt:variant>
      <vt:variant>
        <vt:i4>0</vt:i4>
      </vt:variant>
      <vt:variant>
        <vt:i4>5</vt:i4>
      </vt:variant>
      <vt:variant>
        <vt:lpwstr>http://www.orioncruises.com.au/</vt:lpwstr>
      </vt:variant>
      <vt:variant>
        <vt:lpwstr/>
      </vt:variant>
      <vt:variant>
        <vt:i4>2818089</vt:i4>
      </vt:variant>
      <vt:variant>
        <vt:i4>3030</vt:i4>
      </vt:variant>
      <vt:variant>
        <vt:i4>0</vt:i4>
      </vt:variant>
      <vt:variant>
        <vt:i4>5</vt:i4>
      </vt:variant>
      <vt:variant>
        <vt:lpwstr>http://www.ukbids.org/</vt:lpwstr>
      </vt:variant>
      <vt:variant>
        <vt:lpwstr/>
      </vt:variant>
      <vt:variant>
        <vt:i4>4390988</vt:i4>
      </vt:variant>
      <vt:variant>
        <vt:i4>3027</vt:i4>
      </vt:variant>
      <vt:variant>
        <vt:i4>0</vt:i4>
      </vt:variant>
      <vt:variant>
        <vt:i4>5</vt:i4>
      </vt:variant>
      <vt:variant>
        <vt:lpwstr>http://www.centercityphila.org/home/default.aspx</vt:lpwstr>
      </vt:variant>
      <vt:variant>
        <vt:lpwstr/>
      </vt:variant>
      <vt:variant>
        <vt:i4>7405628</vt:i4>
      </vt:variant>
      <vt:variant>
        <vt:i4>3024</vt:i4>
      </vt:variant>
      <vt:variant>
        <vt:i4>0</vt:i4>
      </vt:variant>
      <vt:variant>
        <vt:i4>5</vt:i4>
      </vt:variant>
      <vt:variant>
        <vt:lpwstr>http://www.dva.gov.au/</vt:lpwstr>
      </vt:variant>
      <vt:variant>
        <vt:lpwstr/>
      </vt:variant>
      <vt:variant>
        <vt:i4>7995514</vt:i4>
      </vt:variant>
      <vt:variant>
        <vt:i4>3021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3018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3015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5636169</vt:i4>
      </vt:variant>
      <vt:variant>
        <vt:i4>3012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7995514</vt:i4>
      </vt:variant>
      <vt:variant>
        <vt:i4>3009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7143535</vt:i4>
      </vt:variant>
      <vt:variant>
        <vt:i4>3006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5636169</vt:i4>
      </vt:variant>
      <vt:variant>
        <vt:i4>3003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7995514</vt:i4>
      </vt:variant>
      <vt:variant>
        <vt:i4>3000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7143535</vt:i4>
      </vt:variant>
      <vt:variant>
        <vt:i4>2997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7995514</vt:i4>
      </vt:variant>
      <vt:variant>
        <vt:i4>2994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5636169</vt:i4>
      </vt:variant>
      <vt:variant>
        <vt:i4>2991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2988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2985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7995514</vt:i4>
      </vt:variant>
      <vt:variant>
        <vt:i4>2982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2979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5636169</vt:i4>
      </vt:variant>
      <vt:variant>
        <vt:i4>2976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2973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6619175</vt:i4>
      </vt:variant>
      <vt:variant>
        <vt:i4>2970</vt:i4>
      </vt:variant>
      <vt:variant>
        <vt:i4>0</vt:i4>
      </vt:variant>
      <vt:variant>
        <vt:i4>5</vt:i4>
      </vt:variant>
      <vt:variant>
        <vt:lpwstr>http://www.ipa.org.au/</vt:lpwstr>
      </vt:variant>
      <vt:variant>
        <vt:lpwstr/>
      </vt:variant>
      <vt:variant>
        <vt:i4>7995514</vt:i4>
      </vt:variant>
      <vt:variant>
        <vt:i4>2967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5636169</vt:i4>
      </vt:variant>
      <vt:variant>
        <vt:i4>2964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7995514</vt:i4>
      </vt:variant>
      <vt:variant>
        <vt:i4>2961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5636169</vt:i4>
      </vt:variant>
      <vt:variant>
        <vt:i4>2958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2955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2952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2949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2946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2943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2940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2937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2934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2931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2928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2925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2922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2919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2916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2913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2910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5636169</vt:i4>
      </vt:variant>
      <vt:variant>
        <vt:i4>2907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7143535</vt:i4>
      </vt:variant>
      <vt:variant>
        <vt:i4>2904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4784202</vt:i4>
      </vt:variant>
      <vt:variant>
        <vt:i4>2901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2898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7995514</vt:i4>
      </vt:variant>
      <vt:variant>
        <vt:i4>2895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4784202</vt:i4>
      </vt:variant>
      <vt:variant>
        <vt:i4>2892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2889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2886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2883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2880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2877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2874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2871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2868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4784202</vt:i4>
      </vt:variant>
      <vt:variant>
        <vt:i4>2865</vt:i4>
      </vt:variant>
      <vt:variant>
        <vt:i4>0</vt:i4>
      </vt:variant>
      <vt:variant>
        <vt:i4>5</vt:i4>
      </vt:variant>
      <vt:variant>
        <vt:lpwstr>http://www.verticalevents.com.au/</vt:lpwstr>
      </vt:variant>
      <vt:variant>
        <vt:lpwstr/>
      </vt:variant>
      <vt:variant>
        <vt:i4>7995514</vt:i4>
      </vt:variant>
      <vt:variant>
        <vt:i4>2862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2859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2856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2853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2850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2847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2844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2841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2838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786524</vt:i4>
      </vt:variant>
      <vt:variant>
        <vt:i4>2835</vt:i4>
      </vt:variant>
      <vt:variant>
        <vt:i4>0</vt:i4>
      </vt:variant>
      <vt:variant>
        <vt:i4>5</vt:i4>
      </vt:variant>
      <vt:variant>
        <vt:lpwstr>http://www.nationaltrust.org.au/</vt:lpwstr>
      </vt:variant>
      <vt:variant>
        <vt:lpwstr/>
      </vt:variant>
      <vt:variant>
        <vt:i4>7995514</vt:i4>
      </vt:variant>
      <vt:variant>
        <vt:i4>2832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2829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2826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2823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2820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2817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2814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2811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2808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2805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2802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2799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2796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2793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2790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2787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2784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2781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2778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2775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2772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2769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2766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2763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2760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2757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2754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2751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2748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2745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2742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2739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2736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2733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2730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2727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2724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2721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2718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2715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2712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2709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2706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2703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2700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2697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2694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2691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2688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2685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2682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2679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2676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2673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2670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2667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2664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2661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2658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2655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2652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2649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2646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2643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2640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2637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2634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2631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2628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2625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2622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2619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2616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2613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2610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2607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2604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2601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2598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2595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2592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2589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2586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2583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2580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2577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7143535</vt:i4>
      </vt:variant>
      <vt:variant>
        <vt:i4>2574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7995514</vt:i4>
      </vt:variant>
      <vt:variant>
        <vt:i4>2571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2568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2565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2562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2559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2556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2553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2550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2547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2544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2541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2538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2535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2532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2529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2526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2523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2520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2517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2514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2511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2508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2505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2502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2499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2496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2493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2490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2359398</vt:i4>
      </vt:variant>
      <vt:variant>
        <vt:i4>2487</vt:i4>
      </vt:variant>
      <vt:variant>
        <vt:i4>0</vt:i4>
      </vt:variant>
      <vt:variant>
        <vt:i4>5</vt:i4>
      </vt:variant>
      <vt:variant>
        <vt:lpwstr>http://www.plectrum.co.uk/</vt:lpwstr>
      </vt:variant>
      <vt:variant>
        <vt:lpwstr/>
      </vt:variant>
      <vt:variant>
        <vt:i4>7995514</vt:i4>
      </vt:variant>
      <vt:variant>
        <vt:i4>2484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2481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7143535</vt:i4>
      </vt:variant>
      <vt:variant>
        <vt:i4>2478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2097188</vt:i4>
      </vt:variant>
      <vt:variant>
        <vt:i4>2475</vt:i4>
      </vt:variant>
      <vt:variant>
        <vt:i4>0</vt:i4>
      </vt:variant>
      <vt:variant>
        <vt:i4>5</vt:i4>
      </vt:variant>
      <vt:variant>
        <vt:lpwstr>http://www.anzacs.org/</vt:lpwstr>
      </vt:variant>
      <vt:variant>
        <vt:lpwstr/>
      </vt:variant>
      <vt:variant>
        <vt:i4>7995514</vt:i4>
      </vt:variant>
      <vt:variant>
        <vt:i4>2472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2469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2466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2463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2460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2457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2454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2451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2448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2445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2442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2439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2436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2433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2430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2427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2424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2421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2418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2415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2412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2409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2406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2403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2400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2397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2394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2391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2388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2385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2382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2379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2376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2373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2370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2367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2364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2361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2358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2355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2352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2349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2346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2343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2340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2337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2334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2331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2328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2325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2322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2319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2316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2313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2310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2307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2304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2301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2298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2295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2292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2289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2286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2283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2280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2277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2274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2271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2268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2265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2262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2259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2256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2253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2250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2247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2244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2241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2238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2235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2232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2229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2226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2223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2220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2217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2214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2211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2208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2205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2202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2199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2196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2193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2190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2187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2184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2181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2178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2175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2172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2169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2166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2163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2160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2157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7995514</vt:i4>
      </vt:variant>
      <vt:variant>
        <vt:i4>2154</vt:i4>
      </vt:variant>
      <vt:variant>
        <vt:i4>0</vt:i4>
      </vt:variant>
      <vt:variant>
        <vt:i4>5</vt:i4>
      </vt:variant>
      <vt:variant>
        <vt:lpwstr>http://www.smithsonplanning.com.au/R2000AlbanyANZEF.pdf</vt:lpwstr>
      </vt:variant>
      <vt:variant>
        <vt:lpwstr/>
      </vt:variant>
      <vt:variant>
        <vt:i4>7995420</vt:i4>
      </vt:variant>
      <vt:variant>
        <vt:i4>2151</vt:i4>
      </vt:variant>
      <vt:variant>
        <vt:i4>0</vt:i4>
      </vt:variant>
      <vt:variant>
        <vt:i4>5</vt:i4>
      </vt:variant>
      <vt:variant>
        <vt:lpwstr>http://www.smithsonplanning.com.au/index_files/albanyanzac2014c.htm</vt:lpwstr>
      </vt:variant>
      <vt:variant>
        <vt:lpwstr/>
      </vt:variant>
      <vt:variant>
        <vt:i4>1376260</vt:i4>
      </vt:variant>
      <vt:variant>
        <vt:i4>2148</vt:i4>
      </vt:variant>
      <vt:variant>
        <vt:i4>0</vt:i4>
      </vt:variant>
      <vt:variant>
        <vt:i4>5</vt:i4>
      </vt:variant>
      <vt:variant>
        <vt:lpwstr>http://www.smithsonplanning.com.au/R2000Participation.zip</vt:lpwstr>
      </vt:variant>
      <vt:variant>
        <vt:lpwstr/>
      </vt:variant>
      <vt:variant>
        <vt:i4>1376260</vt:i4>
      </vt:variant>
      <vt:variant>
        <vt:i4>2145</vt:i4>
      </vt:variant>
      <vt:variant>
        <vt:i4>0</vt:i4>
      </vt:variant>
      <vt:variant>
        <vt:i4>5</vt:i4>
      </vt:variant>
      <vt:variant>
        <vt:lpwstr>http://www.smithsonplanning.com.au/R2000Participation.zip</vt:lpwstr>
      </vt:variant>
      <vt:variant>
        <vt:lpwstr/>
      </vt:variant>
      <vt:variant>
        <vt:i4>1376260</vt:i4>
      </vt:variant>
      <vt:variant>
        <vt:i4>2142</vt:i4>
      </vt:variant>
      <vt:variant>
        <vt:i4>0</vt:i4>
      </vt:variant>
      <vt:variant>
        <vt:i4>5</vt:i4>
      </vt:variant>
      <vt:variant>
        <vt:lpwstr>http://www.smithsonplanning.com.au/R2000Participation.zip</vt:lpwstr>
      </vt:variant>
      <vt:variant>
        <vt:lpwstr/>
      </vt:variant>
      <vt:variant>
        <vt:i4>7143535</vt:i4>
      </vt:variant>
      <vt:variant>
        <vt:i4>2139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3866665</vt:i4>
      </vt:variant>
      <vt:variant>
        <vt:i4>2136</vt:i4>
      </vt:variant>
      <vt:variant>
        <vt:i4>0</vt:i4>
      </vt:variant>
      <vt:variant>
        <vt:i4>5</vt:i4>
      </vt:variant>
      <vt:variant>
        <vt:lpwstr>http://www.theinvestorsclub.com.au/</vt:lpwstr>
      </vt:variant>
      <vt:variant>
        <vt:lpwstr/>
      </vt:variant>
      <vt:variant>
        <vt:i4>2752616</vt:i4>
      </vt:variant>
      <vt:variant>
        <vt:i4>2133</vt:i4>
      </vt:variant>
      <vt:variant>
        <vt:i4>0</vt:i4>
      </vt:variant>
      <vt:variant>
        <vt:i4>5</vt:i4>
      </vt:variant>
      <vt:variant>
        <vt:lpwstr>http://www.nycanal.com/</vt:lpwstr>
      </vt:variant>
      <vt:variant>
        <vt:lpwstr/>
      </vt:variant>
      <vt:variant>
        <vt:i4>5177369</vt:i4>
      </vt:variant>
      <vt:variant>
        <vt:i4>2130</vt:i4>
      </vt:variant>
      <vt:variant>
        <vt:i4>0</vt:i4>
      </vt:variant>
      <vt:variant>
        <vt:i4>5</vt:i4>
      </vt:variant>
      <vt:variant>
        <vt:lpwstr>http://www.albanywaterfrontcoalition.org/</vt:lpwstr>
      </vt:variant>
      <vt:variant>
        <vt:lpwstr/>
      </vt:variant>
      <vt:variant>
        <vt:i4>1179717</vt:i4>
      </vt:variant>
      <vt:variant>
        <vt:i4>2127</vt:i4>
      </vt:variant>
      <vt:variant>
        <vt:i4>0</vt:i4>
      </vt:variant>
      <vt:variant>
        <vt:i4>5</vt:i4>
      </vt:variant>
      <vt:variant>
        <vt:lpwstr>http://www.ferngrove.com.au/</vt:lpwstr>
      </vt:variant>
      <vt:variant>
        <vt:lpwstr/>
      </vt:variant>
      <vt:variant>
        <vt:i4>7798834</vt:i4>
      </vt:variant>
      <vt:variant>
        <vt:i4>2124</vt:i4>
      </vt:variant>
      <vt:variant>
        <vt:i4>0</vt:i4>
      </vt:variant>
      <vt:variant>
        <vt:i4>5</vt:i4>
      </vt:variant>
      <vt:variant>
        <vt:lpwstr>http://www.smithsonian.org.au/</vt:lpwstr>
      </vt:variant>
      <vt:variant>
        <vt:lpwstr/>
      </vt:variant>
      <vt:variant>
        <vt:i4>4980811</vt:i4>
      </vt:variant>
      <vt:variant>
        <vt:i4>2121</vt:i4>
      </vt:variant>
      <vt:variant>
        <vt:i4>0</vt:i4>
      </vt:variant>
      <vt:variant>
        <vt:i4>5</vt:i4>
      </vt:variant>
      <vt:variant>
        <vt:lpwstr>http://www.smithsonplanning.com.au/BANTP06ExecSummary.pdf</vt:lpwstr>
      </vt:variant>
      <vt:variant>
        <vt:lpwstr/>
      </vt:variant>
      <vt:variant>
        <vt:i4>7143535</vt:i4>
      </vt:variant>
      <vt:variant>
        <vt:i4>2118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6881329</vt:i4>
      </vt:variant>
      <vt:variant>
        <vt:i4>2115</vt:i4>
      </vt:variant>
      <vt:variant>
        <vt:i4>0</vt:i4>
      </vt:variant>
      <vt:variant>
        <vt:i4>5</vt:i4>
      </vt:variant>
      <vt:variant>
        <vt:lpwstr>http://www.fbe.unsw.edu.au/cityfutures/surveys/planningheritage.asp</vt:lpwstr>
      </vt:variant>
      <vt:variant>
        <vt:lpwstr/>
      </vt:variant>
      <vt:variant>
        <vt:i4>7798834</vt:i4>
      </vt:variant>
      <vt:variant>
        <vt:i4>2112</vt:i4>
      </vt:variant>
      <vt:variant>
        <vt:i4>0</vt:i4>
      </vt:variant>
      <vt:variant>
        <vt:i4>5</vt:i4>
      </vt:variant>
      <vt:variant>
        <vt:lpwstr>http://www.smithsonian.org.au/</vt:lpwstr>
      </vt:variant>
      <vt:variant>
        <vt:lpwstr/>
      </vt:variant>
      <vt:variant>
        <vt:i4>7798834</vt:i4>
      </vt:variant>
      <vt:variant>
        <vt:i4>2109</vt:i4>
      </vt:variant>
      <vt:variant>
        <vt:i4>0</vt:i4>
      </vt:variant>
      <vt:variant>
        <vt:i4>5</vt:i4>
      </vt:variant>
      <vt:variant>
        <vt:lpwstr>http://www.smithsonian.org.au/</vt:lpwstr>
      </vt:variant>
      <vt:variant>
        <vt:lpwstr/>
      </vt:variant>
      <vt:variant>
        <vt:i4>4915269</vt:i4>
      </vt:variant>
      <vt:variant>
        <vt:i4>2106</vt:i4>
      </vt:variant>
      <vt:variant>
        <vt:i4>0</vt:i4>
      </vt:variant>
      <vt:variant>
        <vt:i4>5</vt:i4>
      </vt:variant>
      <vt:variant>
        <vt:lpwstr>http://smithsonianassociates.org/</vt:lpwstr>
      </vt:variant>
      <vt:variant>
        <vt:lpwstr/>
      </vt:variant>
      <vt:variant>
        <vt:i4>4915269</vt:i4>
      </vt:variant>
      <vt:variant>
        <vt:i4>2103</vt:i4>
      </vt:variant>
      <vt:variant>
        <vt:i4>0</vt:i4>
      </vt:variant>
      <vt:variant>
        <vt:i4>5</vt:i4>
      </vt:variant>
      <vt:variant>
        <vt:lpwstr>http://smithsonianassociates.org/</vt:lpwstr>
      </vt:variant>
      <vt:variant>
        <vt:lpwstr/>
      </vt:variant>
      <vt:variant>
        <vt:i4>4915269</vt:i4>
      </vt:variant>
      <vt:variant>
        <vt:i4>2100</vt:i4>
      </vt:variant>
      <vt:variant>
        <vt:i4>0</vt:i4>
      </vt:variant>
      <vt:variant>
        <vt:i4>5</vt:i4>
      </vt:variant>
      <vt:variant>
        <vt:lpwstr>http://smithsonianassociates.org/</vt:lpwstr>
      </vt:variant>
      <vt:variant>
        <vt:lpwstr/>
      </vt:variant>
      <vt:variant>
        <vt:i4>7143535</vt:i4>
      </vt:variant>
      <vt:variant>
        <vt:i4>2097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2094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4915269</vt:i4>
      </vt:variant>
      <vt:variant>
        <vt:i4>2091</vt:i4>
      </vt:variant>
      <vt:variant>
        <vt:i4>0</vt:i4>
      </vt:variant>
      <vt:variant>
        <vt:i4>5</vt:i4>
      </vt:variant>
      <vt:variant>
        <vt:lpwstr>http://smithsonianassociates.org/</vt:lpwstr>
      </vt:variant>
      <vt:variant>
        <vt:lpwstr/>
      </vt:variant>
      <vt:variant>
        <vt:i4>7995446</vt:i4>
      </vt:variant>
      <vt:variant>
        <vt:i4>2088</vt:i4>
      </vt:variant>
      <vt:variant>
        <vt:i4>0</vt:i4>
      </vt:variant>
      <vt:variant>
        <vt:i4>5</vt:i4>
      </vt:variant>
      <vt:variant>
        <vt:lpwstr>http://www.promaco.com.au/</vt:lpwstr>
      </vt:variant>
      <vt:variant>
        <vt:lpwstr/>
      </vt:variant>
      <vt:variant>
        <vt:i4>4915269</vt:i4>
      </vt:variant>
      <vt:variant>
        <vt:i4>2085</vt:i4>
      </vt:variant>
      <vt:variant>
        <vt:i4>0</vt:i4>
      </vt:variant>
      <vt:variant>
        <vt:i4>5</vt:i4>
      </vt:variant>
      <vt:variant>
        <vt:lpwstr>http://smithsonianassociates.org/</vt:lpwstr>
      </vt:variant>
      <vt:variant>
        <vt:lpwstr/>
      </vt:variant>
      <vt:variant>
        <vt:i4>2621482</vt:i4>
      </vt:variant>
      <vt:variant>
        <vt:i4>2082</vt:i4>
      </vt:variant>
      <vt:variant>
        <vt:i4>0</vt:i4>
      </vt:variant>
      <vt:variant>
        <vt:i4>5</vt:i4>
      </vt:variant>
      <vt:variant>
        <vt:lpwstr>http://www.ntwa.com.au/</vt:lpwstr>
      </vt:variant>
      <vt:variant>
        <vt:lpwstr/>
      </vt:variant>
      <vt:variant>
        <vt:i4>6684717</vt:i4>
      </vt:variant>
      <vt:variant>
        <vt:i4>2079</vt:i4>
      </vt:variant>
      <vt:variant>
        <vt:i4>0</vt:i4>
      </vt:variant>
      <vt:variant>
        <vt:i4>5</vt:i4>
      </vt:variant>
      <vt:variant>
        <vt:lpwstr>http://www.federationpress.com.au/</vt:lpwstr>
      </vt:variant>
      <vt:variant>
        <vt:lpwstr/>
      </vt:variant>
      <vt:variant>
        <vt:i4>7143535</vt:i4>
      </vt:variant>
      <vt:variant>
        <vt:i4>2076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4915205</vt:i4>
      </vt:variant>
      <vt:variant>
        <vt:i4>2073</vt:i4>
      </vt:variant>
      <vt:variant>
        <vt:i4>0</vt:i4>
      </vt:variant>
      <vt:variant>
        <vt:i4>5</vt:i4>
      </vt:variant>
      <vt:variant>
        <vt:lpwstr>http://www.fciwa.com/</vt:lpwstr>
      </vt:variant>
      <vt:variant>
        <vt:lpwstr/>
      </vt:variant>
      <vt:variant>
        <vt:i4>7143535</vt:i4>
      </vt:variant>
      <vt:variant>
        <vt:i4>2070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2067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8192041</vt:i4>
      </vt:variant>
      <vt:variant>
        <vt:i4>2064</vt:i4>
      </vt:variant>
      <vt:variant>
        <vt:i4>0</vt:i4>
      </vt:variant>
      <vt:variant>
        <vt:i4>5</vt:i4>
      </vt:variant>
      <vt:variant>
        <vt:lpwstr>http://www.defence.gov.au/</vt:lpwstr>
      </vt:variant>
      <vt:variant>
        <vt:lpwstr/>
      </vt:variant>
      <vt:variant>
        <vt:i4>7864381</vt:i4>
      </vt:variant>
      <vt:variant>
        <vt:i4>2061</vt:i4>
      </vt:variant>
      <vt:variant>
        <vt:i4>0</vt:i4>
      </vt:variant>
      <vt:variant>
        <vt:i4>5</vt:i4>
      </vt:variant>
      <vt:variant>
        <vt:lpwstr>http://www.awm.gov.au/</vt:lpwstr>
      </vt:variant>
      <vt:variant>
        <vt:lpwstr/>
      </vt:variant>
      <vt:variant>
        <vt:i4>7864381</vt:i4>
      </vt:variant>
      <vt:variant>
        <vt:i4>2058</vt:i4>
      </vt:variant>
      <vt:variant>
        <vt:i4>0</vt:i4>
      </vt:variant>
      <vt:variant>
        <vt:i4>5</vt:i4>
      </vt:variant>
      <vt:variant>
        <vt:lpwstr>http://www.awm.gov.au/</vt:lpwstr>
      </vt:variant>
      <vt:variant>
        <vt:lpwstr/>
      </vt:variant>
      <vt:variant>
        <vt:i4>7864381</vt:i4>
      </vt:variant>
      <vt:variant>
        <vt:i4>2055</vt:i4>
      </vt:variant>
      <vt:variant>
        <vt:i4>0</vt:i4>
      </vt:variant>
      <vt:variant>
        <vt:i4>5</vt:i4>
      </vt:variant>
      <vt:variant>
        <vt:lpwstr>http://www.awm.gov.au/</vt:lpwstr>
      </vt:variant>
      <vt:variant>
        <vt:lpwstr/>
      </vt:variant>
      <vt:variant>
        <vt:i4>3080231</vt:i4>
      </vt:variant>
      <vt:variant>
        <vt:i4>2052</vt:i4>
      </vt:variant>
      <vt:variant>
        <vt:i4>0</vt:i4>
      </vt:variant>
      <vt:variant>
        <vt:i4>5</vt:i4>
      </vt:variant>
      <vt:variant>
        <vt:lpwstr>http://www.cultureandrecreation.gov.au/</vt:lpwstr>
      </vt:variant>
      <vt:variant>
        <vt:lpwstr/>
      </vt:variant>
      <vt:variant>
        <vt:i4>7143535</vt:i4>
      </vt:variant>
      <vt:variant>
        <vt:i4>2049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2228348</vt:i4>
      </vt:variant>
      <vt:variant>
        <vt:i4>2046</vt:i4>
      </vt:variant>
      <vt:variant>
        <vt:i4>0</vt:i4>
      </vt:variant>
      <vt:variant>
        <vt:i4>5</vt:i4>
      </vt:variant>
      <vt:variant>
        <vt:lpwstr>http://www.foi.wa.gov.au/decisions2006.htm</vt:lpwstr>
      </vt:variant>
      <vt:variant>
        <vt:lpwstr/>
      </vt:variant>
      <vt:variant>
        <vt:i4>3211307</vt:i4>
      </vt:variant>
      <vt:variant>
        <vt:i4>2043</vt:i4>
      </vt:variant>
      <vt:variant>
        <vt:i4>0</vt:i4>
      </vt:variant>
      <vt:variant>
        <vt:i4>5</vt:i4>
      </vt:variant>
      <vt:variant>
        <vt:lpwstr>http://www.broelman.com.au/</vt:lpwstr>
      </vt:variant>
      <vt:variant>
        <vt:lpwstr/>
      </vt:variant>
      <vt:variant>
        <vt:i4>4784128</vt:i4>
      </vt:variant>
      <vt:variant>
        <vt:i4>2040</vt:i4>
      </vt:variant>
      <vt:variant>
        <vt:i4>0</vt:i4>
      </vt:variant>
      <vt:variant>
        <vt:i4>5</vt:i4>
      </vt:variant>
      <vt:variant>
        <vt:lpwstr>http://www.foi.wa.gov.au/</vt:lpwstr>
      </vt:variant>
      <vt:variant>
        <vt:lpwstr/>
      </vt:variant>
      <vt:variant>
        <vt:i4>1179666</vt:i4>
      </vt:variant>
      <vt:variant>
        <vt:i4>2037</vt:i4>
      </vt:variant>
      <vt:variant>
        <vt:i4>0</vt:i4>
      </vt:variant>
      <vt:variant>
        <vt:i4>5</vt:i4>
      </vt:variant>
      <vt:variant>
        <vt:lpwstr>http://www.metrostrategy.nsw.gov.au/</vt:lpwstr>
      </vt:variant>
      <vt:variant>
        <vt:lpwstr/>
      </vt:variant>
      <vt:variant>
        <vt:i4>6946852</vt:i4>
      </vt:variant>
      <vt:variant>
        <vt:i4>2034</vt:i4>
      </vt:variant>
      <vt:variant>
        <vt:i4>0</vt:i4>
      </vt:variant>
      <vt:variant>
        <vt:i4>5</vt:i4>
      </vt:variant>
      <vt:variant>
        <vt:lpwstr>http://www.topmill.com.au/</vt:lpwstr>
      </vt:variant>
      <vt:variant>
        <vt:lpwstr/>
      </vt:variant>
      <vt:variant>
        <vt:i4>7143535</vt:i4>
      </vt:variant>
      <vt:variant>
        <vt:i4>2031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2028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786509</vt:i4>
      </vt:variant>
      <vt:variant>
        <vt:i4>2025</vt:i4>
      </vt:variant>
      <vt:variant>
        <vt:i4>0</vt:i4>
      </vt:variant>
      <vt:variant>
        <vt:i4>5</vt:i4>
      </vt:variant>
      <vt:variant>
        <vt:lpwstr>http://www.doir.wa.gov.au/documents/exportandtrade/IDBU_Capability_Register_Procurement_Dec2005.pdf</vt:lpwstr>
      </vt:variant>
      <vt:variant>
        <vt:lpwstr/>
      </vt:variant>
      <vt:variant>
        <vt:i4>3473522</vt:i4>
      </vt:variant>
      <vt:variant>
        <vt:i4>2022</vt:i4>
      </vt:variant>
      <vt:variant>
        <vt:i4>0</vt:i4>
      </vt:variant>
      <vt:variant>
        <vt:i4>5</vt:i4>
      </vt:variant>
      <vt:variant>
        <vt:lpwstr>http://www.fremantle.wa.gov.au/</vt:lpwstr>
      </vt:variant>
      <vt:variant>
        <vt:lpwstr/>
      </vt:variant>
      <vt:variant>
        <vt:i4>3539003</vt:i4>
      </vt:variant>
      <vt:variant>
        <vt:i4>2019</vt:i4>
      </vt:variant>
      <vt:variant>
        <vt:i4>0</vt:i4>
      </vt:variant>
      <vt:variant>
        <vt:i4>5</vt:i4>
      </vt:variant>
      <vt:variant>
        <vt:lpwstr>http://www.ceda.com.au/</vt:lpwstr>
      </vt:variant>
      <vt:variant>
        <vt:lpwstr/>
      </vt:variant>
      <vt:variant>
        <vt:i4>4325454</vt:i4>
      </vt:variant>
      <vt:variant>
        <vt:i4>2016</vt:i4>
      </vt:variant>
      <vt:variant>
        <vt:i4>0</vt:i4>
      </vt:variant>
      <vt:variant>
        <vt:i4>5</vt:i4>
      </vt:variant>
      <vt:variant>
        <vt:lpwstr>http://www.curtin.edu.au/</vt:lpwstr>
      </vt:variant>
      <vt:variant>
        <vt:lpwstr/>
      </vt:variant>
      <vt:variant>
        <vt:i4>1179666</vt:i4>
      </vt:variant>
      <vt:variant>
        <vt:i4>2013</vt:i4>
      </vt:variant>
      <vt:variant>
        <vt:i4>0</vt:i4>
      </vt:variant>
      <vt:variant>
        <vt:i4>5</vt:i4>
      </vt:variant>
      <vt:variant>
        <vt:lpwstr>http://www.metrostrategy.nsw.gov.au/</vt:lpwstr>
      </vt:variant>
      <vt:variant>
        <vt:lpwstr/>
      </vt:variant>
      <vt:variant>
        <vt:i4>1769567</vt:i4>
      </vt:variant>
      <vt:variant>
        <vt:i4>2010</vt:i4>
      </vt:variant>
      <vt:variant>
        <vt:i4>0</vt:i4>
      </vt:variant>
      <vt:variant>
        <vt:i4>5</vt:i4>
      </vt:variant>
      <vt:variant>
        <vt:lpwstr>http://www.appea.com.au/</vt:lpwstr>
      </vt:variant>
      <vt:variant>
        <vt:lpwstr/>
      </vt:variant>
      <vt:variant>
        <vt:i4>655454</vt:i4>
      </vt:variant>
      <vt:variant>
        <vt:i4>2007</vt:i4>
      </vt:variant>
      <vt:variant>
        <vt:i4>0</vt:i4>
      </vt:variant>
      <vt:variant>
        <vt:i4>5</vt:i4>
      </vt:variant>
      <vt:variant>
        <vt:lpwstr>http://www.astmanagement.com.au/</vt:lpwstr>
      </vt:variant>
      <vt:variant>
        <vt:lpwstr/>
      </vt:variant>
      <vt:variant>
        <vt:i4>2490415</vt:i4>
      </vt:variant>
      <vt:variant>
        <vt:i4>2004</vt:i4>
      </vt:variant>
      <vt:variant>
        <vt:i4>0</vt:i4>
      </vt:variant>
      <vt:variant>
        <vt:i4>5</vt:i4>
      </vt:variant>
      <vt:variant>
        <vt:lpwstr>http://www.publications.wa.gov.au/</vt:lpwstr>
      </vt:variant>
      <vt:variant>
        <vt:lpwstr/>
      </vt:variant>
      <vt:variant>
        <vt:i4>6946859</vt:i4>
      </vt:variant>
      <vt:variant>
        <vt:i4>2001</vt:i4>
      </vt:variant>
      <vt:variant>
        <vt:i4>0</vt:i4>
      </vt:variant>
      <vt:variant>
        <vt:i4>5</vt:i4>
      </vt:variant>
      <vt:variant>
        <vt:lpwstr>http://www.bartongroup.org.au/</vt:lpwstr>
      </vt:variant>
      <vt:variant>
        <vt:lpwstr/>
      </vt:variant>
      <vt:variant>
        <vt:i4>3997751</vt:i4>
      </vt:variant>
      <vt:variant>
        <vt:i4>1998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3932223</vt:i4>
      </vt:variant>
      <vt:variant>
        <vt:i4>1995</vt:i4>
      </vt:variant>
      <vt:variant>
        <vt:i4>0</vt:i4>
      </vt:variant>
      <vt:variant>
        <vt:i4>5</vt:i4>
      </vt:variant>
      <vt:variant>
        <vt:lpwstr>http://www.wapc.wa.gov.au/</vt:lpwstr>
      </vt:variant>
      <vt:variant>
        <vt:lpwstr/>
      </vt:variant>
      <vt:variant>
        <vt:i4>7143535</vt:i4>
      </vt:variant>
      <vt:variant>
        <vt:i4>1992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3932223</vt:i4>
      </vt:variant>
      <vt:variant>
        <vt:i4>1989</vt:i4>
      </vt:variant>
      <vt:variant>
        <vt:i4>0</vt:i4>
      </vt:variant>
      <vt:variant>
        <vt:i4>5</vt:i4>
      </vt:variant>
      <vt:variant>
        <vt:lpwstr>http://www.wapc.wa.gov.au/</vt:lpwstr>
      </vt:variant>
      <vt:variant>
        <vt:lpwstr/>
      </vt:variant>
      <vt:variant>
        <vt:i4>3997751</vt:i4>
      </vt:variant>
      <vt:variant>
        <vt:i4>1986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4063287</vt:i4>
      </vt:variant>
      <vt:variant>
        <vt:i4>1983</vt:i4>
      </vt:variant>
      <vt:variant>
        <vt:i4>0</vt:i4>
      </vt:variant>
      <vt:variant>
        <vt:i4>5</vt:i4>
      </vt:variant>
      <vt:variant>
        <vt:lpwstr>http://www.anzacinternationalmilitarytattoo.com.au/</vt:lpwstr>
      </vt:variant>
      <vt:variant>
        <vt:lpwstr/>
      </vt:variant>
      <vt:variant>
        <vt:i4>3735597</vt:i4>
      </vt:variant>
      <vt:variant>
        <vt:i4>1980</vt:i4>
      </vt:variant>
      <vt:variant>
        <vt:i4>0</vt:i4>
      </vt:variant>
      <vt:variant>
        <vt:i4>5</vt:i4>
      </vt:variant>
      <vt:variant>
        <vt:lpwstr>http://www.americanaustralian.org/</vt:lpwstr>
      </vt:variant>
      <vt:variant>
        <vt:lpwstr/>
      </vt:variant>
      <vt:variant>
        <vt:i4>3211314</vt:i4>
      </vt:variant>
      <vt:variant>
        <vt:i4>1977</vt:i4>
      </vt:variant>
      <vt:variant>
        <vt:i4>0</vt:i4>
      </vt:variant>
      <vt:variant>
        <vt:i4>5</vt:i4>
      </vt:variant>
      <vt:variant>
        <vt:lpwstr>http://www.albanywaterfront.com.au/</vt:lpwstr>
      </vt:variant>
      <vt:variant>
        <vt:lpwstr/>
      </vt:variant>
      <vt:variant>
        <vt:i4>2621537</vt:i4>
      </vt:variant>
      <vt:variant>
        <vt:i4>1974</vt:i4>
      </vt:variant>
      <vt:variant>
        <vt:i4>0</vt:i4>
      </vt:variant>
      <vt:variant>
        <vt:i4>5</vt:i4>
      </vt:variant>
      <vt:variant>
        <vt:lpwstr>http://www.navy.gov.au/ships/alphalist.htm</vt:lpwstr>
      </vt:variant>
      <vt:variant>
        <vt:lpwstr/>
      </vt:variant>
      <vt:variant>
        <vt:i4>4194370</vt:i4>
      </vt:variant>
      <vt:variant>
        <vt:i4>1971</vt:i4>
      </vt:variant>
      <vt:variant>
        <vt:i4>0</vt:i4>
      </vt:variant>
      <vt:variant>
        <vt:i4>5</vt:i4>
      </vt:variant>
      <vt:variant>
        <vt:lpwstr>http://www.news.envirocentre.com.au/</vt:lpwstr>
      </vt:variant>
      <vt:variant>
        <vt:lpwstr/>
      </vt:variant>
      <vt:variant>
        <vt:i4>3997751</vt:i4>
      </vt:variant>
      <vt:variant>
        <vt:i4>1968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1965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5374032</vt:i4>
      </vt:variant>
      <vt:variant>
        <vt:i4>1962</vt:i4>
      </vt:variant>
      <vt:variant>
        <vt:i4>0</vt:i4>
      </vt:variant>
      <vt:variant>
        <vt:i4>5</vt:i4>
      </vt:variant>
      <vt:variant>
        <vt:lpwstr>http://www.icticc.org.au/</vt:lpwstr>
      </vt:variant>
      <vt:variant>
        <vt:lpwstr/>
      </vt:variant>
      <vt:variant>
        <vt:i4>4325450</vt:i4>
      </vt:variant>
      <vt:variant>
        <vt:i4>1959</vt:i4>
      </vt:variant>
      <vt:variant>
        <vt:i4>0</vt:i4>
      </vt:variant>
      <vt:variant>
        <vt:i4>5</vt:i4>
      </vt:variant>
      <vt:variant>
        <vt:lpwstr>http://www.denmarkcsl.com.au/</vt:lpwstr>
      </vt:variant>
      <vt:variant>
        <vt:lpwstr/>
      </vt:variant>
      <vt:variant>
        <vt:i4>4063270</vt:i4>
      </vt:variant>
      <vt:variant>
        <vt:i4>1956</vt:i4>
      </vt:variant>
      <vt:variant>
        <vt:i4>0</vt:i4>
      </vt:variant>
      <vt:variant>
        <vt:i4>5</vt:i4>
      </vt:variant>
      <vt:variant>
        <vt:lpwstr>http://www.ccgs.wa.edu.au/</vt:lpwstr>
      </vt:variant>
      <vt:variant>
        <vt:lpwstr/>
      </vt:variant>
      <vt:variant>
        <vt:i4>3997751</vt:i4>
      </vt:variant>
      <vt:variant>
        <vt:i4>1953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7929917</vt:i4>
      </vt:variant>
      <vt:variant>
        <vt:i4>1950</vt:i4>
      </vt:variant>
      <vt:variant>
        <vt:i4>0</vt:i4>
      </vt:variant>
      <vt:variant>
        <vt:i4>5</vt:i4>
      </vt:variant>
      <vt:variant>
        <vt:lpwstr>http://www.lwa.gov.au/</vt:lpwstr>
      </vt:variant>
      <vt:variant>
        <vt:lpwstr/>
      </vt:variant>
      <vt:variant>
        <vt:i4>3670050</vt:i4>
      </vt:variant>
      <vt:variant>
        <vt:i4>1947</vt:i4>
      </vt:variant>
      <vt:variant>
        <vt:i4>0</vt:i4>
      </vt:variant>
      <vt:variant>
        <vt:i4>5</vt:i4>
      </vt:variant>
      <vt:variant>
        <vt:lpwstr>http://www.loop.wa.gov.au/</vt:lpwstr>
      </vt:variant>
      <vt:variant>
        <vt:lpwstr/>
      </vt:variant>
      <vt:variant>
        <vt:i4>4784223</vt:i4>
      </vt:variant>
      <vt:variant>
        <vt:i4>1944</vt:i4>
      </vt:variant>
      <vt:variant>
        <vt:i4>0</vt:i4>
      </vt:variant>
      <vt:variant>
        <vt:i4>5</vt:i4>
      </vt:variant>
      <vt:variant>
        <vt:lpwstr>http://www.beinghuman.com.au/</vt:lpwstr>
      </vt:variant>
      <vt:variant>
        <vt:lpwstr/>
      </vt:variant>
      <vt:variant>
        <vt:i4>3997751</vt:i4>
      </vt:variant>
      <vt:variant>
        <vt:i4>1941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1938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1935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1932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1926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1923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1920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1914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1911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1908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1905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1902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1899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1896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1893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1890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1887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1884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1881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1878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7143535</vt:i4>
      </vt:variant>
      <vt:variant>
        <vt:i4>1875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1872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5439581</vt:i4>
      </vt:variant>
      <vt:variant>
        <vt:i4>1869</vt:i4>
      </vt:variant>
      <vt:variant>
        <vt:i4>0</vt:i4>
      </vt:variant>
      <vt:variant>
        <vt:i4>5</vt:i4>
      </vt:variant>
      <vt:variant>
        <vt:lpwstr>http://www.dotars.gov.au/</vt:lpwstr>
      </vt:variant>
      <vt:variant>
        <vt:lpwstr/>
      </vt:variant>
      <vt:variant>
        <vt:i4>3997751</vt:i4>
      </vt:variant>
      <vt:variant>
        <vt:i4>1866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1863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1860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1854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1851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1848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1845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1842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1839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1836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1833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1830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1827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1824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1821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1818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1815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1812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1809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1806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1803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1800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1797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1794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1791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1788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1785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1782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1779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1776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1773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1770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1767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1764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4063288</vt:i4>
      </vt:variant>
      <vt:variant>
        <vt:i4>1761</vt:i4>
      </vt:variant>
      <vt:variant>
        <vt:i4>0</vt:i4>
      </vt:variant>
      <vt:variant>
        <vt:i4>5</vt:i4>
      </vt:variant>
      <vt:variant>
        <vt:lpwstr>http://www.futuredirections.org.au/</vt:lpwstr>
      </vt:variant>
      <vt:variant>
        <vt:lpwstr/>
      </vt:variant>
      <vt:variant>
        <vt:i4>7143535</vt:i4>
      </vt:variant>
      <vt:variant>
        <vt:i4>1758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7733291</vt:i4>
      </vt:variant>
      <vt:variant>
        <vt:i4>1755</vt:i4>
      </vt:variant>
      <vt:variant>
        <vt:i4>0</vt:i4>
      </vt:variant>
      <vt:variant>
        <vt:i4>5</vt:i4>
      </vt:variant>
      <vt:variant>
        <vt:lpwstr>http://www.daf.gov.au/</vt:lpwstr>
      </vt:variant>
      <vt:variant>
        <vt:lpwstr/>
      </vt:variant>
      <vt:variant>
        <vt:i4>3932223</vt:i4>
      </vt:variant>
      <vt:variant>
        <vt:i4>1752</vt:i4>
      </vt:variant>
      <vt:variant>
        <vt:i4>0</vt:i4>
      </vt:variant>
      <vt:variant>
        <vt:i4>5</vt:i4>
      </vt:variant>
      <vt:variant>
        <vt:lpwstr>http://www.wapc.wa.gov.au/</vt:lpwstr>
      </vt:variant>
      <vt:variant>
        <vt:lpwstr/>
      </vt:variant>
      <vt:variant>
        <vt:i4>7143535</vt:i4>
      </vt:variant>
      <vt:variant>
        <vt:i4>1749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3670049</vt:i4>
      </vt:variant>
      <vt:variant>
        <vt:i4>1746</vt:i4>
      </vt:variant>
      <vt:variant>
        <vt:i4>0</vt:i4>
      </vt:variant>
      <vt:variant>
        <vt:i4>5</vt:i4>
      </vt:variant>
      <vt:variant>
        <vt:lpwstr>http://www.smithsonplanning.com.au/R2000GlobalWarmingSeaLevels.pdf</vt:lpwstr>
      </vt:variant>
      <vt:variant>
        <vt:lpwstr/>
      </vt:variant>
      <vt:variant>
        <vt:i4>1769472</vt:i4>
      </vt:variant>
      <vt:variant>
        <vt:i4>1743</vt:i4>
      </vt:variant>
      <vt:variant>
        <vt:i4>0</vt:i4>
      </vt:variant>
      <vt:variant>
        <vt:i4>5</vt:i4>
      </vt:variant>
      <vt:variant>
        <vt:lpwstr>http://www.ticketmaster7.com/</vt:lpwstr>
      </vt:variant>
      <vt:variant>
        <vt:lpwstr/>
      </vt:variant>
      <vt:variant>
        <vt:i4>5636167</vt:i4>
      </vt:variant>
      <vt:variant>
        <vt:i4>1740</vt:i4>
      </vt:variant>
      <vt:variant>
        <vt:i4>0</vt:i4>
      </vt:variant>
      <vt:variant>
        <vt:i4>5</vt:i4>
      </vt:variant>
      <vt:variant>
        <vt:lpwstr>http://www.gg.gov.au/</vt:lpwstr>
      </vt:variant>
      <vt:variant>
        <vt:lpwstr/>
      </vt:variant>
      <vt:variant>
        <vt:i4>5636169</vt:i4>
      </vt:variant>
      <vt:variant>
        <vt:i4>1737</vt:i4>
      </vt:variant>
      <vt:variant>
        <vt:i4>0</vt:i4>
      </vt:variant>
      <vt:variant>
        <vt:i4>5</vt:i4>
      </vt:variant>
      <vt:variant>
        <vt:lpwstr>http://www.albany.wa.gov.au/</vt:lpwstr>
      </vt:variant>
      <vt:variant>
        <vt:lpwstr/>
      </vt:variant>
      <vt:variant>
        <vt:i4>458825</vt:i4>
      </vt:variant>
      <vt:variant>
        <vt:i4>1734</vt:i4>
      </vt:variant>
      <vt:variant>
        <vt:i4>0</vt:i4>
      </vt:variant>
      <vt:variant>
        <vt:i4>5</vt:i4>
      </vt:variant>
      <vt:variant>
        <vt:lpwstr>http://www.patrec.murdoch.edu.au/</vt:lpwstr>
      </vt:variant>
      <vt:variant>
        <vt:lpwstr/>
      </vt:variant>
      <vt:variant>
        <vt:i4>1179731</vt:i4>
      </vt:variant>
      <vt:variant>
        <vt:i4>1731</vt:i4>
      </vt:variant>
      <vt:variant>
        <vt:i4>0</vt:i4>
      </vt:variant>
      <vt:variant>
        <vt:i4>5</vt:i4>
      </vt:variant>
      <vt:variant>
        <vt:lpwstr>http://www.mtromance.com.au/</vt:lpwstr>
      </vt:variant>
      <vt:variant>
        <vt:lpwstr/>
      </vt:variant>
      <vt:variant>
        <vt:i4>6357037</vt:i4>
      </vt:variant>
      <vt:variant>
        <vt:i4>1728</vt:i4>
      </vt:variant>
      <vt:variant>
        <vt:i4>0</vt:i4>
      </vt:variant>
      <vt:variant>
        <vt:i4>5</vt:i4>
      </vt:variant>
      <vt:variant>
        <vt:lpwstr>http://www.piacongress2005.com.au/</vt:lpwstr>
      </vt:variant>
      <vt:variant>
        <vt:lpwstr/>
      </vt:variant>
      <vt:variant>
        <vt:i4>3997751</vt:i4>
      </vt:variant>
      <vt:variant>
        <vt:i4>1725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1722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7143535</vt:i4>
      </vt:variant>
      <vt:variant>
        <vt:i4>1719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1716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2949182</vt:i4>
      </vt:variant>
      <vt:variant>
        <vt:i4>1713</vt:i4>
      </vt:variant>
      <vt:variant>
        <vt:i4>0</vt:i4>
      </vt:variant>
      <vt:variant>
        <vt:i4>5</vt:i4>
      </vt:variant>
      <vt:variant>
        <vt:lpwstr>http://www.builtenvironment2004.wa.gov.au/</vt:lpwstr>
      </vt:variant>
      <vt:variant>
        <vt:lpwstr/>
      </vt:variant>
      <vt:variant>
        <vt:i4>3997751</vt:i4>
      </vt:variant>
      <vt:variant>
        <vt:i4>1710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1707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5570641</vt:i4>
      </vt:variant>
      <vt:variant>
        <vt:i4>1704</vt:i4>
      </vt:variant>
      <vt:variant>
        <vt:i4>0</vt:i4>
      </vt:variant>
      <vt:variant>
        <vt:i4>5</vt:i4>
      </vt:variant>
      <vt:variant>
        <vt:lpwstr>http://www.oceans.gov.au/</vt:lpwstr>
      </vt:variant>
      <vt:variant>
        <vt:lpwstr/>
      </vt:variant>
      <vt:variant>
        <vt:i4>7143535</vt:i4>
      </vt:variant>
      <vt:variant>
        <vt:i4>1701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1698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1695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1692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7143461</vt:i4>
      </vt:variant>
      <vt:variant>
        <vt:i4>1689</vt:i4>
      </vt:variant>
      <vt:variant>
        <vt:i4>0</vt:i4>
      </vt:variant>
      <vt:variant>
        <vt:i4>5</vt:i4>
      </vt:variant>
      <vt:variant>
        <vt:lpwstr>http://www.hannover-agent.com/</vt:lpwstr>
      </vt:variant>
      <vt:variant>
        <vt:lpwstr/>
      </vt:variant>
      <vt:variant>
        <vt:i4>2818099</vt:i4>
      </vt:variant>
      <vt:variant>
        <vt:i4>1686</vt:i4>
      </vt:variant>
      <vt:variant>
        <vt:i4>0</vt:i4>
      </vt:variant>
      <vt:variant>
        <vt:i4>5</vt:i4>
      </vt:variant>
      <vt:variant>
        <vt:lpwstr>http://www.alga.asn.au/</vt:lpwstr>
      </vt:variant>
      <vt:variant>
        <vt:lpwstr/>
      </vt:variant>
      <vt:variant>
        <vt:i4>2818162</vt:i4>
      </vt:variant>
      <vt:variant>
        <vt:i4>1683</vt:i4>
      </vt:variant>
      <vt:variant>
        <vt:i4>0</vt:i4>
      </vt:variant>
      <vt:variant>
        <vt:i4>5</vt:i4>
      </vt:variant>
      <vt:variant>
        <vt:lpwstr>http://www.advancedservicecorp.com/</vt:lpwstr>
      </vt:variant>
      <vt:variant>
        <vt:lpwstr/>
      </vt:variant>
      <vt:variant>
        <vt:i4>3997751</vt:i4>
      </vt:variant>
      <vt:variant>
        <vt:i4>1680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1677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1674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1671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1668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1665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1662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1659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1656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1653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1650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1647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1644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1641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1638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1635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1632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1626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1623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1620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1614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1611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1608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1605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1602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1599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1596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1593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6946852</vt:i4>
      </vt:variant>
      <vt:variant>
        <vt:i4>1590</vt:i4>
      </vt:variant>
      <vt:variant>
        <vt:i4>0</vt:i4>
      </vt:variant>
      <vt:variant>
        <vt:i4>5</vt:i4>
      </vt:variant>
      <vt:variant>
        <vt:lpwstr>http://www.topmill.com.au/</vt:lpwstr>
      </vt:variant>
      <vt:variant>
        <vt:lpwstr/>
      </vt:variant>
      <vt:variant>
        <vt:i4>3997751</vt:i4>
      </vt:variant>
      <vt:variant>
        <vt:i4>1587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1584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1581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1578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1575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1572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1569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1566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1563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1560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1554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1551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1548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1545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1542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1539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1536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1533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1530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1527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1524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1521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1518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1515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1512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1509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1506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1503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1500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1497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1494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1491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1488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1485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1482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1479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1476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1473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1470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1467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7864354</vt:i4>
      </vt:variant>
      <vt:variant>
        <vt:i4>1464</vt:i4>
      </vt:variant>
      <vt:variant>
        <vt:i4>0</vt:i4>
      </vt:variant>
      <vt:variant>
        <vt:i4>5</vt:i4>
      </vt:variant>
      <vt:variant>
        <vt:lpwstr>http://www.touraus.com.au/</vt:lpwstr>
      </vt:variant>
      <vt:variant>
        <vt:lpwstr/>
      </vt:variant>
      <vt:variant>
        <vt:i4>3866679</vt:i4>
      </vt:variant>
      <vt:variant>
        <vt:i4>1461</vt:i4>
      </vt:variant>
      <vt:variant>
        <vt:i4>0</vt:i4>
      </vt:variant>
      <vt:variant>
        <vt:i4>5</vt:i4>
      </vt:variant>
      <vt:variant>
        <vt:lpwstr>http://www.emrc.org.au/</vt:lpwstr>
      </vt:variant>
      <vt:variant>
        <vt:lpwstr/>
      </vt:variant>
      <vt:variant>
        <vt:i4>3997751</vt:i4>
      </vt:variant>
      <vt:variant>
        <vt:i4>1458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1455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1452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1449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1446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1443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1440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1437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1434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1431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1428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1425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1422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1419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1416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1413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1410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1407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1404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1401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1398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1395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1392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1389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1386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1383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1380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1377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1374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1371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1368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1365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1362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1359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1356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1353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1350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1347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1344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1341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1338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1335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1332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1326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1323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1320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1314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1311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1308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1305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1302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1299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1296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1293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4915282</vt:i4>
      </vt:variant>
      <vt:variant>
        <vt:i4>1290</vt:i4>
      </vt:variant>
      <vt:variant>
        <vt:i4>0</vt:i4>
      </vt:variant>
      <vt:variant>
        <vt:i4>5</vt:i4>
      </vt:variant>
      <vt:variant>
        <vt:lpwstr>http://www.sauder.ubc.ca/</vt:lpwstr>
      </vt:variant>
      <vt:variant>
        <vt:lpwstr/>
      </vt:variant>
      <vt:variant>
        <vt:i4>3997751</vt:i4>
      </vt:variant>
      <vt:variant>
        <vt:i4>1287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1284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1281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1278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1275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1272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1269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1266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1263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1260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1254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1251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1248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7143535</vt:i4>
      </vt:variant>
      <vt:variant>
        <vt:i4>1245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2687032</vt:i4>
      </vt:variant>
      <vt:variant>
        <vt:i4>1242</vt:i4>
      </vt:variant>
      <vt:variant>
        <vt:i4>0</vt:i4>
      </vt:variant>
      <vt:variant>
        <vt:i4>5</vt:i4>
      </vt:variant>
      <vt:variant>
        <vt:lpwstr>http://www.navy.gov.au/</vt:lpwstr>
      </vt:variant>
      <vt:variant>
        <vt:lpwstr/>
      </vt:variant>
      <vt:variant>
        <vt:i4>8126496</vt:i4>
      </vt:variant>
      <vt:variant>
        <vt:i4>1239</vt:i4>
      </vt:variant>
      <vt:variant>
        <vt:i4>0</vt:i4>
      </vt:variant>
      <vt:variant>
        <vt:i4>5</vt:i4>
      </vt:variant>
      <vt:variant>
        <vt:lpwstr>http://www.wwf.org.au/</vt:lpwstr>
      </vt:variant>
      <vt:variant>
        <vt:lpwstr/>
      </vt:variant>
      <vt:variant>
        <vt:i4>917596</vt:i4>
      </vt:variant>
      <vt:variant>
        <vt:i4>1236</vt:i4>
      </vt:variant>
      <vt:variant>
        <vt:i4>0</vt:i4>
      </vt:variant>
      <vt:variant>
        <vt:i4>5</vt:i4>
      </vt:variant>
      <vt:variant>
        <vt:lpwstr>http://www.bbbank.de/</vt:lpwstr>
      </vt:variant>
      <vt:variant>
        <vt:lpwstr/>
      </vt:variant>
      <vt:variant>
        <vt:i4>7143535</vt:i4>
      </vt:variant>
      <vt:variant>
        <vt:i4>1233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1230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1227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1224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1221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1218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1215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1212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1209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1206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1203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1200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1197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1194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1191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1188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1185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1182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1179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1176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1173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1170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1167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1164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1161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1158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1155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1152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1149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1146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1143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1140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1137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1134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1131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1128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1125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1122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1119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1116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1113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1110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1107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1104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1101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1098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1095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1092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1089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1086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1083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1080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1077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1074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458825</vt:i4>
      </vt:variant>
      <vt:variant>
        <vt:i4>1071</vt:i4>
      </vt:variant>
      <vt:variant>
        <vt:i4>0</vt:i4>
      </vt:variant>
      <vt:variant>
        <vt:i4>5</vt:i4>
      </vt:variant>
      <vt:variant>
        <vt:lpwstr>http://www.patrec.murdoch.edu.au/</vt:lpwstr>
      </vt:variant>
      <vt:variant>
        <vt:lpwstr/>
      </vt:variant>
      <vt:variant>
        <vt:i4>3997751</vt:i4>
      </vt:variant>
      <vt:variant>
        <vt:i4>1068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1065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1062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1059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4587532</vt:i4>
      </vt:variant>
      <vt:variant>
        <vt:i4>1056</vt:i4>
      </vt:variant>
      <vt:variant>
        <vt:i4>0</vt:i4>
      </vt:variant>
      <vt:variant>
        <vt:i4>5</vt:i4>
      </vt:variant>
      <vt:variant>
        <vt:lpwstr>http://www.ccc.wa.gov.au/</vt:lpwstr>
      </vt:variant>
      <vt:variant>
        <vt:lpwstr/>
      </vt:variant>
      <vt:variant>
        <vt:i4>3997751</vt:i4>
      </vt:variant>
      <vt:variant>
        <vt:i4>1053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1050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4915278</vt:i4>
      </vt:variant>
      <vt:variant>
        <vt:i4>1047</vt:i4>
      </vt:variant>
      <vt:variant>
        <vt:i4>0</vt:i4>
      </vt:variant>
      <vt:variant>
        <vt:i4>5</vt:i4>
      </vt:variant>
      <vt:variant>
        <vt:lpwstr>http://www.developmentgateway.com.au/</vt:lpwstr>
      </vt:variant>
      <vt:variant>
        <vt:lpwstr/>
      </vt:variant>
      <vt:variant>
        <vt:i4>3997751</vt:i4>
      </vt:variant>
      <vt:variant>
        <vt:i4>1044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1041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1038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1035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1032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1026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1023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1020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1014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1011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1008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1005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1002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999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996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993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990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987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984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981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978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975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972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969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966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963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960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954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951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948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945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942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939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936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933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930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927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924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921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918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915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912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909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906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903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900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897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894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891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888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885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882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879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876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873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870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867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864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861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858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855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852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849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846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843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7143535</vt:i4>
      </vt:variant>
      <vt:variant>
        <vt:i4>840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837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834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831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828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825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822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819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816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813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810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807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804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801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798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795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792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789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786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783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780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777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774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771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768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765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762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759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756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753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750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747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744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741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738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735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732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726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723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720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714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711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708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705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702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699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696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693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690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687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684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681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678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675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672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669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666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663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660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654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651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648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645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642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639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636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633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630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627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624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621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618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615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612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609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606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603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600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597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594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591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588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585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582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579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576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573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570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567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564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561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558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555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552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549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546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543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540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537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534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531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528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525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522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519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516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513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510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507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504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501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498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495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492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489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486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483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480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477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474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471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468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465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462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459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456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453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450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447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444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441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438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435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432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426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423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420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414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411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408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405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402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399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396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393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390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387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384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381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378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375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372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369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366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363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360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354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351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348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345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342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339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336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333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330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327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324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321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318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315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312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309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306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303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300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297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294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291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288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285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282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279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276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273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270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267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264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2359342</vt:i4>
      </vt:variant>
      <vt:variant>
        <vt:i4>261</vt:i4>
      </vt:variant>
      <vt:variant>
        <vt:i4>0</vt:i4>
      </vt:variant>
      <vt:variant>
        <vt:i4>5</vt:i4>
      </vt:variant>
      <vt:variant>
        <vt:lpwstr>http://www.peet.com.au/</vt:lpwstr>
      </vt:variant>
      <vt:variant>
        <vt:lpwstr/>
      </vt:variant>
      <vt:variant>
        <vt:i4>7143535</vt:i4>
      </vt:variant>
      <vt:variant>
        <vt:i4>258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255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3997751</vt:i4>
      </vt:variant>
      <vt:variant>
        <vt:i4>252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2752574</vt:i4>
      </vt:variant>
      <vt:variant>
        <vt:i4>249</vt:i4>
      </vt:variant>
      <vt:variant>
        <vt:i4>0</vt:i4>
      </vt:variant>
      <vt:variant>
        <vt:i4>5</vt:i4>
      </vt:variant>
      <vt:variant>
        <vt:lpwstr>http://www.abc.net.au/news/australia/wa/albany</vt:lpwstr>
      </vt:variant>
      <vt:variant>
        <vt:lpwstr/>
      </vt:variant>
      <vt:variant>
        <vt:i4>5046363</vt:i4>
      </vt:variant>
      <vt:variant>
        <vt:i4>246</vt:i4>
      </vt:variant>
      <vt:variant>
        <vt:i4>0</vt:i4>
      </vt:variant>
      <vt:variant>
        <vt:i4>5</vt:i4>
      </vt:variant>
      <vt:variant>
        <vt:lpwstr>http://www.worldbid.com/</vt:lpwstr>
      </vt:variant>
      <vt:variant>
        <vt:lpwstr/>
      </vt:variant>
      <vt:variant>
        <vt:i4>7143535</vt:i4>
      </vt:variant>
      <vt:variant>
        <vt:i4>243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240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4128815</vt:i4>
      </vt:variant>
      <vt:variant>
        <vt:i4>237</vt:i4>
      </vt:variant>
      <vt:variant>
        <vt:i4>0</vt:i4>
      </vt:variant>
      <vt:variant>
        <vt:i4>5</vt:i4>
      </vt:variant>
      <vt:variant>
        <vt:lpwstr>http://www.kalbould.wa.gov.au/</vt:lpwstr>
      </vt:variant>
      <vt:variant>
        <vt:lpwstr/>
      </vt:variant>
      <vt:variant>
        <vt:i4>7143535</vt:i4>
      </vt:variant>
      <vt:variant>
        <vt:i4>234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231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228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2883638</vt:i4>
      </vt:variant>
      <vt:variant>
        <vt:i4>225</vt:i4>
      </vt:variant>
      <vt:variant>
        <vt:i4>0</vt:i4>
      </vt:variant>
      <vt:variant>
        <vt:i4>5</vt:i4>
      </vt:variant>
      <vt:variant>
        <vt:lpwstr>http://www.waitangi.net.nz/</vt:lpwstr>
      </vt:variant>
      <vt:variant>
        <vt:lpwstr/>
      </vt:variant>
      <vt:variant>
        <vt:i4>1900572</vt:i4>
      </vt:variant>
      <vt:variant>
        <vt:i4>222</vt:i4>
      </vt:variant>
      <vt:variant>
        <vt:i4>0</vt:i4>
      </vt:variant>
      <vt:variant>
        <vt:i4>5</vt:i4>
      </vt:variant>
      <vt:variant>
        <vt:lpwstr>http://www.tranzscenic.co.nz/</vt:lpwstr>
      </vt:variant>
      <vt:variant>
        <vt:lpwstr/>
      </vt:variant>
      <vt:variant>
        <vt:i4>5767243</vt:i4>
      </vt:variant>
      <vt:variant>
        <vt:i4>219</vt:i4>
      </vt:variant>
      <vt:variant>
        <vt:i4>0</vt:i4>
      </vt:variant>
      <vt:variant>
        <vt:i4>5</vt:i4>
      </vt:variant>
      <vt:variant>
        <vt:lpwstr>http://www.rnzrsa.org.nz/</vt:lpwstr>
      </vt:variant>
      <vt:variant>
        <vt:lpwstr/>
      </vt:variant>
      <vt:variant>
        <vt:i4>6094850</vt:i4>
      </vt:variant>
      <vt:variant>
        <vt:i4>216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5701697</vt:i4>
      </vt:variant>
      <vt:variant>
        <vt:i4>213</vt:i4>
      </vt:variant>
      <vt:variant>
        <vt:i4>0</vt:i4>
      </vt:variant>
      <vt:variant>
        <vt:i4>5</vt:i4>
      </vt:variant>
      <vt:variant>
        <vt:lpwstr>http://www.rotary.org.nz/</vt:lpwstr>
      </vt:variant>
      <vt:variant>
        <vt:lpwstr/>
      </vt:variant>
      <vt:variant>
        <vt:i4>5898328</vt:i4>
      </vt:variant>
      <vt:variant>
        <vt:i4>210</vt:i4>
      </vt:variant>
      <vt:variant>
        <vt:i4>0</vt:i4>
      </vt:variant>
      <vt:variant>
        <vt:i4>5</vt:i4>
      </vt:variant>
      <vt:variant>
        <vt:lpwstr>http://www.clerk.parliament.govt.nz/</vt:lpwstr>
      </vt:variant>
      <vt:variant>
        <vt:lpwstr/>
      </vt:variant>
      <vt:variant>
        <vt:i4>2818099</vt:i4>
      </vt:variant>
      <vt:variant>
        <vt:i4>207</vt:i4>
      </vt:variant>
      <vt:variant>
        <vt:i4>0</vt:i4>
      </vt:variant>
      <vt:variant>
        <vt:i4>5</vt:i4>
      </vt:variant>
      <vt:variant>
        <vt:lpwstr>http://www.alga.asn.au/</vt:lpwstr>
      </vt:variant>
      <vt:variant>
        <vt:lpwstr/>
      </vt:variant>
      <vt:variant>
        <vt:i4>5439504</vt:i4>
      </vt:variant>
      <vt:variant>
        <vt:i4>204</vt:i4>
      </vt:variant>
      <vt:variant>
        <vt:i4>0</vt:i4>
      </vt:variant>
      <vt:variant>
        <vt:i4>5</vt:i4>
      </vt:variant>
      <vt:variant>
        <vt:lpwstr>http://www.docklands.com/</vt:lpwstr>
      </vt:variant>
      <vt:variant>
        <vt:lpwstr/>
      </vt:variant>
      <vt:variant>
        <vt:i4>4784201</vt:i4>
      </vt:variant>
      <vt:variant>
        <vt:i4>201</vt:i4>
      </vt:variant>
      <vt:variant>
        <vt:i4>0</vt:i4>
      </vt:variant>
      <vt:variant>
        <vt:i4>5</vt:i4>
      </vt:variant>
      <vt:variant>
        <vt:lpwstr>http://www.defence.govt.nz/contacts.html</vt:lpwstr>
      </vt:variant>
      <vt:variant>
        <vt:lpwstr/>
      </vt:variant>
      <vt:variant>
        <vt:i4>2490471</vt:i4>
      </vt:variant>
      <vt:variant>
        <vt:i4>198</vt:i4>
      </vt:variant>
      <vt:variant>
        <vt:i4>0</vt:i4>
      </vt:variant>
      <vt:variant>
        <vt:i4>5</vt:i4>
      </vt:variant>
      <vt:variant>
        <vt:lpwstr>http://www.northshorecity.govt.nz/</vt:lpwstr>
      </vt:variant>
      <vt:variant>
        <vt:lpwstr/>
      </vt:variant>
      <vt:variant>
        <vt:i4>1245195</vt:i4>
      </vt:variant>
      <vt:variant>
        <vt:i4>195</vt:i4>
      </vt:variant>
      <vt:variant>
        <vt:i4>0</vt:i4>
      </vt:variant>
      <vt:variant>
        <vt:i4>5</vt:i4>
      </vt:variant>
      <vt:variant>
        <vt:lpwstr>http://www.fencingonline.com.au/new-zealand-councils.htm</vt:lpwstr>
      </vt:variant>
      <vt:variant>
        <vt:lpwstr/>
      </vt:variant>
      <vt:variant>
        <vt:i4>7143535</vt:i4>
      </vt:variant>
      <vt:variant>
        <vt:i4>192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5046288</vt:i4>
      </vt:variant>
      <vt:variant>
        <vt:i4>189</vt:i4>
      </vt:variant>
      <vt:variant>
        <vt:i4>0</vt:i4>
      </vt:variant>
      <vt:variant>
        <vt:i4>5</vt:i4>
      </vt:variant>
      <vt:variant>
        <vt:lpwstr>http://www.ps.parliament.govt.nz/</vt:lpwstr>
      </vt:variant>
      <vt:variant>
        <vt:lpwstr/>
      </vt:variant>
      <vt:variant>
        <vt:i4>5767242</vt:i4>
      </vt:variant>
      <vt:variant>
        <vt:i4>186</vt:i4>
      </vt:variant>
      <vt:variant>
        <vt:i4>0</vt:i4>
      </vt:variant>
      <vt:variant>
        <vt:i4>5</vt:i4>
      </vt:variant>
      <vt:variant>
        <vt:lpwstr>http://www.labour.org.nz/</vt:lpwstr>
      </vt:variant>
      <vt:variant>
        <vt:lpwstr/>
      </vt:variant>
      <vt:variant>
        <vt:i4>7143535</vt:i4>
      </vt:variant>
      <vt:variant>
        <vt:i4>183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180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177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174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171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3276835</vt:i4>
      </vt:variant>
      <vt:variant>
        <vt:i4>168</vt:i4>
      </vt:variant>
      <vt:variant>
        <vt:i4>0</vt:i4>
      </vt:variant>
      <vt:variant>
        <vt:i4>5</vt:i4>
      </vt:variant>
      <vt:variant>
        <vt:lpwstr>http://www.nzdf.mil.nz/</vt:lpwstr>
      </vt:variant>
      <vt:variant>
        <vt:lpwstr/>
      </vt:variant>
      <vt:variant>
        <vt:i4>7208997</vt:i4>
      </vt:variant>
      <vt:variant>
        <vt:i4>165</vt:i4>
      </vt:variant>
      <vt:variant>
        <vt:i4>0</vt:i4>
      </vt:variant>
      <vt:variant>
        <vt:i4>5</vt:i4>
      </vt:variant>
      <vt:variant>
        <vt:lpwstr>http://www.govt.nz/</vt:lpwstr>
      </vt:variant>
      <vt:variant>
        <vt:lpwstr/>
      </vt:variant>
      <vt:variant>
        <vt:i4>2687028</vt:i4>
      </vt:variant>
      <vt:variant>
        <vt:i4>162</vt:i4>
      </vt:variant>
      <vt:variant>
        <vt:i4>0</vt:i4>
      </vt:variant>
      <vt:variant>
        <vt:i4>5</vt:i4>
      </vt:variant>
      <vt:variant>
        <vt:lpwstr>http://www.purenz.com/</vt:lpwstr>
      </vt:variant>
      <vt:variant>
        <vt:lpwstr/>
      </vt:variant>
      <vt:variant>
        <vt:i4>1245251</vt:i4>
      </vt:variant>
      <vt:variant>
        <vt:i4>159</vt:i4>
      </vt:variant>
      <vt:variant>
        <vt:i4>0</vt:i4>
      </vt:variant>
      <vt:variant>
        <vt:i4>5</vt:i4>
      </vt:variant>
      <vt:variant>
        <vt:lpwstr>http://www.invest-trees.com/</vt:lpwstr>
      </vt:variant>
      <vt:variant>
        <vt:lpwstr/>
      </vt:variant>
      <vt:variant>
        <vt:i4>4194306</vt:i4>
      </vt:variant>
      <vt:variant>
        <vt:i4>156</vt:i4>
      </vt:variant>
      <vt:variant>
        <vt:i4>0</vt:i4>
      </vt:variant>
      <vt:variant>
        <vt:i4>5</vt:i4>
      </vt:variant>
      <vt:variant>
        <vt:lpwstr>http://www.omi.wa.gov.au/</vt:lpwstr>
      </vt:variant>
      <vt:variant>
        <vt:lpwstr/>
      </vt:variant>
      <vt:variant>
        <vt:i4>6357034</vt:i4>
      </vt:variant>
      <vt:variant>
        <vt:i4>153</vt:i4>
      </vt:variant>
      <vt:variant>
        <vt:i4>0</vt:i4>
      </vt:variant>
      <vt:variant>
        <vt:i4>5</vt:i4>
      </vt:variant>
      <vt:variant>
        <vt:lpwstr>http://www.cwah.uwa.edu.au/</vt:lpwstr>
      </vt:variant>
      <vt:variant>
        <vt:lpwstr/>
      </vt:variant>
      <vt:variant>
        <vt:i4>3276853</vt:i4>
      </vt:variant>
      <vt:variant>
        <vt:i4>150</vt:i4>
      </vt:variant>
      <vt:variant>
        <vt:i4>0</vt:i4>
      </vt:variant>
      <vt:variant>
        <vt:i4>5</vt:i4>
      </vt:variant>
      <vt:variant>
        <vt:lpwstr>http://www.heritage.wa.gov.au/</vt:lpwstr>
      </vt:variant>
      <vt:variant>
        <vt:lpwstr/>
      </vt:variant>
      <vt:variant>
        <vt:i4>6357034</vt:i4>
      </vt:variant>
      <vt:variant>
        <vt:i4>147</vt:i4>
      </vt:variant>
      <vt:variant>
        <vt:i4>0</vt:i4>
      </vt:variant>
      <vt:variant>
        <vt:i4>5</vt:i4>
      </vt:variant>
      <vt:variant>
        <vt:lpwstr>http://www.cwah.uwa.edu.au/</vt:lpwstr>
      </vt:variant>
      <vt:variant>
        <vt:lpwstr/>
      </vt:variant>
      <vt:variant>
        <vt:i4>4390913</vt:i4>
      </vt:variant>
      <vt:variant>
        <vt:i4>144</vt:i4>
      </vt:variant>
      <vt:variant>
        <vt:i4>0</vt:i4>
      </vt:variant>
      <vt:variant>
        <vt:i4>5</vt:i4>
      </vt:variant>
      <vt:variant>
        <vt:lpwstr>http://www.tourism.wa.gov.au/</vt:lpwstr>
      </vt:variant>
      <vt:variant>
        <vt:lpwstr/>
      </vt:variant>
      <vt:variant>
        <vt:i4>5898312</vt:i4>
      </vt:variant>
      <vt:variant>
        <vt:i4>141</vt:i4>
      </vt:variant>
      <vt:variant>
        <vt:i4>0</vt:i4>
      </vt:variant>
      <vt:variant>
        <vt:i4>5</vt:i4>
      </vt:variant>
      <vt:variant>
        <vt:lpwstr>http://www.futureye.biz/</vt:lpwstr>
      </vt:variant>
      <vt:variant>
        <vt:lpwstr/>
      </vt:variant>
      <vt:variant>
        <vt:i4>7143535</vt:i4>
      </vt:variant>
      <vt:variant>
        <vt:i4>138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7340083</vt:i4>
      </vt:variant>
      <vt:variant>
        <vt:i4>135</vt:i4>
      </vt:variant>
      <vt:variant>
        <vt:i4>0</vt:i4>
      </vt:variant>
      <vt:variant>
        <vt:i4>5</vt:i4>
      </vt:variant>
      <vt:variant>
        <vt:lpwstr>http://www.ipaustralia.gov.au/</vt:lpwstr>
      </vt:variant>
      <vt:variant>
        <vt:lpwstr/>
      </vt:variant>
      <vt:variant>
        <vt:i4>3014695</vt:i4>
      </vt:variant>
      <vt:variant>
        <vt:i4>132</vt:i4>
      </vt:variant>
      <vt:variant>
        <vt:i4>0</vt:i4>
      </vt:variant>
      <vt:variant>
        <vt:i4>5</vt:i4>
      </vt:variant>
      <vt:variant>
        <vt:lpwstr>http://www.fedcourt.gov.au/</vt:lpwstr>
      </vt:variant>
      <vt:variant>
        <vt:lpwstr/>
      </vt:variant>
      <vt:variant>
        <vt:i4>3997751</vt:i4>
      </vt:variant>
      <vt:variant>
        <vt:i4>129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393243</vt:i4>
      </vt:variant>
      <vt:variant>
        <vt:i4>126</vt:i4>
      </vt:variant>
      <vt:variant>
        <vt:i4>0</vt:i4>
      </vt:variant>
      <vt:variant>
        <vt:i4>5</vt:i4>
      </vt:variant>
      <vt:variant>
        <vt:lpwstr>http://www.doi.vic.gov.au/portsmarine</vt:lpwstr>
      </vt:variant>
      <vt:variant>
        <vt:lpwstr/>
      </vt:variant>
      <vt:variant>
        <vt:i4>7143535</vt:i4>
      </vt:variant>
      <vt:variant>
        <vt:i4>123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120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117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3866670</vt:i4>
      </vt:variant>
      <vt:variant>
        <vt:i4>114</vt:i4>
      </vt:variant>
      <vt:variant>
        <vt:i4>0</vt:i4>
      </vt:variant>
      <vt:variant>
        <vt:i4>5</vt:i4>
      </vt:variant>
      <vt:variant>
        <vt:lpwstr>http://www.zapp.com.au/</vt:lpwstr>
      </vt:variant>
      <vt:variant>
        <vt:lpwstr/>
      </vt:variant>
      <vt:variant>
        <vt:i4>7143535</vt:i4>
      </vt:variant>
      <vt:variant>
        <vt:i4>111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108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105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102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99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96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93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90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87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84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81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78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75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72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69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66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63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60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3997751</vt:i4>
      </vt:variant>
      <vt:variant>
        <vt:i4>57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7143535</vt:i4>
      </vt:variant>
      <vt:variant>
        <vt:i4>54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51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48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45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42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33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30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27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24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21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18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12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9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7143535</vt:i4>
      </vt:variant>
      <vt:variant>
        <vt:i4>6</vt:i4>
      </vt:variant>
      <vt:variant>
        <vt:i4>0</vt:i4>
      </vt:variant>
      <vt:variant>
        <vt:i4>5</vt:i4>
      </vt:variant>
      <vt:variant>
        <vt:lpwstr>http://www.smithsonplanning.com.au/R2000MajorStatements.pdf</vt:lpwstr>
      </vt:variant>
      <vt:variant>
        <vt:lpwstr/>
      </vt:variant>
      <vt:variant>
        <vt:i4>4063292</vt:i4>
      </vt:variant>
      <vt:variant>
        <vt:i4>3</vt:i4>
      </vt:variant>
      <vt:variant>
        <vt:i4>0</vt:i4>
      </vt:variant>
      <vt:variant>
        <vt:i4>5</vt:i4>
      </vt:variant>
      <vt:variant>
        <vt:lpwstr>http://www.smithsonplanning.com.au/R200010thAnniversary.pdf</vt:lpwstr>
      </vt:variant>
      <vt:variant>
        <vt:lpwstr/>
      </vt:variant>
      <vt:variant>
        <vt:i4>3997751</vt:i4>
      </vt:variant>
      <vt:variant>
        <vt:i4>0</vt:i4>
      </vt:variant>
      <vt:variant>
        <vt:i4>0</vt:i4>
      </vt:variant>
      <vt:variant>
        <vt:i4>5</vt:i4>
      </vt:variant>
      <vt:variant>
        <vt:lpwstr>http://www.smithsonplanning.com.au/</vt:lpwstr>
      </vt:variant>
      <vt:variant>
        <vt:lpwstr/>
      </vt:variant>
      <vt:variant>
        <vt:i4>6422528</vt:i4>
      </vt:variant>
      <vt:variant>
        <vt:i4>33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Projects/Smithson Planning Back-up/Major Projects/Smithson Planning Back-up/WINDOWS/TEMP/smithson@smithsonplanning.com.au</vt:lpwstr>
      </vt:variant>
      <vt:variant>
        <vt:lpwstr/>
      </vt:variant>
      <vt:variant>
        <vt:i4>5111897</vt:i4>
      </vt:variant>
      <vt:variant>
        <vt:i4>30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Projects/Smithson Planning Back-up/Major Projects/Smithson Planning Back-up/WINDOWS/TEMP/www.smithsonplanning.com.au</vt:lpwstr>
      </vt:variant>
      <vt:variant>
        <vt:lpwstr/>
      </vt:variant>
      <vt:variant>
        <vt:i4>3932254</vt:i4>
      </vt:variant>
      <vt:variant>
        <vt:i4>21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Projects/My Documents/Smithson Planning/Administration/Legal/smithson@smithsonplanning.com.au</vt:lpwstr>
      </vt:variant>
      <vt:variant>
        <vt:lpwstr/>
      </vt:variant>
      <vt:variant>
        <vt:i4>1048583</vt:i4>
      </vt:variant>
      <vt:variant>
        <vt:i4>18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Projects/My Documents/Smithson Planning/Administration/Legal/www.smithsonplanning.com.au</vt:lpwstr>
      </vt:variant>
      <vt:variant>
        <vt:lpwstr/>
      </vt:variant>
      <vt:variant>
        <vt:i4>2883649</vt:i4>
      </vt:variant>
      <vt:variant>
        <vt:i4>15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Projects/Smithson Planning Back-up/Major Projects/My Documents/Smithson Planning/Administration/Legal/smithson@smithsonplanning.com.au</vt:lpwstr>
      </vt:variant>
      <vt:variant>
        <vt:lpwstr/>
      </vt:variant>
      <vt:variant>
        <vt:i4>24</vt:i4>
      </vt:variant>
      <vt:variant>
        <vt:i4>12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Projects/Smithson Planning Back-up/Major Projects/My Documents/Smithson Planning/Administration/Legal/www.smithsonplanning.com.au</vt:lpwstr>
      </vt:variant>
      <vt:variant>
        <vt:lpwstr/>
      </vt:variant>
      <vt:variant>
        <vt:i4>2883649</vt:i4>
      </vt:variant>
      <vt:variant>
        <vt:i4>3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Projects/Smithson Planning Back-up/Major Projects/My Documents/Smithson Planning/Administration/Legal/smithson@smithsonplanning.com.au</vt:lpwstr>
      </vt:variant>
      <vt:variant>
        <vt:lpwstr/>
      </vt:variant>
      <vt:variant>
        <vt:i4>24</vt:i4>
      </vt:variant>
      <vt:variant>
        <vt:i4>0</vt:i4>
      </vt:variant>
      <vt:variant>
        <vt:i4>0</vt:i4>
      </vt:variant>
      <vt:variant>
        <vt:i4>5</vt:i4>
      </vt:variant>
      <vt:variant>
        <vt:lpwstr>../../../../Application Data/Microsoft/Smithson Planning Back-up/Major Projects/Smithson Planning Back-up/Major Projects/Smithson Planning Back-up/Major Projects/My Documents/Smithson Planning/Administration/Legal/www.smithsonplanning.com.au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R2000Participation.doc</dc:title>
  <dc:subject>Rainbow Project Chronology</dc:subject>
  <dc:creator>Neil Smithson</dc:creator>
  <cp:keywords>Rainbow 2000 Project Chronology</cp:keywords>
  <dc:description/>
  <cp:lastModifiedBy>Neil Smithson</cp:lastModifiedBy>
  <cp:revision>2</cp:revision>
  <cp:lastPrinted>2008-12-10T02:09:00Z</cp:lastPrinted>
  <dcterms:created xsi:type="dcterms:W3CDTF">2016-10-22T02:17:00Z</dcterms:created>
  <dcterms:modified xsi:type="dcterms:W3CDTF">2016-10-22T02:17:00Z</dcterms:modified>
</cp:coreProperties>
</file>